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977" w:rsidRDefault="004A2977" w:rsidP="004A2977">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Imaging tropical peatlands in Indonesia using ground penetrating radar (GPR) and electrical resistivity imaging (ERI): implications for </w:t>
      </w:r>
      <w:del w:id="0" w:author="Xavier" w:date="2015-04-12T13:28:00Z">
        <w:r w:rsidDel="00F455EC">
          <w:rPr>
            <w:rFonts w:ascii="Times New Roman" w:hAnsi="Times New Roman" w:cs="Times New Roman"/>
            <w:b/>
            <w:sz w:val="24"/>
            <w:szCs w:val="24"/>
          </w:rPr>
          <w:delText>carbon stock</w:delText>
        </w:r>
      </w:del>
      <w:ins w:id="1" w:author="Xavier" w:date="2015-04-12T13:28:00Z">
        <w:r w:rsidR="00F455EC">
          <w:rPr>
            <w:rFonts w:ascii="Times New Roman" w:hAnsi="Times New Roman" w:cs="Times New Roman"/>
            <w:b/>
            <w:sz w:val="24"/>
            <w:szCs w:val="24"/>
          </w:rPr>
          <w:t>peat thickness</w:t>
        </w:r>
      </w:ins>
      <w:r>
        <w:rPr>
          <w:rFonts w:ascii="Times New Roman" w:hAnsi="Times New Roman" w:cs="Times New Roman"/>
          <w:b/>
          <w:sz w:val="24"/>
          <w:szCs w:val="24"/>
        </w:rPr>
        <w:t xml:space="preserve"> estimates and peat soil characterization.</w:t>
      </w:r>
    </w:p>
    <w:p w:rsidR="00490B71" w:rsidRDefault="00490B71" w:rsidP="005C0224">
      <w:pPr>
        <w:spacing w:after="0" w:line="480" w:lineRule="auto"/>
        <w:rPr>
          <w:rFonts w:ascii="Times New Roman" w:hAnsi="Times New Roman" w:cs="Times New Roman"/>
          <w:sz w:val="24"/>
          <w:szCs w:val="24"/>
        </w:rPr>
      </w:pPr>
    </w:p>
    <w:p w:rsid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rPr>
        <w:t>Xavier Comas</w:t>
      </w:r>
      <w:r w:rsidR="00DA3989">
        <w:rPr>
          <w:rFonts w:ascii="Times New Roman" w:hAnsi="Times New Roman" w:cs="Times New Roman"/>
          <w:sz w:val="24"/>
          <w:szCs w:val="24"/>
        </w:rPr>
        <w:t xml:space="preserve"> </w:t>
      </w:r>
      <w:r>
        <w:rPr>
          <w:rFonts w:ascii="Times New Roman" w:hAnsi="Times New Roman" w:cs="Times New Roman"/>
          <w:sz w:val="24"/>
          <w:szCs w:val="24"/>
        </w:rPr>
        <w:t>*</w:t>
      </w:r>
      <w:r w:rsidRPr="00F1308B">
        <w:rPr>
          <w:rFonts w:ascii="Times New Roman" w:hAnsi="Times New Roman" w:cs="Times New Roman"/>
          <w:sz w:val="24"/>
          <w:szCs w:val="24"/>
          <w:vertAlign w:val="superscript"/>
        </w:rPr>
        <w:t>1</w:t>
      </w:r>
      <w:r>
        <w:rPr>
          <w:rFonts w:ascii="Times New Roman" w:hAnsi="Times New Roman" w:cs="Times New Roman"/>
          <w:sz w:val="24"/>
          <w:szCs w:val="24"/>
        </w:rPr>
        <w:t>, Neil Terry</w:t>
      </w:r>
      <w:r w:rsidR="00DA3989">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1308B">
        <w:rPr>
          <w:rFonts w:ascii="Times New Roman" w:hAnsi="Times New Roman" w:cs="Times New Roman"/>
          <w:sz w:val="24"/>
          <w:szCs w:val="24"/>
        </w:rPr>
        <w:t>Lee Slater</w:t>
      </w:r>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2</w:t>
      </w:r>
      <w:r>
        <w:rPr>
          <w:rFonts w:ascii="Times New Roman" w:hAnsi="Times New Roman" w:cs="Times New Roman"/>
          <w:sz w:val="24"/>
          <w:szCs w:val="24"/>
        </w:rPr>
        <w:t>,</w:t>
      </w:r>
      <w:r w:rsidRPr="00F1308B">
        <w:rPr>
          <w:rFonts w:ascii="Times New Roman" w:hAnsi="Times New Roman" w:cs="Times New Roman"/>
          <w:sz w:val="24"/>
          <w:szCs w:val="24"/>
        </w:rPr>
        <w:t xml:space="preserve"> Matthew Warren</w:t>
      </w:r>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3</w:t>
      </w:r>
      <w:r w:rsidRPr="00F1308B">
        <w:rPr>
          <w:rFonts w:ascii="Times New Roman" w:hAnsi="Times New Roman" w:cs="Times New Roman"/>
          <w:sz w:val="24"/>
          <w:szCs w:val="24"/>
        </w:rPr>
        <w:t xml:space="preserve">, Randy </w:t>
      </w:r>
      <w:proofErr w:type="spellStart"/>
      <w:r w:rsidRPr="00F1308B">
        <w:rPr>
          <w:rFonts w:ascii="Times New Roman" w:hAnsi="Times New Roman" w:cs="Times New Roman"/>
          <w:sz w:val="24"/>
          <w:szCs w:val="24"/>
        </w:rPr>
        <w:t>Kolka</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4</w:t>
      </w:r>
      <w:r w:rsidRPr="00F1308B">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Agus</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Kristijono</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r w:rsidRPr="0033594C">
        <w:rPr>
          <w:rFonts w:ascii="Times New Roman" w:hAnsi="Times New Roman" w:cs="Times New Roman"/>
          <w:sz w:val="24"/>
          <w:szCs w:val="24"/>
        </w:rPr>
        <w:t xml:space="preserve">Nana </w:t>
      </w:r>
      <w:proofErr w:type="spellStart"/>
      <w:r w:rsidRPr="0033594C">
        <w:rPr>
          <w:rFonts w:ascii="Times New Roman" w:hAnsi="Times New Roman" w:cs="Times New Roman"/>
          <w:sz w:val="24"/>
          <w:szCs w:val="24"/>
        </w:rPr>
        <w:t>Sudiana</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proofErr w:type="spellStart"/>
      <w:r w:rsidRPr="00C32E4D">
        <w:rPr>
          <w:rFonts w:ascii="Times New Roman" w:hAnsi="Times New Roman" w:cs="Times New Roman"/>
          <w:sz w:val="24"/>
          <w:szCs w:val="24"/>
        </w:rPr>
        <w:t>Dadan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Nurjaman</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Taryono</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Darusman</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6</w:t>
      </w:r>
      <w:r>
        <w:rPr>
          <w:rFonts w:ascii="Times New Roman" w:hAnsi="Times New Roman" w:cs="Times New Roman"/>
          <w:sz w:val="24"/>
          <w:szCs w:val="24"/>
        </w:rPr>
        <w:t>.</w:t>
      </w:r>
    </w:p>
    <w:p w:rsidR="005C0224" w:rsidRPr="00F1308B" w:rsidRDefault="005C0224" w:rsidP="005C0224">
      <w:pPr>
        <w:spacing w:after="0" w:line="480" w:lineRule="auto"/>
        <w:rPr>
          <w:rFonts w:ascii="Times New Roman" w:hAnsi="Times New Roman" w:cs="Times New Roman"/>
          <w:sz w:val="24"/>
          <w:szCs w:val="24"/>
        </w:rPr>
      </w:pP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F1308B">
        <w:rPr>
          <w:rFonts w:ascii="Times New Roman" w:hAnsi="Times New Roman" w:cs="Times New Roman"/>
          <w:sz w:val="24"/>
          <w:szCs w:val="24"/>
        </w:rPr>
        <w:t>Department of Geosciences, Florida Atlantic University</w:t>
      </w:r>
      <w:r>
        <w:rPr>
          <w:rFonts w:ascii="Times New Roman" w:hAnsi="Times New Roman" w:cs="Times New Roman"/>
          <w:sz w:val="24"/>
          <w:szCs w:val="24"/>
        </w:rPr>
        <w:t>,</w:t>
      </w:r>
      <w:r w:rsidRPr="00F1308B">
        <w:rPr>
          <w:rFonts w:ascii="Times New Roman" w:hAnsi="Times New Roman" w:cs="Times New Roman"/>
          <w:sz w:val="24"/>
          <w:szCs w:val="24"/>
        </w:rPr>
        <w:t xml:space="preserve"> </w:t>
      </w:r>
      <w:r>
        <w:rPr>
          <w:rFonts w:ascii="Times New Roman" w:hAnsi="Times New Roman" w:cs="Times New Roman"/>
          <w:sz w:val="24"/>
          <w:szCs w:val="24"/>
        </w:rPr>
        <w:t>Davie</w:t>
      </w:r>
      <w:r w:rsidRPr="00F1308B">
        <w:rPr>
          <w:rFonts w:ascii="Times New Roman" w:hAnsi="Times New Roman" w:cs="Times New Roman"/>
          <w:sz w:val="24"/>
          <w:szCs w:val="24"/>
        </w:rPr>
        <w:t>, FL 33</w:t>
      </w:r>
      <w:r>
        <w:rPr>
          <w:rFonts w:ascii="Times New Roman" w:hAnsi="Times New Roman" w:cs="Times New Roman"/>
          <w:sz w:val="24"/>
          <w:szCs w:val="24"/>
        </w:rPr>
        <w:t>314</w:t>
      </w:r>
      <w:r w:rsidR="00CA744F">
        <w:rPr>
          <w:rFonts w:ascii="Times New Roman" w:hAnsi="Times New Roman" w:cs="Times New Roman"/>
          <w:sz w:val="24"/>
          <w:szCs w:val="24"/>
        </w:rPr>
        <w:t xml:space="preserve"> USA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1308B">
        <w:rPr>
          <w:rFonts w:ascii="Times New Roman" w:hAnsi="Times New Roman" w:cs="Times New Roman"/>
          <w:sz w:val="24"/>
          <w:szCs w:val="24"/>
        </w:rPr>
        <w:t>Department of Earth &amp; Environmental Sciences, Rutgers-Newark, Newark, NJ 07102</w:t>
      </w:r>
      <w:r w:rsidR="00CA744F">
        <w:rPr>
          <w:rFonts w:ascii="Times New Roman" w:hAnsi="Times New Roman" w:cs="Times New Roman"/>
          <w:sz w:val="24"/>
          <w:szCs w:val="24"/>
        </w:rPr>
        <w:t xml:space="preserve"> USA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F1308B">
        <w:rPr>
          <w:rFonts w:ascii="Times New Roman" w:hAnsi="Times New Roman" w:cs="Times New Roman"/>
          <w:sz w:val="24"/>
          <w:szCs w:val="24"/>
        </w:rPr>
        <w:t>USDA Forest Service, Northern Research Station, Durham NH 03824</w:t>
      </w:r>
      <w:r w:rsidR="00CA744F">
        <w:rPr>
          <w:rFonts w:ascii="Times New Roman" w:hAnsi="Times New Roman" w:cs="Times New Roman"/>
          <w:sz w:val="24"/>
          <w:szCs w:val="24"/>
        </w:rPr>
        <w:t xml:space="preserve"> USA</w:t>
      </w:r>
    </w:p>
    <w:p w:rsidR="00597738"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F1308B">
        <w:rPr>
          <w:rFonts w:ascii="Times New Roman" w:hAnsi="Times New Roman" w:cs="Times New Roman"/>
          <w:sz w:val="24"/>
          <w:szCs w:val="24"/>
        </w:rPr>
        <w:t>USDA Forest Service, Northern Research Station, Grand Rapids MN 55744</w:t>
      </w:r>
      <w:r w:rsidR="00CA744F">
        <w:rPr>
          <w:rFonts w:ascii="Times New Roman" w:hAnsi="Times New Roman" w:cs="Times New Roman"/>
          <w:sz w:val="24"/>
          <w:szCs w:val="24"/>
        </w:rPr>
        <w:t xml:space="preserve"> USA</w:t>
      </w:r>
    </w:p>
    <w:p w:rsid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5</w:t>
      </w:r>
      <w:r w:rsidRPr="00F1308B">
        <w:rPr>
          <w:rFonts w:ascii="Times New Roman" w:hAnsi="Times New Roman" w:cs="Times New Roman"/>
          <w:sz w:val="24"/>
          <w:szCs w:val="24"/>
        </w:rPr>
        <w:t xml:space="preserve"> Indonesian Agency for Assessment and Application of Technology (BPPT)</w:t>
      </w:r>
      <w:r w:rsidR="00CA744F">
        <w:rPr>
          <w:rFonts w:ascii="Times New Roman" w:hAnsi="Times New Roman" w:cs="Times New Roman"/>
          <w:sz w:val="24"/>
          <w:szCs w:val="24"/>
        </w:rPr>
        <w:t xml:space="preserve">, </w:t>
      </w:r>
      <w:r w:rsidR="00CA744F" w:rsidRPr="00CA744F">
        <w:rPr>
          <w:rFonts w:ascii="Times New Roman" w:hAnsi="Times New Roman" w:cs="Times New Roman"/>
          <w:sz w:val="24"/>
          <w:szCs w:val="24"/>
        </w:rPr>
        <w:t>Jakarta 10340</w:t>
      </w:r>
      <w:r w:rsidR="00CA744F">
        <w:rPr>
          <w:rFonts w:ascii="Times New Roman" w:hAnsi="Times New Roman" w:cs="Times New Roman"/>
          <w:sz w:val="24"/>
          <w:szCs w:val="24"/>
        </w:rPr>
        <w:t xml:space="preserve"> Indonesia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6</w:t>
      </w:r>
      <w:r w:rsidRPr="00F1308B">
        <w:rPr>
          <w:rFonts w:ascii="Times New Roman" w:hAnsi="Times New Roman" w:cs="Times New Roman"/>
          <w:sz w:val="24"/>
          <w:szCs w:val="24"/>
        </w:rPr>
        <w:t xml:space="preserve"> United States Forest Service affiliate, </w:t>
      </w:r>
      <w:proofErr w:type="spellStart"/>
      <w:r w:rsidRPr="00F1308B">
        <w:rPr>
          <w:rFonts w:ascii="Times New Roman" w:hAnsi="Times New Roman" w:cs="Times New Roman"/>
          <w:sz w:val="24"/>
          <w:szCs w:val="24"/>
        </w:rPr>
        <w:t>Puter</w:t>
      </w:r>
      <w:proofErr w:type="spellEnd"/>
      <w:r w:rsidRPr="00F1308B">
        <w:rPr>
          <w:rFonts w:ascii="Times New Roman" w:hAnsi="Times New Roman" w:cs="Times New Roman"/>
          <w:sz w:val="24"/>
          <w:szCs w:val="24"/>
        </w:rPr>
        <w:t xml:space="preserve"> Foundation</w:t>
      </w:r>
    </w:p>
    <w:p w:rsidR="00F1308B" w:rsidRPr="00597738" w:rsidRDefault="00F1308B" w:rsidP="005C0224">
      <w:pPr>
        <w:spacing w:after="0" w:line="480" w:lineRule="auto"/>
        <w:rPr>
          <w:rFonts w:ascii="Times New Roman" w:hAnsi="Times New Roman" w:cs="Times New Roman"/>
          <w:sz w:val="24"/>
          <w:szCs w:val="24"/>
        </w:rPr>
      </w:pPr>
    </w:p>
    <w:p w:rsidR="00490B71" w:rsidRDefault="00490B71" w:rsidP="005C0224">
      <w:pPr>
        <w:spacing w:after="0" w:line="480" w:lineRule="auto"/>
        <w:rPr>
          <w:rFonts w:ascii="Times New Roman" w:hAnsi="Times New Roman" w:cs="Times New Roman"/>
          <w:b/>
          <w:sz w:val="24"/>
          <w:szCs w:val="24"/>
        </w:rPr>
      </w:pPr>
      <w:r w:rsidRPr="00597738">
        <w:rPr>
          <w:rFonts w:ascii="Times New Roman" w:hAnsi="Times New Roman" w:cs="Times New Roman"/>
          <w:b/>
          <w:sz w:val="24"/>
          <w:szCs w:val="24"/>
        </w:rPr>
        <w:t>Abstract</w:t>
      </w:r>
    </w:p>
    <w:p w:rsidR="006D6502" w:rsidRDefault="00CB70F0" w:rsidP="00E43B2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Current estimates of carbon (C) storage in peatland systems worldwide </w:t>
      </w:r>
      <w:r w:rsidR="00D10B23">
        <w:rPr>
          <w:rFonts w:ascii="Times New Roman" w:hAnsi="Times New Roman" w:cs="Times New Roman"/>
          <w:sz w:val="24"/>
          <w:szCs w:val="24"/>
        </w:rPr>
        <w:t xml:space="preserve">indicate </w:t>
      </w:r>
      <w:r>
        <w:rPr>
          <w:rFonts w:ascii="Times New Roman" w:hAnsi="Times New Roman" w:cs="Times New Roman"/>
          <w:sz w:val="24"/>
          <w:szCs w:val="24"/>
        </w:rPr>
        <w:t xml:space="preserve">tropical </w:t>
      </w:r>
      <w:r w:rsidR="00F27FCA">
        <w:rPr>
          <w:rFonts w:ascii="Times New Roman" w:hAnsi="Times New Roman" w:cs="Times New Roman"/>
          <w:sz w:val="24"/>
          <w:szCs w:val="24"/>
        </w:rPr>
        <w:t>peatland</w:t>
      </w:r>
      <w:r>
        <w:rPr>
          <w:rFonts w:ascii="Times New Roman" w:hAnsi="Times New Roman" w:cs="Times New Roman"/>
          <w:sz w:val="24"/>
          <w:szCs w:val="24"/>
        </w:rPr>
        <w:t xml:space="preserve">s </w:t>
      </w:r>
      <w:r w:rsidR="00080330">
        <w:rPr>
          <w:rFonts w:ascii="Times New Roman" w:hAnsi="Times New Roman" w:cs="Times New Roman"/>
          <w:sz w:val="24"/>
          <w:szCs w:val="24"/>
        </w:rPr>
        <w:t>compris</w:t>
      </w:r>
      <w:r w:rsidR="00D10B23">
        <w:rPr>
          <w:rFonts w:ascii="Times New Roman" w:hAnsi="Times New Roman" w:cs="Times New Roman"/>
          <w:sz w:val="24"/>
          <w:szCs w:val="24"/>
        </w:rPr>
        <w:t>e</w:t>
      </w:r>
      <w:r w:rsidR="00080330">
        <w:rPr>
          <w:rFonts w:ascii="Times New Roman" w:hAnsi="Times New Roman" w:cs="Times New Roman"/>
          <w:sz w:val="24"/>
          <w:szCs w:val="24"/>
        </w:rPr>
        <w:t xml:space="preserve"> about</w:t>
      </w:r>
      <w:r>
        <w:rPr>
          <w:rFonts w:ascii="Times New Roman" w:hAnsi="Times New Roman" w:cs="Times New Roman"/>
          <w:sz w:val="24"/>
          <w:szCs w:val="24"/>
        </w:rPr>
        <w:t xml:space="preserve"> </w:t>
      </w:r>
      <w:r w:rsidRPr="009E269A">
        <w:rPr>
          <w:rFonts w:ascii="Times New Roman" w:hAnsi="Times New Roman" w:cs="Times New Roman"/>
          <w:sz w:val="24"/>
          <w:szCs w:val="24"/>
        </w:rPr>
        <w:t>15% of the global peat carbon pool</w:t>
      </w:r>
      <w:r w:rsidR="00C171EA">
        <w:rPr>
          <w:rFonts w:ascii="Times New Roman" w:hAnsi="Times New Roman" w:cs="Times New Roman"/>
          <w:sz w:val="24"/>
          <w:szCs w:val="24"/>
        </w:rPr>
        <w:t>. S</w:t>
      </w:r>
      <w:r>
        <w:rPr>
          <w:rFonts w:ascii="Times New Roman" w:hAnsi="Times New Roman" w:cs="Times New Roman"/>
          <w:sz w:val="24"/>
          <w:szCs w:val="24"/>
        </w:rPr>
        <w:t xml:space="preserve">uch estimates </w:t>
      </w:r>
      <w:r w:rsidR="00C171EA">
        <w:rPr>
          <w:rFonts w:ascii="Times New Roman" w:hAnsi="Times New Roman" w:cs="Times New Roman"/>
          <w:sz w:val="24"/>
          <w:szCs w:val="24"/>
        </w:rPr>
        <w:t>are uncertain due</w:t>
      </w:r>
      <w:r>
        <w:rPr>
          <w:rFonts w:ascii="Times New Roman" w:hAnsi="Times New Roman" w:cs="Times New Roman"/>
          <w:sz w:val="24"/>
          <w:szCs w:val="24"/>
        </w:rPr>
        <w:t xml:space="preserve"> to data gaps </w:t>
      </w:r>
      <w:r w:rsidR="00F27FCA">
        <w:rPr>
          <w:rFonts w:ascii="Times New Roman" w:hAnsi="Times New Roman" w:cs="Times New Roman"/>
          <w:sz w:val="24"/>
          <w:szCs w:val="24"/>
        </w:rPr>
        <w:t>regarding</w:t>
      </w:r>
      <w:r>
        <w:rPr>
          <w:rFonts w:ascii="Times New Roman" w:hAnsi="Times New Roman" w:cs="Times New Roman"/>
          <w:sz w:val="24"/>
          <w:szCs w:val="24"/>
        </w:rPr>
        <w:t xml:space="preserve"> organic </w:t>
      </w:r>
      <w:r w:rsidRPr="009E269A">
        <w:rPr>
          <w:rFonts w:ascii="Times New Roman" w:hAnsi="Times New Roman" w:cs="Times New Roman"/>
          <w:sz w:val="24"/>
          <w:szCs w:val="24"/>
        </w:rPr>
        <w:t xml:space="preserve">peat </w:t>
      </w:r>
      <w:r>
        <w:rPr>
          <w:rFonts w:ascii="Times New Roman" w:hAnsi="Times New Roman" w:cs="Times New Roman"/>
          <w:sz w:val="24"/>
          <w:szCs w:val="24"/>
        </w:rPr>
        <w:t xml:space="preserve">soil </w:t>
      </w:r>
      <w:r w:rsidRPr="009E269A">
        <w:rPr>
          <w:rFonts w:ascii="Times New Roman" w:hAnsi="Times New Roman" w:cs="Times New Roman"/>
          <w:sz w:val="24"/>
          <w:szCs w:val="24"/>
        </w:rPr>
        <w:t>thickness</w:t>
      </w:r>
      <w:ins w:id="2" w:author="USDA Forest Service" w:date="2015-04-15T20:37:00Z">
        <w:r w:rsidR="00977117">
          <w:rPr>
            <w:rFonts w:ascii="Times New Roman" w:hAnsi="Times New Roman" w:cs="Times New Roman"/>
            <w:sz w:val="24"/>
            <w:szCs w:val="24"/>
          </w:rPr>
          <w:t>, volume</w:t>
        </w:r>
      </w:ins>
      <w:r w:rsidRPr="009E269A">
        <w:rPr>
          <w:rFonts w:ascii="Times New Roman" w:hAnsi="Times New Roman" w:cs="Times New Roman"/>
          <w:sz w:val="24"/>
          <w:szCs w:val="24"/>
        </w:rPr>
        <w:t xml:space="preserve"> and C content</w:t>
      </w:r>
      <w:r>
        <w:rPr>
          <w:rFonts w:ascii="Times New Roman" w:hAnsi="Times New Roman" w:cs="Times New Roman"/>
          <w:sz w:val="24"/>
          <w:szCs w:val="24"/>
        </w:rPr>
        <w:t>.</w:t>
      </w:r>
      <w:r w:rsidR="006D6502">
        <w:rPr>
          <w:rFonts w:ascii="Times New Roman" w:hAnsi="Times New Roman" w:cs="Times New Roman"/>
          <w:sz w:val="24"/>
          <w:szCs w:val="24"/>
        </w:rPr>
        <w:t xml:space="preserve"> </w:t>
      </w:r>
      <w:del w:id="3" w:author="USDA Forest Service" w:date="2015-04-15T13:40:00Z">
        <w:r w:rsidDel="00B15B4D">
          <w:rPr>
            <w:rFonts w:ascii="Times New Roman" w:hAnsi="Times New Roman" w:cs="Times New Roman"/>
            <w:sz w:val="24"/>
            <w:szCs w:val="24"/>
          </w:rPr>
          <w:delText>Indonesian p</w:delText>
        </w:r>
        <w:r w:rsidR="00E43B2A" w:rsidDel="00B15B4D">
          <w:rPr>
            <w:rFonts w:ascii="Times New Roman" w:hAnsi="Times New Roman" w:cs="Times New Roman"/>
            <w:sz w:val="24"/>
            <w:szCs w:val="24"/>
          </w:rPr>
          <w:delText xml:space="preserve">eatlands </w:delText>
        </w:r>
        <w:r w:rsidDel="00B15B4D">
          <w:rPr>
            <w:rFonts w:ascii="Times New Roman" w:hAnsi="Times New Roman" w:cs="Times New Roman"/>
            <w:sz w:val="24"/>
            <w:szCs w:val="24"/>
          </w:rPr>
          <w:delText xml:space="preserve">are </w:delText>
        </w:r>
      </w:del>
      <w:del w:id="4" w:author="USDA Forest Service" w:date="2015-04-15T13:26:00Z">
        <w:r w:rsidDel="002A2C6C">
          <w:rPr>
            <w:rFonts w:ascii="Times New Roman" w:hAnsi="Times New Roman" w:cs="Times New Roman"/>
            <w:sz w:val="24"/>
            <w:szCs w:val="24"/>
          </w:rPr>
          <w:delText>considered</w:delText>
        </w:r>
        <w:r w:rsidR="00E43B2A" w:rsidDel="002A2C6C">
          <w:rPr>
            <w:rFonts w:ascii="Times New Roman" w:hAnsi="Times New Roman" w:cs="Times New Roman"/>
            <w:sz w:val="24"/>
            <w:szCs w:val="24"/>
          </w:rPr>
          <w:delText xml:space="preserve"> </w:delText>
        </w:r>
      </w:del>
      <w:del w:id="5" w:author="USDA Forest Service" w:date="2015-04-15T13:40:00Z">
        <w:r w:rsidR="00E43B2A" w:rsidDel="00B15B4D">
          <w:rPr>
            <w:rFonts w:ascii="Times New Roman" w:hAnsi="Times New Roman" w:cs="Times New Roman"/>
            <w:sz w:val="24"/>
            <w:szCs w:val="24"/>
          </w:rPr>
          <w:delText xml:space="preserve">the largest </w:delText>
        </w:r>
        <w:r w:rsidR="00C171EA" w:rsidDel="00B15B4D">
          <w:rPr>
            <w:rFonts w:ascii="Times New Roman" w:hAnsi="Times New Roman" w:cs="Times New Roman"/>
            <w:sz w:val="24"/>
            <w:szCs w:val="24"/>
          </w:rPr>
          <w:delText xml:space="preserve">pool </w:delText>
        </w:r>
        <w:r w:rsidR="00E43B2A" w:rsidDel="00B15B4D">
          <w:rPr>
            <w:rFonts w:ascii="Times New Roman" w:hAnsi="Times New Roman" w:cs="Times New Roman"/>
            <w:sz w:val="24"/>
            <w:szCs w:val="24"/>
          </w:rPr>
          <w:delText xml:space="preserve">of tropical peat </w:delText>
        </w:r>
        <w:r w:rsidDel="00B15B4D">
          <w:rPr>
            <w:rFonts w:ascii="Times New Roman" w:hAnsi="Times New Roman" w:cs="Times New Roman"/>
            <w:sz w:val="24"/>
            <w:szCs w:val="24"/>
          </w:rPr>
          <w:delText>carbon (</w:delText>
        </w:r>
        <w:r w:rsidR="00E43B2A" w:rsidDel="00B15B4D">
          <w:rPr>
            <w:rFonts w:ascii="Times New Roman" w:hAnsi="Times New Roman" w:cs="Times New Roman"/>
            <w:sz w:val="24"/>
            <w:szCs w:val="24"/>
          </w:rPr>
          <w:delText>C</w:delText>
        </w:r>
        <w:r w:rsidDel="00B15B4D">
          <w:rPr>
            <w:rFonts w:ascii="Times New Roman" w:hAnsi="Times New Roman" w:cs="Times New Roman"/>
            <w:sz w:val="24"/>
            <w:szCs w:val="24"/>
          </w:rPr>
          <w:delText>)</w:delText>
        </w:r>
        <w:r w:rsidR="00C171EA" w:rsidDel="00B15B4D">
          <w:rPr>
            <w:rFonts w:ascii="Times New Roman" w:hAnsi="Times New Roman" w:cs="Times New Roman"/>
            <w:sz w:val="24"/>
            <w:szCs w:val="24"/>
          </w:rPr>
          <w:delText>,</w:delText>
        </w:r>
        <w:r w:rsidR="00E43B2A" w:rsidDel="00B15B4D">
          <w:rPr>
            <w:rFonts w:ascii="Times New Roman" w:hAnsi="Times New Roman" w:cs="Times New Roman"/>
            <w:sz w:val="24"/>
            <w:szCs w:val="24"/>
          </w:rPr>
          <w:delText xml:space="preserve"> </w:delText>
        </w:r>
        <w:r w:rsidR="006D6502" w:rsidDel="00B15B4D">
          <w:rPr>
            <w:rFonts w:ascii="Times New Roman" w:hAnsi="Times New Roman" w:cs="Times New Roman"/>
            <w:sz w:val="24"/>
            <w:szCs w:val="24"/>
          </w:rPr>
          <w:delText>accounting for an estimated</w:delText>
        </w:r>
        <w:r w:rsidR="00E43B2A" w:rsidDel="00B15B4D">
          <w:rPr>
            <w:rFonts w:ascii="Times New Roman" w:hAnsi="Times New Roman" w:cs="Times New Roman"/>
            <w:sz w:val="24"/>
            <w:szCs w:val="24"/>
          </w:rPr>
          <w:delText xml:space="preserve"> 65% of all </w:delText>
        </w:r>
        <w:r w:rsidR="006D6502" w:rsidDel="00B15B4D">
          <w:rPr>
            <w:rFonts w:ascii="Times New Roman" w:hAnsi="Times New Roman" w:cs="Times New Roman"/>
            <w:sz w:val="24"/>
            <w:szCs w:val="24"/>
          </w:rPr>
          <w:delText>tropical peat</w:delText>
        </w:r>
      </w:del>
      <w:del w:id="6" w:author="USDA Forest Service" w:date="2015-04-15T13:20:00Z">
        <w:r w:rsidR="006D6502" w:rsidDel="00C17652">
          <w:rPr>
            <w:rFonts w:ascii="Times New Roman" w:hAnsi="Times New Roman" w:cs="Times New Roman"/>
            <w:sz w:val="24"/>
            <w:szCs w:val="24"/>
          </w:rPr>
          <w:delText xml:space="preserve"> while being the </w:delText>
        </w:r>
      </w:del>
      <w:del w:id="7" w:author="USDA Forest Service" w:date="2015-04-15T13:22:00Z">
        <w:r w:rsidR="006D6502" w:rsidDel="002A2C6C">
          <w:rPr>
            <w:rFonts w:ascii="Times New Roman" w:hAnsi="Times New Roman" w:cs="Times New Roman"/>
            <w:sz w:val="24"/>
            <w:szCs w:val="24"/>
          </w:rPr>
          <w:delText xml:space="preserve">largest source of carbon dioxide emissions from </w:delText>
        </w:r>
      </w:del>
      <w:del w:id="8" w:author="USDA Forest Service" w:date="2015-04-15T13:24:00Z">
        <w:r w:rsidR="006D6502" w:rsidDel="002A2C6C">
          <w:rPr>
            <w:rFonts w:ascii="Times New Roman" w:hAnsi="Times New Roman" w:cs="Times New Roman"/>
            <w:sz w:val="24"/>
            <w:szCs w:val="24"/>
          </w:rPr>
          <w:delText>degrading peat</w:delText>
        </w:r>
        <w:r w:rsidR="006D6502" w:rsidRPr="00332144" w:rsidDel="002A2C6C">
          <w:rPr>
            <w:rFonts w:ascii="Times New Roman" w:hAnsi="Times New Roman" w:cs="Times New Roman"/>
            <w:sz w:val="24"/>
            <w:szCs w:val="24"/>
          </w:rPr>
          <w:delText xml:space="preserve"> </w:delText>
        </w:r>
        <w:r w:rsidR="006D6502" w:rsidDel="002A2C6C">
          <w:rPr>
            <w:rFonts w:ascii="Times New Roman" w:hAnsi="Times New Roman" w:cs="Times New Roman"/>
            <w:sz w:val="24"/>
            <w:szCs w:val="24"/>
          </w:rPr>
          <w:delText>worldwide</w:delText>
        </w:r>
      </w:del>
      <w:del w:id="9" w:author="USDA Forest Service" w:date="2015-04-15T13:21:00Z">
        <w:r w:rsidR="00C171EA" w:rsidDel="00C17652">
          <w:rPr>
            <w:rFonts w:ascii="Times New Roman" w:hAnsi="Times New Roman" w:cs="Times New Roman"/>
            <w:sz w:val="24"/>
            <w:szCs w:val="24"/>
          </w:rPr>
          <w:delText>,</w:delText>
        </w:r>
        <w:r w:rsidR="006D6502" w:rsidDel="00C17652">
          <w:rPr>
            <w:rFonts w:ascii="Times New Roman" w:hAnsi="Times New Roman" w:cs="Times New Roman"/>
            <w:sz w:val="24"/>
            <w:szCs w:val="24"/>
          </w:rPr>
          <w:delText xml:space="preserve"> po</w:delText>
        </w:r>
        <w:r w:rsidR="006656C9" w:rsidDel="00C17652">
          <w:rPr>
            <w:rFonts w:ascii="Times New Roman" w:hAnsi="Times New Roman" w:cs="Times New Roman"/>
            <w:sz w:val="24"/>
            <w:szCs w:val="24"/>
          </w:rPr>
          <w:delText>s</w:delText>
        </w:r>
        <w:r w:rsidR="006D6502" w:rsidDel="00C17652">
          <w:rPr>
            <w:rFonts w:ascii="Times New Roman" w:hAnsi="Times New Roman" w:cs="Times New Roman"/>
            <w:sz w:val="24"/>
            <w:szCs w:val="24"/>
          </w:rPr>
          <w:delText>ing a major concern</w:delText>
        </w:r>
        <w:r w:rsidR="00CF01AC" w:rsidDel="00C17652">
          <w:rPr>
            <w:rFonts w:ascii="Times New Roman" w:hAnsi="Times New Roman" w:cs="Times New Roman"/>
            <w:sz w:val="24"/>
            <w:szCs w:val="24"/>
          </w:rPr>
          <w:delText xml:space="preserve"> </w:delText>
        </w:r>
        <w:r w:rsidR="00C171EA" w:rsidDel="00C17652">
          <w:rPr>
            <w:rFonts w:ascii="Times New Roman" w:hAnsi="Times New Roman" w:cs="Times New Roman"/>
            <w:sz w:val="24"/>
            <w:szCs w:val="24"/>
          </w:rPr>
          <w:delText xml:space="preserve">regarding </w:delText>
        </w:r>
        <w:r w:rsidR="00CF01AC" w:rsidRPr="009E269A" w:rsidDel="00C17652">
          <w:rPr>
            <w:rFonts w:ascii="Times New Roman" w:hAnsi="Times New Roman" w:cs="Times New Roman"/>
            <w:sz w:val="24"/>
            <w:szCs w:val="24"/>
          </w:rPr>
          <w:delText>long-term sources of greenhouse gases</w:delText>
        </w:r>
        <w:r w:rsidR="00CF01AC" w:rsidDel="00C17652">
          <w:rPr>
            <w:rFonts w:ascii="Times New Roman" w:hAnsi="Times New Roman" w:cs="Times New Roman"/>
            <w:sz w:val="24"/>
            <w:szCs w:val="24"/>
          </w:rPr>
          <w:delText xml:space="preserve"> to the atmosphere</w:delText>
        </w:r>
      </w:del>
      <w:del w:id="10" w:author="USDA Forest Service" w:date="2015-04-15T13:24:00Z">
        <w:r w:rsidR="00CF01AC" w:rsidDel="002A2C6C">
          <w:rPr>
            <w:rFonts w:ascii="Times New Roman" w:hAnsi="Times New Roman" w:cs="Times New Roman"/>
            <w:sz w:val="24"/>
            <w:szCs w:val="24"/>
          </w:rPr>
          <w:delText>.</w:delText>
        </w:r>
      </w:del>
      <w:del w:id="11" w:author="USDA Forest Service" w:date="2015-04-15T13:40:00Z">
        <w:r w:rsidR="00CF01AC" w:rsidDel="00B15B4D">
          <w:rPr>
            <w:rFonts w:ascii="Times New Roman" w:hAnsi="Times New Roman" w:cs="Times New Roman"/>
            <w:sz w:val="24"/>
            <w:szCs w:val="24"/>
          </w:rPr>
          <w:delText xml:space="preserve"> </w:delText>
        </w:r>
        <w:r w:rsidR="00C171EA" w:rsidDel="00B15B4D">
          <w:rPr>
            <w:rFonts w:ascii="Times New Roman" w:hAnsi="Times New Roman" w:cs="Times New Roman"/>
            <w:sz w:val="24"/>
            <w:szCs w:val="24"/>
          </w:rPr>
          <w:delText>W</w:delText>
        </w:r>
      </w:del>
      <w:ins w:id="12" w:author="USDA Forest Service" w:date="2015-04-15T13:40:00Z">
        <w:r w:rsidR="00B15B4D">
          <w:rPr>
            <w:rFonts w:ascii="Times New Roman" w:hAnsi="Times New Roman" w:cs="Times New Roman"/>
            <w:sz w:val="24"/>
            <w:szCs w:val="24"/>
          </w:rPr>
          <w:t>W</w:t>
        </w:r>
      </w:ins>
      <w:r w:rsidR="006656C9">
        <w:rPr>
          <w:rFonts w:ascii="Times New Roman" w:hAnsi="Times New Roman" w:cs="Times New Roman"/>
          <w:sz w:val="24"/>
          <w:szCs w:val="24"/>
        </w:rPr>
        <w:t>e combine</w:t>
      </w:r>
      <w:r w:rsidR="00C171EA">
        <w:rPr>
          <w:rFonts w:ascii="Times New Roman" w:hAnsi="Times New Roman" w:cs="Times New Roman"/>
          <w:sz w:val="24"/>
          <w:szCs w:val="24"/>
        </w:rPr>
        <w:t>d</w:t>
      </w:r>
      <w:r w:rsidR="006656C9">
        <w:rPr>
          <w:rFonts w:ascii="Times New Roman" w:hAnsi="Times New Roman" w:cs="Times New Roman"/>
          <w:sz w:val="24"/>
          <w:szCs w:val="24"/>
        </w:rPr>
        <w:t xml:space="preserve"> a set of indirect geophysical methods (ground penetrating radar, GPR, and electrical resistivity imaging, ERI) with direct observations </w:t>
      </w:r>
      <w:del w:id="13" w:author="USDA Forest Service" w:date="2015-04-15T13:41:00Z">
        <w:r w:rsidR="006656C9" w:rsidDel="00B15B4D">
          <w:rPr>
            <w:rFonts w:ascii="Times New Roman" w:hAnsi="Times New Roman" w:cs="Times New Roman"/>
            <w:sz w:val="24"/>
            <w:szCs w:val="24"/>
          </w:rPr>
          <w:delText xml:space="preserve">from </w:delText>
        </w:r>
      </w:del>
      <w:ins w:id="14" w:author="USDA Forest Service" w:date="2015-04-15T13:41:00Z">
        <w:r w:rsidR="00B15B4D">
          <w:rPr>
            <w:rFonts w:ascii="Times New Roman" w:hAnsi="Times New Roman" w:cs="Times New Roman"/>
            <w:sz w:val="24"/>
            <w:szCs w:val="24"/>
          </w:rPr>
          <w:t xml:space="preserve">using </w:t>
        </w:r>
      </w:ins>
      <w:r w:rsidR="006656C9">
        <w:rPr>
          <w:rFonts w:ascii="Times New Roman" w:hAnsi="Times New Roman" w:cs="Times New Roman"/>
          <w:sz w:val="24"/>
          <w:szCs w:val="24"/>
        </w:rPr>
        <w:t xml:space="preserve">core </w:t>
      </w:r>
      <w:del w:id="15" w:author="USDA Forest Service" w:date="2015-04-15T13:40:00Z">
        <w:r w:rsidR="006656C9" w:rsidDel="00B15B4D">
          <w:rPr>
            <w:rFonts w:ascii="Times New Roman" w:hAnsi="Times New Roman" w:cs="Times New Roman"/>
            <w:sz w:val="24"/>
            <w:szCs w:val="24"/>
          </w:rPr>
          <w:delText xml:space="preserve">samples </w:delText>
        </w:r>
      </w:del>
      <w:ins w:id="16" w:author="USDA Forest Service" w:date="2015-04-15T13:40:00Z">
        <w:r w:rsidR="00B15B4D">
          <w:rPr>
            <w:rFonts w:ascii="Times New Roman" w:hAnsi="Times New Roman" w:cs="Times New Roman"/>
            <w:sz w:val="24"/>
            <w:szCs w:val="24"/>
          </w:rPr>
          <w:lastRenderedPageBreak/>
          <w:t xml:space="preserve">sampling </w:t>
        </w:r>
      </w:ins>
      <w:del w:id="17" w:author="USDA Forest Service" w:date="2015-04-15T13:41:00Z">
        <w:r w:rsidR="006656C9" w:rsidDel="00B15B4D">
          <w:rPr>
            <w:rFonts w:ascii="Times New Roman" w:hAnsi="Times New Roman" w:cs="Times New Roman"/>
            <w:sz w:val="24"/>
            <w:szCs w:val="24"/>
          </w:rPr>
          <w:delText>(including</w:delText>
        </w:r>
      </w:del>
      <w:ins w:id="18" w:author="USDA Forest Service" w:date="2015-04-15T13:41:00Z">
        <w:r w:rsidR="00B15B4D">
          <w:rPr>
            <w:rFonts w:ascii="Times New Roman" w:hAnsi="Times New Roman" w:cs="Times New Roman"/>
            <w:sz w:val="24"/>
            <w:szCs w:val="24"/>
          </w:rPr>
          <w:t>and</w:t>
        </w:r>
      </w:ins>
      <w:r w:rsidR="006656C9">
        <w:rPr>
          <w:rFonts w:ascii="Times New Roman" w:hAnsi="Times New Roman" w:cs="Times New Roman"/>
          <w:sz w:val="24"/>
          <w:szCs w:val="24"/>
        </w:rPr>
        <w:t xml:space="preserve"> C analysis</w:t>
      </w:r>
      <w:del w:id="19" w:author="USDA Forest Service" w:date="2015-04-15T13:41:00Z">
        <w:r w:rsidR="006656C9" w:rsidDel="00B15B4D">
          <w:rPr>
            <w:rFonts w:ascii="Times New Roman" w:hAnsi="Times New Roman" w:cs="Times New Roman"/>
            <w:sz w:val="24"/>
            <w:szCs w:val="24"/>
          </w:rPr>
          <w:delText>)</w:delText>
        </w:r>
      </w:del>
      <w:r w:rsidR="006656C9">
        <w:rPr>
          <w:rFonts w:ascii="Times New Roman" w:hAnsi="Times New Roman" w:cs="Times New Roman"/>
          <w:sz w:val="24"/>
          <w:szCs w:val="24"/>
        </w:rPr>
        <w:t xml:space="preserve"> to </w:t>
      </w:r>
      <w:del w:id="20" w:author="USDA Forest Service" w:date="2015-04-15T13:28:00Z">
        <w:r w:rsidR="006656C9" w:rsidDel="002A2C6C">
          <w:rPr>
            <w:rFonts w:ascii="Times New Roman" w:hAnsi="Times New Roman" w:cs="Times New Roman"/>
            <w:sz w:val="24"/>
            <w:szCs w:val="24"/>
          </w:rPr>
          <w:delText xml:space="preserve">better understand peatland </w:delText>
        </w:r>
        <w:r w:rsidR="00C171EA" w:rsidDel="002A2C6C">
          <w:rPr>
            <w:rFonts w:ascii="Times New Roman" w:hAnsi="Times New Roman" w:cs="Times New Roman"/>
            <w:sz w:val="24"/>
            <w:szCs w:val="24"/>
          </w:rPr>
          <w:delText xml:space="preserve">thickness </w:delText>
        </w:r>
        <w:r w:rsidR="006656C9" w:rsidDel="002A2C6C">
          <w:rPr>
            <w:rFonts w:ascii="Times New Roman" w:hAnsi="Times New Roman" w:cs="Times New Roman"/>
            <w:sz w:val="24"/>
            <w:szCs w:val="24"/>
          </w:rPr>
          <w:delText xml:space="preserve">in </w:delText>
        </w:r>
        <w:r w:rsidR="007E495C" w:rsidDel="002A2C6C">
          <w:rPr>
            <w:rFonts w:ascii="Times New Roman" w:hAnsi="Times New Roman" w:cs="Times New Roman"/>
            <w:sz w:val="24"/>
            <w:szCs w:val="24"/>
          </w:rPr>
          <w:delText xml:space="preserve">West Kalimantan (Indonesia) and </w:delText>
        </w:r>
      </w:del>
      <w:r w:rsidR="00C171EA">
        <w:rPr>
          <w:rFonts w:ascii="Times New Roman" w:hAnsi="Times New Roman" w:cs="Times New Roman"/>
          <w:sz w:val="24"/>
          <w:szCs w:val="24"/>
        </w:rPr>
        <w:t xml:space="preserve">determine </w:t>
      </w:r>
      <w:r w:rsidR="007E495C">
        <w:rPr>
          <w:rFonts w:ascii="Times New Roman" w:hAnsi="Times New Roman" w:cs="Times New Roman"/>
          <w:sz w:val="24"/>
          <w:szCs w:val="24"/>
        </w:rPr>
        <w:t xml:space="preserve">how geophysical imaging may enhance traditional coring methods for estimating </w:t>
      </w:r>
      <w:ins w:id="21" w:author="USDA Forest Service" w:date="2015-04-15T13:28:00Z">
        <w:r w:rsidR="002A2C6C">
          <w:rPr>
            <w:rFonts w:ascii="Times New Roman" w:hAnsi="Times New Roman" w:cs="Times New Roman"/>
            <w:sz w:val="24"/>
            <w:szCs w:val="24"/>
          </w:rPr>
          <w:t xml:space="preserve">peat thickness and </w:t>
        </w:r>
      </w:ins>
      <w:r w:rsidR="007E495C">
        <w:rPr>
          <w:rFonts w:ascii="Times New Roman" w:hAnsi="Times New Roman" w:cs="Times New Roman"/>
          <w:sz w:val="24"/>
          <w:szCs w:val="24"/>
        </w:rPr>
        <w:t xml:space="preserve">C storage in </w:t>
      </w:r>
      <w:ins w:id="22" w:author="USDA Forest Service" w:date="2015-04-15T13:41:00Z">
        <w:r w:rsidR="00B15B4D">
          <w:rPr>
            <w:rFonts w:ascii="Times New Roman" w:hAnsi="Times New Roman" w:cs="Times New Roman"/>
            <w:sz w:val="24"/>
            <w:szCs w:val="24"/>
          </w:rPr>
          <w:t xml:space="preserve">a </w:t>
        </w:r>
      </w:ins>
      <w:ins w:id="23" w:author="USDA Forest Service" w:date="2015-04-15T13:28:00Z">
        <w:r w:rsidR="002A2C6C">
          <w:rPr>
            <w:rFonts w:ascii="Times New Roman" w:hAnsi="Times New Roman" w:cs="Times New Roman"/>
            <w:sz w:val="24"/>
            <w:szCs w:val="24"/>
          </w:rPr>
          <w:t xml:space="preserve">tropical </w:t>
        </w:r>
      </w:ins>
      <w:r w:rsidR="007E495C">
        <w:rPr>
          <w:rFonts w:ascii="Times New Roman" w:hAnsi="Times New Roman" w:cs="Times New Roman"/>
          <w:sz w:val="24"/>
          <w:szCs w:val="24"/>
        </w:rPr>
        <w:t>peatland system</w:t>
      </w:r>
      <w:ins w:id="24" w:author="USDA Forest Service" w:date="2015-04-15T13:41:00Z">
        <w:r w:rsidR="00B15B4D">
          <w:rPr>
            <w:rFonts w:ascii="Times New Roman" w:hAnsi="Times New Roman" w:cs="Times New Roman"/>
            <w:sz w:val="24"/>
            <w:szCs w:val="24"/>
          </w:rPr>
          <w:t xml:space="preserve"> in W. Kalimantan, Indonesia</w:t>
        </w:r>
      </w:ins>
      <w:del w:id="25" w:author="USDA Forest Service" w:date="2015-04-15T13:41:00Z">
        <w:r w:rsidR="007E495C" w:rsidDel="00B15B4D">
          <w:rPr>
            <w:rFonts w:ascii="Times New Roman" w:hAnsi="Times New Roman" w:cs="Times New Roman"/>
            <w:sz w:val="24"/>
            <w:szCs w:val="24"/>
          </w:rPr>
          <w:delText>s</w:delText>
        </w:r>
      </w:del>
      <w:r w:rsidR="007E495C">
        <w:rPr>
          <w:rFonts w:ascii="Times New Roman" w:hAnsi="Times New Roman" w:cs="Times New Roman"/>
          <w:sz w:val="24"/>
          <w:szCs w:val="24"/>
        </w:rPr>
        <w:t xml:space="preserve">. </w:t>
      </w:r>
      <w:ins w:id="26" w:author="Xavier" w:date="2015-04-12T00:18:00Z">
        <w:r w:rsidR="00B05078">
          <w:rPr>
            <w:rFonts w:ascii="Times New Roman" w:hAnsi="Times New Roman" w:cs="Times New Roman"/>
            <w:sz w:val="24"/>
            <w:szCs w:val="24"/>
          </w:rPr>
          <w:t xml:space="preserve">Both GPR and ERI </w:t>
        </w:r>
      </w:ins>
      <w:ins w:id="27" w:author="USDA Forest Service" w:date="2015-04-15T13:29:00Z">
        <w:r w:rsidR="002A2C6C">
          <w:rPr>
            <w:rFonts w:ascii="Times New Roman" w:hAnsi="Times New Roman" w:cs="Times New Roman"/>
            <w:sz w:val="24"/>
            <w:szCs w:val="24"/>
          </w:rPr>
          <w:t xml:space="preserve">methods </w:t>
        </w:r>
      </w:ins>
      <w:ins w:id="28" w:author="USDA Forest Service" w:date="2015-04-15T13:07:00Z">
        <w:r w:rsidR="00AE19E9">
          <w:rPr>
            <w:rFonts w:ascii="Times New Roman" w:hAnsi="Times New Roman" w:cs="Times New Roman"/>
            <w:sz w:val="24"/>
            <w:szCs w:val="24"/>
          </w:rPr>
          <w:t>demonstrate</w:t>
        </w:r>
      </w:ins>
      <w:ins w:id="29" w:author="USDA Forest Service" w:date="2015-04-15T13:30:00Z">
        <w:r w:rsidR="002A2C6C">
          <w:rPr>
            <w:rFonts w:ascii="Times New Roman" w:hAnsi="Times New Roman" w:cs="Times New Roman"/>
            <w:sz w:val="24"/>
            <w:szCs w:val="24"/>
          </w:rPr>
          <w:t>d</w:t>
        </w:r>
      </w:ins>
      <w:ins w:id="30" w:author="USDA Forest Service" w:date="2015-04-15T13:07:00Z">
        <w:r w:rsidR="00AE19E9">
          <w:rPr>
            <w:rFonts w:ascii="Times New Roman" w:hAnsi="Times New Roman" w:cs="Times New Roman"/>
            <w:sz w:val="24"/>
            <w:szCs w:val="24"/>
          </w:rPr>
          <w:t xml:space="preserve"> </w:t>
        </w:r>
      </w:ins>
      <w:ins w:id="31" w:author="USDA Forest Service" w:date="2015-04-15T13:59:00Z">
        <w:r w:rsidR="001D72F0">
          <w:rPr>
            <w:rFonts w:ascii="Times New Roman" w:hAnsi="Times New Roman" w:cs="Times New Roman"/>
            <w:sz w:val="24"/>
            <w:szCs w:val="24"/>
          </w:rPr>
          <w:t xml:space="preserve">capability </w:t>
        </w:r>
      </w:ins>
      <w:ins w:id="32" w:author="USDA Forest Service" w:date="2015-04-15T13:30:00Z">
        <w:r w:rsidR="002A2C6C">
          <w:rPr>
            <w:rFonts w:ascii="Times New Roman" w:hAnsi="Times New Roman" w:cs="Times New Roman"/>
            <w:sz w:val="24"/>
            <w:szCs w:val="24"/>
          </w:rPr>
          <w:t xml:space="preserve">to estimate peat </w:t>
        </w:r>
      </w:ins>
      <w:ins w:id="33" w:author="Xavier" w:date="2015-04-12T00:19:00Z">
        <w:r w:rsidR="00B05078">
          <w:rPr>
            <w:rFonts w:ascii="Times New Roman" w:hAnsi="Times New Roman" w:cs="Times New Roman"/>
            <w:sz w:val="24"/>
            <w:szCs w:val="24"/>
          </w:rPr>
          <w:t xml:space="preserve">thickness </w:t>
        </w:r>
      </w:ins>
      <w:ins w:id="34" w:author="Xavier" w:date="2015-04-12T00:21:00Z">
        <w:r w:rsidR="00580375">
          <w:rPr>
            <w:rFonts w:ascii="Times New Roman" w:hAnsi="Times New Roman" w:cs="Times New Roman"/>
            <w:sz w:val="24"/>
            <w:szCs w:val="24"/>
          </w:rPr>
          <w:t>in tropi</w:t>
        </w:r>
      </w:ins>
      <w:ins w:id="35" w:author="Xavier" w:date="2015-04-12T00:22:00Z">
        <w:r w:rsidR="00580375">
          <w:rPr>
            <w:rFonts w:ascii="Times New Roman" w:hAnsi="Times New Roman" w:cs="Times New Roman"/>
            <w:sz w:val="24"/>
            <w:szCs w:val="24"/>
          </w:rPr>
          <w:t xml:space="preserve">cal peat soils </w:t>
        </w:r>
      </w:ins>
      <w:ins w:id="36" w:author="Xavier" w:date="2015-04-12T00:19:00Z">
        <w:r w:rsidR="00B05078">
          <w:rPr>
            <w:rFonts w:ascii="Times New Roman" w:hAnsi="Times New Roman" w:cs="Times New Roman"/>
            <w:sz w:val="24"/>
            <w:szCs w:val="24"/>
          </w:rPr>
          <w:t>at a spatial resolution not feasible with tradit</w:t>
        </w:r>
      </w:ins>
      <w:ins w:id="37" w:author="Xavier" w:date="2015-04-12T00:20:00Z">
        <w:r w:rsidR="00B05078">
          <w:rPr>
            <w:rFonts w:ascii="Times New Roman" w:hAnsi="Times New Roman" w:cs="Times New Roman"/>
            <w:sz w:val="24"/>
            <w:szCs w:val="24"/>
          </w:rPr>
          <w:t>io</w:t>
        </w:r>
      </w:ins>
      <w:ins w:id="38" w:author="Xavier" w:date="2015-04-12T00:19:00Z">
        <w:r w:rsidR="00B05078">
          <w:rPr>
            <w:rFonts w:ascii="Times New Roman" w:hAnsi="Times New Roman" w:cs="Times New Roman"/>
            <w:sz w:val="24"/>
            <w:szCs w:val="24"/>
          </w:rPr>
          <w:t xml:space="preserve">nal </w:t>
        </w:r>
      </w:ins>
      <w:ins w:id="39" w:author="USDA Forest Service" w:date="2015-04-15T13:30:00Z">
        <w:r w:rsidR="002A2C6C">
          <w:rPr>
            <w:rFonts w:ascii="Times New Roman" w:hAnsi="Times New Roman" w:cs="Times New Roman"/>
            <w:sz w:val="24"/>
            <w:szCs w:val="24"/>
          </w:rPr>
          <w:t xml:space="preserve">coring </w:t>
        </w:r>
      </w:ins>
      <w:ins w:id="40" w:author="Xavier" w:date="2015-04-12T00:19:00Z">
        <w:r w:rsidR="00B05078">
          <w:rPr>
            <w:rFonts w:ascii="Times New Roman" w:hAnsi="Times New Roman" w:cs="Times New Roman"/>
            <w:sz w:val="24"/>
            <w:szCs w:val="24"/>
          </w:rPr>
          <w:t xml:space="preserve">methods. </w:t>
        </w:r>
      </w:ins>
      <w:ins w:id="41" w:author="Xavier" w:date="2015-04-12T00:20:00Z">
        <w:r w:rsidR="00580375">
          <w:rPr>
            <w:rFonts w:ascii="Times New Roman" w:hAnsi="Times New Roman" w:cs="Times New Roman"/>
            <w:sz w:val="24"/>
            <w:szCs w:val="24"/>
          </w:rPr>
          <w:t xml:space="preserve">GPR </w:t>
        </w:r>
      </w:ins>
      <w:ins w:id="42" w:author="Xavier" w:date="2015-04-12T00:21:00Z">
        <w:r w:rsidR="00580375">
          <w:rPr>
            <w:rFonts w:ascii="Times New Roman" w:hAnsi="Times New Roman" w:cs="Times New Roman"/>
            <w:sz w:val="24"/>
            <w:szCs w:val="24"/>
          </w:rPr>
          <w:t xml:space="preserve">is able </w:t>
        </w:r>
      </w:ins>
      <w:ins w:id="43" w:author="Xavier" w:date="2015-04-12T00:22:00Z">
        <w:r w:rsidR="00580375">
          <w:rPr>
            <w:rFonts w:ascii="Times New Roman" w:hAnsi="Times New Roman" w:cs="Times New Roman"/>
            <w:sz w:val="24"/>
            <w:szCs w:val="24"/>
          </w:rPr>
          <w:t xml:space="preserve">to capture </w:t>
        </w:r>
      </w:ins>
      <w:ins w:id="44" w:author="Xavier" w:date="2015-04-12T00:23:00Z">
        <w:r w:rsidR="00580375">
          <w:rPr>
            <w:rFonts w:ascii="Times New Roman" w:hAnsi="Times New Roman" w:cs="Times New Roman"/>
            <w:sz w:val="24"/>
            <w:szCs w:val="24"/>
          </w:rPr>
          <w:t xml:space="preserve">peat thickness variability </w:t>
        </w:r>
      </w:ins>
      <w:ins w:id="45" w:author="USDA Forest Service" w:date="2015-04-15T13:31:00Z">
        <w:r w:rsidR="002A2C6C">
          <w:rPr>
            <w:rFonts w:ascii="Times New Roman" w:hAnsi="Times New Roman" w:cs="Times New Roman"/>
            <w:sz w:val="24"/>
            <w:szCs w:val="24"/>
          </w:rPr>
          <w:t>at centimeter scale</w:t>
        </w:r>
      </w:ins>
      <w:ins w:id="46" w:author="Xavier" w:date="2015-04-12T00:23:00Z">
        <w:r w:rsidR="00580375">
          <w:rPr>
            <w:rFonts w:ascii="Times New Roman" w:hAnsi="Times New Roman" w:cs="Times New Roman"/>
            <w:sz w:val="24"/>
            <w:szCs w:val="24"/>
          </w:rPr>
          <w:t xml:space="preserve"> vertical resolution</w:t>
        </w:r>
      </w:ins>
      <w:ins w:id="47" w:author="USDA Forest Service" w:date="2015-04-15T13:45:00Z">
        <w:r w:rsidR="00995AC8" w:rsidRPr="008D63AC">
          <w:rPr>
            <w:rFonts w:ascii="Times New Roman" w:hAnsi="Times New Roman" w:cs="Times New Roman"/>
            <w:sz w:val="24"/>
            <w:szCs w:val="24"/>
          </w:rPr>
          <w:t>,</w:t>
        </w:r>
      </w:ins>
      <w:ins w:id="48" w:author="Xavier" w:date="2015-04-12T00:23:00Z">
        <w:del w:id="49" w:author="USDA Forest Service" w:date="2015-04-15T13:45:00Z">
          <w:r w:rsidR="00580375" w:rsidRPr="008D63AC" w:rsidDel="00995AC8">
            <w:rPr>
              <w:rFonts w:ascii="Times New Roman" w:hAnsi="Times New Roman" w:cs="Times New Roman"/>
              <w:sz w:val="24"/>
              <w:szCs w:val="24"/>
            </w:rPr>
            <w:delText>,</w:delText>
          </w:r>
        </w:del>
        <w:r w:rsidR="00580375" w:rsidRPr="008D63AC">
          <w:rPr>
            <w:rFonts w:ascii="Times New Roman" w:hAnsi="Times New Roman" w:cs="Times New Roman"/>
            <w:sz w:val="24"/>
            <w:szCs w:val="24"/>
          </w:rPr>
          <w:t xml:space="preserve"> </w:t>
        </w:r>
      </w:ins>
      <w:ins w:id="50" w:author="Xavier" w:date="2015-04-16T11:17:00Z">
        <w:r w:rsidR="00CC6267" w:rsidRPr="008D63AC">
          <w:rPr>
            <w:rFonts w:ascii="Times New Roman" w:hAnsi="Times New Roman" w:cs="Times New Roman"/>
            <w:sz w:val="24"/>
            <w:szCs w:val="24"/>
          </w:rPr>
          <w:t>although peat thickness determination was difficult for peat columns exceeding 5 m in the areas studied</w:t>
        </w:r>
      </w:ins>
      <w:ins w:id="51" w:author="USDA Forest Service" w:date="2015-04-15T20:37:00Z">
        <w:r w:rsidR="00977117" w:rsidRPr="008D63AC">
          <w:rPr>
            <w:rFonts w:ascii="Times New Roman" w:hAnsi="Times New Roman" w:cs="Times New Roman"/>
            <w:sz w:val="24"/>
            <w:szCs w:val="24"/>
          </w:rPr>
          <w:t>,</w:t>
        </w:r>
      </w:ins>
      <w:ins w:id="52" w:author="USDA Forest Service" w:date="2015-04-15T13:32:00Z">
        <w:r w:rsidR="00B15B4D" w:rsidRPr="008D63AC">
          <w:rPr>
            <w:rFonts w:ascii="Times New Roman" w:hAnsi="Times New Roman" w:cs="Times New Roman"/>
            <w:sz w:val="24"/>
            <w:szCs w:val="24"/>
          </w:rPr>
          <w:t xml:space="preserve"> </w:t>
        </w:r>
      </w:ins>
      <w:ins w:id="53" w:author="Xavier" w:date="2015-04-12T00:24:00Z">
        <w:r w:rsidR="00580375" w:rsidRPr="008D63AC">
          <w:rPr>
            <w:rFonts w:ascii="Times New Roman" w:hAnsi="Times New Roman" w:cs="Times New Roman"/>
            <w:sz w:val="24"/>
            <w:szCs w:val="24"/>
          </w:rPr>
          <w:t>due to signal attenuation</w:t>
        </w:r>
      </w:ins>
      <w:ins w:id="54" w:author="Xavier" w:date="2015-04-12T00:25:00Z">
        <w:r w:rsidR="00F87A5A">
          <w:rPr>
            <w:rFonts w:ascii="Times New Roman" w:hAnsi="Times New Roman" w:cs="Times New Roman"/>
            <w:sz w:val="24"/>
            <w:szCs w:val="24"/>
          </w:rPr>
          <w:t xml:space="preserve"> associated with </w:t>
        </w:r>
      </w:ins>
      <w:ins w:id="55" w:author="USDA Forest Service" w:date="2015-04-15T13:02:00Z">
        <w:r w:rsidR="00F87A5A">
          <w:rPr>
            <w:rFonts w:ascii="Times New Roman" w:hAnsi="Times New Roman" w:cs="Times New Roman"/>
            <w:sz w:val="24"/>
            <w:szCs w:val="24"/>
          </w:rPr>
          <w:t xml:space="preserve">thick </w:t>
        </w:r>
      </w:ins>
      <w:ins w:id="56" w:author="Xavier" w:date="2015-04-12T00:25:00Z">
        <w:r w:rsidR="00F87A5A">
          <w:rPr>
            <w:rFonts w:ascii="Times New Roman" w:hAnsi="Times New Roman" w:cs="Times New Roman"/>
            <w:sz w:val="24"/>
            <w:szCs w:val="24"/>
          </w:rPr>
          <w:t>clay-rich</w:t>
        </w:r>
      </w:ins>
      <w:ins w:id="57" w:author="USDA Forest Service" w:date="2015-04-15T13:03:00Z">
        <w:r w:rsidR="00F87A5A">
          <w:rPr>
            <w:rFonts w:ascii="Times New Roman" w:hAnsi="Times New Roman" w:cs="Times New Roman"/>
            <w:sz w:val="24"/>
            <w:szCs w:val="24"/>
          </w:rPr>
          <w:t xml:space="preserve"> transitional horizons at</w:t>
        </w:r>
      </w:ins>
      <w:ins w:id="58" w:author="USDA Forest Service" w:date="2015-04-15T13:32:00Z">
        <w:r w:rsidR="00F87A5A">
          <w:rPr>
            <w:rFonts w:ascii="Times New Roman" w:hAnsi="Times New Roman" w:cs="Times New Roman"/>
            <w:sz w:val="24"/>
            <w:szCs w:val="24"/>
          </w:rPr>
          <w:t xml:space="preserve"> the peat-mineral soil interface. </w:t>
        </w:r>
      </w:ins>
      <w:ins w:id="59" w:author="USDA Forest Service" w:date="2015-04-15T13:42:00Z">
        <w:r w:rsidR="00F87A5A">
          <w:rPr>
            <w:rFonts w:ascii="Times New Roman" w:hAnsi="Times New Roman" w:cs="Times New Roman"/>
            <w:sz w:val="24"/>
            <w:szCs w:val="24"/>
          </w:rPr>
          <w:t xml:space="preserve">ERI methods were more successful for imaging deeper peatlands with thick </w:t>
        </w:r>
        <w:proofErr w:type="spellStart"/>
        <w:r w:rsidR="00F87A5A">
          <w:rPr>
            <w:rFonts w:ascii="Times New Roman" w:hAnsi="Times New Roman" w:cs="Times New Roman"/>
            <w:sz w:val="24"/>
            <w:szCs w:val="24"/>
          </w:rPr>
          <w:t>organomineral</w:t>
        </w:r>
        <w:proofErr w:type="spellEnd"/>
        <w:r w:rsidR="00F87A5A">
          <w:rPr>
            <w:rFonts w:ascii="Times New Roman" w:hAnsi="Times New Roman" w:cs="Times New Roman"/>
            <w:sz w:val="24"/>
            <w:szCs w:val="24"/>
          </w:rPr>
          <w:t xml:space="preserve"> layers between peat and underlying mineral soil. </w:t>
        </w:r>
      </w:ins>
      <w:ins w:id="60" w:author="Xavier" w:date="2015-04-16T11:18:00Z">
        <w:r w:rsidR="00CC6267" w:rsidRPr="008D63AC">
          <w:rPr>
            <w:rFonts w:ascii="Times New Roman" w:hAnsi="Times New Roman" w:cs="Times New Roman"/>
            <w:sz w:val="24"/>
            <w:szCs w:val="24"/>
          </w:rPr>
          <w:t xml:space="preserve">Results obtained using GPR methods indicate </w:t>
        </w:r>
        <w:r w:rsidR="004472D6" w:rsidRPr="008D63AC">
          <w:rPr>
            <w:rFonts w:ascii="Times New Roman" w:hAnsi="Times New Roman" w:cs="Times New Roman"/>
            <w:sz w:val="24"/>
            <w:szCs w:val="24"/>
          </w:rPr>
          <w:t xml:space="preserve">less than 3% variation in peat thickness (when compared to coring methods) over low </w:t>
        </w:r>
        <w:proofErr w:type="spellStart"/>
        <w:r w:rsidR="004472D6" w:rsidRPr="008D63AC">
          <w:rPr>
            <w:rFonts w:ascii="Times New Roman" w:hAnsi="Times New Roman" w:cs="Times New Roman"/>
            <w:sz w:val="24"/>
            <w:szCs w:val="24"/>
          </w:rPr>
          <w:t>peat</w:t>
        </w:r>
        <w:proofErr w:type="spellEnd"/>
        <w:r w:rsidR="004472D6" w:rsidRPr="008D63AC">
          <w:rPr>
            <w:rFonts w:ascii="Times New Roman" w:hAnsi="Times New Roman" w:cs="Times New Roman"/>
            <w:sz w:val="24"/>
            <w:szCs w:val="24"/>
          </w:rPr>
          <w:t>-mineral soil interface gradients (i.e. below 0.02 deg) and show a substantial impacts in C storage estimates</w:t>
        </w:r>
      </w:ins>
      <w:ins w:id="61" w:author="Xavier" w:date="2015-04-16T11:21:00Z">
        <w:r w:rsidR="00CC6267" w:rsidRPr="008D63AC">
          <w:rPr>
            <w:rFonts w:ascii="Times New Roman" w:hAnsi="Times New Roman" w:cs="Times New Roman"/>
            <w:sz w:val="24"/>
            <w:szCs w:val="24"/>
          </w:rPr>
          <w:t xml:space="preserve"> (i.e. up to 37 </w:t>
        </w:r>
        <w:proofErr w:type="spellStart"/>
        <w:r w:rsidR="00CC6267" w:rsidRPr="008D63AC">
          <w:rPr>
            <w:rFonts w:ascii="Times New Roman" w:hAnsi="Times New Roman" w:cs="Times New Roman"/>
            <w:sz w:val="24"/>
            <w:szCs w:val="24"/>
          </w:rPr>
          <w:t>MgC</w:t>
        </w:r>
        <w:proofErr w:type="spellEnd"/>
        <w:r w:rsidR="00CC6267" w:rsidRPr="008D63AC">
          <w:rPr>
            <w:rFonts w:ascii="Times New Roman" w:hAnsi="Times New Roman" w:cs="Times New Roman"/>
            <w:sz w:val="24"/>
            <w:szCs w:val="24"/>
          </w:rPr>
          <w:t>/ha even for</w:t>
        </w:r>
      </w:ins>
      <w:ins w:id="62" w:author="Xavier" w:date="2015-04-16T11:22:00Z">
        <w:r w:rsidR="00CC6267" w:rsidRPr="008D63AC">
          <w:rPr>
            <w:rFonts w:ascii="Times New Roman" w:hAnsi="Times New Roman" w:cs="Times New Roman"/>
            <w:sz w:val="24"/>
            <w:szCs w:val="24"/>
          </w:rPr>
          <w:t xml:space="preserve"> transects showing a difference between GPR and coring estimates of </w:t>
        </w:r>
      </w:ins>
      <w:ins w:id="63" w:author="Xavier" w:date="2015-04-16T11:21:00Z">
        <w:r w:rsidR="00CC6267" w:rsidRPr="008D63AC">
          <w:rPr>
            <w:rFonts w:ascii="Times New Roman" w:hAnsi="Times New Roman" w:cs="Times New Roman"/>
            <w:sz w:val="24"/>
            <w:szCs w:val="24"/>
          </w:rPr>
          <w:t>0.07 m in average peat thickness</w:t>
        </w:r>
      </w:ins>
      <w:ins w:id="64" w:author="Xavier" w:date="2015-04-16T11:22:00Z">
        <w:r w:rsidR="00CC6267" w:rsidRPr="008D63AC">
          <w:rPr>
            <w:rFonts w:ascii="Times New Roman" w:hAnsi="Times New Roman" w:cs="Times New Roman"/>
            <w:sz w:val="24"/>
            <w:szCs w:val="24"/>
          </w:rPr>
          <w:t>)</w:t>
        </w:r>
      </w:ins>
      <w:ins w:id="65" w:author="Xavier" w:date="2015-04-16T11:18:00Z">
        <w:r w:rsidR="00CC6267" w:rsidRPr="008D63AC">
          <w:rPr>
            <w:rFonts w:ascii="Times New Roman" w:hAnsi="Times New Roman" w:cs="Times New Roman"/>
            <w:sz w:val="24"/>
            <w:szCs w:val="24"/>
          </w:rPr>
          <w:t xml:space="preserve">. </w:t>
        </w:r>
      </w:ins>
      <w:r w:rsidR="003C77EF" w:rsidRPr="008D63AC">
        <w:rPr>
          <w:rFonts w:ascii="Times New Roman" w:hAnsi="Times New Roman" w:cs="Times New Roman"/>
          <w:sz w:val="24"/>
          <w:szCs w:val="24"/>
        </w:rPr>
        <w:t>The geophysical data also provide information on</w:t>
      </w:r>
      <w:r w:rsidR="00F87A5A">
        <w:rPr>
          <w:rFonts w:ascii="Times New Roman" w:hAnsi="Times New Roman" w:cs="Times New Roman"/>
          <w:sz w:val="24"/>
          <w:szCs w:val="24"/>
        </w:rPr>
        <w:t xml:space="preserve"> peat matrix attributes such as thickness of </w:t>
      </w:r>
      <w:proofErr w:type="spellStart"/>
      <w:r w:rsidR="00F87A5A">
        <w:rPr>
          <w:rFonts w:ascii="Times New Roman" w:hAnsi="Times New Roman" w:cs="Times New Roman"/>
          <w:sz w:val="24"/>
          <w:szCs w:val="24"/>
        </w:rPr>
        <w:t>organomineral</w:t>
      </w:r>
      <w:proofErr w:type="spellEnd"/>
      <w:r w:rsidR="00080330">
        <w:rPr>
          <w:rFonts w:ascii="Times New Roman" w:hAnsi="Times New Roman" w:cs="Times New Roman"/>
          <w:sz w:val="24"/>
          <w:szCs w:val="24"/>
        </w:rPr>
        <w:t xml:space="preserve"> horizons between peat and underlying substrate, </w:t>
      </w:r>
      <w:r w:rsidR="003C77EF">
        <w:rPr>
          <w:rFonts w:ascii="Times New Roman" w:hAnsi="Times New Roman" w:cs="Times New Roman"/>
          <w:sz w:val="24"/>
          <w:szCs w:val="24"/>
        </w:rPr>
        <w:t xml:space="preserve">the </w:t>
      </w:r>
      <w:r w:rsidR="008B7B31">
        <w:rPr>
          <w:rFonts w:ascii="Times New Roman" w:hAnsi="Times New Roman" w:cs="Times New Roman"/>
          <w:sz w:val="24"/>
          <w:szCs w:val="24"/>
        </w:rPr>
        <w:t xml:space="preserve">presence of </w:t>
      </w:r>
      <w:ins w:id="66" w:author="USDA Forest Service" w:date="2015-04-15T13:48:00Z">
        <w:r w:rsidR="00995AC8">
          <w:rPr>
            <w:rFonts w:ascii="Times New Roman" w:hAnsi="Times New Roman" w:cs="Times New Roman"/>
            <w:sz w:val="24"/>
            <w:szCs w:val="24"/>
          </w:rPr>
          <w:t xml:space="preserve">buried </w:t>
        </w:r>
      </w:ins>
      <w:r w:rsidR="008B7B31">
        <w:rPr>
          <w:rFonts w:ascii="Times New Roman" w:hAnsi="Times New Roman" w:cs="Times New Roman"/>
          <w:sz w:val="24"/>
          <w:szCs w:val="24"/>
        </w:rPr>
        <w:t>wood</w:t>
      </w:r>
      <w:r w:rsidR="003C77EF">
        <w:rPr>
          <w:rFonts w:ascii="Times New Roman" w:hAnsi="Times New Roman" w:cs="Times New Roman"/>
          <w:sz w:val="24"/>
          <w:szCs w:val="24"/>
        </w:rPr>
        <w:t xml:space="preserve">, </w:t>
      </w:r>
      <w:r w:rsidR="008B7B31">
        <w:rPr>
          <w:rFonts w:ascii="Times New Roman" w:hAnsi="Times New Roman" w:cs="Times New Roman"/>
          <w:sz w:val="24"/>
          <w:szCs w:val="24"/>
        </w:rPr>
        <w:t xml:space="preserve">buttressed trees </w:t>
      </w:r>
      <w:ins w:id="67" w:author="Xavier" w:date="2015-04-12T00:26:00Z">
        <w:r w:rsidR="00EE389D">
          <w:rPr>
            <w:rFonts w:ascii="Times New Roman" w:hAnsi="Times New Roman" w:cs="Times New Roman"/>
            <w:sz w:val="24"/>
            <w:szCs w:val="24"/>
          </w:rPr>
          <w:t xml:space="preserve">or tip-up pools </w:t>
        </w:r>
      </w:ins>
      <w:r w:rsidR="00080330">
        <w:rPr>
          <w:rFonts w:ascii="Times New Roman" w:hAnsi="Times New Roman" w:cs="Times New Roman"/>
          <w:sz w:val="24"/>
          <w:szCs w:val="24"/>
        </w:rPr>
        <w:t xml:space="preserve">and </w:t>
      </w:r>
      <w:r w:rsidR="008B7B31">
        <w:rPr>
          <w:rFonts w:ascii="Times New Roman" w:hAnsi="Times New Roman" w:cs="Times New Roman"/>
          <w:sz w:val="24"/>
          <w:szCs w:val="24"/>
        </w:rPr>
        <w:t>soil type</w:t>
      </w:r>
      <w:r w:rsidR="00080330">
        <w:rPr>
          <w:rFonts w:ascii="Times New Roman" w:hAnsi="Times New Roman" w:cs="Times New Roman"/>
          <w:sz w:val="24"/>
          <w:szCs w:val="24"/>
        </w:rPr>
        <w:t>.</w:t>
      </w:r>
      <w:ins w:id="68" w:author="USDA Forest Service" w:date="2015-04-15T13:51:00Z">
        <w:r w:rsidR="00995AC8">
          <w:rPr>
            <w:rFonts w:ascii="Times New Roman" w:hAnsi="Times New Roman" w:cs="Times New Roman"/>
            <w:sz w:val="24"/>
            <w:szCs w:val="24"/>
          </w:rPr>
          <w:t xml:space="preserve">  </w:t>
        </w:r>
      </w:ins>
      <w:ins w:id="69" w:author="USDA Forest Service" w:date="2015-04-15T13:38:00Z">
        <w:r w:rsidR="00B15B4D">
          <w:rPr>
            <w:rFonts w:ascii="Times New Roman" w:hAnsi="Times New Roman" w:cs="Times New Roman"/>
            <w:sz w:val="24"/>
            <w:szCs w:val="24"/>
          </w:rPr>
          <w:t>The use of GPR and ERI</w:t>
        </w:r>
      </w:ins>
      <w:r w:rsidR="00A63259">
        <w:rPr>
          <w:rFonts w:ascii="Times New Roman" w:hAnsi="Times New Roman" w:cs="Times New Roman"/>
          <w:sz w:val="24"/>
          <w:szCs w:val="24"/>
        </w:rPr>
        <w:t xml:space="preserve"> </w:t>
      </w:r>
      <w:ins w:id="70" w:author="USDA Forest Service" w:date="2015-04-15T13:52:00Z">
        <w:r w:rsidR="001D72F0">
          <w:rPr>
            <w:rFonts w:ascii="Times New Roman" w:hAnsi="Times New Roman" w:cs="Times New Roman"/>
            <w:sz w:val="24"/>
            <w:szCs w:val="24"/>
          </w:rPr>
          <w:t xml:space="preserve">methods to image peat profiles at high resolution can </w:t>
        </w:r>
      </w:ins>
      <w:ins w:id="71" w:author="USDA Forest Service" w:date="2015-04-15T20:41:00Z">
        <w:r w:rsidR="00977117">
          <w:rPr>
            <w:rFonts w:ascii="Times New Roman" w:hAnsi="Times New Roman" w:cs="Times New Roman"/>
            <w:sz w:val="24"/>
            <w:szCs w:val="24"/>
          </w:rPr>
          <w:t xml:space="preserve">be used to </w:t>
        </w:r>
      </w:ins>
      <w:ins w:id="72" w:author="USDA Forest Service" w:date="2015-04-15T13:54:00Z">
        <w:r w:rsidR="001D72F0">
          <w:rPr>
            <w:rFonts w:ascii="Times New Roman" w:hAnsi="Times New Roman" w:cs="Times New Roman"/>
            <w:sz w:val="24"/>
            <w:szCs w:val="24"/>
          </w:rPr>
          <w:t xml:space="preserve">further </w:t>
        </w:r>
      </w:ins>
      <w:r w:rsidR="003C77EF">
        <w:rPr>
          <w:rFonts w:ascii="Times New Roman" w:hAnsi="Times New Roman" w:cs="Times New Roman"/>
          <w:sz w:val="24"/>
          <w:szCs w:val="24"/>
        </w:rPr>
        <w:t>constrain</w:t>
      </w:r>
      <w:r w:rsidR="00996D7E">
        <w:rPr>
          <w:rFonts w:ascii="Times New Roman" w:hAnsi="Times New Roman" w:cs="Times New Roman"/>
          <w:sz w:val="24"/>
          <w:szCs w:val="24"/>
        </w:rPr>
        <w:t xml:space="preserve"> quantification of </w:t>
      </w:r>
      <w:ins w:id="73" w:author="USDA Forest Service" w:date="2015-04-15T13:57:00Z">
        <w:r w:rsidR="001D72F0">
          <w:rPr>
            <w:rFonts w:ascii="Times New Roman" w:hAnsi="Times New Roman" w:cs="Times New Roman"/>
            <w:sz w:val="24"/>
            <w:szCs w:val="24"/>
          </w:rPr>
          <w:t xml:space="preserve">peat </w:t>
        </w:r>
      </w:ins>
      <w:del w:id="74" w:author="USDA Forest Service" w:date="2015-04-15T20:41:00Z">
        <w:r w:rsidR="00996D7E" w:rsidDel="00977117">
          <w:rPr>
            <w:rFonts w:ascii="Times New Roman" w:hAnsi="Times New Roman" w:cs="Times New Roman"/>
            <w:sz w:val="24"/>
            <w:szCs w:val="24"/>
          </w:rPr>
          <w:delText>C</w:delText>
        </w:r>
      </w:del>
      <w:ins w:id="75" w:author="USDA Forest Service" w:date="2015-04-15T20:41:00Z">
        <w:r w:rsidR="00977117">
          <w:rPr>
            <w:rFonts w:ascii="Times New Roman" w:hAnsi="Times New Roman" w:cs="Times New Roman"/>
            <w:sz w:val="24"/>
            <w:szCs w:val="24"/>
          </w:rPr>
          <w:t>C</w:t>
        </w:r>
      </w:ins>
      <w:r w:rsidR="00996D7E">
        <w:rPr>
          <w:rFonts w:ascii="Times New Roman" w:hAnsi="Times New Roman" w:cs="Times New Roman"/>
          <w:sz w:val="24"/>
          <w:szCs w:val="24"/>
        </w:rPr>
        <w:t xml:space="preserve"> </w:t>
      </w:r>
      <w:ins w:id="76" w:author="USDA Forest Service" w:date="2015-04-15T13:57:00Z">
        <w:r w:rsidR="001D72F0">
          <w:rPr>
            <w:rFonts w:ascii="Times New Roman" w:hAnsi="Times New Roman" w:cs="Times New Roman"/>
            <w:sz w:val="24"/>
            <w:szCs w:val="24"/>
          </w:rPr>
          <w:t xml:space="preserve">pools </w:t>
        </w:r>
      </w:ins>
      <w:r w:rsidR="00996D7E">
        <w:rPr>
          <w:rFonts w:ascii="Times New Roman" w:hAnsi="Times New Roman" w:cs="Times New Roman"/>
          <w:sz w:val="24"/>
          <w:szCs w:val="24"/>
        </w:rPr>
        <w:t xml:space="preserve">and </w:t>
      </w:r>
      <w:del w:id="77" w:author="USDA Forest Service" w:date="2015-04-15T13:57:00Z">
        <w:r w:rsidR="00A63259" w:rsidRPr="00597738" w:rsidDel="001D72F0">
          <w:rPr>
            <w:rFonts w:ascii="Times New Roman" w:hAnsi="Times New Roman" w:cs="Times New Roman"/>
            <w:sz w:val="24"/>
            <w:szCs w:val="24"/>
          </w:rPr>
          <w:delText xml:space="preserve">aid </w:delText>
        </w:r>
      </w:del>
      <w:ins w:id="78" w:author="USDA Forest Service" w:date="2015-04-15T13:57:00Z">
        <w:r w:rsidR="001D72F0">
          <w:rPr>
            <w:rFonts w:ascii="Times New Roman" w:hAnsi="Times New Roman" w:cs="Times New Roman"/>
            <w:sz w:val="24"/>
            <w:szCs w:val="24"/>
          </w:rPr>
          <w:t xml:space="preserve">inform </w:t>
        </w:r>
      </w:ins>
      <w:r w:rsidR="00A63259" w:rsidRPr="00597738">
        <w:rPr>
          <w:rFonts w:ascii="Times New Roman" w:hAnsi="Times New Roman" w:cs="Times New Roman"/>
          <w:sz w:val="24"/>
          <w:szCs w:val="24"/>
        </w:rPr>
        <w:t>responsible</w:t>
      </w:r>
      <w:ins w:id="79" w:author="USDA Forest Service" w:date="2015-04-15T13:57:00Z">
        <w:r w:rsidR="001D72F0">
          <w:rPr>
            <w:rFonts w:ascii="Times New Roman" w:hAnsi="Times New Roman" w:cs="Times New Roman"/>
            <w:sz w:val="24"/>
            <w:szCs w:val="24"/>
          </w:rPr>
          <w:t xml:space="preserve"> </w:t>
        </w:r>
      </w:ins>
      <w:del w:id="80" w:author="USDA Forest Service" w:date="2015-04-15T13:56:00Z">
        <w:r w:rsidR="00A63259" w:rsidRPr="00597738" w:rsidDel="001D72F0">
          <w:rPr>
            <w:rFonts w:ascii="Times New Roman" w:hAnsi="Times New Roman" w:cs="Times New Roman"/>
            <w:sz w:val="24"/>
            <w:szCs w:val="24"/>
          </w:rPr>
          <w:delText xml:space="preserve"> </w:delText>
        </w:r>
      </w:del>
      <w:r w:rsidR="00A63259" w:rsidRPr="00597738">
        <w:rPr>
          <w:rFonts w:ascii="Times New Roman" w:hAnsi="Times New Roman" w:cs="Times New Roman"/>
          <w:sz w:val="24"/>
          <w:szCs w:val="24"/>
        </w:rPr>
        <w:t>peatland management in Indonesia</w:t>
      </w:r>
      <w:ins w:id="81" w:author="USDA Forest Service" w:date="2015-04-15T20:42:00Z">
        <w:r w:rsidR="00977117">
          <w:rPr>
            <w:rFonts w:ascii="Times New Roman" w:hAnsi="Times New Roman" w:cs="Times New Roman"/>
            <w:sz w:val="24"/>
            <w:szCs w:val="24"/>
          </w:rPr>
          <w:t xml:space="preserve"> and elsewhere in the tropics.</w:t>
        </w:r>
      </w:ins>
      <w:del w:id="82" w:author="USDA Forest Service" w:date="2015-04-15T20:42:00Z">
        <w:r w:rsidR="002677B3" w:rsidDel="00977117">
          <w:rPr>
            <w:rFonts w:ascii="Times New Roman" w:hAnsi="Times New Roman" w:cs="Times New Roman"/>
            <w:sz w:val="24"/>
            <w:szCs w:val="24"/>
          </w:rPr>
          <w:delText>.</w:delText>
        </w:r>
      </w:del>
    </w:p>
    <w:p w:rsidR="00597738" w:rsidRPr="00597738" w:rsidRDefault="00597738" w:rsidP="005C0224">
      <w:pPr>
        <w:spacing w:after="0" w:line="480" w:lineRule="auto"/>
        <w:rPr>
          <w:rFonts w:ascii="Times New Roman" w:hAnsi="Times New Roman" w:cs="Times New Roman"/>
          <w:b/>
          <w:sz w:val="24"/>
          <w:szCs w:val="24"/>
        </w:rPr>
      </w:pPr>
    </w:p>
    <w:p w:rsidR="00490B71" w:rsidRDefault="00BF37E1" w:rsidP="005C0224">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1. </w:t>
      </w:r>
      <w:r w:rsidR="00490B71" w:rsidRPr="00597738">
        <w:rPr>
          <w:rFonts w:ascii="Times New Roman" w:hAnsi="Times New Roman" w:cs="Times New Roman"/>
          <w:b/>
          <w:sz w:val="24"/>
          <w:szCs w:val="24"/>
        </w:rPr>
        <w:t>Introduction</w:t>
      </w:r>
    </w:p>
    <w:p w:rsidR="006C033A" w:rsidRDefault="003C3790" w:rsidP="006C033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23E6C">
        <w:rPr>
          <w:rFonts w:ascii="Times New Roman" w:hAnsi="Times New Roman" w:cs="Times New Roman"/>
          <w:sz w:val="24"/>
          <w:szCs w:val="24"/>
        </w:rPr>
        <w:t xml:space="preserve">Globally, tropical peatlands are estimated to store 89 </w:t>
      </w:r>
      <w:proofErr w:type="spellStart"/>
      <w:r w:rsidR="00923E6C">
        <w:rPr>
          <w:rFonts w:ascii="Times New Roman" w:hAnsi="Times New Roman" w:cs="Times New Roman"/>
          <w:sz w:val="24"/>
          <w:szCs w:val="24"/>
        </w:rPr>
        <w:t>PgC</w:t>
      </w:r>
      <w:proofErr w:type="spellEnd"/>
      <w:r w:rsidR="00923E6C">
        <w:rPr>
          <w:rFonts w:ascii="Times New Roman" w:hAnsi="Times New Roman" w:cs="Times New Roman"/>
          <w:sz w:val="24"/>
          <w:szCs w:val="24"/>
        </w:rPr>
        <w:t xml:space="preserve">, equivalent to </w:t>
      </w:r>
      <w:r w:rsidR="00B3089A">
        <w:rPr>
          <w:rFonts w:ascii="Times New Roman" w:hAnsi="Times New Roman" w:cs="Times New Roman"/>
          <w:sz w:val="24"/>
          <w:szCs w:val="24"/>
        </w:rPr>
        <w:t>about</w:t>
      </w:r>
      <w:r w:rsidR="00923E6C">
        <w:rPr>
          <w:rFonts w:ascii="Times New Roman" w:hAnsi="Times New Roman" w:cs="Times New Roman"/>
          <w:sz w:val="24"/>
          <w:szCs w:val="24"/>
        </w:rPr>
        <w:t xml:space="preserve"> one-tenth of the current atmospheric carbon pool </w:t>
      </w:r>
      <w:r w:rsidR="00F87A5A">
        <w:rPr>
          <w:rFonts w:ascii="Times New Roman" w:hAnsi="Times New Roman" w:cs="Times New Roman"/>
          <w:sz w:val="24"/>
          <w:szCs w:val="24"/>
        </w:rPr>
        <w:fldChar w:fldCharType="begin"/>
      </w:r>
      <w:r w:rsidR="00880933">
        <w:rPr>
          <w:rFonts w:ascii="Times New Roman" w:hAnsi="Times New Roman" w:cs="Times New Roman"/>
          <w:sz w:val="24"/>
          <w:szCs w:val="24"/>
        </w:rPr>
        <w:instrText xml:space="preserve"> ADDIN EN.CITE &lt;EndNote&gt;&lt;Cite&gt;&lt;Author&gt;Page&lt;/Author&gt;&lt;Year&gt;2011&lt;/Year&gt;&lt;RecNum&gt;600&lt;/RecNum&gt;&lt;DisplayText&gt;(Page et al. 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F87A5A">
        <w:rPr>
          <w:rFonts w:ascii="Times New Roman" w:hAnsi="Times New Roman" w:cs="Times New Roman"/>
          <w:sz w:val="24"/>
          <w:szCs w:val="24"/>
        </w:rPr>
        <w:fldChar w:fldCharType="separate"/>
      </w:r>
      <w:r w:rsidR="00880933">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Page et al. 2011</w:t>
        </w:r>
      </w:hyperlink>
      <w:r w:rsidR="00880933">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880933">
        <w:rPr>
          <w:rFonts w:ascii="Times New Roman" w:hAnsi="Times New Roman" w:cs="Times New Roman"/>
          <w:sz w:val="24"/>
          <w:szCs w:val="24"/>
        </w:rPr>
        <w:t>.</w:t>
      </w:r>
      <w:r w:rsidR="00923E6C">
        <w:rPr>
          <w:rFonts w:ascii="Times New Roman" w:hAnsi="Times New Roman" w:cs="Times New Roman"/>
          <w:sz w:val="24"/>
          <w:szCs w:val="24"/>
        </w:rPr>
        <w:t xml:space="preserve"> </w:t>
      </w:r>
      <w:r w:rsidR="007420EC">
        <w:rPr>
          <w:rFonts w:ascii="Times New Roman" w:hAnsi="Times New Roman" w:cs="Times New Roman"/>
          <w:sz w:val="24"/>
          <w:szCs w:val="24"/>
        </w:rPr>
        <w:t xml:space="preserve">Indonesia contains </w:t>
      </w:r>
      <w:del w:id="83" w:author="USDA Forest Service" w:date="2015-04-15T14:00:00Z">
        <w:r w:rsidR="007420EC" w:rsidDel="001D72F0">
          <w:rPr>
            <w:rFonts w:ascii="Times New Roman" w:hAnsi="Times New Roman" w:cs="Times New Roman"/>
            <w:sz w:val="24"/>
            <w:szCs w:val="24"/>
          </w:rPr>
          <w:delText xml:space="preserve">about </w:delText>
        </w:r>
        <w:r w:rsidR="00F25186" w:rsidDel="001D72F0">
          <w:rPr>
            <w:rFonts w:ascii="Times New Roman" w:hAnsi="Times New Roman" w:cs="Times New Roman"/>
            <w:sz w:val="24"/>
            <w:szCs w:val="24"/>
          </w:rPr>
          <w:delText>47%</w:delText>
        </w:r>
      </w:del>
      <w:ins w:id="84" w:author="USDA Forest Service" w:date="2015-04-15T14:00:00Z">
        <w:r w:rsidR="001D72F0">
          <w:rPr>
            <w:rFonts w:ascii="Times New Roman" w:hAnsi="Times New Roman" w:cs="Times New Roman"/>
            <w:sz w:val="24"/>
            <w:szCs w:val="24"/>
          </w:rPr>
          <w:t xml:space="preserve">the largest </w:t>
        </w:r>
      </w:ins>
      <w:del w:id="85" w:author="USDA Forest Service" w:date="2015-04-15T14:00:00Z">
        <w:r w:rsidR="00F25186" w:rsidDel="001D72F0">
          <w:rPr>
            <w:rFonts w:ascii="Times New Roman" w:hAnsi="Times New Roman" w:cs="Times New Roman"/>
            <w:sz w:val="24"/>
            <w:szCs w:val="24"/>
          </w:rPr>
          <w:delText xml:space="preserve"> </w:delText>
        </w:r>
      </w:del>
      <w:del w:id="86" w:author="USDA Forest Service" w:date="2015-04-15T20:42:00Z">
        <w:r w:rsidR="00F25186" w:rsidDel="00977117">
          <w:rPr>
            <w:rFonts w:ascii="Times New Roman" w:hAnsi="Times New Roman" w:cs="Times New Roman"/>
            <w:sz w:val="24"/>
            <w:szCs w:val="24"/>
          </w:rPr>
          <w:delText xml:space="preserve">of </w:delText>
        </w:r>
        <w:r w:rsidR="007E52DF" w:rsidDel="00977117">
          <w:rPr>
            <w:rFonts w:ascii="Times New Roman" w:hAnsi="Times New Roman" w:cs="Times New Roman"/>
            <w:sz w:val="24"/>
            <w:szCs w:val="24"/>
          </w:rPr>
          <w:delText>the World’s</w:delText>
        </w:r>
      </w:del>
      <w:ins w:id="87" w:author="USDA Forest Service" w:date="2015-04-15T20:42:00Z">
        <w:r w:rsidR="00977117">
          <w:rPr>
            <w:rFonts w:ascii="Times New Roman" w:hAnsi="Times New Roman" w:cs="Times New Roman"/>
            <w:sz w:val="24"/>
            <w:szCs w:val="24"/>
          </w:rPr>
          <w:t>area of the world’s</w:t>
        </w:r>
      </w:ins>
      <w:r w:rsidR="007E52DF">
        <w:rPr>
          <w:rFonts w:ascii="Times New Roman" w:hAnsi="Times New Roman" w:cs="Times New Roman"/>
          <w:sz w:val="24"/>
          <w:szCs w:val="24"/>
        </w:rPr>
        <w:t xml:space="preserve"> tropical peatlands</w:t>
      </w:r>
      <w:r w:rsidR="00F25186">
        <w:rPr>
          <w:rFonts w:ascii="Times New Roman" w:hAnsi="Times New Roman" w:cs="Times New Roman"/>
          <w:sz w:val="24"/>
          <w:szCs w:val="24"/>
        </w:rPr>
        <w:t xml:space="preserve">, with </w:t>
      </w:r>
      <w:del w:id="88" w:author="Xavier" w:date="2015-04-12T13:38:00Z">
        <w:r w:rsidR="00F25186" w:rsidDel="006A4E16">
          <w:rPr>
            <w:rFonts w:ascii="Times New Roman" w:hAnsi="Times New Roman" w:cs="Times New Roman"/>
            <w:sz w:val="24"/>
            <w:szCs w:val="24"/>
          </w:rPr>
          <w:delText xml:space="preserve">an </w:delText>
        </w:r>
      </w:del>
      <w:ins w:id="89" w:author="Xavier" w:date="2015-04-12T13:38:00Z">
        <w:del w:id="90" w:author="USDA Forest Service" w:date="2015-04-15T14:01:00Z">
          <w:r w:rsidR="006A4E16" w:rsidDel="001D72F0">
            <w:rPr>
              <w:rFonts w:ascii="Times New Roman" w:hAnsi="Times New Roman" w:cs="Times New Roman"/>
              <w:sz w:val="24"/>
              <w:szCs w:val="24"/>
            </w:rPr>
            <w:delText xml:space="preserve">previous </w:delText>
          </w:r>
        </w:del>
      </w:ins>
      <w:r w:rsidR="00F25186">
        <w:rPr>
          <w:rFonts w:ascii="Times New Roman" w:hAnsi="Times New Roman" w:cs="Times New Roman"/>
          <w:sz w:val="24"/>
          <w:szCs w:val="24"/>
        </w:rPr>
        <w:t>estimate</w:t>
      </w:r>
      <w:ins w:id="91" w:author="Xavier" w:date="2015-04-12T13:38:00Z">
        <w:r w:rsidR="006A4E16">
          <w:rPr>
            <w:rFonts w:ascii="Times New Roman" w:hAnsi="Times New Roman" w:cs="Times New Roman"/>
            <w:sz w:val="24"/>
            <w:szCs w:val="24"/>
          </w:rPr>
          <w:t xml:space="preserve">s </w:t>
        </w:r>
        <w:del w:id="92" w:author="USDA Forest Service" w:date="2015-04-15T14:01:00Z">
          <w:r w:rsidR="006A4E16" w:rsidDel="001D72F0">
            <w:rPr>
              <w:rFonts w:ascii="Times New Roman" w:hAnsi="Times New Roman" w:cs="Times New Roman"/>
              <w:sz w:val="24"/>
              <w:szCs w:val="24"/>
            </w:rPr>
            <w:delText xml:space="preserve">in the </w:delText>
          </w:r>
          <w:r w:rsidR="006A4E16" w:rsidDel="001D72F0">
            <w:rPr>
              <w:rFonts w:ascii="Times New Roman" w:hAnsi="Times New Roman" w:cs="Times New Roman"/>
              <w:sz w:val="24"/>
              <w:szCs w:val="24"/>
            </w:rPr>
            <w:lastRenderedPageBreak/>
            <w:delText>range of</w:delText>
          </w:r>
        </w:del>
      </w:ins>
      <w:del w:id="93" w:author="USDA Forest Service" w:date="2015-04-15T14:01:00Z">
        <w:r w:rsidR="00F25186" w:rsidDel="001D72F0">
          <w:rPr>
            <w:rFonts w:ascii="Times New Roman" w:hAnsi="Times New Roman" w:cs="Times New Roman"/>
            <w:sz w:val="24"/>
            <w:szCs w:val="24"/>
          </w:rPr>
          <w:delText>d</w:delText>
        </w:r>
      </w:del>
      <w:ins w:id="94" w:author="USDA Forest Service" w:date="2015-04-15T14:01:00Z">
        <w:r w:rsidR="001D72F0">
          <w:rPr>
            <w:rFonts w:ascii="Times New Roman" w:hAnsi="Times New Roman" w:cs="Times New Roman"/>
            <w:sz w:val="24"/>
            <w:szCs w:val="24"/>
          </w:rPr>
          <w:t>ranging from</w:t>
        </w:r>
      </w:ins>
      <w:r w:rsidR="00F25186">
        <w:rPr>
          <w:rFonts w:ascii="Times New Roman" w:hAnsi="Times New Roman" w:cs="Times New Roman"/>
          <w:sz w:val="24"/>
          <w:szCs w:val="24"/>
        </w:rPr>
        <w:t xml:space="preserve"> </w:t>
      </w:r>
      <w:ins w:id="95" w:author="USDA Forest Service" w:date="2015-04-15T14:02:00Z">
        <w:r w:rsidR="001D72F0">
          <w:rPr>
            <w:rFonts w:ascii="Times New Roman" w:hAnsi="Times New Roman" w:cs="Times New Roman"/>
            <w:sz w:val="24"/>
            <w:szCs w:val="24"/>
          </w:rPr>
          <w:t xml:space="preserve">14.9 </w:t>
        </w:r>
        <w:proofErr w:type="spellStart"/>
        <w:r w:rsidR="001D72F0">
          <w:rPr>
            <w:rFonts w:ascii="Times New Roman" w:hAnsi="Times New Roman" w:cs="Times New Roman"/>
            <w:sz w:val="24"/>
            <w:szCs w:val="24"/>
          </w:rPr>
          <w:t>Mha</w:t>
        </w:r>
        <w:proofErr w:type="spellEnd"/>
        <w:r w:rsidR="001D72F0">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1D72F0">
          <w:rPr>
            <w:rFonts w:ascii="Times New Roman" w:hAnsi="Times New Roman" w:cs="Times New Roman"/>
            <w:sz w:val="24"/>
            <w:szCs w:val="24"/>
          </w:rPr>
          <w:instrText xml:space="preserve"> ADDIN EN.CITE &lt;EndNote&gt;&lt;Cite&gt;&lt;Author&gt;Ritung&lt;/Author&gt;&lt;Year&gt;2011&lt;/Year&gt;&lt;RecNum&gt;1472&lt;/RecNum&gt;&lt;DisplayText&gt;(Ritung et al. 2011)&lt;/DisplayText&gt;&lt;record&gt;&lt;rec-number&gt;1472&lt;/rec-number&gt;&lt;foreign-keys&gt;&lt;key app="EN" db-id="etp09zffjx9xw4esddr5s5d2pvadaapfvv2r"&gt;1472&lt;/key&gt;&lt;/foreign-keys&gt;&lt;ref-type name="Map"&gt;20&lt;/ref-type&gt;&lt;contributors&gt;&lt;authors&gt;&lt;author&gt;Ritung, S.&lt;/author&gt;&lt;author&gt;Wahyunto&lt;/author&gt;&lt;author&gt;Nugroho, K.&lt;/author&gt;&lt;author&gt;Sukarman&lt;/author&gt;&lt;author&gt;Hikmatullah&lt;/author&gt;&lt;author&gt;Suparto&lt;/author&gt;&lt;author&gt;Tafakresnanto, C. &lt;/author&gt;&lt;/authors&gt;&lt;/contributors&gt;&lt;titles&gt;&lt;title&gt;Peta  Lahan  Gambut Indonesia Skala  1:250.000 (Indonesian peatland  map at  the  scale  1:250,000)  &lt;/title&gt;&lt;secondary-title&gt;Indonesian  Center  for  Agricultural  Land  Resources Research and Development&lt;/secondary-title&gt;&lt;/titles&gt;&lt;dates&gt;&lt;year&gt;2011&lt;/year&gt;&lt;/dates&gt;&lt;pub-location&gt;Bogor, Indonesia&lt;/pub-location&gt;&lt;urls&gt;&lt;/urls&gt;&lt;/record&gt;&lt;/Cite&gt;&lt;/EndNote&gt;</w:instrText>
        </w:r>
        <w:r w:rsidR="00F87A5A">
          <w:rPr>
            <w:rFonts w:ascii="Times New Roman" w:hAnsi="Times New Roman" w:cs="Times New Roman"/>
            <w:sz w:val="24"/>
            <w:szCs w:val="24"/>
          </w:rPr>
          <w:fldChar w:fldCharType="separate"/>
        </w:r>
        <w:r w:rsidR="001D72F0">
          <w:rPr>
            <w:rFonts w:ascii="Times New Roman" w:hAnsi="Times New Roman" w:cs="Times New Roman"/>
            <w:noProof/>
            <w:sz w:val="24"/>
            <w:szCs w:val="24"/>
          </w:rPr>
          <w:t>(</w:t>
        </w:r>
        <w:r w:rsidR="00F87A5A" w:rsidRPr="00F87A5A">
          <w:fldChar w:fldCharType="begin"/>
        </w:r>
        <w:r w:rsidR="001D72F0">
          <w:instrText xml:space="preserve"> HYPERLINK \l "_ENREF_26" \o "Ritung, 2011 #1472" </w:instrText>
        </w:r>
        <w:r w:rsidR="00F87A5A" w:rsidRPr="00F87A5A">
          <w:fldChar w:fldCharType="separate"/>
        </w:r>
        <w:r w:rsidR="001D72F0">
          <w:rPr>
            <w:rFonts w:ascii="Times New Roman" w:hAnsi="Times New Roman" w:cs="Times New Roman"/>
            <w:noProof/>
            <w:sz w:val="24"/>
            <w:szCs w:val="24"/>
          </w:rPr>
          <w:t>Ritung et al. 2011</w:t>
        </w:r>
        <w:r w:rsidR="00F87A5A">
          <w:rPr>
            <w:rFonts w:ascii="Times New Roman" w:hAnsi="Times New Roman" w:cs="Times New Roman"/>
            <w:noProof/>
            <w:sz w:val="24"/>
            <w:szCs w:val="24"/>
          </w:rPr>
          <w:fldChar w:fldCharType="end"/>
        </w:r>
        <w:r w:rsidR="001D72F0">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1D72F0">
          <w:rPr>
            <w:rFonts w:ascii="Times New Roman" w:hAnsi="Times New Roman" w:cs="Times New Roman"/>
            <w:sz w:val="24"/>
            <w:szCs w:val="24"/>
          </w:rPr>
          <w:t xml:space="preserve"> </w:t>
        </w:r>
      </w:ins>
      <w:ins w:id="96" w:author="USDA Forest Service" w:date="2015-04-15T20:43:00Z">
        <w:r w:rsidR="00977117">
          <w:rPr>
            <w:rFonts w:ascii="Times New Roman" w:hAnsi="Times New Roman" w:cs="Times New Roman"/>
            <w:sz w:val="24"/>
            <w:szCs w:val="24"/>
          </w:rPr>
          <w:t xml:space="preserve">to </w:t>
        </w:r>
      </w:ins>
      <w:r w:rsidR="007420EC">
        <w:rPr>
          <w:rFonts w:ascii="Times New Roman" w:hAnsi="Times New Roman" w:cs="Times New Roman"/>
          <w:sz w:val="24"/>
          <w:szCs w:val="24"/>
        </w:rPr>
        <w:t xml:space="preserve">21Mha </w:t>
      </w:r>
      <w:ins w:id="97" w:author="USDA Forest Service" w:date="2015-04-15T14:01:00Z">
        <w:r w:rsidR="001D72F0">
          <w:rPr>
            <w:rFonts w:ascii="Times New Roman" w:hAnsi="Times New Roman" w:cs="Times New Roman"/>
            <w:sz w:val="24"/>
            <w:szCs w:val="24"/>
          </w:rPr>
          <w:t>(</w:t>
        </w:r>
      </w:ins>
      <w:r w:rsidR="00F87A5A">
        <w:rPr>
          <w:rFonts w:ascii="Times New Roman" w:hAnsi="Times New Roman" w:cs="Times New Roman"/>
          <w:sz w:val="24"/>
          <w:szCs w:val="24"/>
        </w:rPr>
        <w:fldChar w:fldCharType="begin">
          <w:fldData xml:space="preserve">PEVuZE5vdGU+PENpdGU+PEF1dGhvcj5QYWdlPC9BdXRob3I+PFllYXI+MjAxMTwvWWVhcj48UmVj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=
</w:fldData>
        </w:fldChar>
      </w:r>
      <w:r w:rsidR="00880933">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PEVuZE5vdGU+PENpdGU+PEF1dGhvcj5QYWdlPC9BdXRob3I+PFllYXI+MjAxMTwvWWVhcj48UmVj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=
</w:fldData>
        </w:fldChar>
      </w:r>
      <w:r w:rsidR="00880933">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del w:id="98" w:author="USDA Forest Service" w:date="2015-04-15T14:01:00Z">
        <w:r w:rsidR="00880933" w:rsidDel="001D72F0">
          <w:rPr>
            <w:rFonts w:ascii="Times New Roman" w:hAnsi="Times New Roman" w:cs="Times New Roman"/>
            <w:noProof/>
            <w:sz w:val="24"/>
            <w:szCs w:val="24"/>
          </w:rPr>
          <w:delText>(</w:delText>
        </w:r>
        <w:r w:rsidR="00F87A5A" w:rsidRPr="00F87A5A" w:rsidDel="001D72F0">
          <w:fldChar w:fldCharType="begin"/>
        </w:r>
        <w:r w:rsidR="00AE19E9" w:rsidDel="001D72F0">
          <w:delInstrText xml:space="preserve"> HYPERLINK \l "_ENREF_34" \o "Wahyunto, 2003 #715" </w:delInstrText>
        </w:r>
        <w:r w:rsidR="00F87A5A" w:rsidRPr="00F87A5A" w:rsidDel="001D72F0">
          <w:fldChar w:fldCharType="separate"/>
        </w:r>
        <w:r w:rsidR="00E23915" w:rsidDel="001D72F0">
          <w:rPr>
            <w:rFonts w:ascii="Times New Roman" w:hAnsi="Times New Roman" w:cs="Times New Roman"/>
            <w:noProof/>
            <w:sz w:val="24"/>
            <w:szCs w:val="24"/>
          </w:rPr>
          <w:delText>Wahyunto et al. 2003</w:delText>
        </w:r>
        <w:r w:rsidR="00F87A5A" w:rsidDel="001D72F0">
          <w:rPr>
            <w:rFonts w:ascii="Times New Roman" w:hAnsi="Times New Roman" w:cs="Times New Roman"/>
            <w:noProof/>
            <w:sz w:val="24"/>
            <w:szCs w:val="24"/>
          </w:rPr>
          <w:fldChar w:fldCharType="end"/>
        </w:r>
        <w:r w:rsidR="00880933" w:rsidDel="001D72F0">
          <w:rPr>
            <w:rFonts w:ascii="Times New Roman" w:hAnsi="Times New Roman" w:cs="Times New Roman"/>
            <w:noProof/>
            <w:sz w:val="24"/>
            <w:szCs w:val="24"/>
          </w:rPr>
          <w:delText xml:space="preserve">, </w:delText>
        </w:r>
        <w:r w:rsidR="00F87A5A" w:rsidRPr="00F87A5A" w:rsidDel="001D72F0">
          <w:fldChar w:fldCharType="begin"/>
        </w:r>
        <w:r w:rsidR="00AE19E9" w:rsidDel="001D72F0">
          <w:delInstrText xml:space="preserve"> HYPERLINK \l "_ENREF_35" \o "Wahyunto, 2004 #716" </w:delInstrText>
        </w:r>
        <w:r w:rsidR="00F87A5A" w:rsidRPr="00F87A5A" w:rsidDel="001D72F0">
          <w:fldChar w:fldCharType="separate"/>
        </w:r>
        <w:r w:rsidR="00E23915" w:rsidDel="001D72F0">
          <w:rPr>
            <w:rFonts w:ascii="Times New Roman" w:hAnsi="Times New Roman" w:cs="Times New Roman"/>
            <w:noProof/>
            <w:sz w:val="24"/>
            <w:szCs w:val="24"/>
          </w:rPr>
          <w:delText>2004</w:delText>
        </w:r>
        <w:r w:rsidR="00F87A5A" w:rsidDel="001D72F0">
          <w:rPr>
            <w:rFonts w:ascii="Times New Roman" w:hAnsi="Times New Roman" w:cs="Times New Roman"/>
            <w:noProof/>
            <w:sz w:val="24"/>
            <w:szCs w:val="24"/>
          </w:rPr>
          <w:fldChar w:fldCharType="end"/>
        </w:r>
        <w:r w:rsidR="00880933" w:rsidDel="001D72F0">
          <w:rPr>
            <w:rFonts w:ascii="Times New Roman" w:hAnsi="Times New Roman" w:cs="Times New Roman"/>
            <w:noProof/>
            <w:sz w:val="24"/>
            <w:szCs w:val="24"/>
          </w:rPr>
          <w:delText xml:space="preserve">, </w:delText>
        </w:r>
      </w:del>
      <w:hyperlink w:anchor="_ENREF_21" w:tooltip="Page, 2011 #600" w:history="1">
        <w:r w:rsidR="00E23915">
          <w:rPr>
            <w:rFonts w:ascii="Times New Roman" w:hAnsi="Times New Roman" w:cs="Times New Roman"/>
            <w:noProof/>
            <w:sz w:val="24"/>
            <w:szCs w:val="24"/>
          </w:rPr>
          <w:t>Page et al. 2011</w:t>
        </w:r>
      </w:hyperlink>
      <w:r w:rsidR="00880933">
        <w:rPr>
          <w:rFonts w:ascii="Times New Roman" w:hAnsi="Times New Roman" w:cs="Times New Roman"/>
          <w:noProof/>
          <w:sz w:val="24"/>
          <w:szCs w:val="24"/>
        </w:rPr>
        <w:t>)</w:t>
      </w:r>
      <w:r w:rsidR="00F87A5A">
        <w:rPr>
          <w:rFonts w:ascii="Times New Roman" w:hAnsi="Times New Roman" w:cs="Times New Roman"/>
          <w:sz w:val="24"/>
          <w:szCs w:val="24"/>
        </w:rPr>
        <w:fldChar w:fldCharType="end"/>
      </w:r>
      <w:ins w:id="99" w:author="USDA Forest Service" w:date="2015-04-15T14:02:00Z">
        <w:r w:rsidR="001D72F0">
          <w:rPr>
            <w:rFonts w:ascii="Times New Roman" w:hAnsi="Times New Roman" w:cs="Times New Roman"/>
            <w:sz w:val="24"/>
            <w:szCs w:val="24"/>
          </w:rPr>
          <w:t xml:space="preserve">. </w:t>
        </w:r>
      </w:ins>
      <w:r w:rsidR="00B3089A">
        <w:rPr>
          <w:rFonts w:ascii="Times New Roman" w:hAnsi="Times New Roman" w:cs="Times New Roman"/>
          <w:sz w:val="24"/>
          <w:szCs w:val="24"/>
        </w:rPr>
        <w:t xml:space="preserve">Indonesian peat swamps </w:t>
      </w:r>
      <w:r w:rsidR="00923E6C">
        <w:rPr>
          <w:rFonts w:ascii="Times New Roman" w:hAnsi="Times New Roman" w:cs="Times New Roman"/>
          <w:sz w:val="24"/>
          <w:szCs w:val="24"/>
        </w:rPr>
        <w:t xml:space="preserve">have been </w:t>
      </w:r>
      <w:r w:rsidR="007420EC">
        <w:rPr>
          <w:rFonts w:ascii="Times New Roman" w:hAnsi="Times New Roman" w:cs="Times New Roman"/>
          <w:sz w:val="24"/>
          <w:szCs w:val="24"/>
        </w:rPr>
        <w:t xml:space="preserve">globally </w:t>
      </w:r>
      <w:r w:rsidR="00923E6C">
        <w:rPr>
          <w:rFonts w:ascii="Times New Roman" w:hAnsi="Times New Roman" w:cs="Times New Roman"/>
          <w:sz w:val="24"/>
          <w:szCs w:val="24"/>
        </w:rPr>
        <w:t>significant carbon sink</w:t>
      </w:r>
      <w:r w:rsidR="007420EC">
        <w:rPr>
          <w:rFonts w:ascii="Times New Roman" w:hAnsi="Times New Roman" w:cs="Times New Roman"/>
          <w:sz w:val="24"/>
          <w:szCs w:val="24"/>
        </w:rPr>
        <w:t>s</w:t>
      </w:r>
      <w:r w:rsidR="00923E6C">
        <w:rPr>
          <w:rFonts w:ascii="Times New Roman" w:hAnsi="Times New Roman" w:cs="Times New Roman"/>
          <w:sz w:val="24"/>
          <w:szCs w:val="24"/>
        </w:rPr>
        <w:t xml:space="preserve"> over the past 15,000 years</w:t>
      </w:r>
      <w:ins w:id="100" w:author="Xavier" w:date="2015-04-12T19:06:00Z">
        <w:r w:rsidR="00E2200D">
          <w:rPr>
            <w:rFonts w:ascii="Times New Roman" w:hAnsi="Times New Roman" w:cs="Times New Roman"/>
            <w:sz w:val="24"/>
            <w:szCs w:val="24"/>
          </w:rPr>
          <w:t xml:space="preserve"> </w:t>
        </w:r>
      </w:ins>
      <w:r w:rsidR="00F87A5A">
        <w:rPr>
          <w:rFonts w:ascii="Times New Roman" w:hAnsi="Times New Roman" w:cs="Times New Roman"/>
          <w:sz w:val="24"/>
          <w:szCs w:val="24"/>
        </w:rPr>
        <w:fldChar w:fldCharType="begin"/>
      </w:r>
      <w:r w:rsidR="00E2200D">
        <w:rPr>
          <w:rFonts w:ascii="Times New Roman" w:hAnsi="Times New Roman" w:cs="Times New Roman"/>
          <w:sz w:val="24"/>
          <w:szCs w:val="24"/>
        </w:rPr>
        <w:instrText xml:space="preserve"> ADDIN EN.CITE &lt;EndNote&gt;&lt;Cite&gt;&lt;Author&gt;Dommain&lt;/Author&gt;&lt;Year&gt;2014&lt;/Year&gt;&lt;RecNum&gt;714&lt;/RecNum&gt;&lt;DisplayText&gt;(Dommain et al. 2014)&lt;/DisplayText&gt;&lt;record&gt;&lt;rec-number&gt;714&lt;/rec-number&gt;&lt;foreign-keys&gt;&lt;key app="EN" db-id="etp09zffjx9xw4esddr5s5d2pvadaapfvv2r"&gt;714&lt;/key&gt;&lt;/foreign-keys&gt;&lt;ref-type name="Journal Article"&gt;17&lt;/ref-type&gt;&lt;contributors&gt;&lt;authors&gt;&lt;author&gt;Dommain, R.&lt;/author&gt;&lt;author&gt;J. Couwenberg&lt;/author&gt;&lt;author&gt;P. H. Glaser&lt;/author&gt;&lt;author&gt;H. Joosten&lt;/author&gt;&lt;author&gt;I. Nyoman&lt;/author&gt;&lt;author&gt;N. Suryaputra&lt;/author&gt;&lt;/authors&gt;&lt;/contributors&gt;&lt;titles&gt;&lt;title&gt;Carbon storage and release in Indonesian peatlands since the last deglaciation&lt;/title&gt;&lt;secondary-title&gt;Quarternary Science Reviews&lt;/secondary-title&gt;&lt;/titles&gt;&lt;periodical&gt;&lt;full-title&gt;Quarternary Science Reviews&lt;/full-title&gt;&lt;/periodical&gt;&lt;pages&gt;1-32&lt;/pages&gt;&lt;volume&gt;97&lt;/volume&gt;&lt;dates&gt;&lt;year&gt;2014&lt;/year&gt;&lt;/dates&gt;&lt;urls&gt;&lt;/urls&gt;&lt;/record&gt;&lt;/Cite&gt;&lt;/EndNote&gt;</w:instrText>
      </w:r>
      <w:r w:rsidR="00F87A5A">
        <w:rPr>
          <w:rFonts w:ascii="Times New Roman" w:hAnsi="Times New Roman" w:cs="Times New Roman"/>
          <w:sz w:val="24"/>
          <w:szCs w:val="24"/>
        </w:rPr>
        <w:fldChar w:fldCharType="separate"/>
      </w:r>
      <w:r w:rsidR="00E2200D">
        <w:rPr>
          <w:rFonts w:ascii="Times New Roman" w:hAnsi="Times New Roman" w:cs="Times New Roman"/>
          <w:noProof/>
          <w:sz w:val="24"/>
          <w:szCs w:val="24"/>
        </w:rPr>
        <w:t>(</w:t>
      </w:r>
      <w:hyperlink w:anchor="_ENREF_9" w:tooltip="Dommain, 2014 #714" w:history="1">
        <w:r w:rsidR="00E23915">
          <w:rPr>
            <w:rFonts w:ascii="Times New Roman" w:hAnsi="Times New Roman" w:cs="Times New Roman"/>
            <w:noProof/>
            <w:sz w:val="24"/>
            <w:szCs w:val="24"/>
          </w:rPr>
          <w:t>Dommain et al. 2014</w:t>
        </w:r>
      </w:hyperlink>
      <w:r w:rsidR="00E2200D">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B3089A">
        <w:rPr>
          <w:rFonts w:ascii="Times New Roman" w:hAnsi="Times New Roman" w:cs="Times New Roman"/>
          <w:sz w:val="24"/>
          <w:szCs w:val="24"/>
        </w:rPr>
        <w:t xml:space="preserve">, </w:t>
      </w:r>
      <w:del w:id="101" w:author="Xavier" w:date="2015-04-04T20:03:00Z">
        <w:r w:rsidR="007420EC" w:rsidDel="00FD6FA0">
          <w:rPr>
            <w:rFonts w:ascii="Times New Roman" w:hAnsi="Times New Roman" w:cs="Times New Roman"/>
            <w:sz w:val="24"/>
            <w:szCs w:val="24"/>
          </w:rPr>
          <w:delText>and currently contain</w:delText>
        </w:r>
        <w:r w:rsidR="00923E6C" w:rsidRPr="00597738" w:rsidDel="00FD6FA0">
          <w:rPr>
            <w:rFonts w:ascii="Times New Roman" w:hAnsi="Times New Roman" w:cs="Times New Roman"/>
            <w:sz w:val="24"/>
            <w:szCs w:val="24"/>
          </w:rPr>
          <w:delText xml:space="preserve"> 65% of </w:delText>
        </w:r>
        <w:r w:rsidR="00923E6C" w:rsidDel="00FD6FA0">
          <w:rPr>
            <w:rFonts w:ascii="Times New Roman" w:hAnsi="Times New Roman" w:cs="Times New Roman"/>
            <w:sz w:val="24"/>
            <w:szCs w:val="24"/>
          </w:rPr>
          <w:delText xml:space="preserve">total </w:delText>
        </w:r>
        <w:r w:rsidR="00732AEC" w:rsidDel="00FD6FA0">
          <w:rPr>
            <w:rFonts w:ascii="Times New Roman" w:hAnsi="Times New Roman" w:cs="Times New Roman"/>
            <w:sz w:val="24"/>
            <w:szCs w:val="24"/>
          </w:rPr>
          <w:delText xml:space="preserve">tropical </w:delText>
        </w:r>
        <w:r w:rsidR="00923E6C" w:rsidDel="00FD6FA0">
          <w:rPr>
            <w:rFonts w:ascii="Times New Roman" w:hAnsi="Times New Roman" w:cs="Times New Roman"/>
            <w:sz w:val="24"/>
            <w:szCs w:val="24"/>
          </w:rPr>
          <w:delText>peat carbon</w:delText>
        </w:r>
        <w:r w:rsidR="007420EC" w:rsidDel="00FD6FA0">
          <w:rPr>
            <w:rFonts w:ascii="Times New Roman" w:hAnsi="Times New Roman" w:cs="Times New Roman"/>
            <w:sz w:val="24"/>
            <w:szCs w:val="24"/>
          </w:rPr>
          <w:delText xml:space="preserve"> </w:delText>
        </w:r>
        <w:r w:rsidR="00D83E00" w:rsidDel="00FD6FA0">
          <w:rPr>
            <w:rFonts w:ascii="Times New Roman" w:hAnsi="Times New Roman" w:cs="Times New Roman"/>
            <w:sz w:val="24"/>
            <w:szCs w:val="24"/>
          </w:rPr>
          <w:delText xml:space="preserve">. </w:delText>
        </w:r>
      </w:del>
      <w:del w:id="102" w:author="Xavier" w:date="2015-04-04T20:02:00Z">
        <w:r w:rsidR="009E269A" w:rsidRPr="009E269A" w:rsidDel="00FD6FA0">
          <w:rPr>
            <w:rFonts w:ascii="Times New Roman" w:hAnsi="Times New Roman" w:cs="Times New Roman"/>
            <w:sz w:val="24"/>
            <w:szCs w:val="24"/>
          </w:rPr>
          <w:delText xml:space="preserve">As most literature related to carbon cycling in peat soils has focused on boreal and arctic regions, many uncertainties exist regarding the role of tropical peat soils as a significant component of the global carbon cycle and their dynamics under a changing climate.  </w:delText>
        </w:r>
      </w:del>
      <w:del w:id="103" w:author="Xavier" w:date="2015-04-04T20:00:00Z">
        <w:r w:rsidR="009E269A" w:rsidRPr="009E269A" w:rsidDel="008579DB">
          <w:rPr>
            <w:rFonts w:ascii="Times New Roman" w:hAnsi="Times New Roman" w:cs="Times New Roman"/>
            <w:sz w:val="24"/>
            <w:szCs w:val="24"/>
          </w:rPr>
          <w:delText>Peatlands are also well known for other ecological functions such as regulating water supply and biodiversity conservation</w:delText>
        </w:r>
        <w:r w:rsidR="004F7C4B" w:rsidDel="008579DB">
          <w:rPr>
            <w:rFonts w:ascii="Times New Roman" w:hAnsi="Times New Roman" w:cs="Times New Roman"/>
            <w:sz w:val="24"/>
            <w:szCs w:val="24"/>
          </w:rPr>
          <w:delText xml:space="preserve"> </w:delText>
        </w:r>
        <w:r w:rsidR="0004323D" w:rsidDel="008579DB">
          <w:rPr>
            <w:rFonts w:ascii="Times New Roman" w:hAnsi="Times New Roman" w:cs="Times New Roman"/>
            <w:sz w:val="24"/>
            <w:szCs w:val="24"/>
          </w:rPr>
          <w:delText>.</w:delText>
        </w:r>
        <w:r w:rsidR="009E269A" w:rsidRPr="009E269A" w:rsidDel="008579DB">
          <w:rPr>
            <w:rFonts w:ascii="Times New Roman" w:hAnsi="Times New Roman" w:cs="Times New Roman"/>
            <w:sz w:val="24"/>
            <w:szCs w:val="24"/>
          </w:rPr>
          <w:delText xml:space="preserve"> </w:delText>
        </w:r>
      </w:del>
      <w:del w:id="104" w:author="Xavier" w:date="2015-04-04T20:03:00Z">
        <w:r w:rsidR="009E269A" w:rsidRPr="009E269A" w:rsidDel="00FD6FA0">
          <w:rPr>
            <w:rFonts w:ascii="Times New Roman" w:hAnsi="Times New Roman" w:cs="Times New Roman"/>
            <w:sz w:val="24"/>
            <w:szCs w:val="24"/>
          </w:rPr>
          <w:delText>Once significant carbon sinks,</w:delText>
        </w:r>
      </w:del>
      <w:ins w:id="105" w:author="Xavier" w:date="2015-04-04T20:03:00Z">
        <w:r w:rsidR="00FD6FA0">
          <w:rPr>
            <w:rFonts w:ascii="Times New Roman" w:hAnsi="Times New Roman" w:cs="Times New Roman"/>
            <w:sz w:val="24"/>
            <w:szCs w:val="24"/>
          </w:rPr>
          <w:t>however</w:t>
        </w:r>
      </w:ins>
      <w:r w:rsidR="009E269A" w:rsidRPr="009E269A">
        <w:rPr>
          <w:rFonts w:ascii="Times New Roman" w:hAnsi="Times New Roman" w:cs="Times New Roman"/>
          <w:sz w:val="24"/>
          <w:szCs w:val="24"/>
        </w:rPr>
        <w:t xml:space="preserve"> vast areas of Indonesian peatland</w:t>
      </w:r>
      <w:r w:rsidR="0020726B">
        <w:rPr>
          <w:rFonts w:ascii="Times New Roman" w:hAnsi="Times New Roman" w:cs="Times New Roman"/>
          <w:sz w:val="24"/>
          <w:szCs w:val="24"/>
        </w:rPr>
        <w:t>s</w:t>
      </w:r>
      <w:r w:rsidR="009E269A" w:rsidRPr="009E269A">
        <w:rPr>
          <w:rFonts w:ascii="Times New Roman" w:hAnsi="Times New Roman" w:cs="Times New Roman"/>
          <w:sz w:val="24"/>
          <w:szCs w:val="24"/>
        </w:rPr>
        <w:t xml:space="preserve"> are becoming large, long-term sources of greenhouse gases (</w:t>
      </w:r>
      <w:r w:rsidR="008166E5">
        <w:rPr>
          <w:rFonts w:ascii="Times New Roman" w:hAnsi="Times New Roman" w:cs="Times New Roman"/>
          <w:sz w:val="24"/>
          <w:szCs w:val="24"/>
        </w:rPr>
        <w:t>primarily</w:t>
      </w:r>
      <w:r w:rsidR="004F7C4B">
        <w:rPr>
          <w:rFonts w:ascii="Times New Roman" w:hAnsi="Times New Roman" w:cs="Times New Roman"/>
          <w:sz w:val="24"/>
          <w:szCs w:val="24"/>
        </w:rPr>
        <w:t xml:space="preserve"> </w:t>
      </w:r>
      <w:del w:id="106" w:author="USDA Forest Service" w:date="2015-04-15T14:05:00Z">
        <w:r w:rsidR="009E269A" w:rsidRPr="009E269A" w:rsidDel="00585204">
          <w:rPr>
            <w:rFonts w:ascii="Times New Roman" w:hAnsi="Times New Roman" w:cs="Times New Roman"/>
            <w:sz w:val="24"/>
            <w:szCs w:val="24"/>
          </w:rPr>
          <w:delText>carbon dioxide</w:delText>
        </w:r>
        <w:r w:rsidR="006D6502" w:rsidDel="00585204">
          <w:rPr>
            <w:rFonts w:ascii="Times New Roman" w:hAnsi="Times New Roman" w:cs="Times New Roman"/>
            <w:sz w:val="24"/>
            <w:szCs w:val="24"/>
          </w:rPr>
          <w:delText>,</w:delText>
        </w:r>
        <w:r w:rsidR="006D6502" w:rsidRPr="006D6502" w:rsidDel="00585204">
          <w:rPr>
            <w:rFonts w:ascii="Times New Roman" w:hAnsi="Times New Roman" w:cs="Times New Roman"/>
            <w:sz w:val="24"/>
            <w:szCs w:val="24"/>
          </w:rPr>
          <w:delText xml:space="preserve"> </w:delText>
        </w:r>
      </w:del>
      <w:r w:rsidR="006D6502">
        <w:rPr>
          <w:rFonts w:ascii="Times New Roman" w:hAnsi="Times New Roman" w:cs="Times New Roman"/>
          <w:sz w:val="24"/>
          <w:szCs w:val="24"/>
        </w:rPr>
        <w:t>CO</w:t>
      </w:r>
      <w:r w:rsidR="006D6502">
        <w:rPr>
          <w:rFonts w:ascii="Times New Roman" w:hAnsi="Times New Roman" w:cs="Times New Roman"/>
          <w:sz w:val="24"/>
          <w:szCs w:val="24"/>
          <w:vertAlign w:val="subscript"/>
        </w:rPr>
        <w:t>2</w:t>
      </w:r>
      <w:r w:rsidR="009E269A" w:rsidRPr="009E269A">
        <w:rPr>
          <w:rFonts w:ascii="Times New Roman" w:hAnsi="Times New Roman" w:cs="Times New Roman"/>
          <w:sz w:val="24"/>
          <w:szCs w:val="24"/>
        </w:rPr>
        <w:t>) to the atmosphere</w:t>
      </w:r>
      <w:r w:rsidR="00134473">
        <w:rPr>
          <w:rFonts w:ascii="Times New Roman" w:hAnsi="Times New Roman" w:cs="Times New Roman"/>
          <w:sz w:val="24"/>
          <w:szCs w:val="24"/>
        </w:rPr>
        <w:t xml:space="preserve"> due to </w:t>
      </w:r>
      <w:r w:rsidR="001E023C">
        <w:rPr>
          <w:rFonts w:ascii="Times New Roman" w:hAnsi="Times New Roman" w:cs="Times New Roman"/>
          <w:sz w:val="24"/>
          <w:szCs w:val="24"/>
        </w:rPr>
        <w:t xml:space="preserve">deforestation, </w:t>
      </w:r>
      <w:r w:rsidR="00134473">
        <w:rPr>
          <w:rFonts w:ascii="Times New Roman" w:hAnsi="Times New Roman" w:cs="Times New Roman"/>
          <w:sz w:val="24"/>
          <w:szCs w:val="24"/>
        </w:rPr>
        <w:t>drainage</w:t>
      </w:r>
      <w:r w:rsidR="001E023C">
        <w:rPr>
          <w:rFonts w:ascii="Times New Roman" w:hAnsi="Times New Roman" w:cs="Times New Roman"/>
          <w:sz w:val="24"/>
          <w:szCs w:val="24"/>
        </w:rPr>
        <w:t xml:space="preserve"> and/or peat fires</w:t>
      </w:r>
      <w:r w:rsidR="004F7C4B">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E2200D">
        <w:rPr>
          <w:rFonts w:ascii="Times New Roman" w:hAnsi="Times New Roman" w:cs="Times New Roman"/>
          <w:sz w:val="24"/>
          <w:szCs w:val="24"/>
        </w:rPr>
        <w:instrText xml:space="preserve"> ADDIN EN.CITE &lt;EndNote&gt;&lt;Cite&gt;&lt;Author&gt;Page&lt;/Author&gt;&lt;Year&gt;2002&lt;/Year&gt;&lt;RecNum&gt;1473&lt;/RecNum&gt;&lt;DisplayText&gt;(Page et al. 2002, van der Werf et al. 2009)&lt;/DisplayText&gt;&lt;record&gt;&lt;rec-number&gt;1473&lt;/rec-number&gt;&lt;foreign-keys&gt;&lt;key app="EN" db-id="etp09zffjx9xw4esddr5s5d2pvadaapfvv2r"&gt;1473&lt;/key&gt;&lt;/foreign-keys&gt;&lt;ref-type name="Journal Article"&gt;17&lt;/ref-type&gt;&lt;contributors&gt;&lt;authors&gt;&lt;author&gt;Page, Susan E.&lt;/author&gt;&lt;author&gt;Siegert, Florian&lt;/author&gt;&lt;author&gt;Rieley, John O.&lt;/author&gt;&lt;author&gt;Boehm, Hans-Dieter V.&lt;/author&gt;&lt;author&gt;Jaya, Adi&lt;/author&gt;&lt;author&gt;Limin, Suwido&lt;/author&gt;&lt;/authors&gt;&lt;/contributors&gt;&lt;titles&gt;&lt;title&gt;The amount of carbon released from peat and forest fires in Indonesia during 1997&lt;/title&gt;&lt;secondary-title&gt;Nature&lt;/secondary-title&gt;&lt;/titles&gt;&lt;periodical&gt;&lt;full-title&gt;Nature&lt;/full-title&gt;&lt;/periodical&gt;&lt;pages&gt;61-65&lt;/pages&gt;&lt;volume&gt;420&lt;/volume&gt;&lt;number&gt;6911&lt;/number&gt;&lt;dates&gt;&lt;year&gt;2002&lt;/year&gt;&lt;/dates&gt;&lt;isbn&gt;0028-0836&lt;/isbn&gt;&lt;work-type&gt;10.1038/nature01131&lt;/work-type&gt;&lt;urls&gt;&lt;related-urls&gt;&lt;url&gt;http://dx.doi.org/10.1038/nature01131&lt;/url&gt;&lt;/related-urls&gt;&lt;/urls&gt;&lt;/record&gt;&lt;/Cite&gt;&lt;Cite&gt;&lt;Author&gt;van der Werf&lt;/Author&gt;&lt;Year&gt;2009&lt;/Year&gt;&lt;RecNum&gt;1474&lt;/RecNum&gt;&lt;record&gt;&lt;rec-number&gt;1474&lt;/rec-number&gt;&lt;foreign-keys&gt;&lt;key app="EN" db-id="etp09zffjx9xw4esddr5s5d2pvadaapfvv2r"&gt;1474&lt;/key&gt;&lt;/foreign-keys&gt;&lt;ref-type name="Generic"&gt;13&lt;/ref-type&gt;&lt;contributors&gt;&lt;authors&gt;&lt;author&gt;van der Werf, G. R.&lt;/author&gt;&lt;author&gt;Morton, D. C.&lt;/author&gt;&lt;author&gt;DeFries, R. S.&lt;/author&gt;&lt;author&gt;Giglio, L.&lt;/author&gt;&lt;author&gt;Randerson, J. T.&lt;/author&gt;&lt;author&gt;Collatz, G. J.&lt;/author&gt;&lt;author&gt;Kasibhatla, P. S.&lt;/author&gt;&lt;/authors&gt;&lt;/contributors&gt;&lt;titles&gt;&lt;title&gt;Estimates of fire emissions from an active deforestation region in the southern Amazon based on satellite data and biogeochemical modelling&lt;/title&gt;&lt;/titles&gt;&lt;dates&gt;&lt;year&gt;2009&lt;/year&gt;&lt;/dates&gt;&lt;urls&gt;&lt;related-urls&gt;&lt;url&gt;http://www.escholarship.org/uc/item/3rq0j7pf&lt;/url&gt;&lt;/related-urls&gt;&lt;/urls&gt;&lt;electronic-resource-num&gt;10.5194/bg-6-235-2009&lt;/electronic-resource-num&gt;&lt;/record&gt;&lt;/Cite&gt;&lt;/EndNote&gt;</w:instrText>
      </w:r>
      <w:r w:rsidR="00F87A5A">
        <w:rPr>
          <w:rFonts w:ascii="Times New Roman" w:hAnsi="Times New Roman" w:cs="Times New Roman"/>
          <w:sz w:val="24"/>
          <w:szCs w:val="24"/>
        </w:rPr>
        <w:fldChar w:fldCharType="separate"/>
      </w:r>
      <w:r w:rsidR="00E2200D">
        <w:rPr>
          <w:rFonts w:ascii="Times New Roman" w:hAnsi="Times New Roman" w:cs="Times New Roman"/>
          <w:noProof/>
          <w:sz w:val="24"/>
          <w:szCs w:val="24"/>
        </w:rPr>
        <w:t>(</w:t>
      </w:r>
      <w:hyperlink w:anchor="_ENREF_22" w:tooltip="Page, 2002 #1473" w:history="1">
        <w:r w:rsidR="00E23915">
          <w:rPr>
            <w:rFonts w:ascii="Times New Roman" w:hAnsi="Times New Roman" w:cs="Times New Roman"/>
            <w:noProof/>
            <w:sz w:val="24"/>
            <w:szCs w:val="24"/>
          </w:rPr>
          <w:t>Page et al. 2002</w:t>
        </w:r>
      </w:hyperlink>
      <w:r w:rsidR="00E2200D">
        <w:rPr>
          <w:rFonts w:ascii="Times New Roman" w:hAnsi="Times New Roman" w:cs="Times New Roman"/>
          <w:noProof/>
          <w:sz w:val="24"/>
          <w:szCs w:val="24"/>
        </w:rPr>
        <w:t xml:space="preserve">, </w:t>
      </w:r>
      <w:hyperlink w:anchor="_ENREF_33" w:tooltip="van der Werf, 2009 #1474" w:history="1">
        <w:r w:rsidR="00E23915">
          <w:rPr>
            <w:rFonts w:ascii="Times New Roman" w:hAnsi="Times New Roman" w:cs="Times New Roman"/>
            <w:noProof/>
            <w:sz w:val="24"/>
            <w:szCs w:val="24"/>
          </w:rPr>
          <w:t>van der Werf et al. 2009</w:t>
        </w:r>
      </w:hyperlink>
      <w:r w:rsidR="00E2200D">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w:t>
      </w:r>
      <w:del w:id="107" w:author="Xavier" w:date="2015-04-04T20:05:00Z">
        <w:r w:rsidR="009E269A" w:rsidRPr="009E269A" w:rsidDel="00FD6FA0">
          <w:rPr>
            <w:rFonts w:ascii="Times New Roman" w:hAnsi="Times New Roman" w:cs="Times New Roman"/>
            <w:sz w:val="24"/>
            <w:szCs w:val="24"/>
          </w:rPr>
          <w:delText>When peat is drained, available oxygen stimulates microbial activity and organic matter decomposition. In addition, drained peat is highly vulnerable to fire and large areas of degraded Indonesian peatlands burn each year</w:delText>
        </w:r>
        <w:r w:rsidR="004F7C4B" w:rsidDel="00FD6FA0">
          <w:rPr>
            <w:rFonts w:ascii="Times New Roman" w:hAnsi="Times New Roman" w:cs="Times New Roman"/>
            <w:sz w:val="24"/>
            <w:szCs w:val="24"/>
          </w:rPr>
          <w:delText xml:space="preserve"> producing large scale </w:delText>
        </w:r>
        <w:r w:rsidR="00B37AD3" w:rsidDel="00FD6FA0">
          <w:rPr>
            <w:rFonts w:ascii="Times New Roman" w:hAnsi="Times New Roman" w:cs="Times New Roman"/>
            <w:sz w:val="24"/>
            <w:szCs w:val="24"/>
          </w:rPr>
          <w:delText>CO</w:delText>
        </w:r>
        <w:r w:rsidR="00B37AD3" w:rsidDel="00FD6FA0">
          <w:rPr>
            <w:rFonts w:ascii="Times New Roman" w:hAnsi="Times New Roman" w:cs="Times New Roman"/>
            <w:sz w:val="24"/>
            <w:szCs w:val="24"/>
            <w:vertAlign w:val="subscript"/>
          </w:rPr>
          <w:delText>2</w:delText>
        </w:r>
        <w:r w:rsidR="004F7C4B" w:rsidDel="00FD6FA0">
          <w:rPr>
            <w:rFonts w:ascii="Times New Roman" w:hAnsi="Times New Roman" w:cs="Times New Roman"/>
            <w:sz w:val="24"/>
            <w:szCs w:val="24"/>
          </w:rPr>
          <w:delText xml:space="preserve">emissions and air pollution </w:delText>
        </w:r>
        <w:r w:rsidR="009E269A" w:rsidRPr="009E269A" w:rsidDel="00FD6FA0">
          <w:rPr>
            <w:rFonts w:ascii="Times New Roman" w:hAnsi="Times New Roman" w:cs="Times New Roman"/>
            <w:sz w:val="24"/>
            <w:szCs w:val="24"/>
          </w:rPr>
          <w:delText>.</w:delText>
        </w:r>
        <w:r w:rsidR="00D83E00" w:rsidDel="00FD6FA0">
          <w:rPr>
            <w:rFonts w:ascii="Times New Roman" w:hAnsi="Times New Roman" w:cs="Times New Roman"/>
            <w:sz w:val="24"/>
            <w:szCs w:val="24"/>
          </w:rPr>
          <w:delText xml:space="preserve"> </w:delText>
        </w:r>
        <w:r w:rsidR="009E269A" w:rsidRPr="009E269A" w:rsidDel="00FD6FA0">
          <w:rPr>
            <w:rFonts w:ascii="Times New Roman" w:hAnsi="Times New Roman" w:cs="Times New Roman"/>
            <w:sz w:val="24"/>
            <w:szCs w:val="24"/>
          </w:rPr>
          <w:delText xml:space="preserve">  Increased heterotrophic respiration and peat burning </w:delText>
        </w:r>
        <w:r w:rsidR="003C77EF" w:rsidDel="00FD6FA0">
          <w:rPr>
            <w:rFonts w:ascii="Times New Roman" w:hAnsi="Times New Roman" w:cs="Times New Roman"/>
            <w:sz w:val="24"/>
            <w:szCs w:val="24"/>
          </w:rPr>
          <w:delText>emits</w:delText>
        </w:r>
        <w:r w:rsidR="003C77EF" w:rsidRPr="009E269A" w:rsidDel="00FD6FA0">
          <w:rPr>
            <w:rFonts w:ascii="Times New Roman" w:hAnsi="Times New Roman" w:cs="Times New Roman"/>
            <w:sz w:val="24"/>
            <w:szCs w:val="24"/>
          </w:rPr>
          <w:delText xml:space="preserve"> </w:delText>
        </w:r>
        <w:r w:rsidR="009E269A" w:rsidRPr="009E269A" w:rsidDel="00FD6FA0">
          <w:rPr>
            <w:rFonts w:ascii="Times New Roman" w:hAnsi="Times New Roman" w:cs="Times New Roman"/>
            <w:sz w:val="24"/>
            <w:szCs w:val="24"/>
          </w:rPr>
          <w:delText>significant amounts of CO</w:delText>
        </w:r>
        <w:r w:rsidR="009E269A" w:rsidRPr="00D83E00" w:rsidDel="00FD6FA0">
          <w:rPr>
            <w:rFonts w:ascii="Times New Roman" w:hAnsi="Times New Roman" w:cs="Times New Roman"/>
            <w:sz w:val="24"/>
            <w:szCs w:val="24"/>
            <w:vertAlign w:val="subscript"/>
          </w:rPr>
          <w:delText>2</w:delText>
        </w:r>
        <w:r w:rsidR="009E269A" w:rsidRPr="009E269A" w:rsidDel="00FD6FA0">
          <w:rPr>
            <w:rFonts w:ascii="Times New Roman" w:hAnsi="Times New Roman" w:cs="Times New Roman"/>
            <w:sz w:val="24"/>
            <w:szCs w:val="24"/>
          </w:rPr>
          <w:delText xml:space="preserve"> to the atmosphere, contributing to global warming and climate c</w:delText>
        </w:r>
        <w:r w:rsidR="00D83E00" w:rsidDel="00FD6FA0">
          <w:rPr>
            <w:rFonts w:ascii="Times New Roman" w:hAnsi="Times New Roman" w:cs="Times New Roman"/>
            <w:sz w:val="24"/>
            <w:szCs w:val="24"/>
          </w:rPr>
          <w:delText xml:space="preserve">hange. </w:delText>
        </w:r>
      </w:del>
      <w:r w:rsidR="003C77EF">
        <w:rPr>
          <w:rFonts w:ascii="Times New Roman" w:hAnsi="Times New Roman" w:cs="Times New Roman"/>
          <w:sz w:val="24"/>
          <w:szCs w:val="24"/>
        </w:rPr>
        <w:t>I</w:t>
      </w:r>
      <w:r w:rsidR="00CB7235">
        <w:rPr>
          <w:rFonts w:ascii="Times New Roman" w:hAnsi="Times New Roman" w:cs="Times New Roman"/>
          <w:sz w:val="24"/>
          <w:szCs w:val="24"/>
        </w:rPr>
        <w:t xml:space="preserve">n a recent overview of carbon distribution based on a 2008 inventory, </w:t>
      </w:r>
      <w:r w:rsidR="00D83E00">
        <w:rPr>
          <w:rFonts w:ascii="Times New Roman" w:hAnsi="Times New Roman" w:cs="Times New Roman"/>
          <w:sz w:val="24"/>
          <w:szCs w:val="24"/>
        </w:rPr>
        <w:t xml:space="preserve">Indonesia was considered </w:t>
      </w:r>
      <w:r w:rsidR="00CB7235">
        <w:rPr>
          <w:rFonts w:ascii="Times New Roman" w:hAnsi="Times New Roman" w:cs="Times New Roman"/>
          <w:sz w:val="24"/>
          <w:szCs w:val="24"/>
        </w:rPr>
        <w:t>the largest source of CO</w:t>
      </w:r>
      <w:r w:rsidR="00CB7235" w:rsidRPr="00CB7235">
        <w:rPr>
          <w:rFonts w:ascii="Times New Roman" w:hAnsi="Times New Roman" w:cs="Times New Roman"/>
          <w:sz w:val="24"/>
          <w:szCs w:val="24"/>
          <w:vertAlign w:val="subscript"/>
        </w:rPr>
        <w:t>2</w:t>
      </w:r>
      <w:r w:rsidR="00CB7235">
        <w:rPr>
          <w:rFonts w:ascii="Times New Roman" w:hAnsi="Times New Roman" w:cs="Times New Roman"/>
          <w:sz w:val="24"/>
          <w:szCs w:val="24"/>
        </w:rPr>
        <w:t xml:space="preserve"> emissions from degrading peat</w:t>
      </w:r>
      <w:r w:rsidR="00332144" w:rsidRPr="00332144">
        <w:rPr>
          <w:rFonts w:ascii="Times New Roman" w:hAnsi="Times New Roman" w:cs="Times New Roman"/>
          <w:sz w:val="24"/>
          <w:szCs w:val="24"/>
        </w:rPr>
        <w:t xml:space="preserve"> </w:t>
      </w:r>
      <w:r w:rsidR="00332144">
        <w:rPr>
          <w:rFonts w:ascii="Times New Roman" w:hAnsi="Times New Roman" w:cs="Times New Roman"/>
          <w:sz w:val="24"/>
          <w:szCs w:val="24"/>
        </w:rPr>
        <w:t>worldwide</w:t>
      </w:r>
      <w:r w:rsidR="00CB7235">
        <w:rPr>
          <w:rFonts w:ascii="Times New Roman" w:hAnsi="Times New Roman" w:cs="Times New Roman"/>
          <w:sz w:val="24"/>
          <w:szCs w:val="24"/>
        </w:rPr>
        <w:t>, with values exceeding other la</w:t>
      </w:r>
      <w:bookmarkStart w:id="108" w:name="_GoBack"/>
      <w:bookmarkEnd w:id="108"/>
      <w:r w:rsidR="00CB7235">
        <w:rPr>
          <w:rFonts w:ascii="Times New Roman" w:hAnsi="Times New Roman" w:cs="Times New Roman"/>
          <w:sz w:val="24"/>
          <w:szCs w:val="24"/>
        </w:rPr>
        <w:t xml:space="preserve">rge producers such as China and the </w:t>
      </w:r>
      <w:r w:rsidR="00671756">
        <w:rPr>
          <w:rFonts w:ascii="Times New Roman" w:hAnsi="Times New Roman" w:cs="Times New Roman"/>
          <w:sz w:val="24"/>
          <w:szCs w:val="24"/>
        </w:rPr>
        <w:t xml:space="preserve">United States </w:t>
      </w:r>
      <w:r w:rsidR="00CB7235">
        <w:rPr>
          <w:rFonts w:ascii="Times New Roman" w:hAnsi="Times New Roman" w:cs="Times New Roman"/>
          <w:sz w:val="24"/>
          <w:szCs w:val="24"/>
        </w:rPr>
        <w:t>by almost one order of magnitude</w:t>
      </w:r>
      <w:r w:rsidR="00961B8C">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BD7BB4">
        <w:rPr>
          <w:rFonts w:ascii="Times New Roman" w:hAnsi="Times New Roman" w:cs="Times New Roman"/>
          <w:sz w:val="24"/>
          <w:szCs w:val="24"/>
        </w:rPr>
        <w:instrText xml:space="preserve"> ADDIN EN.CITE &lt;EndNote&gt;&lt;Cite&gt;&lt;Author&gt;Joosten&lt;/Author&gt;&lt;Year&gt;2009&lt;/Year&gt;&lt;RecNum&gt;676&lt;/RecNum&gt;&lt;DisplayText&gt;(Joosten 2009)&lt;/DisplayText&gt;&lt;record&gt;&lt;rec-number&gt;676&lt;/rec-number&gt;&lt;foreign-keys&gt;&lt;key app="EN" db-id="etp09zffjx9xw4esddr5s5d2pvadaapfvv2r"&gt;676&lt;/key&gt;&lt;/foreign-keys&gt;&lt;ref-type name="Report"&gt;27&lt;/ref-type&gt;&lt;contributors&gt;&lt;authors&gt;&lt;author&gt;Joosten, H.&lt;/author&gt;&lt;/authors&gt;&lt;secondary-authors&gt;&lt;author&gt;Wetlands International&lt;/author&gt;&lt;/secondary-authors&gt;&lt;/contributors&gt;&lt;titles&gt;&lt;title&gt;&lt;style face="normal" font="default" size="100%"&gt;The Global Peatland CO&lt;/style&gt;&lt;style face="subscript" font="default" size="100%"&gt;2&lt;/style&gt;&lt;style face="normal" font="default" size="100%"&gt; Picture&lt;/style&gt;&lt;/title&gt;&lt;/titles&gt;&lt;pages&gt;33&lt;/pages&gt;&lt;dates&gt;&lt;year&gt;2009&lt;/year&gt;&lt;/dates&gt;&lt;pub-location&gt;Ede&lt;/pub-location&gt;&lt;urls&gt;&lt;/urls&gt;&lt;/record&gt;&lt;/Cite&gt;&lt;/EndNote&gt;</w:instrText>
      </w:r>
      <w:r w:rsidR="00F87A5A">
        <w:rPr>
          <w:rFonts w:ascii="Times New Roman" w:hAnsi="Times New Roman" w:cs="Times New Roman"/>
          <w:sz w:val="24"/>
          <w:szCs w:val="24"/>
        </w:rPr>
        <w:fldChar w:fldCharType="separate"/>
      </w:r>
      <w:r w:rsidR="00961B8C">
        <w:rPr>
          <w:rFonts w:ascii="Times New Roman" w:hAnsi="Times New Roman" w:cs="Times New Roman"/>
          <w:noProof/>
          <w:sz w:val="24"/>
          <w:szCs w:val="24"/>
        </w:rPr>
        <w:t>(</w:t>
      </w:r>
      <w:hyperlink w:anchor="_ENREF_16" w:tooltip="Joosten, 2009 #676" w:history="1">
        <w:r w:rsidR="00E23915">
          <w:rPr>
            <w:rFonts w:ascii="Times New Roman" w:hAnsi="Times New Roman" w:cs="Times New Roman"/>
            <w:noProof/>
            <w:sz w:val="24"/>
            <w:szCs w:val="24"/>
          </w:rPr>
          <w:t>Joosten 2009</w:t>
        </w:r>
      </w:hyperlink>
      <w:r w:rsidR="00961B8C">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CB7235">
        <w:rPr>
          <w:rFonts w:ascii="Times New Roman" w:hAnsi="Times New Roman" w:cs="Times New Roman"/>
          <w:sz w:val="24"/>
          <w:szCs w:val="24"/>
        </w:rPr>
        <w:t xml:space="preserve">. </w:t>
      </w:r>
      <w:del w:id="109" w:author="USDA Forest Service" w:date="2015-04-15T14:05:00Z">
        <w:r w:rsidR="007E7E0E" w:rsidDel="00585204">
          <w:rPr>
            <w:rFonts w:ascii="Times New Roman" w:hAnsi="Times New Roman" w:cs="Times New Roman"/>
            <w:sz w:val="24"/>
            <w:szCs w:val="24"/>
          </w:rPr>
          <w:delText>Furthermore</w:delText>
        </w:r>
        <w:r w:rsidR="00FA56FA" w:rsidDel="00585204">
          <w:rPr>
            <w:rFonts w:ascii="Times New Roman" w:hAnsi="Times New Roman" w:cs="Times New Roman"/>
            <w:sz w:val="24"/>
            <w:szCs w:val="24"/>
          </w:rPr>
          <w:delText>,</w:delText>
        </w:r>
        <w:r w:rsidR="007E7E0E" w:rsidDel="00585204">
          <w:rPr>
            <w:rFonts w:ascii="Times New Roman" w:hAnsi="Times New Roman" w:cs="Times New Roman"/>
            <w:sz w:val="24"/>
            <w:szCs w:val="24"/>
          </w:rPr>
          <w:delText xml:space="preserve"> </w:delText>
        </w:r>
        <w:r w:rsidR="008D3116" w:rsidDel="00585204">
          <w:rPr>
            <w:rFonts w:ascii="Times New Roman" w:hAnsi="Times New Roman" w:cs="Times New Roman"/>
            <w:sz w:val="24"/>
            <w:szCs w:val="24"/>
          </w:rPr>
          <w:delText>emission</w:delText>
        </w:r>
        <w:r w:rsidR="00F25186" w:rsidDel="00585204">
          <w:rPr>
            <w:rFonts w:ascii="Times New Roman" w:hAnsi="Times New Roman" w:cs="Times New Roman"/>
            <w:sz w:val="24"/>
            <w:szCs w:val="24"/>
          </w:rPr>
          <w:delText>s</w:delText>
        </w:r>
        <w:r w:rsidR="008D3116" w:rsidDel="00585204">
          <w:rPr>
            <w:rFonts w:ascii="Times New Roman" w:hAnsi="Times New Roman" w:cs="Times New Roman"/>
            <w:sz w:val="24"/>
            <w:szCs w:val="24"/>
          </w:rPr>
          <w:delText xml:space="preserve"> of other greenhouse gases (such as </w:delText>
        </w:r>
        <w:r w:rsidR="00FA56FA" w:rsidDel="00585204">
          <w:rPr>
            <w:rFonts w:ascii="Times New Roman" w:hAnsi="Times New Roman" w:cs="Times New Roman"/>
            <w:sz w:val="24"/>
            <w:szCs w:val="24"/>
          </w:rPr>
          <w:delText xml:space="preserve">nitrous oxide, </w:delText>
        </w:r>
        <w:r w:rsidR="00FA56FA" w:rsidRPr="008A20AE" w:rsidDel="00585204">
          <w:rPr>
            <w:rFonts w:ascii="Times New Roman" w:hAnsi="Times New Roman" w:cs="Times New Roman"/>
            <w:sz w:val="24"/>
            <w:szCs w:val="24"/>
          </w:rPr>
          <w:delText>N</w:delText>
        </w:r>
        <w:r w:rsidR="00FA56FA" w:rsidDel="00585204">
          <w:rPr>
            <w:rFonts w:ascii="Times New Roman" w:hAnsi="Times New Roman" w:cs="Times New Roman"/>
            <w:sz w:val="24"/>
            <w:szCs w:val="24"/>
            <w:vertAlign w:val="subscript"/>
          </w:rPr>
          <w:delText>2</w:delText>
        </w:r>
        <w:r w:rsidR="00FA56FA" w:rsidDel="00585204">
          <w:rPr>
            <w:rFonts w:ascii="Times New Roman" w:hAnsi="Times New Roman" w:cs="Times New Roman"/>
            <w:sz w:val="24"/>
            <w:szCs w:val="24"/>
          </w:rPr>
          <w:delText xml:space="preserve">O and </w:delText>
        </w:r>
        <w:r w:rsidR="008D3116" w:rsidRPr="008A20AE" w:rsidDel="00585204">
          <w:rPr>
            <w:rFonts w:ascii="Times New Roman" w:hAnsi="Times New Roman" w:cs="Times New Roman"/>
            <w:sz w:val="24"/>
            <w:szCs w:val="24"/>
          </w:rPr>
          <w:delText>methane</w:delText>
        </w:r>
        <w:r w:rsidR="008D3116" w:rsidDel="00585204">
          <w:rPr>
            <w:rFonts w:ascii="Times New Roman" w:hAnsi="Times New Roman" w:cs="Times New Roman"/>
            <w:sz w:val="24"/>
            <w:szCs w:val="24"/>
          </w:rPr>
          <w:delText>, CH</w:delText>
        </w:r>
        <w:r w:rsidR="008D3116" w:rsidRPr="008D3116" w:rsidDel="00585204">
          <w:rPr>
            <w:rFonts w:ascii="Times New Roman" w:hAnsi="Times New Roman" w:cs="Times New Roman"/>
            <w:sz w:val="24"/>
            <w:szCs w:val="24"/>
            <w:vertAlign w:val="subscript"/>
          </w:rPr>
          <w:delText>4</w:delText>
        </w:r>
        <w:r w:rsidR="008D3116" w:rsidDel="00585204">
          <w:rPr>
            <w:rFonts w:ascii="Times New Roman" w:hAnsi="Times New Roman" w:cs="Times New Roman"/>
            <w:sz w:val="24"/>
            <w:szCs w:val="24"/>
          </w:rPr>
          <w:delText xml:space="preserve">) may also be enhanced in peat soils by the </w:delText>
        </w:r>
        <w:r w:rsidR="008B4212" w:rsidDel="00585204">
          <w:rPr>
            <w:rFonts w:ascii="Times New Roman" w:hAnsi="Times New Roman" w:cs="Times New Roman"/>
            <w:sz w:val="24"/>
            <w:szCs w:val="24"/>
          </w:rPr>
          <w:delText xml:space="preserve">addition of </w:delText>
        </w:r>
        <w:r w:rsidR="008D3116" w:rsidDel="00585204">
          <w:rPr>
            <w:rFonts w:ascii="Times New Roman" w:hAnsi="Times New Roman" w:cs="Times New Roman"/>
            <w:sz w:val="24"/>
            <w:szCs w:val="24"/>
          </w:rPr>
          <w:delText xml:space="preserve">fertilizers or rewetting of drained peatlands. </w:delText>
        </w:r>
        <w:r w:rsidR="009E269A" w:rsidRPr="009E269A" w:rsidDel="00585204">
          <w:rPr>
            <w:rFonts w:ascii="Times New Roman" w:hAnsi="Times New Roman" w:cs="Times New Roman"/>
            <w:sz w:val="24"/>
            <w:szCs w:val="24"/>
          </w:rPr>
          <w:delText xml:space="preserve">For all these reasons, </w:delText>
        </w:r>
      </w:del>
      <w:ins w:id="110" w:author="USDA Forest Service" w:date="2015-04-15T14:05:00Z">
        <w:r w:rsidR="00585204">
          <w:rPr>
            <w:rFonts w:ascii="Times New Roman" w:hAnsi="Times New Roman" w:cs="Times New Roman"/>
            <w:sz w:val="24"/>
            <w:szCs w:val="24"/>
          </w:rPr>
          <w:t xml:space="preserve">Therefore, </w:t>
        </w:r>
      </w:ins>
      <w:r w:rsidR="009E269A" w:rsidRPr="009E269A">
        <w:rPr>
          <w:rFonts w:ascii="Times New Roman" w:hAnsi="Times New Roman" w:cs="Times New Roman"/>
          <w:sz w:val="24"/>
          <w:szCs w:val="24"/>
        </w:rPr>
        <w:t xml:space="preserve">Indonesia’s peatlands are considered “hot spots” </w:t>
      </w:r>
      <w:r w:rsidR="00090F6F">
        <w:rPr>
          <w:rFonts w:ascii="Times New Roman" w:hAnsi="Times New Roman" w:cs="Times New Roman"/>
          <w:sz w:val="24"/>
          <w:szCs w:val="24"/>
        </w:rPr>
        <w:t>for</w:t>
      </w:r>
      <w:r w:rsidR="009E269A" w:rsidRPr="009E269A">
        <w:rPr>
          <w:rFonts w:ascii="Times New Roman" w:hAnsi="Times New Roman" w:cs="Times New Roman"/>
          <w:sz w:val="24"/>
          <w:szCs w:val="24"/>
        </w:rPr>
        <w:t xml:space="preserve"> greenhouse gas emissions</w:t>
      </w:r>
      <w:del w:id="111" w:author="Xavier" w:date="2015-04-04T20:06:00Z">
        <w:r w:rsidR="009E269A" w:rsidRPr="009E269A" w:rsidDel="00FD6FA0">
          <w:rPr>
            <w:rFonts w:ascii="Times New Roman" w:hAnsi="Times New Roman" w:cs="Times New Roman"/>
            <w:sz w:val="24"/>
            <w:szCs w:val="24"/>
          </w:rPr>
          <w:delText>, ecosystem services and biodiversity</w:delText>
        </w:r>
      </w:del>
      <w:r w:rsidR="009E269A" w:rsidRPr="009E269A">
        <w:rPr>
          <w:rFonts w:ascii="Times New Roman" w:hAnsi="Times New Roman" w:cs="Times New Roman"/>
          <w:sz w:val="24"/>
          <w:szCs w:val="24"/>
        </w:rPr>
        <w:t>, and are</w:t>
      </w:r>
      <w:del w:id="112" w:author="USDA Forest Service" w:date="2015-04-15T14:08:00Z">
        <w:r w:rsidR="009E269A" w:rsidRPr="009E269A" w:rsidDel="00585204">
          <w:rPr>
            <w:rFonts w:ascii="Times New Roman" w:hAnsi="Times New Roman" w:cs="Times New Roman"/>
            <w:sz w:val="24"/>
            <w:szCs w:val="24"/>
          </w:rPr>
          <w:delText xml:space="preserve"> therefore</w:delText>
        </w:r>
      </w:del>
      <w:r w:rsidR="009E269A" w:rsidRPr="009E269A">
        <w:rPr>
          <w:rFonts w:ascii="Times New Roman" w:hAnsi="Times New Roman" w:cs="Times New Roman"/>
          <w:sz w:val="24"/>
          <w:szCs w:val="24"/>
        </w:rPr>
        <w:t xml:space="preserve"> </w:t>
      </w:r>
      <w:del w:id="113" w:author="USDA Forest Service" w:date="2015-04-15T14:08:00Z">
        <w:r w:rsidR="009E269A" w:rsidRPr="009E269A" w:rsidDel="00585204">
          <w:rPr>
            <w:rFonts w:ascii="Times New Roman" w:hAnsi="Times New Roman" w:cs="Times New Roman"/>
            <w:sz w:val="24"/>
            <w:szCs w:val="24"/>
          </w:rPr>
          <w:delText xml:space="preserve">targeted as </w:delText>
        </w:r>
      </w:del>
      <w:r w:rsidR="009E269A" w:rsidRPr="009E269A">
        <w:rPr>
          <w:rFonts w:ascii="Times New Roman" w:hAnsi="Times New Roman" w:cs="Times New Roman"/>
          <w:sz w:val="24"/>
          <w:szCs w:val="24"/>
        </w:rPr>
        <w:t xml:space="preserve">priority areas for climate mitigation strategies including </w:t>
      </w:r>
      <w:r w:rsidR="001A5840">
        <w:rPr>
          <w:rFonts w:ascii="Times New Roman" w:hAnsi="Times New Roman" w:cs="Times New Roman"/>
          <w:sz w:val="24"/>
          <w:szCs w:val="24"/>
        </w:rPr>
        <w:t>programs such as R</w:t>
      </w:r>
      <w:r w:rsidR="009E269A" w:rsidRPr="009E269A">
        <w:rPr>
          <w:rFonts w:ascii="Times New Roman" w:hAnsi="Times New Roman" w:cs="Times New Roman"/>
          <w:sz w:val="24"/>
          <w:szCs w:val="24"/>
        </w:rPr>
        <w:t>educ</w:t>
      </w:r>
      <w:r w:rsidR="001A5840">
        <w:rPr>
          <w:rFonts w:ascii="Times New Roman" w:hAnsi="Times New Roman" w:cs="Times New Roman"/>
          <w:sz w:val="24"/>
          <w:szCs w:val="24"/>
        </w:rPr>
        <w:t>ing</w:t>
      </w:r>
      <w:r w:rsidR="009E269A" w:rsidRPr="009E269A">
        <w:rPr>
          <w:rFonts w:ascii="Times New Roman" w:hAnsi="Times New Roman" w:cs="Times New Roman"/>
          <w:sz w:val="24"/>
          <w:szCs w:val="24"/>
        </w:rPr>
        <w:t xml:space="preserve"> </w:t>
      </w:r>
      <w:r w:rsidR="001A5840">
        <w:rPr>
          <w:rFonts w:ascii="Times New Roman" w:hAnsi="Times New Roman" w:cs="Times New Roman"/>
          <w:sz w:val="24"/>
          <w:szCs w:val="24"/>
        </w:rPr>
        <w:t>E</w:t>
      </w:r>
      <w:r w:rsidR="009E269A" w:rsidRPr="009E269A">
        <w:rPr>
          <w:rFonts w:ascii="Times New Roman" w:hAnsi="Times New Roman" w:cs="Times New Roman"/>
          <w:sz w:val="24"/>
          <w:szCs w:val="24"/>
        </w:rPr>
        <w:t xml:space="preserve">missions from </w:t>
      </w:r>
      <w:r w:rsidR="001A5840">
        <w:rPr>
          <w:rFonts w:ascii="Times New Roman" w:hAnsi="Times New Roman" w:cs="Times New Roman"/>
          <w:sz w:val="24"/>
          <w:szCs w:val="24"/>
        </w:rPr>
        <w:t>D</w:t>
      </w:r>
      <w:r w:rsidR="009E269A" w:rsidRPr="009E269A">
        <w:rPr>
          <w:rFonts w:ascii="Times New Roman" w:hAnsi="Times New Roman" w:cs="Times New Roman"/>
          <w:sz w:val="24"/>
          <w:szCs w:val="24"/>
        </w:rPr>
        <w:t xml:space="preserve">eforestation and </w:t>
      </w:r>
      <w:r w:rsidR="001A5840">
        <w:rPr>
          <w:rFonts w:ascii="Times New Roman" w:hAnsi="Times New Roman" w:cs="Times New Roman"/>
          <w:sz w:val="24"/>
          <w:szCs w:val="24"/>
        </w:rPr>
        <w:t>F</w:t>
      </w:r>
      <w:r w:rsidR="009E269A" w:rsidRPr="009E269A">
        <w:rPr>
          <w:rFonts w:ascii="Times New Roman" w:hAnsi="Times New Roman" w:cs="Times New Roman"/>
          <w:sz w:val="24"/>
          <w:szCs w:val="24"/>
        </w:rPr>
        <w:t xml:space="preserve">orest </w:t>
      </w:r>
      <w:r w:rsidR="001A5840">
        <w:rPr>
          <w:rFonts w:ascii="Times New Roman" w:hAnsi="Times New Roman" w:cs="Times New Roman"/>
          <w:sz w:val="24"/>
          <w:szCs w:val="24"/>
        </w:rPr>
        <w:t>D</w:t>
      </w:r>
      <w:r w:rsidR="009E269A" w:rsidRPr="009E269A">
        <w:rPr>
          <w:rFonts w:ascii="Times New Roman" w:hAnsi="Times New Roman" w:cs="Times New Roman"/>
          <w:sz w:val="24"/>
          <w:szCs w:val="24"/>
        </w:rPr>
        <w:t>egradation (</w:t>
      </w:r>
      <w:r w:rsidR="001A5840">
        <w:rPr>
          <w:rFonts w:ascii="Times New Roman" w:hAnsi="Times New Roman" w:cs="Times New Roman"/>
          <w:sz w:val="24"/>
          <w:szCs w:val="24"/>
        </w:rPr>
        <w:t xml:space="preserve">or </w:t>
      </w:r>
      <w:r w:rsidR="009E269A" w:rsidRPr="009E269A">
        <w:rPr>
          <w:rFonts w:ascii="Times New Roman" w:hAnsi="Times New Roman" w:cs="Times New Roman"/>
          <w:sz w:val="24"/>
          <w:szCs w:val="24"/>
        </w:rPr>
        <w:t xml:space="preserve">REDD+).  </w:t>
      </w:r>
      <w:r w:rsidR="00F25186">
        <w:rPr>
          <w:rFonts w:ascii="Times New Roman" w:hAnsi="Times New Roman" w:cs="Times New Roman"/>
          <w:sz w:val="24"/>
          <w:szCs w:val="24"/>
        </w:rPr>
        <w:t xml:space="preserve">However, </w:t>
      </w:r>
      <w:del w:id="114" w:author="USDA Forest Service" w:date="2015-04-15T14:09:00Z">
        <w:r w:rsidR="00F25186" w:rsidDel="00585204">
          <w:rPr>
            <w:rFonts w:ascii="Times New Roman" w:hAnsi="Times New Roman" w:cs="Times New Roman"/>
            <w:sz w:val="24"/>
            <w:szCs w:val="24"/>
          </w:rPr>
          <w:delText>the l</w:delText>
        </w:r>
        <w:r w:rsidR="00FA56FA" w:rsidDel="00585204">
          <w:rPr>
            <w:rFonts w:ascii="Times New Roman" w:hAnsi="Times New Roman" w:cs="Times New Roman"/>
            <w:sz w:val="24"/>
            <w:szCs w:val="24"/>
          </w:rPr>
          <w:delText>ack</w:delText>
        </w:r>
        <w:r w:rsidR="00F25186" w:rsidDel="00585204">
          <w:rPr>
            <w:rFonts w:ascii="Times New Roman" w:hAnsi="Times New Roman" w:cs="Times New Roman"/>
            <w:sz w:val="24"/>
            <w:szCs w:val="24"/>
          </w:rPr>
          <w:delText xml:space="preserve"> of</w:delText>
        </w:r>
        <w:r w:rsidR="00AD0E95" w:rsidDel="00585204">
          <w:rPr>
            <w:rFonts w:ascii="Times New Roman" w:hAnsi="Times New Roman" w:cs="Times New Roman"/>
            <w:sz w:val="24"/>
            <w:szCs w:val="24"/>
          </w:rPr>
          <w:delText xml:space="preserve"> information </w:delText>
        </w:r>
        <w:r w:rsidR="00AD0E95" w:rsidDel="00585204">
          <w:rPr>
            <w:rFonts w:ascii="Times New Roman" w:hAnsi="Times New Roman" w:cs="Times New Roman"/>
            <w:sz w:val="24"/>
            <w:szCs w:val="24"/>
          </w:rPr>
          <w:lastRenderedPageBreak/>
          <w:delText>on</w:delText>
        </w:r>
      </w:del>
      <w:ins w:id="115" w:author="USDA Forest Service" w:date="2015-04-15T14:09:00Z">
        <w:r w:rsidR="00585204">
          <w:rPr>
            <w:rFonts w:ascii="Times New Roman" w:hAnsi="Times New Roman" w:cs="Times New Roman"/>
            <w:sz w:val="24"/>
            <w:szCs w:val="24"/>
          </w:rPr>
          <w:t>data deficiencies regarding</w:t>
        </w:r>
      </w:ins>
      <w:r w:rsidR="009E269A" w:rsidRPr="009E269A">
        <w:rPr>
          <w:rFonts w:ascii="Times New Roman" w:hAnsi="Times New Roman" w:cs="Times New Roman"/>
          <w:sz w:val="24"/>
          <w:szCs w:val="24"/>
        </w:rPr>
        <w:t xml:space="preserve"> area, depth and volume of Indonesian peatlands </w:t>
      </w:r>
      <w:ins w:id="116" w:author="Xavier" w:date="2015-04-12T19:14:00Z">
        <w:del w:id="117" w:author="USDA Forest Service" w:date="2015-04-15T14:09:00Z">
          <w:r w:rsidR="00E2200D" w:rsidDel="00585204">
            <w:rPr>
              <w:rFonts w:ascii="Times New Roman" w:hAnsi="Times New Roman" w:cs="Times New Roman"/>
              <w:sz w:val="24"/>
              <w:szCs w:val="24"/>
            </w:rPr>
            <w:delText xml:space="preserve">or </w:delText>
          </w:r>
        </w:del>
      </w:ins>
      <w:ins w:id="118" w:author="USDA Forest Service" w:date="2015-04-15T14:09:00Z">
        <w:r w:rsidR="00585204">
          <w:rPr>
            <w:rFonts w:ascii="Times New Roman" w:hAnsi="Times New Roman" w:cs="Times New Roman"/>
            <w:sz w:val="24"/>
            <w:szCs w:val="24"/>
          </w:rPr>
          <w:t xml:space="preserve">and its carbon </w:t>
        </w:r>
      </w:ins>
      <w:ins w:id="119" w:author="Xavier" w:date="2015-04-12T19:14:00Z">
        <w:del w:id="120" w:author="USDA Forest Service" w:date="2015-04-15T14:09:00Z">
          <w:r w:rsidR="00E2200D" w:rsidDel="00585204">
            <w:rPr>
              <w:rFonts w:ascii="Times New Roman" w:hAnsi="Times New Roman" w:cs="Times New Roman"/>
              <w:sz w:val="24"/>
              <w:szCs w:val="24"/>
            </w:rPr>
            <w:delText xml:space="preserve">bulk </w:delText>
          </w:r>
        </w:del>
        <w:r w:rsidR="00E2200D">
          <w:rPr>
            <w:rFonts w:ascii="Times New Roman" w:hAnsi="Times New Roman" w:cs="Times New Roman"/>
            <w:sz w:val="24"/>
            <w:szCs w:val="24"/>
          </w:rPr>
          <w:t xml:space="preserve">density </w:t>
        </w:r>
        <w:del w:id="121" w:author="USDA Forest Service" w:date="2015-04-15T14:09:00Z">
          <w:r w:rsidR="00E2200D" w:rsidDel="00585204">
            <w:rPr>
              <w:rFonts w:ascii="Times New Roman" w:hAnsi="Times New Roman" w:cs="Times New Roman"/>
              <w:sz w:val="24"/>
              <w:szCs w:val="24"/>
            </w:rPr>
            <w:delText xml:space="preserve">of peat </w:delText>
          </w:r>
        </w:del>
      </w:ins>
      <w:r w:rsidR="00AD0E95">
        <w:rPr>
          <w:rFonts w:ascii="Times New Roman" w:hAnsi="Times New Roman" w:cs="Times New Roman"/>
          <w:sz w:val="24"/>
          <w:szCs w:val="24"/>
        </w:rPr>
        <w:t>contribute</w:t>
      </w:r>
      <w:del w:id="122" w:author="USDA Forest Service" w:date="2015-04-15T14:10:00Z">
        <w:r w:rsidR="00AD0E95" w:rsidDel="00585204">
          <w:rPr>
            <w:rFonts w:ascii="Times New Roman" w:hAnsi="Times New Roman" w:cs="Times New Roman"/>
            <w:sz w:val="24"/>
            <w:szCs w:val="24"/>
          </w:rPr>
          <w:delText>s</w:delText>
        </w:r>
      </w:del>
      <w:r w:rsidR="00AD0E95">
        <w:rPr>
          <w:rFonts w:ascii="Times New Roman" w:hAnsi="Times New Roman" w:cs="Times New Roman"/>
          <w:sz w:val="24"/>
          <w:szCs w:val="24"/>
        </w:rPr>
        <w:t xml:space="preserve"> </w:t>
      </w:r>
      <w:r w:rsidR="009E269A" w:rsidRPr="009E269A">
        <w:rPr>
          <w:rFonts w:ascii="Times New Roman" w:hAnsi="Times New Roman" w:cs="Times New Roman"/>
          <w:sz w:val="24"/>
          <w:szCs w:val="24"/>
        </w:rPr>
        <w:t xml:space="preserve">to large uncertainties </w:t>
      </w:r>
      <w:del w:id="123" w:author="USDA Forest Service" w:date="2015-04-15T14:10:00Z">
        <w:r w:rsidR="009E269A" w:rsidRPr="009E269A" w:rsidDel="00585204">
          <w:rPr>
            <w:rFonts w:ascii="Times New Roman" w:hAnsi="Times New Roman" w:cs="Times New Roman"/>
            <w:sz w:val="24"/>
            <w:szCs w:val="24"/>
          </w:rPr>
          <w:delText xml:space="preserve">in patterns of peat carbon </w:delText>
        </w:r>
        <w:r w:rsidR="00671756" w:rsidDel="00585204">
          <w:rPr>
            <w:rFonts w:ascii="Times New Roman" w:hAnsi="Times New Roman" w:cs="Times New Roman"/>
            <w:sz w:val="24"/>
            <w:szCs w:val="24"/>
          </w:rPr>
          <w:delText>pools and fluxes</w:delText>
        </w:r>
      </w:del>
      <w:ins w:id="124" w:author="USDA Forest Service" w:date="2015-04-15T14:10:00Z">
        <w:r w:rsidR="00585204">
          <w:rPr>
            <w:rFonts w:ascii="Times New Roman" w:hAnsi="Times New Roman" w:cs="Times New Roman"/>
            <w:sz w:val="24"/>
            <w:szCs w:val="24"/>
          </w:rPr>
          <w:t xml:space="preserve">in carbon pools and fluxes at local to national scales.  Such lack of information </w:t>
        </w:r>
      </w:ins>
      <w:ins w:id="125" w:author="USDA Forest Service" w:date="2015-04-15T14:11:00Z">
        <w:r w:rsidR="00585204">
          <w:rPr>
            <w:rFonts w:ascii="Times New Roman" w:hAnsi="Times New Roman" w:cs="Times New Roman"/>
            <w:sz w:val="24"/>
            <w:szCs w:val="24"/>
          </w:rPr>
          <w:t xml:space="preserve">may </w:t>
        </w:r>
      </w:ins>
      <w:ins w:id="126" w:author="USDA Forest Service" w:date="2015-04-15T14:10:00Z">
        <w:r w:rsidR="00585204">
          <w:rPr>
            <w:rFonts w:ascii="Times New Roman" w:hAnsi="Times New Roman" w:cs="Times New Roman"/>
            <w:sz w:val="24"/>
            <w:szCs w:val="24"/>
          </w:rPr>
          <w:t>also</w:t>
        </w:r>
      </w:ins>
      <w:del w:id="127" w:author="USDA Forest Service" w:date="2015-04-15T14:11:00Z">
        <w:r w:rsidR="00AD0E95" w:rsidDel="00585204">
          <w:rPr>
            <w:rFonts w:ascii="Times New Roman" w:hAnsi="Times New Roman" w:cs="Times New Roman"/>
            <w:sz w:val="24"/>
            <w:szCs w:val="24"/>
          </w:rPr>
          <w:delText>,</w:delText>
        </w:r>
      </w:del>
      <w:r w:rsidR="009E269A" w:rsidRPr="009E269A">
        <w:rPr>
          <w:rFonts w:ascii="Times New Roman" w:hAnsi="Times New Roman" w:cs="Times New Roman"/>
          <w:sz w:val="24"/>
          <w:szCs w:val="24"/>
        </w:rPr>
        <w:t xml:space="preserve"> </w:t>
      </w:r>
      <w:del w:id="128" w:author="USDA Forest Service" w:date="2015-04-15T14:11:00Z">
        <w:r w:rsidR="00AD0E95" w:rsidDel="00585204">
          <w:rPr>
            <w:rFonts w:ascii="Times New Roman" w:hAnsi="Times New Roman" w:cs="Times New Roman"/>
            <w:sz w:val="24"/>
            <w:szCs w:val="24"/>
          </w:rPr>
          <w:delText>contribut</w:delText>
        </w:r>
        <w:r w:rsidR="00FA56FA" w:rsidDel="00585204">
          <w:rPr>
            <w:rFonts w:ascii="Times New Roman" w:hAnsi="Times New Roman" w:cs="Times New Roman"/>
            <w:sz w:val="24"/>
            <w:szCs w:val="24"/>
          </w:rPr>
          <w:delText>ing</w:delText>
        </w:r>
        <w:r w:rsidR="00AD0E95" w:rsidDel="00585204">
          <w:rPr>
            <w:rFonts w:ascii="Times New Roman" w:hAnsi="Times New Roman" w:cs="Times New Roman"/>
            <w:sz w:val="24"/>
            <w:szCs w:val="24"/>
          </w:rPr>
          <w:delText xml:space="preserve"> </w:delText>
        </w:r>
      </w:del>
      <w:ins w:id="129" w:author="USDA Forest Service" w:date="2015-04-15T14:11:00Z">
        <w:r w:rsidR="00585204">
          <w:rPr>
            <w:rFonts w:ascii="Times New Roman" w:hAnsi="Times New Roman" w:cs="Times New Roman"/>
            <w:sz w:val="24"/>
            <w:szCs w:val="24"/>
          </w:rPr>
          <w:t xml:space="preserve">contribute </w:t>
        </w:r>
      </w:ins>
      <w:r w:rsidR="00AD0E95">
        <w:rPr>
          <w:rFonts w:ascii="Times New Roman" w:hAnsi="Times New Roman" w:cs="Times New Roman"/>
          <w:sz w:val="24"/>
          <w:szCs w:val="24"/>
        </w:rPr>
        <w:t>to</w:t>
      </w:r>
      <w:r w:rsidR="009E269A" w:rsidRPr="009E269A">
        <w:rPr>
          <w:rFonts w:ascii="Times New Roman" w:hAnsi="Times New Roman" w:cs="Times New Roman"/>
          <w:sz w:val="24"/>
          <w:szCs w:val="24"/>
        </w:rPr>
        <w:t xml:space="preserve"> management decisions</w:t>
      </w:r>
      <w:r w:rsidR="00FA56FA">
        <w:rPr>
          <w:rFonts w:ascii="Times New Roman" w:hAnsi="Times New Roman" w:cs="Times New Roman"/>
          <w:sz w:val="24"/>
          <w:szCs w:val="24"/>
        </w:rPr>
        <w:t xml:space="preserve"> which exacerbate </w:t>
      </w:r>
      <w:r w:rsidR="00B37AD3">
        <w:rPr>
          <w:rFonts w:ascii="Times New Roman" w:hAnsi="Times New Roman" w:cs="Times New Roman"/>
          <w:sz w:val="24"/>
          <w:szCs w:val="24"/>
        </w:rPr>
        <w:t>greenhouse</w:t>
      </w:r>
      <w:r w:rsidR="00FA56FA">
        <w:rPr>
          <w:rFonts w:ascii="Times New Roman" w:hAnsi="Times New Roman" w:cs="Times New Roman"/>
          <w:sz w:val="24"/>
          <w:szCs w:val="24"/>
        </w:rPr>
        <w:t xml:space="preserve"> emissions from peatland degradation</w:t>
      </w:r>
      <w:r w:rsidR="009E269A" w:rsidRPr="009E269A">
        <w:rPr>
          <w:rFonts w:ascii="Times New Roman" w:hAnsi="Times New Roman" w:cs="Times New Roman"/>
          <w:sz w:val="24"/>
          <w:szCs w:val="24"/>
        </w:rPr>
        <w:t xml:space="preserve">. </w:t>
      </w:r>
      <w:ins w:id="130" w:author="Xavier" w:date="2015-04-12T14:04:00Z">
        <w:r w:rsidR="00FA7975" w:rsidRPr="008D63AC">
          <w:rPr>
            <w:rFonts w:ascii="Times New Roman" w:hAnsi="Times New Roman" w:cs="Times New Roman"/>
            <w:sz w:val="24"/>
            <w:szCs w:val="24"/>
          </w:rPr>
          <w:t>Refinement of</w:t>
        </w:r>
      </w:ins>
      <w:ins w:id="131" w:author="Xavier" w:date="2015-04-12T14:01:00Z">
        <w:r w:rsidR="00FA7975" w:rsidRPr="008D63AC">
          <w:rPr>
            <w:rFonts w:ascii="Times New Roman" w:hAnsi="Times New Roman" w:cs="Times New Roman"/>
            <w:sz w:val="24"/>
            <w:szCs w:val="24"/>
          </w:rPr>
          <w:t xml:space="preserve"> estimates on depth and volume of peat soils in Indonesia is the focus of this paper</w:t>
        </w:r>
      </w:ins>
      <w:ins w:id="132" w:author="Xavier" w:date="2015-04-12T14:04:00Z">
        <w:r w:rsidR="00FA7975" w:rsidRPr="008D63AC">
          <w:rPr>
            <w:rFonts w:ascii="Times New Roman" w:hAnsi="Times New Roman" w:cs="Times New Roman"/>
            <w:sz w:val="24"/>
            <w:szCs w:val="24"/>
          </w:rPr>
          <w:t>.</w:t>
        </w:r>
      </w:ins>
    </w:p>
    <w:p w:rsidR="0024086D" w:rsidRDefault="006C033A" w:rsidP="0067175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E269A" w:rsidRPr="009E269A">
        <w:rPr>
          <w:rFonts w:ascii="Times New Roman" w:hAnsi="Times New Roman" w:cs="Times New Roman"/>
          <w:sz w:val="24"/>
          <w:szCs w:val="24"/>
        </w:rPr>
        <w:t xml:space="preserve">Current estimates of C storage in global peatlands range between 528-694 Pg C  </w:t>
      </w:r>
      <w:r w:rsidR="00F87A5A">
        <w:rPr>
          <w:rFonts w:ascii="Times New Roman" w:hAnsi="Times New Roman" w:cs="Times New Roman"/>
          <w:sz w:val="24"/>
          <w:szCs w:val="24"/>
        </w:rPr>
        <w:fldChar w:fldCharType="begin"/>
      </w:r>
      <w:r w:rsidR="00BD7BB4">
        <w:rPr>
          <w:rFonts w:ascii="Times New Roman" w:hAnsi="Times New Roman" w:cs="Times New Roman"/>
          <w:sz w:val="24"/>
          <w:szCs w:val="24"/>
        </w:rPr>
        <w:instrText xml:space="preserve"> ADDIN EN.CITE &lt;EndNote&gt;&lt;Cite&gt;&lt;Author&gt;Yu&lt;/Author&gt;&lt;Year&gt;2010&lt;/Year&gt;&lt;RecNum&gt;505&lt;/RecNum&gt;&lt;DisplayText&gt;(Hooijer et al. 2006, Yu et al. 2010)&lt;/DisplayText&gt;&lt;record&gt;&lt;rec-number&gt;505&lt;/rec-number&gt;&lt;foreign-keys&gt;&lt;key app="EN" db-id="etp09zffjx9xw4esddr5s5d2pvadaapfvv2r"&gt;505&lt;/key&gt;&lt;/foreign-keys&gt;&lt;ref-type name="Journal Article"&gt;17&lt;/ref-type&gt;&lt;contributors&gt;&lt;authors&gt;&lt;author&gt;Yu, Z. &lt;/author&gt;&lt;author&gt;J. Loisel&lt;/author&gt;&lt;author&gt;D. P. Brosseau&lt;/author&gt;&lt;author&gt;D. W. Beilman&lt;/author&gt;&lt;author&gt;S. J. Hunt&lt;/author&gt;&lt;/authors&gt;&lt;/contributors&gt;&lt;titles&gt;&lt;title&gt;Global peatland dynamics since the Last Glacial Maximum&lt;/title&gt;&lt;secondary-title&gt;Geophys. Res. Lett&lt;/secondary-title&gt;&lt;/titles&gt;&lt;periodical&gt;&lt;full-title&gt;Geophys. Res. Lett&lt;/full-title&gt;&lt;/periodical&gt;&lt;pages&gt;doi:10.1029/ 2010GL043584&lt;/pages&gt;&lt;volume&gt;37&lt;/volume&gt;&lt;number&gt;L13402&lt;/number&gt;&lt;dates&gt;&lt;year&gt;2010&lt;/year&gt;&lt;/dates&gt;&lt;urls&gt;&lt;/urls&gt;&lt;/record&gt;&lt;/Cite&gt;&lt;Cite&gt;&lt;Author&gt;Hooijer&lt;/Author&gt;&lt;Year&gt;2006&lt;/Year&gt;&lt;RecNum&gt;399&lt;/RecNum&gt;&lt;record&gt;&lt;rec-number&gt;399&lt;/rec-number&gt;&lt;foreign-keys&gt;&lt;key app="EN" db-id="etp09zffjx9xw4esddr5s5d2pvadaapfvv2r"&gt;399&lt;/key&gt;&lt;/foreign-keys&gt;&lt;ref-type name="Report"&gt;27&lt;/ref-type&gt;&lt;contributors&gt;&lt;authors&gt;&lt;author&gt;Hooijer, A.&lt;/author&gt;&lt;author&gt;Silvius, M.&lt;/author&gt;&lt;author&gt;Woesten, H.&lt;/author&gt;&lt;author&gt;Page, S.&lt;/author&gt;&lt;/authors&gt;&lt;/contributors&gt;&lt;titles&gt;&lt;title&gt;&lt;style face="normal" font="default" size="100%"&gt;Peat- CO&lt;/style&gt;&lt;style face="subscript" font="default" size="100%"&gt;2&lt;/style&gt;&lt;style face="normal" font="default" size="100%"&gt;: Assessment of CO&lt;/style&gt;&lt;style face="subscript" font="default" size="100%"&gt;2&lt;/style&gt;&lt;style face="normal" font="default" size="100%"&gt; emissions from drained peatlands in SE Asia; Delft Hydraulics report Q3943&lt;/style&gt;&lt;/title&gt;&lt;/titles&gt;&lt;pages&gt;41&lt;/pages&gt;&lt;dates&gt;&lt;year&gt;2006&lt;/year&gt;&lt;/dates&gt;&lt;urls&gt;&lt;/urls&gt;&lt;/record&gt;&lt;/Cite&gt;&lt;/EndNote&gt;</w:instrText>
      </w:r>
      <w:r w:rsidR="00F87A5A">
        <w:rPr>
          <w:rFonts w:ascii="Times New Roman" w:hAnsi="Times New Roman" w:cs="Times New Roman"/>
          <w:sz w:val="24"/>
          <w:szCs w:val="24"/>
        </w:rPr>
        <w:fldChar w:fldCharType="separate"/>
      </w:r>
      <w:r w:rsidR="00BD7BB4">
        <w:rPr>
          <w:rFonts w:ascii="Times New Roman" w:hAnsi="Times New Roman" w:cs="Times New Roman"/>
          <w:noProof/>
          <w:sz w:val="24"/>
          <w:szCs w:val="24"/>
        </w:rPr>
        <w:t>(</w:t>
      </w:r>
      <w:hyperlink w:anchor="_ENREF_13" w:tooltip="Hooijer, 2006 #399" w:history="1">
        <w:r w:rsidR="00E23915">
          <w:rPr>
            <w:rFonts w:ascii="Times New Roman" w:hAnsi="Times New Roman" w:cs="Times New Roman"/>
            <w:noProof/>
            <w:sz w:val="24"/>
            <w:szCs w:val="24"/>
          </w:rPr>
          <w:t>Hooijer et al. 2006</w:t>
        </w:r>
      </w:hyperlink>
      <w:r w:rsidR="00BD7BB4">
        <w:rPr>
          <w:rFonts w:ascii="Times New Roman" w:hAnsi="Times New Roman" w:cs="Times New Roman"/>
          <w:noProof/>
          <w:sz w:val="24"/>
          <w:szCs w:val="24"/>
        </w:rPr>
        <w:t xml:space="preserve">, </w:t>
      </w:r>
      <w:hyperlink w:anchor="_ENREF_37" w:tooltip="Yu, 2010 #505" w:history="1">
        <w:r w:rsidR="00E23915">
          <w:rPr>
            <w:rFonts w:ascii="Times New Roman" w:hAnsi="Times New Roman" w:cs="Times New Roman"/>
            <w:noProof/>
            <w:sz w:val="24"/>
            <w:szCs w:val="24"/>
          </w:rPr>
          <w:t>Yu et al. 2010</w:t>
        </w:r>
      </w:hyperlink>
      <w:r w:rsidR="00BD7BB4">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Tropical and subtropical systems </w:t>
      </w:r>
      <w:ins w:id="133" w:author="Xavier" w:date="2015-04-06T07:09:00Z">
        <w:r w:rsidR="00871E28">
          <w:rPr>
            <w:rFonts w:ascii="Times New Roman" w:hAnsi="Times New Roman" w:cs="Times New Roman"/>
            <w:sz w:val="24"/>
            <w:szCs w:val="24"/>
          </w:rPr>
          <w:t xml:space="preserve">are estimated to </w:t>
        </w:r>
      </w:ins>
      <w:ins w:id="134" w:author="Xavier" w:date="2015-04-06T07:08:00Z">
        <w:r w:rsidR="00871E28">
          <w:rPr>
            <w:rFonts w:ascii="Times New Roman" w:hAnsi="Times New Roman" w:cs="Times New Roman"/>
            <w:sz w:val="24"/>
            <w:szCs w:val="24"/>
          </w:rPr>
          <w:t>comprise a</w:t>
        </w:r>
      </w:ins>
      <w:ins w:id="135" w:author="Xavier" w:date="2015-04-06T07:09:00Z">
        <w:r w:rsidR="00871E28">
          <w:rPr>
            <w:rFonts w:ascii="Times New Roman" w:hAnsi="Times New Roman" w:cs="Times New Roman"/>
            <w:sz w:val="24"/>
            <w:szCs w:val="24"/>
          </w:rPr>
          <w:t xml:space="preserve">bout </w:t>
        </w:r>
        <w:r w:rsidR="00871E28" w:rsidRPr="009E269A">
          <w:rPr>
            <w:rFonts w:ascii="Times New Roman" w:hAnsi="Times New Roman" w:cs="Times New Roman"/>
            <w:sz w:val="24"/>
            <w:szCs w:val="24"/>
          </w:rPr>
          <w:t>15% of the global peat carbon pool</w:t>
        </w:r>
      </w:ins>
      <w:ins w:id="136" w:author="USDA Forest Service" w:date="2015-04-15T15:13:00Z">
        <w:r w:rsidR="00D32664">
          <w:rPr>
            <w:rFonts w:ascii="Times New Roman" w:hAnsi="Times New Roman" w:cs="Times New Roman"/>
            <w:sz w:val="24"/>
            <w:szCs w:val="24"/>
          </w:rPr>
          <w:t>,</w:t>
        </w:r>
      </w:ins>
      <w:ins w:id="137" w:author="Xavier" w:date="2015-04-06T07:09:00Z">
        <w:r w:rsidR="00871E28" w:rsidRPr="009E269A">
          <w:rPr>
            <w:rFonts w:ascii="Times New Roman" w:hAnsi="Times New Roman" w:cs="Times New Roman"/>
            <w:sz w:val="24"/>
            <w:szCs w:val="24"/>
          </w:rPr>
          <w:t xml:space="preserve"> </w:t>
        </w:r>
      </w:ins>
      <w:ins w:id="138" w:author="Xavier" w:date="2015-04-06T07:23:00Z">
        <w:del w:id="139" w:author="USDA Forest Service" w:date="2015-04-15T15:12:00Z">
          <w:r w:rsidR="00F81CB6" w:rsidDel="00D32664">
            <w:rPr>
              <w:rFonts w:ascii="Times New Roman" w:hAnsi="Times New Roman" w:cs="Times New Roman"/>
              <w:sz w:val="24"/>
              <w:szCs w:val="24"/>
            </w:rPr>
            <w:delText>f</w:delText>
          </w:r>
        </w:del>
      </w:ins>
      <w:ins w:id="140" w:author="Xavier" w:date="2015-04-06T07:25:00Z">
        <w:del w:id="141" w:author="USDA Forest Service" w:date="2015-04-15T15:12:00Z">
          <w:r w:rsidR="007F534B" w:rsidDel="00D32664">
            <w:rPr>
              <w:rFonts w:ascii="Times New Roman" w:hAnsi="Times New Roman" w:cs="Times New Roman"/>
              <w:sz w:val="24"/>
              <w:szCs w:val="24"/>
            </w:rPr>
            <w:delText>rom</w:delText>
          </w:r>
        </w:del>
      </w:ins>
      <w:ins w:id="142" w:author="Xavier" w:date="2015-04-06T07:23:00Z">
        <w:del w:id="143" w:author="USDA Forest Service" w:date="2015-04-15T15:12:00Z">
          <w:r w:rsidR="00F81CB6" w:rsidDel="00D32664">
            <w:rPr>
              <w:rFonts w:ascii="Times New Roman" w:hAnsi="Times New Roman" w:cs="Times New Roman"/>
              <w:sz w:val="24"/>
              <w:szCs w:val="24"/>
            </w:rPr>
            <w:delText xml:space="preserve"> which about</w:delText>
          </w:r>
        </w:del>
      </w:ins>
      <w:ins w:id="144" w:author="USDA Forest Service" w:date="2015-04-15T15:12:00Z">
        <w:r w:rsidR="00D32664">
          <w:rPr>
            <w:rFonts w:ascii="Times New Roman" w:hAnsi="Times New Roman" w:cs="Times New Roman"/>
            <w:sz w:val="24"/>
            <w:szCs w:val="24"/>
          </w:rPr>
          <w:t xml:space="preserve">with Indonesia </w:t>
        </w:r>
      </w:ins>
      <w:ins w:id="145" w:author="USDA Forest Service" w:date="2015-04-15T15:13:00Z">
        <w:r w:rsidR="00D32664">
          <w:rPr>
            <w:rFonts w:ascii="Times New Roman" w:hAnsi="Times New Roman" w:cs="Times New Roman"/>
            <w:sz w:val="24"/>
            <w:szCs w:val="24"/>
          </w:rPr>
          <w:t xml:space="preserve">estimated to contain </w:t>
        </w:r>
      </w:ins>
      <w:ins w:id="146" w:author="USDA Forest Service" w:date="2015-04-15T15:14:00Z">
        <w:r w:rsidR="00D32664">
          <w:rPr>
            <w:rFonts w:ascii="Times New Roman" w:hAnsi="Times New Roman" w:cs="Times New Roman"/>
            <w:sz w:val="24"/>
            <w:szCs w:val="24"/>
          </w:rPr>
          <w:t>about</w:t>
        </w:r>
      </w:ins>
      <w:ins w:id="147" w:author="Xavier" w:date="2015-04-06T07:23:00Z">
        <w:r w:rsidR="00F81CB6">
          <w:rPr>
            <w:rFonts w:ascii="Times New Roman" w:hAnsi="Times New Roman" w:cs="Times New Roman"/>
            <w:sz w:val="24"/>
            <w:szCs w:val="24"/>
          </w:rPr>
          <w:t xml:space="preserve"> 65%</w:t>
        </w:r>
      </w:ins>
      <w:ins w:id="148" w:author="USDA Forest Service" w:date="2015-04-15T15:13:00Z">
        <w:r w:rsidR="00D32664">
          <w:rPr>
            <w:rFonts w:ascii="Times New Roman" w:hAnsi="Times New Roman" w:cs="Times New Roman"/>
            <w:sz w:val="24"/>
            <w:szCs w:val="24"/>
          </w:rPr>
          <w:t xml:space="preserve"> of tropical peat carbon</w:t>
        </w:r>
      </w:ins>
      <w:ins w:id="149" w:author="Xavier" w:date="2015-04-06T07:24:00Z">
        <w:r w:rsidR="00F81CB6">
          <w:rPr>
            <w:rFonts w:ascii="Times New Roman" w:hAnsi="Times New Roman" w:cs="Times New Roman"/>
            <w:sz w:val="24"/>
            <w:szCs w:val="24"/>
          </w:rPr>
          <w:t xml:space="preserve"> </w:t>
        </w:r>
      </w:ins>
      <w:ins w:id="150" w:author="Xavier" w:date="2015-04-06T07:26:00Z">
        <w:del w:id="151" w:author="USDA Forest Service" w:date="2015-04-15T15:13:00Z">
          <w:r w:rsidR="007F534B" w:rsidDel="00D32664">
            <w:rPr>
              <w:rFonts w:ascii="Times New Roman" w:hAnsi="Times New Roman" w:cs="Times New Roman"/>
              <w:sz w:val="24"/>
              <w:szCs w:val="24"/>
            </w:rPr>
            <w:delText>of this pool is in</w:delText>
          </w:r>
        </w:del>
      </w:ins>
      <w:ins w:id="152" w:author="Xavier" w:date="2015-04-06T07:24:00Z">
        <w:del w:id="153" w:author="USDA Forest Service" w:date="2015-04-15T15:13:00Z">
          <w:r w:rsidR="00F81CB6" w:rsidDel="00D32664">
            <w:rPr>
              <w:rFonts w:ascii="Times New Roman" w:hAnsi="Times New Roman" w:cs="Times New Roman"/>
              <w:sz w:val="24"/>
              <w:szCs w:val="24"/>
            </w:rPr>
            <w:delText xml:space="preserve"> Indonesia</w:delText>
          </w:r>
        </w:del>
      </w:ins>
      <w:del w:id="154" w:author="Xavier" w:date="2015-04-06T07:12:00Z">
        <w:r w:rsidR="00871E28" w:rsidDel="00871E28">
          <w:rPr>
            <w:rFonts w:ascii="Times New Roman" w:hAnsi="Times New Roman" w:cs="Times New Roman"/>
            <w:sz w:val="24"/>
            <w:szCs w:val="24"/>
          </w:rPr>
          <w:delText xml:space="preserve">Page et al. </w:delText>
        </w:r>
      </w:del>
      <w:r w:rsidR="00F87A5A">
        <w:rPr>
          <w:rFonts w:ascii="Times New Roman" w:hAnsi="Times New Roman" w:cs="Times New Roman"/>
          <w:sz w:val="24"/>
          <w:szCs w:val="24"/>
        </w:rPr>
        <w:fldChar w:fldCharType="begin"/>
      </w:r>
      <w:r w:rsidR="00871E28">
        <w:rPr>
          <w:rFonts w:ascii="Times New Roman" w:hAnsi="Times New Roman" w:cs="Times New Roman"/>
          <w:sz w:val="24"/>
          <w:szCs w:val="24"/>
        </w:rPr>
        <w:instrText xml:space="preserve"> ADDIN EN.CITE &lt;EndNote&gt;&lt;Cite&gt;&lt;Author&gt;Page&lt;/Author&gt;&lt;Year&gt;2011&lt;/Year&gt;&lt;RecNum&gt;600&lt;/RecNum&gt;&lt;DisplayText&gt;(Page et al. 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F87A5A">
        <w:rPr>
          <w:rFonts w:ascii="Times New Roman" w:hAnsi="Times New Roman" w:cs="Times New Roman"/>
          <w:sz w:val="24"/>
          <w:szCs w:val="24"/>
        </w:rPr>
        <w:fldChar w:fldCharType="separate"/>
      </w:r>
      <w:r w:rsidR="00871E28">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Page et al. 2011</w:t>
        </w:r>
      </w:hyperlink>
      <w:r w:rsidR="00871E28">
        <w:rPr>
          <w:rFonts w:ascii="Times New Roman" w:hAnsi="Times New Roman" w:cs="Times New Roman"/>
          <w:noProof/>
          <w:sz w:val="24"/>
          <w:szCs w:val="24"/>
        </w:rPr>
        <w:t>)</w:t>
      </w:r>
      <w:r w:rsidR="00F87A5A">
        <w:rPr>
          <w:rFonts w:ascii="Times New Roman" w:hAnsi="Times New Roman" w:cs="Times New Roman"/>
          <w:sz w:val="24"/>
          <w:szCs w:val="24"/>
        </w:rPr>
        <w:fldChar w:fldCharType="end"/>
      </w:r>
      <w:ins w:id="155" w:author="USDA Forest Service" w:date="2015-04-15T15:14:00Z">
        <w:r w:rsidR="00D32664">
          <w:rPr>
            <w:rFonts w:ascii="Times New Roman" w:hAnsi="Times New Roman" w:cs="Times New Roman"/>
            <w:sz w:val="24"/>
            <w:szCs w:val="24"/>
          </w:rPr>
          <w:t xml:space="preserve">. </w:t>
        </w:r>
      </w:ins>
      <w:ins w:id="156" w:author="Xavier" w:date="2015-04-06T07:29:00Z">
        <w:del w:id="157" w:author="USDA Forest Service" w:date="2015-04-15T15:14:00Z">
          <w:r w:rsidR="007F534B" w:rsidDel="00D32664">
            <w:rPr>
              <w:rFonts w:ascii="Times New Roman" w:hAnsi="Times New Roman" w:cs="Times New Roman"/>
              <w:sz w:val="24"/>
              <w:szCs w:val="24"/>
            </w:rPr>
            <w:delText>,</w:delText>
          </w:r>
        </w:del>
      </w:ins>
      <w:del w:id="158" w:author="USDA Forest Service" w:date="2015-04-15T15:14:00Z">
        <w:r w:rsidR="00871E28" w:rsidDel="00D32664">
          <w:rPr>
            <w:rFonts w:ascii="Times New Roman" w:hAnsi="Times New Roman" w:cs="Times New Roman"/>
            <w:sz w:val="24"/>
            <w:szCs w:val="24"/>
          </w:rPr>
          <w:delText xml:space="preserve"> h</w:delText>
        </w:r>
      </w:del>
      <w:ins w:id="159" w:author="USDA Forest Service" w:date="2015-04-15T15:14:00Z">
        <w:r w:rsidR="00D32664">
          <w:rPr>
            <w:rFonts w:ascii="Times New Roman" w:hAnsi="Times New Roman" w:cs="Times New Roman"/>
            <w:sz w:val="24"/>
            <w:szCs w:val="24"/>
          </w:rPr>
          <w:t>H</w:t>
        </w:r>
      </w:ins>
      <w:r w:rsidR="00871E28">
        <w:rPr>
          <w:rFonts w:ascii="Times New Roman" w:hAnsi="Times New Roman" w:cs="Times New Roman"/>
          <w:sz w:val="24"/>
          <w:szCs w:val="24"/>
        </w:rPr>
        <w:t>owever</w:t>
      </w:r>
      <w:ins w:id="160" w:author="USDA Forest Service" w:date="2015-04-15T15:14:00Z">
        <w:r w:rsidR="00D32664">
          <w:rPr>
            <w:rFonts w:ascii="Times New Roman" w:hAnsi="Times New Roman" w:cs="Times New Roman"/>
            <w:sz w:val="24"/>
            <w:szCs w:val="24"/>
          </w:rPr>
          <w:t>,</w:t>
        </w:r>
      </w:ins>
      <w:r w:rsidR="00871E28">
        <w:rPr>
          <w:rFonts w:ascii="Times New Roman" w:hAnsi="Times New Roman" w:cs="Times New Roman"/>
          <w:sz w:val="24"/>
          <w:szCs w:val="24"/>
        </w:rPr>
        <w:t xml:space="preserve"> these estimates are </w:t>
      </w:r>
      <w:del w:id="161" w:author="Xavier" w:date="2015-04-06T07:14:00Z">
        <w:r w:rsidR="00871E28" w:rsidDel="00871E28">
          <w:rPr>
            <w:rFonts w:ascii="Times New Roman" w:hAnsi="Times New Roman" w:cs="Times New Roman"/>
            <w:sz w:val="24"/>
            <w:szCs w:val="24"/>
          </w:rPr>
          <w:delText xml:space="preserve">uncertain </w:delText>
        </w:r>
      </w:del>
      <w:ins w:id="162" w:author="Xavier" w:date="2015-04-06T07:14:00Z">
        <w:r w:rsidR="00871E28">
          <w:rPr>
            <w:rFonts w:ascii="Times New Roman" w:hAnsi="Times New Roman" w:cs="Times New Roman"/>
            <w:sz w:val="24"/>
            <w:szCs w:val="24"/>
          </w:rPr>
          <w:t xml:space="preserve">tentative </w:t>
        </w:r>
        <w:del w:id="163" w:author="USDA Forest Service" w:date="2015-04-15T15:14:00Z">
          <w:r w:rsidR="00871E28" w:rsidDel="00D32664">
            <w:rPr>
              <w:rFonts w:ascii="Times New Roman" w:hAnsi="Times New Roman" w:cs="Times New Roman"/>
              <w:sz w:val="24"/>
              <w:szCs w:val="24"/>
            </w:rPr>
            <w:delText xml:space="preserve"> </w:delText>
          </w:r>
        </w:del>
      </w:ins>
      <w:del w:id="164" w:author="Xavier" w:date="2015-04-06T07:14:00Z">
        <w:r w:rsidR="009E269A" w:rsidRPr="009E269A" w:rsidDel="00871E28">
          <w:rPr>
            <w:rFonts w:ascii="Times New Roman" w:hAnsi="Times New Roman" w:cs="Times New Roman"/>
            <w:sz w:val="24"/>
            <w:szCs w:val="24"/>
          </w:rPr>
          <w:delText xml:space="preserve">show the highest range of uncertainty in terms of C storage, </w:delText>
        </w:r>
      </w:del>
      <w:del w:id="165" w:author="USDA Forest Service" w:date="2015-04-15T15:14:00Z">
        <w:r w:rsidR="009E269A" w:rsidRPr="009E269A" w:rsidDel="00D32664">
          <w:rPr>
            <w:rFonts w:ascii="Times New Roman" w:hAnsi="Times New Roman" w:cs="Times New Roman"/>
            <w:sz w:val="24"/>
            <w:szCs w:val="24"/>
          </w:rPr>
          <w:delText xml:space="preserve">mainly </w:delText>
        </w:r>
      </w:del>
      <w:r w:rsidR="009E269A" w:rsidRPr="009E269A">
        <w:rPr>
          <w:rFonts w:ascii="Times New Roman" w:hAnsi="Times New Roman" w:cs="Times New Roman"/>
          <w:sz w:val="24"/>
          <w:szCs w:val="24"/>
        </w:rPr>
        <w:t xml:space="preserve">due to </w:t>
      </w:r>
      <w:del w:id="166" w:author="USDA Forest Service" w:date="2015-04-15T15:15:00Z">
        <w:r w:rsidR="009E269A" w:rsidRPr="009E269A" w:rsidDel="00D32664">
          <w:rPr>
            <w:rFonts w:ascii="Times New Roman" w:hAnsi="Times New Roman" w:cs="Times New Roman"/>
            <w:sz w:val="24"/>
            <w:szCs w:val="24"/>
          </w:rPr>
          <w:delText xml:space="preserve">the </w:delText>
        </w:r>
      </w:del>
      <w:r w:rsidR="009E269A" w:rsidRPr="009E269A">
        <w:rPr>
          <w:rFonts w:ascii="Times New Roman" w:hAnsi="Times New Roman" w:cs="Times New Roman"/>
          <w:sz w:val="24"/>
          <w:szCs w:val="24"/>
        </w:rPr>
        <w:t>uncertainties in peat thickness</w:t>
      </w:r>
      <w:ins w:id="167" w:author="USDA Forest Service" w:date="2015-04-15T15:14:00Z">
        <w:r w:rsidR="00D32664">
          <w:rPr>
            <w:rFonts w:ascii="Times New Roman" w:hAnsi="Times New Roman" w:cs="Times New Roman"/>
            <w:sz w:val="24"/>
            <w:szCs w:val="24"/>
          </w:rPr>
          <w:t>, volume</w:t>
        </w:r>
      </w:ins>
      <w:r w:rsidR="009E269A" w:rsidRPr="009E269A">
        <w:rPr>
          <w:rFonts w:ascii="Times New Roman" w:hAnsi="Times New Roman" w:cs="Times New Roman"/>
          <w:sz w:val="24"/>
          <w:szCs w:val="24"/>
        </w:rPr>
        <w:t xml:space="preserve"> and C </w:t>
      </w:r>
      <w:del w:id="168" w:author="USDA Forest Service" w:date="2015-04-15T15:14:00Z">
        <w:r w:rsidR="009E269A" w:rsidRPr="009E269A" w:rsidDel="00D32664">
          <w:rPr>
            <w:rFonts w:ascii="Times New Roman" w:hAnsi="Times New Roman" w:cs="Times New Roman"/>
            <w:sz w:val="24"/>
            <w:szCs w:val="24"/>
          </w:rPr>
          <w:delText>content</w:delText>
        </w:r>
      </w:del>
      <w:ins w:id="169" w:author="USDA Forest Service" w:date="2015-04-15T15:14:00Z">
        <w:r w:rsidR="00D32664">
          <w:rPr>
            <w:rFonts w:ascii="Times New Roman" w:hAnsi="Times New Roman" w:cs="Times New Roman"/>
            <w:sz w:val="24"/>
            <w:szCs w:val="24"/>
          </w:rPr>
          <w:t>density</w:t>
        </w:r>
      </w:ins>
      <w:ins w:id="170" w:author="USDA Forest Service" w:date="2015-04-15T15:15:00Z">
        <w:r w:rsidR="00D32664">
          <w:rPr>
            <w:rFonts w:ascii="Times New Roman" w:hAnsi="Times New Roman" w:cs="Times New Roman"/>
            <w:sz w:val="24"/>
            <w:szCs w:val="24"/>
          </w:rPr>
          <w:t xml:space="preserve"> at large spatial scales</w:t>
        </w:r>
      </w:ins>
      <w:del w:id="171" w:author="Xavier" w:date="2015-04-06T06:49:00Z">
        <w:r w:rsidR="009E269A" w:rsidRPr="009E269A" w:rsidDel="00732DEF">
          <w:rPr>
            <w:rFonts w:ascii="Times New Roman" w:hAnsi="Times New Roman" w:cs="Times New Roman"/>
            <w:sz w:val="24"/>
            <w:szCs w:val="24"/>
          </w:rPr>
          <w:delText xml:space="preserve">, and </w:delText>
        </w:r>
        <w:r w:rsidR="00671756" w:rsidDel="00732DEF">
          <w:rPr>
            <w:rFonts w:ascii="Times New Roman" w:hAnsi="Times New Roman" w:cs="Times New Roman"/>
            <w:sz w:val="24"/>
            <w:szCs w:val="24"/>
          </w:rPr>
          <w:delText>because</w:delText>
        </w:r>
        <w:r w:rsidR="00BD7BB4" w:rsidDel="00732DEF">
          <w:rPr>
            <w:rFonts w:ascii="Times New Roman" w:hAnsi="Times New Roman" w:cs="Times New Roman"/>
            <w:sz w:val="24"/>
            <w:szCs w:val="24"/>
          </w:rPr>
          <w:delText xml:space="preserve"> </w:delText>
        </w:r>
        <w:r w:rsidR="009E269A" w:rsidRPr="009E269A" w:rsidDel="00732DEF">
          <w:rPr>
            <w:rFonts w:ascii="Times New Roman" w:hAnsi="Times New Roman" w:cs="Times New Roman"/>
            <w:sz w:val="24"/>
            <w:szCs w:val="24"/>
          </w:rPr>
          <w:delText xml:space="preserve">few attempts </w:delText>
        </w:r>
        <w:r w:rsidR="00AD0E95" w:rsidDel="00732DEF">
          <w:rPr>
            <w:rFonts w:ascii="Times New Roman" w:hAnsi="Times New Roman" w:cs="Times New Roman"/>
            <w:sz w:val="24"/>
            <w:szCs w:val="24"/>
          </w:rPr>
          <w:delText xml:space="preserve">have been made </w:delText>
        </w:r>
        <w:r w:rsidR="009E269A" w:rsidRPr="009E269A" w:rsidDel="00732DEF">
          <w:rPr>
            <w:rFonts w:ascii="Times New Roman" w:hAnsi="Times New Roman" w:cs="Times New Roman"/>
            <w:sz w:val="24"/>
            <w:szCs w:val="24"/>
          </w:rPr>
          <w:delText>to estimate tropical peatland carbon (C) stores at local to global scales</w:delText>
        </w:r>
      </w:del>
      <w:r w:rsidR="009E269A" w:rsidRPr="009E269A">
        <w:rPr>
          <w:rFonts w:ascii="Times New Roman" w:hAnsi="Times New Roman" w:cs="Times New Roman"/>
          <w:sz w:val="24"/>
          <w:szCs w:val="24"/>
        </w:rPr>
        <w:t xml:space="preserve">. </w:t>
      </w:r>
      <w:del w:id="172" w:author="Xavier" w:date="2015-04-06T07:15:00Z">
        <w:r w:rsidR="009E269A" w:rsidRPr="009E269A" w:rsidDel="00871E28">
          <w:rPr>
            <w:rFonts w:ascii="Times New Roman" w:hAnsi="Times New Roman" w:cs="Times New Roman"/>
            <w:sz w:val="24"/>
            <w:szCs w:val="24"/>
          </w:rPr>
          <w:delText>reported between 82 and 92 Pg</w:delText>
        </w:r>
        <w:r w:rsidR="00BD7BB4" w:rsidDel="00871E28">
          <w:rPr>
            <w:rFonts w:ascii="Times New Roman" w:hAnsi="Times New Roman" w:cs="Times New Roman"/>
            <w:sz w:val="24"/>
            <w:szCs w:val="24"/>
          </w:rPr>
          <w:delText xml:space="preserve"> </w:delText>
        </w:r>
        <w:r w:rsidR="009E269A" w:rsidRPr="009E269A" w:rsidDel="00871E28">
          <w:rPr>
            <w:rFonts w:ascii="Times New Roman" w:hAnsi="Times New Roman" w:cs="Times New Roman"/>
            <w:sz w:val="24"/>
            <w:szCs w:val="24"/>
          </w:rPr>
          <w:delText>C is stored in tropical peatlands worldwide, comprising about</w:delText>
        </w:r>
      </w:del>
      <w:del w:id="173" w:author="Xavier" w:date="2015-04-06T07:09:00Z">
        <w:r w:rsidR="009E269A" w:rsidRPr="009E269A" w:rsidDel="00871E28">
          <w:rPr>
            <w:rFonts w:ascii="Times New Roman" w:hAnsi="Times New Roman" w:cs="Times New Roman"/>
            <w:sz w:val="24"/>
            <w:szCs w:val="24"/>
          </w:rPr>
          <w:delText xml:space="preserve"> 15% of the global peat carbon pool</w:delText>
        </w:r>
      </w:del>
      <w:del w:id="174" w:author="Xavier" w:date="2015-04-06T07:15:00Z">
        <w:r w:rsidR="009E269A" w:rsidRPr="009E269A" w:rsidDel="00871E28">
          <w:rPr>
            <w:rFonts w:ascii="Times New Roman" w:hAnsi="Times New Roman" w:cs="Times New Roman"/>
            <w:sz w:val="24"/>
            <w:szCs w:val="24"/>
          </w:rPr>
          <w:delText xml:space="preserve">.  </w:delText>
        </w:r>
      </w:del>
      <w:del w:id="175" w:author="Xavier" w:date="2015-04-06T07:30:00Z">
        <w:r w:rsidR="009E269A" w:rsidRPr="009E269A" w:rsidDel="007F534B">
          <w:rPr>
            <w:rFonts w:ascii="Times New Roman" w:hAnsi="Times New Roman" w:cs="Times New Roman"/>
            <w:sz w:val="24"/>
            <w:szCs w:val="24"/>
          </w:rPr>
          <w:delText xml:space="preserve">According to the same study, Indonesian peatlands store about 57 PgC. </w:delText>
        </w:r>
        <w:r w:rsidR="00796A68" w:rsidDel="007F534B">
          <w:rPr>
            <w:rFonts w:ascii="Times New Roman" w:hAnsi="Times New Roman" w:cs="Times New Roman"/>
            <w:sz w:val="24"/>
            <w:szCs w:val="24"/>
          </w:rPr>
          <w:delText>Yu et al</w:delText>
        </w:r>
        <w:r w:rsidR="00D14440" w:rsidDel="007F534B">
          <w:rPr>
            <w:rFonts w:ascii="Times New Roman" w:hAnsi="Times New Roman" w:cs="Times New Roman"/>
            <w:sz w:val="24"/>
            <w:szCs w:val="24"/>
          </w:rPr>
          <w:delText>.</w:delText>
        </w:r>
        <w:r w:rsidR="00796A68" w:rsidDel="007F534B">
          <w:rPr>
            <w:rFonts w:ascii="Times New Roman" w:hAnsi="Times New Roman" w:cs="Times New Roman"/>
            <w:sz w:val="24"/>
            <w:szCs w:val="24"/>
          </w:rPr>
          <w:delText xml:space="preserve"> </w:delText>
        </w:r>
        <w:r w:rsidR="00F87A5A" w:rsidDel="007F534B">
          <w:rPr>
            <w:rFonts w:ascii="Times New Roman" w:hAnsi="Times New Roman" w:cs="Times New Roman"/>
            <w:sz w:val="24"/>
            <w:szCs w:val="24"/>
          </w:rPr>
          <w:fldChar w:fldCharType="begin"/>
        </w:r>
        <w:r w:rsidR="00796A68" w:rsidDel="007F534B">
          <w:rPr>
            <w:rFonts w:ascii="Times New Roman" w:hAnsi="Times New Roman" w:cs="Times New Roman"/>
            <w:sz w:val="24"/>
            <w:szCs w:val="24"/>
          </w:rPr>
          <w:delInstrText xml:space="preserve"> ADDIN EN.CITE &lt;EndNote&gt;&lt;Cite ExcludeAuth="1"&gt;&lt;Author&gt;Yu&lt;/Author&gt;&lt;Year&gt;2010&lt;/Year&gt;&lt;RecNum&gt;505&lt;/RecNum&gt;&lt;DisplayText&gt;(2010)&lt;/DisplayText&gt;&lt;record&gt;&lt;rec-number&gt;505&lt;/rec-number&gt;&lt;foreign-keys&gt;&lt;key app="EN" db-id="etp09zffjx9xw4esddr5s5d2pvadaapfvv2r"&gt;505&lt;/key&gt;&lt;/foreign-keys&gt;&lt;ref-type name="Journal Article"&gt;17&lt;/ref-type&gt;&lt;contributors&gt;&lt;authors&gt;&lt;author&gt;Yu, Z. &lt;/author&gt;&lt;author&gt;J. Loisel&lt;/author&gt;&lt;author&gt;D. P. Brosseau&lt;/author&gt;&lt;author&gt;D. W. Beilman&lt;/author&gt;&lt;author&gt;S. J. Hunt&lt;/author&gt;&lt;/authors&gt;&lt;/contributors&gt;&lt;titles&gt;&lt;title&gt;Global peatland dynamics since the Last Glacial Maximum&lt;/title&gt;&lt;secondary-title&gt;Geophys. Res. Lett&lt;/secondary-title&gt;&lt;/titles&gt;&lt;periodical&gt;&lt;full-title&gt;Geophys. Res. Lett&lt;/full-title&gt;&lt;/periodical&gt;&lt;pages&gt;doi:10.1029/ 2010GL043584&lt;/pages&gt;&lt;volume&gt;37&lt;/volume&gt;&lt;number&gt;L13402&lt;/number&gt;&lt;dates&gt;&lt;year&gt;2010&lt;/year&gt;&lt;/dates&gt;&lt;urls&gt;&lt;/urls&gt;&lt;/record&gt;&lt;/Cite&gt;&lt;/EndNote&gt;</w:delInstrText>
        </w:r>
        <w:r w:rsidR="00F87A5A" w:rsidDel="007F534B">
          <w:rPr>
            <w:rFonts w:ascii="Times New Roman" w:hAnsi="Times New Roman" w:cs="Times New Roman"/>
            <w:sz w:val="24"/>
            <w:szCs w:val="24"/>
          </w:rPr>
          <w:fldChar w:fldCharType="separate"/>
        </w:r>
        <w:r w:rsidR="00796A68" w:rsidDel="007F534B">
          <w:rPr>
            <w:rFonts w:ascii="Times New Roman" w:hAnsi="Times New Roman" w:cs="Times New Roman"/>
            <w:noProof/>
            <w:sz w:val="24"/>
            <w:szCs w:val="24"/>
          </w:rPr>
          <w:delText>(</w:delText>
        </w:r>
        <w:r w:rsidR="00F87A5A" w:rsidDel="007F534B">
          <w:rPr>
            <w:rFonts w:ascii="Times New Roman" w:hAnsi="Times New Roman" w:cs="Times New Roman"/>
            <w:noProof/>
            <w:sz w:val="24"/>
            <w:szCs w:val="24"/>
          </w:rPr>
          <w:fldChar w:fldCharType="begin"/>
        </w:r>
        <w:r w:rsidR="00871E28" w:rsidDel="007F534B">
          <w:rPr>
            <w:rFonts w:ascii="Times New Roman" w:hAnsi="Times New Roman" w:cs="Times New Roman"/>
            <w:noProof/>
            <w:sz w:val="24"/>
            <w:szCs w:val="24"/>
          </w:rPr>
          <w:delInstrText xml:space="preserve"> HYPERLINK \l "_ENREF_49" \o "Yu, 2010 #505" </w:delInstrText>
        </w:r>
        <w:r w:rsidR="00F87A5A" w:rsidDel="007F534B">
          <w:rPr>
            <w:rFonts w:ascii="Times New Roman" w:hAnsi="Times New Roman" w:cs="Times New Roman"/>
            <w:noProof/>
            <w:sz w:val="24"/>
            <w:szCs w:val="24"/>
          </w:rPr>
          <w:fldChar w:fldCharType="separate"/>
        </w:r>
        <w:r w:rsidR="00871E28" w:rsidDel="007F534B">
          <w:rPr>
            <w:rFonts w:ascii="Times New Roman" w:hAnsi="Times New Roman" w:cs="Times New Roman"/>
            <w:noProof/>
            <w:sz w:val="24"/>
            <w:szCs w:val="24"/>
          </w:rPr>
          <w:delText>2010</w:delText>
        </w:r>
        <w:r w:rsidR="00F87A5A" w:rsidDel="007F534B">
          <w:rPr>
            <w:rFonts w:ascii="Times New Roman" w:hAnsi="Times New Roman" w:cs="Times New Roman"/>
            <w:noProof/>
            <w:sz w:val="24"/>
            <w:szCs w:val="24"/>
          </w:rPr>
          <w:fldChar w:fldCharType="end"/>
        </w:r>
        <w:r w:rsidR="00796A68" w:rsidDel="007F534B">
          <w:rPr>
            <w:rFonts w:ascii="Times New Roman" w:hAnsi="Times New Roman" w:cs="Times New Roman"/>
            <w:noProof/>
            <w:sz w:val="24"/>
            <w:szCs w:val="24"/>
          </w:rPr>
          <w:delText>)</w:delText>
        </w:r>
        <w:r w:rsidR="00F87A5A" w:rsidDel="007F534B">
          <w:rPr>
            <w:rFonts w:ascii="Times New Roman" w:hAnsi="Times New Roman" w:cs="Times New Roman"/>
            <w:sz w:val="24"/>
            <w:szCs w:val="24"/>
          </w:rPr>
          <w:fldChar w:fldCharType="end"/>
        </w:r>
        <w:r w:rsidR="009E269A" w:rsidRPr="009E269A" w:rsidDel="007F534B">
          <w:rPr>
            <w:rFonts w:ascii="Times New Roman" w:hAnsi="Times New Roman" w:cs="Times New Roman"/>
            <w:sz w:val="24"/>
            <w:szCs w:val="24"/>
          </w:rPr>
          <w:delText xml:space="preserve"> estimated </w:delText>
        </w:r>
        <w:r w:rsidR="00D14440" w:rsidDel="007F534B">
          <w:rPr>
            <w:rFonts w:ascii="Times New Roman" w:hAnsi="Times New Roman" w:cs="Times New Roman"/>
            <w:sz w:val="24"/>
            <w:szCs w:val="24"/>
          </w:rPr>
          <w:delText xml:space="preserve">that </w:delText>
        </w:r>
        <w:r w:rsidR="009E269A" w:rsidRPr="009E269A" w:rsidDel="007F534B">
          <w:rPr>
            <w:rFonts w:ascii="Times New Roman" w:hAnsi="Times New Roman" w:cs="Times New Roman"/>
            <w:sz w:val="24"/>
            <w:szCs w:val="24"/>
          </w:rPr>
          <w:delText xml:space="preserve">tropical systems </w:delText>
        </w:r>
        <w:r w:rsidR="00D14440" w:rsidDel="007F534B">
          <w:rPr>
            <w:rFonts w:ascii="Times New Roman" w:hAnsi="Times New Roman" w:cs="Times New Roman"/>
            <w:sz w:val="24"/>
            <w:szCs w:val="24"/>
          </w:rPr>
          <w:delText>cover</w:delText>
        </w:r>
        <w:r w:rsidR="009E269A" w:rsidRPr="009E269A" w:rsidDel="007F534B">
          <w:rPr>
            <w:rFonts w:ascii="Times New Roman" w:hAnsi="Times New Roman" w:cs="Times New Roman"/>
            <w:sz w:val="24"/>
            <w:szCs w:val="24"/>
          </w:rPr>
          <w:delText xml:space="preserve"> a total area of 368,500 km</w:delText>
        </w:r>
        <w:r w:rsidR="009E269A" w:rsidRPr="00796A68" w:rsidDel="007F534B">
          <w:rPr>
            <w:rFonts w:ascii="Times New Roman" w:hAnsi="Times New Roman" w:cs="Times New Roman"/>
            <w:sz w:val="24"/>
            <w:szCs w:val="24"/>
            <w:vertAlign w:val="superscript"/>
          </w:rPr>
          <w:delText>2</w:delText>
        </w:r>
        <w:r w:rsidR="009E269A" w:rsidRPr="009E269A" w:rsidDel="007F534B">
          <w:rPr>
            <w:rFonts w:ascii="Times New Roman" w:hAnsi="Times New Roman" w:cs="Times New Roman"/>
            <w:sz w:val="24"/>
            <w:szCs w:val="24"/>
          </w:rPr>
          <w:delText xml:space="preserve"> and </w:delText>
        </w:r>
        <w:r w:rsidR="00D14440" w:rsidDel="007F534B">
          <w:rPr>
            <w:rFonts w:ascii="Times New Roman" w:hAnsi="Times New Roman" w:cs="Times New Roman"/>
            <w:sz w:val="24"/>
            <w:szCs w:val="24"/>
          </w:rPr>
          <w:delText>represent</w:delText>
        </w:r>
        <w:r w:rsidR="00D14440" w:rsidRPr="009E269A" w:rsidDel="007F534B">
          <w:rPr>
            <w:rFonts w:ascii="Times New Roman" w:hAnsi="Times New Roman" w:cs="Times New Roman"/>
            <w:sz w:val="24"/>
            <w:szCs w:val="24"/>
          </w:rPr>
          <w:delText xml:space="preserve"> </w:delText>
        </w:r>
        <w:r w:rsidR="009E269A" w:rsidRPr="009E269A" w:rsidDel="007F534B">
          <w:rPr>
            <w:rFonts w:ascii="Times New Roman" w:hAnsi="Times New Roman" w:cs="Times New Roman"/>
            <w:sz w:val="24"/>
            <w:szCs w:val="24"/>
          </w:rPr>
          <w:delText>44-55 Pg  of C</w:delText>
        </w:r>
        <w:r w:rsidR="00671756" w:rsidDel="007F534B">
          <w:rPr>
            <w:rFonts w:ascii="Times New Roman" w:hAnsi="Times New Roman" w:cs="Times New Roman"/>
            <w:sz w:val="24"/>
            <w:szCs w:val="24"/>
          </w:rPr>
          <w:delText>. These peats</w:delText>
        </w:r>
        <w:r w:rsidR="009E269A" w:rsidRPr="009E269A" w:rsidDel="007F534B">
          <w:rPr>
            <w:rFonts w:ascii="Times New Roman" w:hAnsi="Times New Roman" w:cs="Times New Roman"/>
            <w:sz w:val="24"/>
            <w:szCs w:val="24"/>
          </w:rPr>
          <w:delText xml:space="preserve"> accumulated at rapid rates between 8,000-4,000 years ago</w:delText>
        </w:r>
        <w:r w:rsidR="00F25186" w:rsidDel="007F534B">
          <w:rPr>
            <w:rFonts w:ascii="Times New Roman" w:hAnsi="Times New Roman" w:cs="Times New Roman"/>
            <w:sz w:val="24"/>
            <w:szCs w:val="24"/>
          </w:rPr>
          <w:delText xml:space="preserve"> to present</w:delText>
        </w:r>
        <w:r w:rsidR="00671756" w:rsidDel="007F534B">
          <w:rPr>
            <w:rFonts w:ascii="Times New Roman" w:hAnsi="Times New Roman" w:cs="Times New Roman"/>
            <w:sz w:val="24"/>
            <w:szCs w:val="24"/>
          </w:rPr>
          <w:delText xml:space="preserve"> </w:delText>
        </w:r>
        <w:r w:rsidR="00F87A5A" w:rsidDel="007F534B">
          <w:rPr>
            <w:rFonts w:ascii="Times New Roman" w:hAnsi="Times New Roman" w:cs="Times New Roman"/>
            <w:sz w:val="24"/>
            <w:szCs w:val="24"/>
          </w:rPr>
          <w:fldChar w:fldCharType="begin"/>
        </w:r>
        <w:r w:rsidR="00671756" w:rsidDel="007F534B">
          <w:rPr>
            <w:rFonts w:ascii="Times New Roman" w:hAnsi="Times New Roman" w:cs="Times New Roman"/>
            <w:sz w:val="24"/>
            <w:szCs w:val="24"/>
          </w:rPr>
          <w:delInstrText xml:space="preserve"> ADDIN EN.CITE &lt;EndNote&gt;&lt;Cite&gt;&lt;Author&gt;Yu&lt;/Author&gt;&lt;Year&gt;2010&lt;/Year&gt;&lt;RecNum&gt;505&lt;/RecNum&gt;&lt;DisplayText&gt;(Yu et al. 2010)&lt;/DisplayText&gt;&lt;record&gt;&lt;rec-number&gt;505&lt;/rec-number&gt;&lt;foreign-keys&gt;&lt;key app="EN" db-id="etp09zffjx9xw4esddr5s5d2pvadaapfvv2r"&gt;505&lt;/key&gt;&lt;/foreign-keys&gt;&lt;ref-type name="Journal Article"&gt;17&lt;/ref-type&gt;&lt;contributors&gt;&lt;authors&gt;&lt;author&gt;Yu, Z. &lt;/author&gt;&lt;author&gt;J. Loisel&lt;/author&gt;&lt;author&gt;D. P. Brosseau&lt;/author&gt;&lt;author&gt;D. W. Beilman&lt;/author&gt;&lt;author&gt;S. J. Hunt&lt;/author&gt;&lt;/authors&gt;&lt;/contributors&gt;&lt;titles&gt;&lt;title&gt;Global peatland dynamics since the Last Glacial Maximum&lt;/title&gt;&lt;secondary-title&gt;Geophys. Res. Lett&lt;/secondary-title&gt;&lt;/titles&gt;&lt;periodical&gt;&lt;full-title&gt;Geophys. Res. Lett&lt;/full-title&gt;&lt;/periodical&gt;&lt;pages&gt;doi:10.1029/ 2010GL043584&lt;/pages&gt;&lt;volume&gt;37&lt;/volume&gt;&lt;number&gt;L13402&lt;/number&gt;&lt;dates&gt;&lt;year&gt;2010&lt;/year&gt;&lt;/dates&gt;&lt;urls&gt;&lt;/urls&gt;&lt;/record&gt;&lt;/Cite&gt;&lt;/EndNote&gt;</w:delInstrText>
        </w:r>
        <w:r w:rsidR="00F87A5A" w:rsidDel="007F534B">
          <w:rPr>
            <w:rFonts w:ascii="Times New Roman" w:hAnsi="Times New Roman" w:cs="Times New Roman"/>
            <w:sz w:val="24"/>
            <w:szCs w:val="24"/>
          </w:rPr>
          <w:fldChar w:fldCharType="separate"/>
        </w:r>
        <w:r w:rsidR="00671756" w:rsidDel="007F534B">
          <w:rPr>
            <w:rFonts w:ascii="Times New Roman" w:hAnsi="Times New Roman" w:cs="Times New Roman"/>
            <w:noProof/>
            <w:sz w:val="24"/>
            <w:szCs w:val="24"/>
          </w:rPr>
          <w:delText>(</w:delText>
        </w:r>
        <w:r w:rsidR="00F87A5A" w:rsidDel="007F534B">
          <w:rPr>
            <w:rFonts w:ascii="Times New Roman" w:hAnsi="Times New Roman" w:cs="Times New Roman"/>
            <w:noProof/>
            <w:sz w:val="24"/>
            <w:szCs w:val="24"/>
          </w:rPr>
          <w:fldChar w:fldCharType="begin"/>
        </w:r>
        <w:r w:rsidR="00871E28" w:rsidDel="007F534B">
          <w:rPr>
            <w:rFonts w:ascii="Times New Roman" w:hAnsi="Times New Roman" w:cs="Times New Roman"/>
            <w:noProof/>
            <w:sz w:val="24"/>
            <w:szCs w:val="24"/>
          </w:rPr>
          <w:delInstrText xml:space="preserve"> HYPERLINK \l "_ENREF_49" \o "Yu, 2010 #505" </w:delInstrText>
        </w:r>
        <w:r w:rsidR="00F87A5A" w:rsidDel="007F534B">
          <w:rPr>
            <w:rFonts w:ascii="Times New Roman" w:hAnsi="Times New Roman" w:cs="Times New Roman"/>
            <w:noProof/>
            <w:sz w:val="24"/>
            <w:szCs w:val="24"/>
          </w:rPr>
          <w:fldChar w:fldCharType="separate"/>
        </w:r>
        <w:r w:rsidR="00871E28" w:rsidDel="007F534B">
          <w:rPr>
            <w:rFonts w:ascii="Times New Roman" w:hAnsi="Times New Roman" w:cs="Times New Roman"/>
            <w:noProof/>
            <w:sz w:val="24"/>
            <w:szCs w:val="24"/>
          </w:rPr>
          <w:delText>Yu et al. 2010</w:delText>
        </w:r>
        <w:r w:rsidR="00F87A5A" w:rsidDel="007F534B">
          <w:rPr>
            <w:rFonts w:ascii="Times New Roman" w:hAnsi="Times New Roman" w:cs="Times New Roman"/>
            <w:noProof/>
            <w:sz w:val="24"/>
            <w:szCs w:val="24"/>
          </w:rPr>
          <w:fldChar w:fldCharType="end"/>
        </w:r>
        <w:r w:rsidR="00671756" w:rsidDel="007F534B">
          <w:rPr>
            <w:rFonts w:ascii="Times New Roman" w:hAnsi="Times New Roman" w:cs="Times New Roman"/>
            <w:noProof/>
            <w:sz w:val="24"/>
            <w:szCs w:val="24"/>
          </w:rPr>
          <w:delText>)</w:delText>
        </w:r>
        <w:r w:rsidR="00F87A5A" w:rsidDel="007F534B">
          <w:rPr>
            <w:rFonts w:ascii="Times New Roman" w:hAnsi="Times New Roman" w:cs="Times New Roman"/>
            <w:sz w:val="24"/>
            <w:szCs w:val="24"/>
          </w:rPr>
          <w:fldChar w:fldCharType="end"/>
        </w:r>
        <w:r w:rsidR="009E269A" w:rsidRPr="009E269A" w:rsidDel="007F534B">
          <w:rPr>
            <w:rFonts w:ascii="Times New Roman" w:hAnsi="Times New Roman" w:cs="Times New Roman"/>
            <w:sz w:val="24"/>
            <w:szCs w:val="24"/>
          </w:rPr>
          <w:delText>.</w:delText>
        </w:r>
        <w:r w:rsidR="00671756" w:rsidDel="007F534B">
          <w:rPr>
            <w:rFonts w:ascii="Times New Roman" w:hAnsi="Times New Roman" w:cs="Times New Roman"/>
            <w:sz w:val="24"/>
            <w:szCs w:val="24"/>
          </w:rPr>
          <w:delText xml:space="preserve"> </w:delText>
        </w:r>
      </w:del>
      <w:r w:rsidR="009E269A" w:rsidRPr="009E269A">
        <w:rPr>
          <w:rFonts w:ascii="Times New Roman" w:hAnsi="Times New Roman" w:cs="Times New Roman"/>
          <w:sz w:val="24"/>
          <w:szCs w:val="24"/>
        </w:rPr>
        <w:t xml:space="preserve">Estimating peat carbon storage requires accurate volume measurements calculated from peat area and thickness.  </w:t>
      </w:r>
      <w:r w:rsidR="000C020C">
        <w:rPr>
          <w:rFonts w:ascii="Times New Roman" w:hAnsi="Times New Roman" w:cs="Times New Roman"/>
          <w:sz w:val="24"/>
          <w:szCs w:val="24"/>
        </w:rPr>
        <w:t xml:space="preserve"> Page et al. </w:t>
      </w:r>
      <w:r w:rsidR="00F87A5A">
        <w:rPr>
          <w:rFonts w:ascii="Times New Roman" w:hAnsi="Times New Roman" w:cs="Times New Roman"/>
          <w:sz w:val="24"/>
          <w:szCs w:val="24"/>
        </w:rPr>
        <w:fldChar w:fldCharType="begin"/>
      </w:r>
      <w:r w:rsidR="000C020C">
        <w:rPr>
          <w:rFonts w:ascii="Times New Roman" w:hAnsi="Times New Roman" w:cs="Times New Roman"/>
          <w:sz w:val="24"/>
          <w:szCs w:val="24"/>
        </w:rPr>
        <w:instrText xml:space="preserve"> ADDIN EN.CITE &lt;EndNote&gt;&lt;Cite ExcludeAuth="1"&gt;&lt;Author&gt;Page&lt;/Author&gt;&lt;Year&gt;2011&lt;/Year&gt;&lt;RecNum&gt;600&lt;/RecNum&gt;&lt;DisplayText&gt;(2011)&lt;/DisplayText&gt;&lt;record&gt;&lt;rec-number&gt;600&lt;/rec-number&gt;&lt;foreign-keys&gt;&lt;key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F87A5A">
        <w:rPr>
          <w:rFonts w:ascii="Times New Roman" w:hAnsi="Times New Roman" w:cs="Times New Roman"/>
          <w:sz w:val="24"/>
          <w:szCs w:val="24"/>
        </w:rPr>
        <w:fldChar w:fldCharType="separate"/>
      </w:r>
      <w:r w:rsidR="000C020C">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2011</w:t>
        </w:r>
      </w:hyperlink>
      <w:r w:rsidR="000C020C">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BD7BB4">
        <w:rPr>
          <w:rFonts w:ascii="Times New Roman" w:hAnsi="Times New Roman" w:cs="Times New Roman"/>
          <w:sz w:val="24"/>
          <w:szCs w:val="24"/>
        </w:rPr>
        <w:t xml:space="preserve"> </w:t>
      </w:r>
      <w:r w:rsidR="009E269A" w:rsidRPr="009E269A">
        <w:rPr>
          <w:rFonts w:ascii="Times New Roman" w:hAnsi="Times New Roman" w:cs="Times New Roman"/>
          <w:sz w:val="24"/>
          <w:szCs w:val="24"/>
        </w:rPr>
        <w:t>calculated peat volume for Indonesia using a mean peat depth of 5.5</w:t>
      </w:r>
      <w:r w:rsidR="00796A68">
        <w:rPr>
          <w:rFonts w:ascii="Times New Roman" w:hAnsi="Times New Roman" w:cs="Times New Roman"/>
          <w:sz w:val="24"/>
          <w:szCs w:val="24"/>
        </w:rPr>
        <w:t xml:space="preserve"> </w:t>
      </w:r>
      <w:r w:rsidR="009E269A" w:rsidRPr="009E269A">
        <w:rPr>
          <w:rFonts w:ascii="Times New Roman" w:hAnsi="Times New Roman" w:cs="Times New Roman"/>
          <w:sz w:val="24"/>
          <w:szCs w:val="24"/>
        </w:rPr>
        <w:t>m, which was based on very few geographically biased data considering the scale at which the mean depth estimate was applied</w:t>
      </w:r>
      <w:r w:rsidR="0073747E">
        <w:rPr>
          <w:rFonts w:ascii="Times New Roman" w:hAnsi="Times New Roman" w:cs="Times New Roman"/>
          <w:sz w:val="24"/>
          <w:szCs w:val="24"/>
        </w:rPr>
        <w:t xml:space="preserve">: </w:t>
      </w:r>
      <w:r w:rsidR="009E269A" w:rsidRPr="009E269A">
        <w:rPr>
          <w:rFonts w:ascii="Times New Roman" w:hAnsi="Times New Roman" w:cs="Times New Roman"/>
          <w:sz w:val="24"/>
          <w:szCs w:val="24"/>
        </w:rPr>
        <w:t>206,950 km</w:t>
      </w:r>
      <w:r w:rsidR="009E269A" w:rsidRPr="00796A68">
        <w:rPr>
          <w:rFonts w:ascii="Times New Roman" w:hAnsi="Times New Roman" w:cs="Times New Roman"/>
          <w:sz w:val="24"/>
          <w:szCs w:val="24"/>
          <w:vertAlign w:val="superscript"/>
        </w:rPr>
        <w:t>2</w:t>
      </w:r>
      <w:r w:rsidR="009E269A" w:rsidRPr="009E269A">
        <w:rPr>
          <w:rFonts w:ascii="Times New Roman" w:hAnsi="Times New Roman" w:cs="Times New Roman"/>
          <w:sz w:val="24"/>
          <w:szCs w:val="24"/>
        </w:rPr>
        <w:t xml:space="preserve"> throughout </w:t>
      </w:r>
      <w:r w:rsidR="0073747E">
        <w:rPr>
          <w:rFonts w:ascii="Times New Roman" w:hAnsi="Times New Roman" w:cs="Times New Roman"/>
          <w:sz w:val="24"/>
          <w:szCs w:val="24"/>
        </w:rPr>
        <w:t xml:space="preserve">Indonesian </w:t>
      </w:r>
      <w:r w:rsidR="009E269A" w:rsidRPr="009E269A">
        <w:rPr>
          <w:rFonts w:ascii="Times New Roman" w:hAnsi="Times New Roman" w:cs="Times New Roman"/>
          <w:sz w:val="24"/>
          <w:szCs w:val="24"/>
        </w:rPr>
        <w:t>Borneo</w:t>
      </w:r>
      <w:r w:rsidR="0073747E">
        <w:rPr>
          <w:rFonts w:ascii="Times New Roman" w:hAnsi="Times New Roman" w:cs="Times New Roman"/>
          <w:sz w:val="24"/>
          <w:szCs w:val="24"/>
        </w:rPr>
        <w:t xml:space="preserve"> (Kalimantan)</w:t>
      </w:r>
      <w:r w:rsidR="009E269A" w:rsidRPr="009E269A">
        <w:rPr>
          <w:rFonts w:ascii="Times New Roman" w:hAnsi="Times New Roman" w:cs="Times New Roman"/>
          <w:sz w:val="24"/>
          <w:szCs w:val="24"/>
        </w:rPr>
        <w:t xml:space="preserve">, Sumatra and Papua.  Perhaps the most accurate peat volume measurements published at a local scale </w:t>
      </w:r>
      <w:r w:rsidR="00F33087">
        <w:rPr>
          <w:rFonts w:ascii="Times New Roman" w:hAnsi="Times New Roman" w:cs="Times New Roman"/>
          <w:sz w:val="24"/>
          <w:szCs w:val="24"/>
        </w:rPr>
        <w:t xml:space="preserve">in Indonesia </w:t>
      </w:r>
      <w:r w:rsidR="009E269A" w:rsidRPr="009E269A">
        <w:rPr>
          <w:rFonts w:ascii="Times New Roman" w:hAnsi="Times New Roman" w:cs="Times New Roman"/>
          <w:sz w:val="24"/>
          <w:szCs w:val="24"/>
        </w:rPr>
        <w:t>were reported by</w:t>
      </w:r>
      <w:r w:rsidR="00796A68">
        <w:rPr>
          <w:rFonts w:ascii="Times New Roman" w:hAnsi="Times New Roman" w:cs="Times New Roman"/>
          <w:sz w:val="24"/>
          <w:szCs w:val="24"/>
        </w:rPr>
        <w:t xml:space="preserve"> </w:t>
      </w:r>
      <w:proofErr w:type="spellStart"/>
      <w:r w:rsidR="00796A68">
        <w:rPr>
          <w:rFonts w:ascii="Times New Roman" w:hAnsi="Times New Roman" w:cs="Times New Roman"/>
          <w:sz w:val="24"/>
          <w:szCs w:val="24"/>
        </w:rPr>
        <w:t>Jaenicke</w:t>
      </w:r>
      <w:proofErr w:type="spellEnd"/>
      <w:r w:rsidR="00796A68">
        <w:rPr>
          <w:rFonts w:ascii="Times New Roman" w:hAnsi="Times New Roman" w:cs="Times New Roman"/>
          <w:sz w:val="24"/>
          <w:szCs w:val="24"/>
        </w:rPr>
        <w:t xml:space="preserve"> et al.</w:t>
      </w:r>
      <w:r w:rsidR="009E269A" w:rsidRPr="009E269A">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796A68">
        <w:rPr>
          <w:rFonts w:ascii="Times New Roman" w:hAnsi="Times New Roman" w:cs="Times New Roman"/>
          <w:sz w:val="24"/>
          <w:szCs w:val="24"/>
        </w:rPr>
        <w:instrText xml:space="preserve"> ADDIN EN.CITE &lt;EndNote&gt;&lt;Cite ExcludeAuth="1"&gt;&lt;Author&gt;Jaenicke&lt;/Author&gt;&lt;Year&gt;2008&lt;/Year&gt;&lt;RecNum&gt;677&lt;/RecNum&gt;&lt;DisplayText&gt;(2008)&lt;/DisplayText&gt;&lt;record&gt;&lt;rec-number&gt;677&lt;/rec-number&gt;&lt;foreign-keys&gt;&lt;key app="EN" db-id="etp09zffjx9xw4esddr5s5d2pvadaapfvv2r"&gt;677&lt;/key&gt;&lt;/foreign-keys&gt;&lt;ref-type name="Journal Article"&gt;17&lt;/ref-type&gt;&lt;contributors&gt;&lt;authors&gt;&lt;author&gt;Jaenicke, J.&lt;/author&gt;&lt;author&gt;Rieley, J. O.&lt;/author&gt;&lt;author&gt;Mott, C.&lt;/author&gt;&lt;author&gt;Kimman, P.&lt;/author&gt;&lt;author&gt;Siegert, F.&lt;/author&gt;&lt;/authors&gt;&lt;/contributors&gt;&lt;titles&gt;&lt;title&gt;Determination of the amount of carbon stored in Indonesian peatlands&lt;/title&gt;&lt;secondary-title&gt;Geoderma&lt;/secondary-title&gt;&lt;/titles&gt;&lt;periodical&gt;&lt;full-title&gt;Geoderma&lt;/full-title&gt;&lt;/periodical&gt;&lt;pages&gt;151-158&lt;/pages&gt;&lt;volume&gt;147&lt;/volume&gt;&lt;number&gt;3–4&lt;/number&gt;&lt;keywords&gt;&lt;keyword&gt;Carbon storage&lt;/keyword&gt;&lt;keyword&gt;Climate change&lt;/keyword&gt;&lt;keyword&gt;Indonesia&lt;/keyword&gt;&lt;keyword&gt;Tropical peat&lt;/keyword&gt;&lt;keyword&gt;Spatial modelling&lt;/keyword&gt;&lt;/keywords&gt;&lt;dates&gt;&lt;year&gt;2008&lt;/year&gt;&lt;/dates&gt;&lt;isbn&gt;0016-7061&lt;/isbn&gt;&lt;urls&gt;&lt;related-urls&gt;&lt;url&gt;http://www.sciencedirect.com/science/article/pii/S0016706108002309&lt;/url&gt;&lt;/related-urls&gt;&lt;/urls&gt;&lt;electronic-resource-num&gt;http://dx.doi.org/10.1016/j.geoderma.2008.08.008&lt;/electronic-resource-num&gt;&lt;/record&gt;&lt;/Cite&gt;&lt;/EndNote&gt;</w:instrText>
      </w:r>
      <w:r w:rsidR="00F87A5A">
        <w:rPr>
          <w:rFonts w:ascii="Times New Roman" w:hAnsi="Times New Roman" w:cs="Times New Roman"/>
          <w:sz w:val="24"/>
          <w:szCs w:val="24"/>
        </w:rPr>
        <w:fldChar w:fldCharType="separate"/>
      </w:r>
      <w:r w:rsidR="00796A68">
        <w:rPr>
          <w:rFonts w:ascii="Times New Roman" w:hAnsi="Times New Roman" w:cs="Times New Roman"/>
          <w:noProof/>
          <w:sz w:val="24"/>
          <w:szCs w:val="24"/>
        </w:rPr>
        <w:t>(</w:t>
      </w:r>
      <w:hyperlink w:anchor="_ENREF_14" w:tooltip="Jaenicke, 2008 #677" w:history="1">
        <w:r w:rsidR="00E23915">
          <w:rPr>
            <w:rFonts w:ascii="Times New Roman" w:hAnsi="Times New Roman" w:cs="Times New Roman"/>
            <w:noProof/>
            <w:sz w:val="24"/>
            <w:szCs w:val="24"/>
          </w:rPr>
          <w:t>2008</w:t>
        </w:r>
      </w:hyperlink>
      <w:r w:rsidR="00796A68">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who modeled peat depth using </w:t>
      </w:r>
      <w:r w:rsidR="00F33087">
        <w:rPr>
          <w:rFonts w:ascii="Times New Roman" w:hAnsi="Times New Roman" w:cs="Times New Roman"/>
          <w:sz w:val="24"/>
          <w:szCs w:val="24"/>
        </w:rPr>
        <w:t xml:space="preserve">a combination of </w:t>
      </w:r>
      <w:r w:rsidR="009E269A" w:rsidRPr="009E269A">
        <w:rPr>
          <w:rFonts w:ascii="Times New Roman" w:hAnsi="Times New Roman" w:cs="Times New Roman"/>
          <w:sz w:val="24"/>
          <w:szCs w:val="24"/>
        </w:rPr>
        <w:t xml:space="preserve">542 </w:t>
      </w:r>
      <w:r w:rsidR="009E269A" w:rsidRPr="009E269A">
        <w:rPr>
          <w:rFonts w:ascii="Times New Roman" w:hAnsi="Times New Roman" w:cs="Times New Roman"/>
          <w:sz w:val="24"/>
          <w:szCs w:val="24"/>
        </w:rPr>
        <w:lastRenderedPageBreak/>
        <w:t xml:space="preserve">discrete field measurements </w:t>
      </w:r>
      <w:r w:rsidR="00BD0A9A">
        <w:rPr>
          <w:rFonts w:ascii="Times New Roman" w:hAnsi="Times New Roman" w:cs="Times New Roman"/>
          <w:sz w:val="24"/>
          <w:szCs w:val="24"/>
        </w:rPr>
        <w:t xml:space="preserve">from direct </w:t>
      </w:r>
      <w:r w:rsidR="00732AEC">
        <w:rPr>
          <w:rFonts w:ascii="Times New Roman" w:hAnsi="Times New Roman" w:cs="Times New Roman"/>
          <w:sz w:val="24"/>
          <w:szCs w:val="24"/>
        </w:rPr>
        <w:t>coring</w:t>
      </w:r>
      <w:r w:rsidR="00F33087">
        <w:rPr>
          <w:rFonts w:ascii="Times New Roman" w:hAnsi="Times New Roman" w:cs="Times New Roman"/>
          <w:sz w:val="24"/>
          <w:szCs w:val="24"/>
        </w:rPr>
        <w:t xml:space="preserve">, </w:t>
      </w:r>
      <w:r w:rsidR="00F33087" w:rsidRPr="009E269A">
        <w:rPr>
          <w:rFonts w:ascii="Times New Roman" w:hAnsi="Times New Roman" w:cs="Times New Roman"/>
          <w:sz w:val="24"/>
          <w:szCs w:val="24"/>
        </w:rPr>
        <w:t>surface elevation models</w:t>
      </w:r>
      <w:r w:rsidR="00F33087">
        <w:rPr>
          <w:rFonts w:ascii="Times New Roman" w:hAnsi="Times New Roman" w:cs="Times New Roman"/>
          <w:sz w:val="24"/>
          <w:szCs w:val="24"/>
        </w:rPr>
        <w:t>, satellite imagery and spatial interpolation</w:t>
      </w:r>
      <w:r w:rsidR="009E269A" w:rsidRPr="009E269A">
        <w:rPr>
          <w:rFonts w:ascii="Times New Roman" w:hAnsi="Times New Roman" w:cs="Times New Roman"/>
          <w:sz w:val="24"/>
          <w:szCs w:val="24"/>
        </w:rPr>
        <w:t xml:space="preserve"> across four peat domes in Central Kalimantan.  </w:t>
      </w:r>
      <w:r w:rsidR="00F33087">
        <w:rPr>
          <w:rFonts w:ascii="Times New Roman" w:hAnsi="Times New Roman" w:cs="Times New Roman"/>
          <w:sz w:val="24"/>
          <w:szCs w:val="24"/>
        </w:rPr>
        <w:t xml:space="preserve">Despite the large </w:t>
      </w:r>
      <w:r w:rsidR="00732AEC">
        <w:rPr>
          <w:rFonts w:ascii="Times New Roman" w:hAnsi="Times New Roman" w:cs="Times New Roman"/>
          <w:sz w:val="24"/>
          <w:szCs w:val="24"/>
        </w:rPr>
        <w:t xml:space="preserve">number </w:t>
      </w:r>
      <w:r w:rsidR="00F33087">
        <w:rPr>
          <w:rFonts w:ascii="Times New Roman" w:hAnsi="Times New Roman" w:cs="Times New Roman"/>
          <w:sz w:val="24"/>
          <w:szCs w:val="24"/>
        </w:rPr>
        <w:t xml:space="preserve">of direct </w:t>
      </w:r>
      <w:r w:rsidR="00732AEC">
        <w:rPr>
          <w:rFonts w:ascii="Times New Roman" w:hAnsi="Times New Roman" w:cs="Times New Roman"/>
          <w:sz w:val="24"/>
          <w:szCs w:val="24"/>
        </w:rPr>
        <w:t xml:space="preserve">measurements of </w:t>
      </w:r>
      <w:r w:rsidR="00F33087">
        <w:rPr>
          <w:rFonts w:ascii="Times New Roman" w:hAnsi="Times New Roman" w:cs="Times New Roman"/>
          <w:sz w:val="24"/>
          <w:szCs w:val="24"/>
        </w:rPr>
        <w:t xml:space="preserve">peat </w:t>
      </w:r>
      <w:r w:rsidR="00732AEC">
        <w:rPr>
          <w:rFonts w:ascii="Times New Roman" w:hAnsi="Times New Roman" w:cs="Times New Roman"/>
          <w:sz w:val="24"/>
          <w:szCs w:val="24"/>
        </w:rPr>
        <w:t>thickness,</w:t>
      </w:r>
      <w:r w:rsidR="00F33087">
        <w:rPr>
          <w:rFonts w:ascii="Times New Roman" w:hAnsi="Times New Roman" w:cs="Times New Roman"/>
          <w:sz w:val="24"/>
          <w:szCs w:val="24"/>
        </w:rPr>
        <w:t xml:space="preserve"> the </w:t>
      </w:r>
      <w:r w:rsidR="009E269A" w:rsidRPr="009E269A">
        <w:rPr>
          <w:rFonts w:ascii="Times New Roman" w:hAnsi="Times New Roman" w:cs="Times New Roman"/>
          <w:sz w:val="24"/>
          <w:szCs w:val="24"/>
        </w:rPr>
        <w:t>uncertaint</w:t>
      </w:r>
      <w:r w:rsidR="00F33087">
        <w:rPr>
          <w:rFonts w:ascii="Times New Roman" w:hAnsi="Times New Roman" w:cs="Times New Roman"/>
          <w:sz w:val="24"/>
          <w:szCs w:val="24"/>
        </w:rPr>
        <w:t>y</w:t>
      </w:r>
      <w:r w:rsidR="009E269A" w:rsidRPr="009E269A">
        <w:rPr>
          <w:rFonts w:ascii="Times New Roman" w:hAnsi="Times New Roman" w:cs="Times New Roman"/>
          <w:sz w:val="24"/>
          <w:szCs w:val="24"/>
        </w:rPr>
        <w:t xml:space="preserve"> </w:t>
      </w:r>
      <w:r w:rsidR="00F33087">
        <w:rPr>
          <w:rFonts w:ascii="Times New Roman" w:hAnsi="Times New Roman" w:cs="Times New Roman"/>
          <w:sz w:val="24"/>
          <w:szCs w:val="24"/>
        </w:rPr>
        <w:t>in</w:t>
      </w:r>
      <w:r w:rsidR="009E269A" w:rsidRPr="009E269A">
        <w:rPr>
          <w:rFonts w:ascii="Times New Roman" w:hAnsi="Times New Roman" w:cs="Times New Roman"/>
          <w:sz w:val="24"/>
          <w:szCs w:val="24"/>
        </w:rPr>
        <w:t xml:space="preserve"> carbon storage estimates ranged from 13-25%, which the authors attributed to </w:t>
      </w:r>
      <w:r w:rsidR="00F33087" w:rsidRPr="009E269A">
        <w:rPr>
          <w:rFonts w:ascii="Times New Roman" w:hAnsi="Times New Roman" w:cs="Times New Roman"/>
          <w:sz w:val="24"/>
          <w:szCs w:val="24"/>
        </w:rPr>
        <w:t xml:space="preserve">bedrock </w:t>
      </w:r>
      <w:r w:rsidR="009E269A" w:rsidRPr="009E269A">
        <w:rPr>
          <w:rFonts w:ascii="Times New Roman" w:hAnsi="Times New Roman" w:cs="Times New Roman"/>
          <w:sz w:val="24"/>
          <w:szCs w:val="24"/>
        </w:rPr>
        <w:t>unconformit</w:t>
      </w:r>
      <w:r w:rsidR="00F33087">
        <w:rPr>
          <w:rFonts w:ascii="Times New Roman" w:hAnsi="Times New Roman" w:cs="Times New Roman"/>
          <w:sz w:val="24"/>
          <w:szCs w:val="24"/>
        </w:rPr>
        <w:t>ies</w:t>
      </w:r>
      <w:r w:rsidR="009E269A" w:rsidRPr="009E269A">
        <w:rPr>
          <w:rFonts w:ascii="Times New Roman" w:hAnsi="Times New Roman" w:cs="Times New Roman"/>
          <w:sz w:val="24"/>
          <w:szCs w:val="24"/>
        </w:rPr>
        <w:t xml:space="preserve"> </w:t>
      </w:r>
      <w:r w:rsidR="00F33087">
        <w:rPr>
          <w:rFonts w:ascii="Times New Roman" w:hAnsi="Times New Roman" w:cs="Times New Roman"/>
          <w:sz w:val="24"/>
          <w:szCs w:val="24"/>
        </w:rPr>
        <w:t xml:space="preserve">not considered in the </w:t>
      </w:r>
      <w:r w:rsidR="009E269A" w:rsidRPr="009E269A">
        <w:rPr>
          <w:rFonts w:ascii="Times New Roman" w:hAnsi="Times New Roman" w:cs="Times New Roman"/>
          <w:sz w:val="24"/>
          <w:szCs w:val="24"/>
        </w:rPr>
        <w:t xml:space="preserve">models of peat volume derived from relationships between surface elevation and peat thickness </w:t>
      </w:r>
      <w:r w:rsidR="00F87A5A">
        <w:rPr>
          <w:rFonts w:ascii="Times New Roman" w:hAnsi="Times New Roman" w:cs="Times New Roman"/>
          <w:sz w:val="24"/>
          <w:szCs w:val="24"/>
        </w:rPr>
        <w:fldChar w:fldCharType="begin"/>
      </w:r>
      <w:r w:rsidR="00F33087">
        <w:rPr>
          <w:rFonts w:ascii="Times New Roman" w:hAnsi="Times New Roman" w:cs="Times New Roman"/>
          <w:sz w:val="24"/>
          <w:szCs w:val="24"/>
        </w:rPr>
        <w:instrText xml:space="preserve"> ADDIN EN.CITE &lt;EndNote&gt;&lt;Cite&gt;&lt;Author&gt;Jaenicke&lt;/Author&gt;&lt;Year&gt;2008&lt;/Year&gt;&lt;RecNum&gt;677&lt;/RecNum&gt;&lt;DisplayText&gt;(Jaenicke et al. 2008)&lt;/DisplayText&gt;&lt;record&gt;&lt;rec-number&gt;677&lt;/rec-number&gt;&lt;foreign-keys&gt;&lt;key app="EN" db-id="etp09zffjx9xw4esddr5s5d2pvadaapfvv2r"&gt;677&lt;/key&gt;&lt;/foreign-keys&gt;&lt;ref-type name="Journal Article"&gt;17&lt;/ref-type&gt;&lt;contributors&gt;&lt;authors&gt;&lt;author&gt;Jaenicke, J.&lt;/author&gt;&lt;author&gt;Rieley, J. O.&lt;/author&gt;&lt;author&gt;Mott, C.&lt;/author&gt;&lt;author&gt;Kimman, P.&lt;/author&gt;&lt;author&gt;Siegert, F.&lt;/author&gt;&lt;/authors&gt;&lt;/contributors&gt;&lt;titles&gt;&lt;title&gt;Determination of the amount of carbon stored in Indonesian peatlands&lt;/title&gt;&lt;secondary-title&gt;Geoderma&lt;/secondary-title&gt;&lt;/titles&gt;&lt;periodical&gt;&lt;full-title&gt;Geoderma&lt;/full-title&gt;&lt;/periodical&gt;&lt;pages&gt;151-158&lt;/pages&gt;&lt;volume&gt;147&lt;/volume&gt;&lt;number&gt;3–4&lt;/number&gt;&lt;keywords&gt;&lt;keyword&gt;Carbon storage&lt;/keyword&gt;&lt;keyword&gt;Climate change&lt;/keyword&gt;&lt;keyword&gt;Indonesia&lt;/keyword&gt;&lt;keyword&gt;Tropical peat&lt;/keyword&gt;&lt;keyword&gt;Spatial modelling&lt;/keyword&gt;&lt;/keywords&gt;&lt;dates&gt;&lt;year&gt;2008&lt;/year&gt;&lt;/dates&gt;&lt;isbn&gt;0016-7061&lt;/isbn&gt;&lt;urls&gt;&lt;related-urls&gt;&lt;url&gt;http://www.sciencedirect.com/science/article/pii/S0016706108002309&lt;/url&gt;&lt;/related-urls&gt;&lt;/urls&gt;&lt;electronic-resource-num&gt;http://dx.doi.org/10.1016/j.geoderma.2008.08.008&lt;/electronic-resource-num&gt;&lt;/record&gt;&lt;/Cite&gt;&lt;/EndNote&gt;</w:instrText>
      </w:r>
      <w:r w:rsidR="00F87A5A">
        <w:rPr>
          <w:rFonts w:ascii="Times New Roman" w:hAnsi="Times New Roman" w:cs="Times New Roman"/>
          <w:sz w:val="24"/>
          <w:szCs w:val="24"/>
        </w:rPr>
        <w:fldChar w:fldCharType="separate"/>
      </w:r>
      <w:r w:rsidR="00F33087">
        <w:rPr>
          <w:rFonts w:ascii="Times New Roman" w:hAnsi="Times New Roman" w:cs="Times New Roman"/>
          <w:noProof/>
          <w:sz w:val="24"/>
          <w:szCs w:val="24"/>
        </w:rPr>
        <w:t>(</w:t>
      </w:r>
      <w:hyperlink w:anchor="_ENREF_14" w:tooltip="Jaenicke, 2008 #677" w:history="1">
        <w:r w:rsidR="00E23915">
          <w:rPr>
            <w:rFonts w:ascii="Times New Roman" w:hAnsi="Times New Roman" w:cs="Times New Roman"/>
            <w:noProof/>
            <w:sz w:val="24"/>
            <w:szCs w:val="24"/>
          </w:rPr>
          <w:t>Jaenicke et al. 2008</w:t>
        </w:r>
      </w:hyperlink>
      <w:r w:rsidR="00F33087">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8A1A13">
        <w:rPr>
          <w:rFonts w:ascii="Times New Roman" w:hAnsi="Times New Roman" w:cs="Times New Roman"/>
          <w:sz w:val="24"/>
          <w:szCs w:val="24"/>
        </w:rPr>
        <w:t xml:space="preserve">. </w:t>
      </w:r>
      <w:r w:rsidR="00C035EE">
        <w:rPr>
          <w:rFonts w:ascii="Times New Roman" w:hAnsi="Times New Roman" w:cs="Times New Roman"/>
          <w:sz w:val="24"/>
          <w:szCs w:val="24"/>
        </w:rPr>
        <w:t>M</w:t>
      </w:r>
      <w:r w:rsidR="00F33087">
        <w:rPr>
          <w:rFonts w:ascii="Times New Roman" w:hAnsi="Times New Roman" w:cs="Times New Roman"/>
          <w:sz w:val="24"/>
          <w:szCs w:val="24"/>
        </w:rPr>
        <w:t>ost</w:t>
      </w:r>
      <w:r w:rsidR="009E269A" w:rsidRPr="009E269A">
        <w:rPr>
          <w:rFonts w:ascii="Times New Roman" w:hAnsi="Times New Roman" w:cs="Times New Roman"/>
          <w:sz w:val="24"/>
          <w:szCs w:val="24"/>
        </w:rPr>
        <w:t xml:space="preserve"> current efforts to model peat depth are based on the assumption that peat deposits occur in uniform biconvex formations, despite evidence from field measurements indicating considerable </w:t>
      </w:r>
      <w:r w:rsidR="008A1B1B">
        <w:rPr>
          <w:rFonts w:ascii="Times New Roman" w:hAnsi="Times New Roman" w:cs="Times New Roman"/>
          <w:sz w:val="24"/>
          <w:szCs w:val="24"/>
        </w:rPr>
        <w:t xml:space="preserve">buried </w:t>
      </w:r>
      <w:r w:rsidR="0056142B">
        <w:rPr>
          <w:rFonts w:ascii="Times New Roman" w:hAnsi="Times New Roman" w:cs="Times New Roman"/>
          <w:sz w:val="24"/>
          <w:szCs w:val="24"/>
        </w:rPr>
        <w:t xml:space="preserve">topography </w:t>
      </w:r>
      <w:r w:rsidR="008A1B1B">
        <w:rPr>
          <w:rFonts w:ascii="Times New Roman" w:hAnsi="Times New Roman" w:cs="Times New Roman"/>
          <w:sz w:val="24"/>
          <w:szCs w:val="24"/>
        </w:rPr>
        <w:t xml:space="preserve">under the peat </w:t>
      </w:r>
      <w:r w:rsidR="0056142B">
        <w:rPr>
          <w:rFonts w:ascii="Times New Roman" w:hAnsi="Times New Roman" w:cs="Times New Roman"/>
          <w:sz w:val="24"/>
          <w:szCs w:val="24"/>
        </w:rPr>
        <w:t>in some areas</w:t>
      </w:r>
      <w:r w:rsidR="008A1A13">
        <w:rPr>
          <w:rFonts w:ascii="Times New Roman" w:hAnsi="Times New Roman" w:cs="Times New Roman"/>
          <w:sz w:val="24"/>
          <w:szCs w:val="24"/>
        </w:rPr>
        <w:t xml:space="preserve"> such as riverbeds and levees. For example</w:t>
      </w:r>
      <w:r w:rsidR="0020726B">
        <w:rPr>
          <w:rFonts w:ascii="Times New Roman" w:hAnsi="Times New Roman" w:cs="Times New Roman"/>
          <w:sz w:val="24"/>
          <w:szCs w:val="24"/>
        </w:rPr>
        <w:t>,</w:t>
      </w:r>
      <w:r w:rsidR="008A1A13">
        <w:rPr>
          <w:rFonts w:ascii="Times New Roman" w:hAnsi="Times New Roman" w:cs="Times New Roman"/>
          <w:sz w:val="24"/>
          <w:szCs w:val="24"/>
        </w:rPr>
        <w:t xml:space="preserve"> surveys ha</w:t>
      </w:r>
      <w:r w:rsidR="006E6B89">
        <w:rPr>
          <w:rFonts w:ascii="Times New Roman" w:hAnsi="Times New Roman" w:cs="Times New Roman"/>
          <w:sz w:val="24"/>
          <w:szCs w:val="24"/>
        </w:rPr>
        <w:t>ve</w:t>
      </w:r>
      <w:r w:rsidR="008A1A13">
        <w:rPr>
          <w:rFonts w:ascii="Times New Roman" w:hAnsi="Times New Roman" w:cs="Times New Roman"/>
          <w:sz w:val="24"/>
          <w:szCs w:val="24"/>
        </w:rPr>
        <w:t xml:space="preserve"> shown mineral substrate </w:t>
      </w:r>
      <w:r w:rsidR="006E6B89">
        <w:rPr>
          <w:rFonts w:ascii="Times New Roman" w:hAnsi="Times New Roman" w:cs="Times New Roman"/>
          <w:sz w:val="24"/>
          <w:szCs w:val="24"/>
        </w:rPr>
        <w:t>topography</w:t>
      </w:r>
      <w:r w:rsidR="008A1A13">
        <w:rPr>
          <w:rFonts w:ascii="Times New Roman" w:hAnsi="Times New Roman" w:cs="Times New Roman"/>
          <w:sz w:val="24"/>
          <w:szCs w:val="24"/>
        </w:rPr>
        <w:t xml:space="preserve"> </w:t>
      </w:r>
      <w:r w:rsidR="006E6B89">
        <w:rPr>
          <w:rFonts w:ascii="Times New Roman" w:hAnsi="Times New Roman" w:cs="Times New Roman"/>
          <w:sz w:val="24"/>
          <w:szCs w:val="24"/>
        </w:rPr>
        <w:t xml:space="preserve">changing as much as </w:t>
      </w:r>
      <w:del w:id="176" w:author="Xavier" w:date="2015-04-12T19:37:00Z">
        <w:r w:rsidR="006E6B89" w:rsidDel="0027747A">
          <w:rPr>
            <w:rFonts w:ascii="Times New Roman" w:hAnsi="Times New Roman" w:cs="Times New Roman"/>
            <w:sz w:val="24"/>
            <w:szCs w:val="24"/>
          </w:rPr>
          <w:delText xml:space="preserve">3m </w:delText>
        </w:r>
      </w:del>
      <w:ins w:id="177" w:author="Xavier" w:date="2015-04-12T19:37:00Z">
        <w:r w:rsidR="0027747A">
          <w:rPr>
            <w:rFonts w:ascii="Times New Roman" w:hAnsi="Times New Roman" w:cs="Times New Roman"/>
            <w:sz w:val="24"/>
            <w:szCs w:val="24"/>
          </w:rPr>
          <w:t xml:space="preserve">2 m </w:t>
        </w:r>
      </w:ins>
      <w:r w:rsidR="000D3344">
        <w:rPr>
          <w:rFonts w:ascii="Times New Roman" w:hAnsi="Times New Roman" w:cs="Times New Roman"/>
          <w:sz w:val="24"/>
          <w:szCs w:val="24"/>
        </w:rPr>
        <w:t>within</w:t>
      </w:r>
      <w:r w:rsidR="008A1A13">
        <w:rPr>
          <w:rFonts w:ascii="Times New Roman" w:hAnsi="Times New Roman" w:cs="Times New Roman"/>
          <w:sz w:val="24"/>
          <w:szCs w:val="24"/>
        </w:rPr>
        <w:t xml:space="preserve"> single transect</w:t>
      </w:r>
      <w:r w:rsidR="000D3344">
        <w:rPr>
          <w:rFonts w:ascii="Times New Roman" w:hAnsi="Times New Roman" w:cs="Times New Roman"/>
          <w:sz w:val="24"/>
          <w:szCs w:val="24"/>
        </w:rPr>
        <w:t>s</w:t>
      </w:r>
      <w:r w:rsidR="008A1A13">
        <w:rPr>
          <w:rFonts w:ascii="Times New Roman" w:hAnsi="Times New Roman" w:cs="Times New Roman"/>
          <w:sz w:val="24"/>
          <w:szCs w:val="24"/>
        </w:rPr>
        <w:t xml:space="preserve"> </w:t>
      </w:r>
      <w:r w:rsidR="00134473">
        <w:rPr>
          <w:rFonts w:ascii="Times New Roman" w:hAnsi="Times New Roman" w:cs="Times New Roman"/>
          <w:sz w:val="24"/>
          <w:szCs w:val="24"/>
        </w:rPr>
        <w:t xml:space="preserve">(of less than one km) </w:t>
      </w:r>
      <w:r w:rsidR="008A1B1B">
        <w:rPr>
          <w:rFonts w:ascii="Times New Roman" w:hAnsi="Times New Roman" w:cs="Times New Roman"/>
          <w:sz w:val="24"/>
          <w:szCs w:val="24"/>
        </w:rPr>
        <w:t xml:space="preserve">across several peat domes in Borneo </w:t>
      </w:r>
      <w:r w:rsidR="00F87A5A">
        <w:rPr>
          <w:rFonts w:ascii="Times New Roman" w:hAnsi="Times New Roman" w:cs="Times New Roman"/>
          <w:sz w:val="24"/>
          <w:szCs w:val="24"/>
        </w:rPr>
        <w:fldChar w:fldCharType="begin"/>
      </w:r>
      <w:r w:rsidR="00604D50">
        <w:rPr>
          <w:rFonts w:ascii="Times New Roman" w:hAnsi="Times New Roman" w:cs="Times New Roman"/>
          <w:sz w:val="24"/>
          <w:szCs w:val="24"/>
        </w:rPr>
        <w:instrText xml:space="preserve"> ADDIN EN.CITE &lt;EndNote&gt;&lt;Cite&gt;&lt;Author&gt;Dommain&lt;/Author&gt;&lt;Year&gt;2010&lt;/Year&gt;&lt;RecNum&gt;678&lt;/RecNum&gt;&lt;DisplayText&gt;(Dommain et al. 2010)&lt;/DisplayText&gt;&lt;record&gt;&lt;rec-number&gt;678&lt;/rec-number&gt;&lt;foreign-keys&gt;&lt;key app="EN" db-id="etp09zffjx9xw4esddr5s5d2pvadaapfvv2r"&gt;678&lt;/key&gt;&lt;/foreign-keys&gt;&lt;ref-type name="Journal Article"&gt;17&lt;/ref-type&gt;&lt;contributors&gt;&lt;authors&gt;&lt;author&gt;Dommain, R.&lt;/author&gt;&lt;author&gt;Couwenberg, J. &lt;/author&gt;&lt;author&gt;Joosten, H.&lt;/author&gt;&lt;/authors&gt;&lt;/contributors&gt;&lt;titles&gt;&lt;title&gt; Hydrological self-regulation of domed peatlands in south-east Asia and consequences for conservation and restoration&lt;/title&gt;&lt;secondary-title&gt;Mires and Peat&lt;/secondary-title&gt;&lt;/titles&gt;&lt;periodical&gt;&lt;full-title&gt;Mires and Peat&lt;/full-title&gt;&lt;/periodical&gt;&lt;volume&gt;6&lt;/volume&gt;&lt;number&gt;5&lt;/number&gt;&lt;dates&gt;&lt;year&gt;2010&lt;/year&gt;&lt;/dates&gt;&lt;urls&gt;&lt;/urls&gt;&lt;/record&gt;&lt;/Cite&gt;&lt;/EndNote&gt;</w:instrText>
      </w:r>
      <w:r w:rsidR="00F87A5A">
        <w:rPr>
          <w:rFonts w:ascii="Times New Roman" w:hAnsi="Times New Roman" w:cs="Times New Roman"/>
          <w:sz w:val="24"/>
          <w:szCs w:val="24"/>
        </w:rPr>
        <w:fldChar w:fldCharType="separate"/>
      </w:r>
      <w:r w:rsidR="00604D50">
        <w:rPr>
          <w:rFonts w:ascii="Times New Roman" w:hAnsi="Times New Roman" w:cs="Times New Roman"/>
          <w:noProof/>
          <w:sz w:val="24"/>
          <w:szCs w:val="24"/>
        </w:rPr>
        <w:t>(</w:t>
      </w:r>
      <w:hyperlink w:anchor="_ENREF_8" w:tooltip="Dommain, 2010 #678" w:history="1">
        <w:r w:rsidR="00E23915">
          <w:rPr>
            <w:rFonts w:ascii="Times New Roman" w:hAnsi="Times New Roman" w:cs="Times New Roman"/>
            <w:noProof/>
            <w:sz w:val="24"/>
            <w:szCs w:val="24"/>
          </w:rPr>
          <w:t>Dommain et al. 2010</w:t>
        </w:r>
      </w:hyperlink>
      <w:r w:rsidR="00604D50">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8A1A13">
        <w:rPr>
          <w:rFonts w:ascii="Times New Roman" w:hAnsi="Times New Roman" w:cs="Times New Roman"/>
          <w:sz w:val="24"/>
          <w:szCs w:val="24"/>
        </w:rPr>
        <w:t xml:space="preserve"> after </w:t>
      </w:r>
      <w:r w:rsidR="00F87A5A">
        <w:rPr>
          <w:rFonts w:ascii="Times New Roman" w:hAnsi="Times New Roman" w:cs="Times New Roman"/>
          <w:sz w:val="24"/>
          <w:szCs w:val="24"/>
        </w:rPr>
        <w:fldChar w:fldCharType="begin"/>
      </w:r>
      <w:r w:rsidR="00604D50">
        <w:rPr>
          <w:rFonts w:ascii="Times New Roman" w:hAnsi="Times New Roman" w:cs="Times New Roman"/>
          <w:sz w:val="24"/>
          <w:szCs w:val="24"/>
        </w:rPr>
        <w:instrText xml:space="preserve"> ADDIN EN.CITE &lt;EndNote&gt;&lt;Cite&gt;&lt;Author&gt;Konsultant&lt;/Author&gt;&lt;Year&gt;1998&lt;/Year&gt;&lt;RecNum&gt;679&lt;/RecNum&gt;&lt;DisplayText&gt;(Konsultant 1998)&lt;/DisplayText&gt;&lt;record&gt;&lt;rec-number&gt;679&lt;/rec-number&gt;&lt;foreign-keys&gt;&lt;key app="EN" db-id="etp09zffjx9xw4esddr5s5d2pvadaapfvv2r"&gt;679&lt;/key&gt;&lt;/foreign-keys&gt;&lt;ref-type name="Report"&gt;27&lt;/ref-type&gt;&lt;contributors&gt;&lt;authors&gt;&lt;author&gt;PS Konsultant&lt;/author&gt;&lt;/authors&gt;&lt;/contributors&gt;&lt;titles&gt;&lt;title&gt;Detailed Design and Construction Supervision of Flood Protection and Drainage Facilities for Balingian RGC Agricultural Development Project, Sibu Division, Sarawak (Inception Report)&lt;/title&gt;&lt;secondary-title&gt;Department of Irrigation and Drainage&lt;/secondary-title&gt;&lt;/titles&gt;&lt;pages&gt;24&lt;/pages&gt;&lt;dates&gt;&lt;year&gt;1998&lt;/year&gt;&lt;/dates&gt;&lt;pub-location&gt;Kuching&lt;/pub-location&gt;&lt;urls&gt;&lt;/urls&gt;&lt;/record&gt;&lt;/Cite&gt;&lt;/EndNote&gt;</w:instrText>
      </w:r>
      <w:r w:rsidR="00F87A5A">
        <w:rPr>
          <w:rFonts w:ascii="Times New Roman" w:hAnsi="Times New Roman" w:cs="Times New Roman"/>
          <w:sz w:val="24"/>
          <w:szCs w:val="24"/>
        </w:rPr>
        <w:fldChar w:fldCharType="separate"/>
      </w:r>
      <w:r w:rsidR="00604D50">
        <w:rPr>
          <w:rFonts w:ascii="Times New Roman" w:hAnsi="Times New Roman" w:cs="Times New Roman"/>
          <w:noProof/>
          <w:sz w:val="24"/>
          <w:szCs w:val="24"/>
        </w:rPr>
        <w:t>(</w:t>
      </w:r>
      <w:hyperlink w:anchor="_ENREF_17" w:tooltip="Konsultant, 1998 #679" w:history="1">
        <w:r w:rsidR="00E23915">
          <w:rPr>
            <w:rFonts w:ascii="Times New Roman" w:hAnsi="Times New Roman" w:cs="Times New Roman"/>
            <w:noProof/>
            <w:sz w:val="24"/>
            <w:szCs w:val="24"/>
          </w:rPr>
          <w:t>Konsultant 1998</w:t>
        </w:r>
      </w:hyperlink>
      <w:r w:rsidR="00604D50">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8A1A13">
        <w:rPr>
          <w:rFonts w:ascii="Times New Roman" w:hAnsi="Times New Roman" w:cs="Times New Roman"/>
          <w:sz w:val="24"/>
          <w:szCs w:val="24"/>
        </w:rPr>
        <w:t xml:space="preserve">. </w:t>
      </w:r>
    </w:p>
    <w:p w:rsidR="00F87A5A" w:rsidRDefault="00343443" w:rsidP="00F87A5A">
      <w:pPr>
        <w:spacing w:after="0" w:line="480" w:lineRule="auto"/>
        <w:ind w:firstLine="720"/>
        <w:rPr>
          <w:ins w:id="178" w:author="USDA Forest Service" w:date="2015-04-15T14:32:00Z"/>
          <w:rFonts w:ascii="Times New Roman" w:hAnsi="Times New Roman" w:cs="Times New Roman"/>
          <w:sz w:val="24"/>
          <w:szCs w:val="24"/>
        </w:rPr>
        <w:pPrChange w:id="179" w:author="USDA Forest Service" w:date="2015-04-15T14:32:00Z">
          <w:pPr>
            <w:spacing w:after="0" w:line="480" w:lineRule="auto"/>
          </w:pPr>
        </w:pPrChange>
      </w:pPr>
      <w:del w:id="180" w:author="USDA Forest Service" w:date="2015-04-15T14:32:00Z">
        <w:r w:rsidDel="00062160">
          <w:rPr>
            <w:rFonts w:ascii="Times New Roman" w:hAnsi="Times New Roman" w:cs="Times New Roman"/>
            <w:sz w:val="24"/>
            <w:szCs w:val="24"/>
          </w:rPr>
          <w:tab/>
        </w:r>
      </w:del>
      <w:r>
        <w:rPr>
          <w:rFonts w:ascii="Times New Roman" w:hAnsi="Times New Roman" w:cs="Times New Roman"/>
          <w:sz w:val="24"/>
          <w:szCs w:val="24"/>
        </w:rPr>
        <w:t>Near surface geophysical methods</w:t>
      </w:r>
      <w:r w:rsidR="00E56545">
        <w:rPr>
          <w:rFonts w:ascii="Times New Roman" w:hAnsi="Times New Roman" w:cs="Times New Roman"/>
          <w:sz w:val="24"/>
          <w:szCs w:val="24"/>
        </w:rPr>
        <w:t>,</w:t>
      </w:r>
      <w:r w:rsidR="003A098E">
        <w:rPr>
          <w:rFonts w:ascii="Times New Roman" w:hAnsi="Times New Roman" w:cs="Times New Roman"/>
          <w:sz w:val="24"/>
          <w:szCs w:val="24"/>
        </w:rPr>
        <w:t xml:space="preserve"> </w:t>
      </w:r>
      <w:r w:rsidR="00E56545">
        <w:rPr>
          <w:rFonts w:ascii="Times New Roman" w:hAnsi="Times New Roman" w:cs="Times New Roman"/>
          <w:sz w:val="24"/>
          <w:szCs w:val="24"/>
        </w:rPr>
        <w:t xml:space="preserve">particularly </w:t>
      </w:r>
      <w:r w:rsidR="003A098E">
        <w:rPr>
          <w:rFonts w:ascii="Times New Roman" w:hAnsi="Times New Roman" w:cs="Times New Roman"/>
          <w:sz w:val="24"/>
          <w:szCs w:val="24"/>
        </w:rPr>
        <w:t>ground penetrating radar (GPR)</w:t>
      </w:r>
      <w:ins w:id="181" w:author="USDA Forest Service" w:date="2015-04-15T14:20:00Z">
        <w:r w:rsidR="00D61E74">
          <w:rPr>
            <w:rFonts w:ascii="Times New Roman" w:hAnsi="Times New Roman" w:cs="Times New Roman"/>
            <w:sz w:val="24"/>
            <w:szCs w:val="24"/>
          </w:rPr>
          <w:t>,</w:t>
        </w:r>
      </w:ins>
      <w:del w:id="182" w:author="USDA Forest Service" w:date="2015-04-15T14:19:00Z">
        <w:r w:rsidR="00E56545" w:rsidDel="00D61E74">
          <w:rPr>
            <w:rFonts w:ascii="Times New Roman" w:hAnsi="Times New Roman" w:cs="Times New Roman"/>
            <w:sz w:val="24"/>
            <w:szCs w:val="24"/>
          </w:rPr>
          <w:delText>,</w:delText>
        </w:r>
      </w:del>
      <w:r w:rsidR="003A098E">
        <w:rPr>
          <w:rFonts w:ascii="Times New Roman" w:hAnsi="Times New Roman" w:cs="Times New Roman"/>
          <w:sz w:val="24"/>
          <w:szCs w:val="24"/>
        </w:rPr>
        <w:t xml:space="preserve"> </w:t>
      </w:r>
      <w:r>
        <w:rPr>
          <w:rFonts w:ascii="Times New Roman" w:hAnsi="Times New Roman" w:cs="Times New Roman"/>
          <w:sz w:val="24"/>
          <w:szCs w:val="24"/>
        </w:rPr>
        <w:t xml:space="preserve">have been </w:t>
      </w:r>
      <w:del w:id="183" w:author="USDA Forest Service" w:date="2015-04-15T14:20:00Z">
        <w:r w:rsidDel="00D61E74">
          <w:rPr>
            <w:rFonts w:ascii="Times New Roman" w:hAnsi="Times New Roman" w:cs="Times New Roman"/>
            <w:sz w:val="24"/>
            <w:szCs w:val="24"/>
          </w:rPr>
          <w:delText xml:space="preserve">extensively </w:delText>
        </w:r>
      </w:del>
      <w:r>
        <w:rPr>
          <w:rFonts w:ascii="Times New Roman" w:hAnsi="Times New Roman" w:cs="Times New Roman"/>
          <w:sz w:val="24"/>
          <w:szCs w:val="24"/>
        </w:rPr>
        <w:t xml:space="preserve">used </w:t>
      </w:r>
      <w:ins w:id="184" w:author="USDA Forest Service" w:date="2015-04-15T14:20:00Z">
        <w:r w:rsidR="00D61E74">
          <w:rPr>
            <w:rFonts w:ascii="Times New Roman" w:hAnsi="Times New Roman" w:cs="Times New Roman"/>
            <w:sz w:val="24"/>
            <w:szCs w:val="24"/>
          </w:rPr>
          <w:t xml:space="preserve">extensively </w:t>
        </w:r>
      </w:ins>
      <w:r>
        <w:rPr>
          <w:rFonts w:ascii="Times New Roman" w:hAnsi="Times New Roman" w:cs="Times New Roman"/>
          <w:sz w:val="24"/>
          <w:szCs w:val="24"/>
        </w:rPr>
        <w:t xml:space="preserve">in </w:t>
      </w:r>
      <w:r w:rsidR="00224D27">
        <w:rPr>
          <w:rFonts w:ascii="Times New Roman" w:hAnsi="Times New Roman" w:cs="Times New Roman"/>
          <w:sz w:val="24"/>
          <w:szCs w:val="24"/>
        </w:rPr>
        <w:t xml:space="preserve">boreal </w:t>
      </w:r>
      <w:r>
        <w:rPr>
          <w:rFonts w:ascii="Times New Roman" w:hAnsi="Times New Roman" w:cs="Times New Roman"/>
          <w:sz w:val="24"/>
          <w:szCs w:val="24"/>
        </w:rPr>
        <w:t xml:space="preserve">peatland systems </w:t>
      </w:r>
      <w:r w:rsidR="003A098E">
        <w:rPr>
          <w:rFonts w:ascii="Times New Roman" w:hAnsi="Times New Roman" w:cs="Times New Roman"/>
          <w:sz w:val="24"/>
          <w:szCs w:val="24"/>
        </w:rPr>
        <w:t xml:space="preserve">to explore many aspects </w:t>
      </w:r>
      <w:r>
        <w:rPr>
          <w:rFonts w:ascii="Times New Roman" w:hAnsi="Times New Roman" w:cs="Times New Roman"/>
          <w:sz w:val="24"/>
          <w:szCs w:val="24"/>
        </w:rPr>
        <w:t xml:space="preserve">related to </w:t>
      </w:r>
      <w:del w:id="185" w:author="USDA Forest Service" w:date="2015-04-15T14:24:00Z">
        <w:r w:rsidDel="00062160">
          <w:rPr>
            <w:rFonts w:ascii="Times New Roman" w:hAnsi="Times New Roman" w:cs="Times New Roman"/>
            <w:sz w:val="24"/>
            <w:szCs w:val="24"/>
          </w:rPr>
          <w:delText>peat</w:delText>
        </w:r>
        <w:r w:rsidR="003A098E" w:rsidDel="00062160">
          <w:rPr>
            <w:rFonts w:ascii="Times New Roman" w:hAnsi="Times New Roman" w:cs="Times New Roman"/>
            <w:sz w:val="24"/>
            <w:szCs w:val="24"/>
          </w:rPr>
          <w:delText>land</w:delText>
        </w:r>
        <w:r w:rsidR="00B44332" w:rsidDel="00062160">
          <w:rPr>
            <w:rFonts w:ascii="Times New Roman" w:hAnsi="Times New Roman" w:cs="Times New Roman"/>
            <w:sz w:val="24"/>
            <w:szCs w:val="24"/>
          </w:rPr>
          <w:delText xml:space="preserve"> </w:delText>
        </w:r>
      </w:del>
      <w:ins w:id="186" w:author="USDA Forest Service" w:date="2015-04-15T20:46:00Z">
        <w:r w:rsidR="00C23BF2">
          <w:rPr>
            <w:rFonts w:ascii="Times New Roman" w:hAnsi="Times New Roman" w:cs="Times New Roman"/>
            <w:sz w:val="24"/>
            <w:szCs w:val="24"/>
          </w:rPr>
          <w:t>peat</w:t>
        </w:r>
      </w:ins>
      <w:ins w:id="187" w:author="USDA Forest Service" w:date="2015-04-15T14:24:00Z">
        <w:r w:rsidR="00062160">
          <w:rPr>
            <w:rFonts w:ascii="Times New Roman" w:hAnsi="Times New Roman" w:cs="Times New Roman"/>
            <w:sz w:val="24"/>
            <w:szCs w:val="24"/>
          </w:rPr>
          <w:t xml:space="preserve"> </w:t>
        </w:r>
      </w:ins>
      <w:r w:rsidR="00E56545">
        <w:rPr>
          <w:rFonts w:ascii="Times New Roman" w:hAnsi="Times New Roman" w:cs="Times New Roman"/>
          <w:sz w:val="24"/>
          <w:szCs w:val="24"/>
        </w:rPr>
        <w:t xml:space="preserve">development and </w:t>
      </w:r>
      <w:r w:rsidR="003A098E">
        <w:rPr>
          <w:rFonts w:ascii="Times New Roman" w:hAnsi="Times New Roman" w:cs="Times New Roman"/>
          <w:sz w:val="24"/>
          <w:szCs w:val="24"/>
        </w:rPr>
        <w:t>stratigraphy</w:t>
      </w:r>
      <w:ins w:id="188" w:author="USDA Forest Service" w:date="2015-04-15T14:25:00Z">
        <w:r w:rsidR="00062160">
          <w:rPr>
            <w:rFonts w:ascii="Times New Roman" w:hAnsi="Times New Roman" w:cs="Times New Roman"/>
            <w:sz w:val="24"/>
            <w:szCs w:val="24"/>
          </w:rPr>
          <w:t xml:space="preserve"> (</w:t>
        </w:r>
      </w:ins>
      <w:ins w:id="189" w:author="USDA Forest Service" w:date="2015-04-15T14:23:00Z">
        <w:r w:rsidR="00062160">
          <w:rPr>
            <w:rFonts w:ascii="Times New Roman" w:hAnsi="Times New Roman" w:cs="Times New Roman"/>
            <w:sz w:val="24"/>
            <w:szCs w:val="24"/>
          </w:rPr>
          <w:t>C</w:t>
        </w:r>
      </w:ins>
      <w:ins w:id="190" w:author="USDA Forest Service" w:date="2015-04-15T14:20:00Z">
        <w:r w:rsidR="00D61E74">
          <w:rPr>
            <w:rFonts w:ascii="Times New Roman" w:hAnsi="Times New Roman" w:cs="Times New Roman"/>
            <w:sz w:val="24"/>
            <w:szCs w:val="24"/>
          </w:rPr>
          <w:t>omas and Slater</w:t>
        </w:r>
      </w:ins>
      <w:ins w:id="191" w:author="USDA Forest Service" w:date="2015-04-15T14:25:00Z">
        <w:r w:rsidR="00062160">
          <w:rPr>
            <w:rFonts w:ascii="Times New Roman" w:hAnsi="Times New Roman" w:cs="Times New Roman"/>
            <w:sz w:val="24"/>
            <w:szCs w:val="24"/>
          </w:rPr>
          <w:t xml:space="preserve"> </w:t>
        </w:r>
      </w:ins>
      <w:ins w:id="192" w:author="USDA Forest Service" w:date="2015-04-15T14:20:00Z">
        <w:r w:rsidR="00D61E74">
          <w:rPr>
            <w:rFonts w:ascii="Times New Roman" w:hAnsi="Times New Roman" w:cs="Times New Roman"/>
            <w:sz w:val="24"/>
            <w:szCs w:val="24"/>
          </w:rPr>
          <w:t>2009)</w:t>
        </w:r>
      </w:ins>
      <w:ins w:id="193" w:author="Xavier" w:date="2015-04-07T10:50:00Z">
        <w:del w:id="194" w:author="USDA Forest Service" w:date="2015-04-15T14:14:00Z">
          <w:r w:rsidR="005122E1" w:rsidDel="00D61E74">
            <w:rPr>
              <w:rFonts w:ascii="Times New Roman" w:hAnsi="Times New Roman" w:cs="Times New Roman"/>
              <w:sz w:val="24"/>
              <w:szCs w:val="24"/>
            </w:rPr>
            <w:delText>.</w:delText>
          </w:r>
        </w:del>
      </w:ins>
      <w:del w:id="195" w:author="USDA Forest Service" w:date="2015-04-15T14:26:00Z">
        <w:r w:rsidR="00E56545" w:rsidDel="00062160">
          <w:rPr>
            <w:rFonts w:ascii="Times New Roman" w:hAnsi="Times New Roman" w:cs="Times New Roman"/>
            <w:sz w:val="24"/>
            <w:szCs w:val="24"/>
          </w:rPr>
          <w:delText xml:space="preserve"> including</w:delText>
        </w:r>
        <w:r w:rsidR="007F534B" w:rsidDel="00062160">
          <w:rPr>
            <w:rFonts w:ascii="Times New Roman" w:hAnsi="Times New Roman" w:cs="Times New Roman"/>
            <w:sz w:val="24"/>
            <w:szCs w:val="24"/>
          </w:rPr>
          <w:delText xml:space="preserve"> peat thickness</w:delText>
        </w:r>
        <w:r w:rsidR="00E56545" w:rsidDel="00062160">
          <w:rPr>
            <w:rFonts w:ascii="Times New Roman" w:hAnsi="Times New Roman" w:cs="Times New Roman"/>
            <w:sz w:val="24"/>
            <w:szCs w:val="24"/>
          </w:rPr>
          <w:delText>:</w:delText>
        </w:r>
        <w:r w:rsidR="003A098E" w:rsidDel="00062160">
          <w:rPr>
            <w:rFonts w:ascii="Times New Roman" w:hAnsi="Times New Roman" w:cs="Times New Roman"/>
            <w:sz w:val="24"/>
            <w:szCs w:val="24"/>
          </w:rPr>
          <w:delText xml:space="preserve"> </w:delText>
        </w:r>
      </w:del>
      <w:ins w:id="196" w:author="Xavier" w:date="2015-04-06T07:33:00Z">
        <w:del w:id="197" w:author="USDA Forest Service" w:date="2015-04-15T14:14:00Z">
          <w:r w:rsidR="007F534B" w:rsidDel="00D61E74">
            <w:rPr>
              <w:rFonts w:ascii="Times New Roman" w:hAnsi="Times New Roman" w:cs="Times New Roman"/>
              <w:sz w:val="24"/>
              <w:szCs w:val="24"/>
            </w:rPr>
            <w:delText xml:space="preserve"> </w:delText>
          </w:r>
        </w:del>
      </w:ins>
      <w:ins w:id="198" w:author="Xavier" w:date="2015-04-06T08:18:00Z">
        <w:del w:id="199" w:author="USDA Forest Service" w:date="2015-04-15T14:14:00Z">
          <w:r w:rsidR="00ED0CC6" w:rsidDel="00D61E74">
            <w:rPr>
              <w:rFonts w:ascii="Times New Roman" w:hAnsi="Times New Roman" w:cs="Times New Roman"/>
              <w:sz w:val="24"/>
              <w:szCs w:val="24"/>
            </w:rPr>
            <w:delText xml:space="preserve">For example, </w:delText>
          </w:r>
        </w:del>
        <w:del w:id="200" w:author="USDA Forest Service" w:date="2015-04-15T14:18:00Z">
          <w:r w:rsidR="00ED0CC6" w:rsidDel="00D61E74">
            <w:rPr>
              <w:rFonts w:ascii="Times New Roman" w:hAnsi="Times New Roman" w:cs="Times New Roman"/>
              <w:sz w:val="24"/>
              <w:szCs w:val="24"/>
            </w:rPr>
            <w:delText>s</w:delText>
          </w:r>
        </w:del>
      </w:ins>
      <w:ins w:id="201" w:author="Xavier" w:date="2015-04-06T07:57:00Z">
        <w:del w:id="202" w:author="USDA Forest Service" w:date="2015-04-15T14:18:00Z">
          <w:r w:rsidR="00612EE9" w:rsidDel="00D61E74">
            <w:rPr>
              <w:rFonts w:ascii="Times New Roman" w:hAnsi="Times New Roman" w:cs="Times New Roman"/>
              <w:sz w:val="24"/>
              <w:szCs w:val="24"/>
            </w:rPr>
            <w:delText xml:space="preserve">ee </w:delText>
          </w:r>
        </w:del>
      </w:ins>
      <w:del w:id="203" w:author="USDA Forest Service" w:date="2015-04-15T14:26:00Z">
        <w:r w:rsidR="00F87A5A" w:rsidDel="00062160">
          <w:rPr>
            <w:rFonts w:ascii="Times New Roman" w:hAnsi="Times New Roman" w:cs="Times New Roman"/>
            <w:sz w:val="24"/>
            <w:szCs w:val="24"/>
          </w:rPr>
          <w:fldChar w:fldCharType="begin"/>
        </w:r>
        <w:r w:rsidR="008C48AB" w:rsidDel="00062160">
          <w:rPr>
            <w:rFonts w:ascii="Times New Roman" w:hAnsi="Times New Roman" w:cs="Times New Roman"/>
            <w:sz w:val="24"/>
            <w:szCs w:val="24"/>
          </w:rPr>
          <w:delInstrText xml:space="preserve"> ADDIN EN.CITE &lt;EndNote&gt;&lt;Cite AuthorYear="1"&gt;&lt;Author&gt;Comas&lt;/Author&gt;&lt;Year&gt;2009&lt;/Year&gt;&lt;RecNum&gt;431&lt;/RecNum&gt;&lt;DisplayText&gt;Comas and Slater (2009)&lt;/DisplayText&gt;&lt;record&gt;&lt;rec-number&gt;431&lt;/rec-number&gt;&lt;foreign-keys&gt;&lt;key app="EN" db-id="etp09zffjx9xw4esddr5s5d2pvadaapfvv2r"&gt;431&lt;/key&gt;&lt;/foreign-keys&gt;&lt;ref-type name="Book Section"&gt;5&lt;/ref-type&gt;&lt;contributors&gt;&lt;authors&gt;&lt;author&gt;Comas, X. &lt;/author&gt;&lt;author&gt;Slater, L.&lt;/author&gt;&lt;/authors&gt;&lt;secondary-authors&gt;&lt;author&gt;Baird, A., Belyea, L., Comas, X., Reeve, A. and Slater, L.&lt;/author&gt;&lt;/secondary-authors&gt;&lt;/contributors&gt;&lt;titles&gt;&lt;title&gt;Non-Invasive Field-Scale Characterization of Gaseous-Phase Methane Dynamics in Peatlands Using the Ground Penetrating Radar (GPR) Method:&lt;/title&gt;&lt;secondary-title&gt;Carbon Cycling in Northern Peatlands&lt;/secondary-title&gt;&lt;/titles&gt;&lt;pages&gt;159-172&lt;/pages&gt;&lt;dates&gt;&lt;year&gt;2009&lt;/year&gt;&lt;/dates&gt;&lt;pub-location&gt;American Geophysical Union (AGU)&lt;/pub-location&gt;&lt;urls&gt;&lt;/urls&gt;&lt;/record&gt;&lt;/Cite&gt;&lt;/EndNote&gt;</w:delInstrText>
        </w:r>
        <w:r w:rsidR="00F87A5A" w:rsidDel="00062160">
          <w:rPr>
            <w:rFonts w:ascii="Times New Roman" w:hAnsi="Times New Roman" w:cs="Times New Roman"/>
            <w:sz w:val="24"/>
            <w:szCs w:val="24"/>
          </w:rPr>
          <w:fldChar w:fldCharType="separate"/>
        </w:r>
        <w:r w:rsidR="00F87A5A" w:rsidRPr="00F87A5A" w:rsidDel="00062160">
          <w:fldChar w:fldCharType="begin"/>
        </w:r>
        <w:r w:rsidR="00AE19E9" w:rsidDel="00062160">
          <w:delInstrText xml:space="preserve"> HYPERLINK \l "_ENREF_4" \o "Comas, 2009 #431" </w:delInstrText>
        </w:r>
        <w:r w:rsidR="00F87A5A" w:rsidRPr="00F87A5A" w:rsidDel="00062160">
          <w:fldChar w:fldCharType="separate"/>
        </w:r>
        <w:r w:rsidR="00E23915" w:rsidDel="00062160">
          <w:rPr>
            <w:rFonts w:ascii="Times New Roman" w:hAnsi="Times New Roman" w:cs="Times New Roman"/>
            <w:noProof/>
            <w:sz w:val="24"/>
            <w:szCs w:val="24"/>
          </w:rPr>
          <w:delText>Comas and Slater</w:delText>
        </w:r>
      </w:del>
      <w:del w:id="204" w:author="USDA Forest Service" w:date="2015-04-15T14:15:00Z">
        <w:r w:rsidR="00E23915" w:rsidDel="00D61E74">
          <w:rPr>
            <w:rFonts w:ascii="Times New Roman" w:hAnsi="Times New Roman" w:cs="Times New Roman"/>
            <w:noProof/>
            <w:sz w:val="24"/>
            <w:szCs w:val="24"/>
          </w:rPr>
          <w:delText xml:space="preserve"> (</w:delText>
        </w:r>
      </w:del>
      <w:del w:id="205" w:author="USDA Forest Service" w:date="2015-04-15T14:26:00Z">
        <w:r w:rsidR="00E23915" w:rsidDel="00062160">
          <w:rPr>
            <w:rFonts w:ascii="Times New Roman" w:hAnsi="Times New Roman" w:cs="Times New Roman"/>
            <w:noProof/>
            <w:sz w:val="24"/>
            <w:szCs w:val="24"/>
          </w:rPr>
          <w:delText>2009</w:delText>
        </w:r>
        <w:r w:rsidR="00F87A5A" w:rsidDel="00062160">
          <w:rPr>
            <w:rFonts w:ascii="Times New Roman" w:hAnsi="Times New Roman" w:cs="Times New Roman"/>
            <w:noProof/>
            <w:sz w:val="24"/>
            <w:szCs w:val="24"/>
          </w:rPr>
          <w:fldChar w:fldCharType="end"/>
        </w:r>
      </w:del>
      <w:del w:id="206" w:author="USDA Forest Service" w:date="2015-04-15T14:15:00Z">
        <w:r w:rsidR="008C48AB" w:rsidDel="00D61E74">
          <w:rPr>
            <w:rFonts w:ascii="Times New Roman" w:hAnsi="Times New Roman" w:cs="Times New Roman"/>
            <w:noProof/>
            <w:sz w:val="24"/>
            <w:szCs w:val="24"/>
          </w:rPr>
          <w:delText>)</w:delText>
        </w:r>
      </w:del>
      <w:del w:id="207" w:author="USDA Forest Service" w:date="2015-04-15T14:26:00Z">
        <w:r w:rsidR="00F87A5A" w:rsidDel="00062160">
          <w:rPr>
            <w:rFonts w:ascii="Times New Roman" w:hAnsi="Times New Roman" w:cs="Times New Roman"/>
            <w:sz w:val="24"/>
            <w:szCs w:val="24"/>
          </w:rPr>
          <w:fldChar w:fldCharType="end"/>
        </w:r>
      </w:del>
      <w:ins w:id="208" w:author="Xavier" w:date="2015-04-06T07:35:00Z">
        <w:del w:id="209" w:author="USDA Forest Service" w:date="2015-04-15T14:18:00Z">
          <w:r w:rsidR="007F534B" w:rsidDel="00D61E74">
            <w:rPr>
              <w:rFonts w:ascii="Times New Roman" w:hAnsi="Times New Roman" w:cs="Times New Roman"/>
              <w:sz w:val="24"/>
              <w:szCs w:val="24"/>
            </w:rPr>
            <w:delText xml:space="preserve"> </w:delText>
          </w:r>
        </w:del>
      </w:ins>
      <w:ins w:id="210" w:author="Xavier" w:date="2015-04-06T07:58:00Z">
        <w:del w:id="211" w:author="USDA Forest Service" w:date="2015-04-15T14:18:00Z">
          <w:r w:rsidR="00612EE9" w:rsidDel="00D61E74">
            <w:rPr>
              <w:rFonts w:ascii="Times New Roman" w:hAnsi="Times New Roman" w:cs="Times New Roman"/>
              <w:sz w:val="24"/>
              <w:szCs w:val="24"/>
            </w:rPr>
            <w:delText>for</w:delText>
          </w:r>
        </w:del>
      </w:ins>
      <w:ins w:id="212" w:author="Xavier" w:date="2015-04-06T07:57:00Z">
        <w:del w:id="213" w:author="USDA Forest Service" w:date="2015-04-15T14:18:00Z">
          <w:r w:rsidR="00612EE9" w:rsidDel="00D61E74">
            <w:rPr>
              <w:rFonts w:ascii="Times New Roman" w:hAnsi="Times New Roman" w:cs="Times New Roman"/>
              <w:sz w:val="24"/>
              <w:szCs w:val="24"/>
            </w:rPr>
            <w:delText xml:space="preserve"> </w:delText>
          </w:r>
        </w:del>
      </w:ins>
      <w:ins w:id="214" w:author="Xavier" w:date="2015-04-06T07:43:00Z">
        <w:del w:id="215" w:author="USDA Forest Service" w:date="2015-04-15T14:18:00Z">
          <w:r w:rsidR="008C48AB" w:rsidDel="00D61E74">
            <w:rPr>
              <w:rFonts w:ascii="Times New Roman" w:hAnsi="Times New Roman" w:cs="Times New Roman"/>
              <w:sz w:val="24"/>
              <w:szCs w:val="24"/>
            </w:rPr>
            <w:delText>a revie</w:delText>
          </w:r>
        </w:del>
      </w:ins>
      <w:ins w:id="216" w:author="Xavier" w:date="2015-04-06T07:44:00Z">
        <w:del w:id="217" w:author="USDA Forest Service" w:date="2015-04-15T14:18:00Z">
          <w:r w:rsidR="008C48AB" w:rsidDel="00D61E74">
            <w:rPr>
              <w:rFonts w:ascii="Times New Roman" w:hAnsi="Times New Roman" w:cs="Times New Roman"/>
              <w:sz w:val="24"/>
              <w:szCs w:val="24"/>
            </w:rPr>
            <w:delText xml:space="preserve">w </w:delText>
          </w:r>
        </w:del>
      </w:ins>
      <w:ins w:id="218" w:author="Xavier" w:date="2015-04-06T08:01:00Z">
        <w:del w:id="219" w:author="USDA Forest Service" w:date="2015-04-15T14:18:00Z">
          <w:r w:rsidR="007F7480" w:rsidDel="00D61E74">
            <w:rPr>
              <w:rFonts w:ascii="Times New Roman" w:hAnsi="Times New Roman" w:cs="Times New Roman"/>
              <w:sz w:val="24"/>
              <w:szCs w:val="24"/>
            </w:rPr>
            <w:delText xml:space="preserve">on the use of GPR for peatland </w:delText>
          </w:r>
        </w:del>
      </w:ins>
      <w:del w:id="220" w:author="USDA Forest Service" w:date="2015-04-15T14:18:00Z">
        <w:r w:rsidR="00B44332" w:rsidDel="00D61E74">
          <w:rPr>
            <w:rFonts w:ascii="Times New Roman" w:hAnsi="Times New Roman" w:cs="Times New Roman"/>
            <w:sz w:val="24"/>
            <w:szCs w:val="24"/>
          </w:rPr>
          <w:delText>characterization</w:delText>
        </w:r>
      </w:del>
      <w:ins w:id="221" w:author="Xavier" w:date="2015-04-07T10:50:00Z">
        <w:r w:rsidR="005122E1">
          <w:rPr>
            <w:rFonts w:ascii="Times New Roman" w:hAnsi="Times New Roman" w:cs="Times New Roman"/>
            <w:sz w:val="24"/>
            <w:szCs w:val="24"/>
          </w:rPr>
          <w:t>.</w:t>
        </w:r>
      </w:ins>
      <w:ins w:id="222" w:author="Xavier" w:date="2015-04-07T11:53:00Z">
        <w:r w:rsidR="00C647F8">
          <w:rPr>
            <w:rFonts w:ascii="Times New Roman" w:hAnsi="Times New Roman" w:cs="Times New Roman"/>
            <w:sz w:val="24"/>
            <w:szCs w:val="24"/>
          </w:rPr>
          <w:t xml:space="preserve"> </w:t>
        </w:r>
      </w:ins>
      <w:ins w:id="223" w:author="Xavier" w:date="2015-04-07T13:41:00Z">
        <w:r w:rsidR="00EF379F">
          <w:rPr>
            <w:rFonts w:ascii="Times New Roman" w:hAnsi="Times New Roman" w:cs="Times New Roman"/>
            <w:sz w:val="24"/>
            <w:szCs w:val="24"/>
          </w:rPr>
          <w:t>Recent s</w:t>
        </w:r>
      </w:ins>
      <w:ins w:id="224" w:author="Xavier" w:date="2015-04-07T11:55:00Z">
        <w:r w:rsidR="00C647F8">
          <w:rPr>
            <w:rFonts w:ascii="Times New Roman" w:hAnsi="Times New Roman" w:cs="Times New Roman"/>
            <w:sz w:val="24"/>
            <w:szCs w:val="24"/>
          </w:rPr>
          <w:t xml:space="preserve">tudies </w:t>
        </w:r>
        <w:del w:id="225" w:author="USDA Forest Service" w:date="2015-04-15T14:28:00Z">
          <w:r w:rsidR="00C647F8" w:rsidDel="00062160">
            <w:rPr>
              <w:rFonts w:ascii="Times New Roman" w:hAnsi="Times New Roman" w:cs="Times New Roman"/>
              <w:sz w:val="24"/>
              <w:szCs w:val="24"/>
            </w:rPr>
            <w:delText xml:space="preserve">specifically geared towards the characterization </w:delText>
          </w:r>
        </w:del>
        <w:r w:rsidR="00C647F8">
          <w:rPr>
            <w:rFonts w:ascii="Times New Roman" w:hAnsi="Times New Roman" w:cs="Times New Roman"/>
            <w:sz w:val="24"/>
            <w:szCs w:val="24"/>
          </w:rPr>
          <w:t xml:space="preserve">of </w:t>
        </w:r>
      </w:ins>
      <w:ins w:id="226" w:author="Xavier" w:date="2015-04-07T11:56:00Z">
        <w:r w:rsidR="00C647F8">
          <w:rPr>
            <w:rFonts w:ascii="Times New Roman" w:hAnsi="Times New Roman" w:cs="Times New Roman"/>
            <w:sz w:val="24"/>
            <w:szCs w:val="24"/>
          </w:rPr>
          <w:t>p</w:t>
        </w:r>
      </w:ins>
      <w:ins w:id="227" w:author="Xavier" w:date="2015-04-07T11:53:00Z">
        <w:r w:rsidR="00C647F8">
          <w:rPr>
            <w:rFonts w:ascii="Times New Roman" w:hAnsi="Times New Roman" w:cs="Times New Roman"/>
            <w:sz w:val="24"/>
            <w:szCs w:val="24"/>
          </w:rPr>
          <w:t xml:space="preserve">eat thickness </w:t>
        </w:r>
      </w:ins>
      <w:ins w:id="228" w:author="Xavier" w:date="2015-04-07T11:56:00Z">
        <w:r w:rsidR="00C647F8">
          <w:rPr>
            <w:rFonts w:ascii="Times New Roman" w:hAnsi="Times New Roman" w:cs="Times New Roman"/>
            <w:sz w:val="24"/>
            <w:szCs w:val="24"/>
          </w:rPr>
          <w:t>and peat basin volume using GPR include</w:t>
        </w:r>
      </w:ins>
      <w:ins w:id="229" w:author="Xavier" w:date="2015-04-07T11:57:00Z">
        <w:r w:rsidR="00C647F8">
          <w:rPr>
            <w:rFonts w:ascii="Times New Roman" w:hAnsi="Times New Roman" w:cs="Times New Roman"/>
            <w:sz w:val="24"/>
            <w:szCs w:val="24"/>
          </w:rPr>
          <w:t xml:space="preserve"> a variety of stud</w:t>
        </w:r>
      </w:ins>
      <w:ins w:id="230" w:author="Xavier" w:date="2015-04-07T11:58:00Z">
        <w:r w:rsidR="00C647F8">
          <w:rPr>
            <w:rFonts w:ascii="Times New Roman" w:hAnsi="Times New Roman" w:cs="Times New Roman"/>
            <w:sz w:val="24"/>
            <w:szCs w:val="24"/>
          </w:rPr>
          <w:t xml:space="preserve">y sites and typically </w:t>
        </w:r>
        <w:del w:id="231" w:author="USDA Forest Service" w:date="2015-04-15T14:27:00Z">
          <w:r w:rsidR="00C647F8" w:rsidDel="00062160">
            <w:rPr>
              <w:rFonts w:ascii="Times New Roman" w:hAnsi="Times New Roman" w:cs="Times New Roman"/>
              <w:sz w:val="24"/>
              <w:szCs w:val="24"/>
            </w:rPr>
            <w:delText>reach</w:delText>
          </w:r>
        </w:del>
      </w:ins>
      <w:ins w:id="232" w:author="USDA Forest Service" w:date="2015-04-15T14:27:00Z">
        <w:r w:rsidR="00062160">
          <w:rPr>
            <w:rFonts w:ascii="Times New Roman" w:hAnsi="Times New Roman" w:cs="Times New Roman"/>
            <w:sz w:val="24"/>
            <w:szCs w:val="24"/>
          </w:rPr>
          <w:t xml:space="preserve">indicate </w:t>
        </w:r>
      </w:ins>
      <w:ins w:id="233" w:author="USDA Forest Service" w:date="2015-04-15T14:28:00Z">
        <w:r w:rsidR="00062160">
          <w:rPr>
            <w:rFonts w:ascii="Times New Roman" w:hAnsi="Times New Roman" w:cs="Times New Roman"/>
            <w:sz w:val="24"/>
            <w:szCs w:val="24"/>
          </w:rPr>
          <w:t>discrepancies</w:t>
        </w:r>
      </w:ins>
      <w:ins w:id="234" w:author="Xavier" w:date="2015-04-07T11:59:00Z">
        <w:del w:id="235" w:author="USDA Forest Service" w:date="2015-04-15T14:28:00Z">
          <w:r w:rsidR="00C647F8" w:rsidDel="00062160">
            <w:rPr>
              <w:rFonts w:ascii="Times New Roman" w:hAnsi="Times New Roman" w:cs="Times New Roman"/>
              <w:sz w:val="24"/>
              <w:szCs w:val="24"/>
            </w:rPr>
            <w:delText>s</w:delText>
          </w:r>
        </w:del>
        <w:r w:rsidR="00C647F8">
          <w:rPr>
            <w:rFonts w:ascii="Times New Roman" w:hAnsi="Times New Roman" w:cs="Times New Roman"/>
            <w:sz w:val="24"/>
            <w:szCs w:val="24"/>
          </w:rPr>
          <w:t xml:space="preserve"> </w:t>
        </w:r>
      </w:ins>
      <w:ins w:id="236" w:author="USDA Forest Service" w:date="2015-04-15T14:29:00Z">
        <w:r w:rsidR="00062160">
          <w:rPr>
            <w:rFonts w:ascii="Times New Roman" w:hAnsi="Times New Roman" w:cs="Times New Roman"/>
            <w:sz w:val="24"/>
            <w:szCs w:val="24"/>
          </w:rPr>
          <w:t xml:space="preserve">in peat volume estimates </w:t>
        </w:r>
      </w:ins>
      <w:ins w:id="237" w:author="Xavier" w:date="2015-04-07T11:59:00Z">
        <w:r w:rsidR="00C647F8">
          <w:rPr>
            <w:rFonts w:ascii="Times New Roman" w:hAnsi="Times New Roman" w:cs="Times New Roman"/>
            <w:sz w:val="24"/>
            <w:szCs w:val="24"/>
          </w:rPr>
          <w:t>of about 20</w:t>
        </w:r>
        <w:del w:id="238" w:author="USDA Forest Service" w:date="2015-04-15T14:29:00Z">
          <w:r w:rsidR="00C647F8" w:rsidDel="00062160">
            <w:rPr>
              <w:rFonts w:ascii="Times New Roman" w:hAnsi="Times New Roman" w:cs="Times New Roman"/>
              <w:sz w:val="24"/>
              <w:szCs w:val="24"/>
            </w:rPr>
            <w:delText xml:space="preserve"> </w:delText>
          </w:r>
        </w:del>
        <w:r w:rsidR="00C647F8">
          <w:rPr>
            <w:rFonts w:ascii="Times New Roman" w:hAnsi="Times New Roman" w:cs="Times New Roman"/>
            <w:sz w:val="24"/>
            <w:szCs w:val="24"/>
          </w:rPr>
          <w:t xml:space="preserve">% </w:t>
        </w:r>
        <w:del w:id="239" w:author="USDA Forest Service" w:date="2015-04-15T14:29:00Z">
          <w:r w:rsidR="00C647F8" w:rsidDel="00062160">
            <w:rPr>
              <w:rFonts w:ascii="Times New Roman" w:hAnsi="Times New Roman" w:cs="Times New Roman"/>
              <w:sz w:val="24"/>
              <w:szCs w:val="24"/>
            </w:rPr>
            <w:delText>in peat volumes</w:delText>
          </w:r>
        </w:del>
      </w:ins>
      <w:ins w:id="240" w:author="Xavier" w:date="2015-04-07T11:58:00Z">
        <w:del w:id="241" w:author="USDA Forest Service" w:date="2015-04-15T14:29:00Z">
          <w:r w:rsidR="00C647F8" w:rsidDel="00062160">
            <w:rPr>
              <w:rFonts w:ascii="Times New Roman" w:hAnsi="Times New Roman" w:cs="Times New Roman"/>
              <w:sz w:val="24"/>
              <w:szCs w:val="24"/>
            </w:rPr>
            <w:delText xml:space="preserve"> </w:delText>
          </w:r>
        </w:del>
      </w:ins>
      <w:ins w:id="242" w:author="Xavier" w:date="2015-04-07T13:45:00Z">
        <w:r w:rsidR="00EF379F">
          <w:rPr>
            <w:rFonts w:ascii="Times New Roman" w:hAnsi="Times New Roman" w:cs="Times New Roman"/>
            <w:sz w:val="24"/>
            <w:szCs w:val="24"/>
          </w:rPr>
          <w:t xml:space="preserve">when compared to traditional direct methods such as coring </w:t>
        </w:r>
      </w:ins>
      <w:r w:rsidR="00F87A5A">
        <w:rPr>
          <w:rFonts w:ascii="Times New Roman" w:hAnsi="Times New Roman" w:cs="Times New Roman"/>
          <w:sz w:val="24"/>
          <w:szCs w:val="24"/>
        </w:rPr>
        <w:fldChar w:fldCharType="begin">
          <w:fldData xml:space="preserve">PEVuZE5vdGU+PENpdGU+PEF1dGhvcj5QYXJyeTwvQXV0aG9yPjxZZWFyPjIwMTQ8L1llYXI+PFJl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</w:fldData>
        </w:fldChar>
      </w:r>
      <w:r w:rsidR="00EF379F">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PEVuZE5vdGU+PENpdGU+PEF1dGhvcj5QYXJyeTwvQXV0aG9yPjxZZWFyPjIwMTQ8L1llYXI+PFJl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</w:fldData>
        </w:fldChar>
      </w:r>
      <w:r w:rsidR="00EF379F">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r w:rsidR="00EF379F">
        <w:rPr>
          <w:rFonts w:ascii="Times New Roman" w:hAnsi="Times New Roman" w:cs="Times New Roman"/>
          <w:noProof/>
          <w:sz w:val="24"/>
          <w:szCs w:val="24"/>
        </w:rPr>
        <w:t>(</w:t>
      </w:r>
      <w:r w:rsidR="00F87A5A" w:rsidRPr="00F87A5A">
        <w:fldChar w:fldCharType="begin"/>
      </w:r>
      <w:r w:rsidR="00AE19E9">
        <w:instrText xml:space="preserve"> HYPERLINK \l "_ENREF_28" \o "Rosa, 2009 #1469" </w:instrText>
      </w:r>
      <w:r w:rsidR="00F87A5A" w:rsidRPr="00F87A5A">
        <w:fldChar w:fldCharType="separate"/>
      </w:r>
      <w:r w:rsidR="00E23915">
        <w:rPr>
          <w:rFonts w:ascii="Times New Roman" w:hAnsi="Times New Roman" w:cs="Times New Roman"/>
          <w:noProof/>
          <w:sz w:val="24"/>
          <w:szCs w:val="24"/>
        </w:rPr>
        <w:t>Rosa et al. 2009</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 xml:space="preserve">, </w:t>
      </w:r>
      <w:r w:rsidR="00F87A5A" w:rsidRPr="00F87A5A">
        <w:fldChar w:fldCharType="begin"/>
      </w:r>
      <w:r w:rsidR="00AE19E9">
        <w:instrText xml:space="preserve"> HYPERLINK \l "_ENREF_24" \o "Parsekian, 2012 #681" </w:instrText>
      </w:r>
      <w:r w:rsidR="00F87A5A" w:rsidRPr="00F87A5A">
        <w:fldChar w:fldCharType="separate"/>
      </w:r>
      <w:r w:rsidR="00E23915">
        <w:rPr>
          <w:rFonts w:ascii="Times New Roman" w:hAnsi="Times New Roman" w:cs="Times New Roman"/>
          <w:noProof/>
          <w:sz w:val="24"/>
          <w:szCs w:val="24"/>
        </w:rPr>
        <w:t>Parsekian et al. 2012</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 xml:space="preserve">, </w:t>
      </w:r>
      <w:r w:rsidR="00F87A5A" w:rsidRPr="00F87A5A">
        <w:fldChar w:fldCharType="begin"/>
      </w:r>
      <w:r w:rsidR="00AE19E9">
        <w:instrText xml:space="preserve"> HYPERLINK \l "_ENREF_23" \o "Parry, 2014 #1470" </w:instrText>
      </w:r>
      <w:r w:rsidR="00F87A5A" w:rsidRPr="00F87A5A">
        <w:fldChar w:fldCharType="separate"/>
      </w:r>
      <w:r w:rsidR="00E23915">
        <w:rPr>
          <w:rFonts w:ascii="Times New Roman" w:hAnsi="Times New Roman" w:cs="Times New Roman"/>
          <w:noProof/>
          <w:sz w:val="24"/>
          <w:szCs w:val="24"/>
        </w:rPr>
        <w:t>Parry et al. 2014</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w:t>
      </w:r>
      <w:r w:rsidR="00F87A5A">
        <w:rPr>
          <w:rFonts w:ascii="Times New Roman" w:hAnsi="Times New Roman" w:cs="Times New Roman"/>
          <w:sz w:val="24"/>
          <w:szCs w:val="24"/>
        </w:rPr>
        <w:fldChar w:fldCharType="end"/>
      </w:r>
      <w:ins w:id="243" w:author="Xavier" w:date="2015-04-07T13:45:00Z">
        <w:r w:rsidR="00EF379F">
          <w:rPr>
            <w:rFonts w:ascii="Times New Roman" w:hAnsi="Times New Roman" w:cs="Times New Roman"/>
            <w:sz w:val="24"/>
            <w:szCs w:val="24"/>
          </w:rPr>
          <w:t>.</w:t>
        </w:r>
      </w:ins>
      <w:ins w:id="244" w:author="USDA Forest Service" w:date="2015-04-15T14:26:00Z">
        <w:r w:rsidR="00062160">
          <w:rPr>
            <w:rFonts w:ascii="Times New Roman" w:hAnsi="Times New Roman" w:cs="Times New Roman"/>
            <w:sz w:val="24"/>
            <w:szCs w:val="24"/>
          </w:rPr>
          <w:t xml:space="preserve"> </w:t>
        </w:r>
      </w:ins>
      <w:del w:id="245" w:author="Xavier" w:date="2015-04-07T13:44:00Z">
        <w:r w:rsidR="003A098E" w:rsidDel="00EF379F">
          <w:rPr>
            <w:rFonts w:ascii="Times New Roman" w:hAnsi="Times New Roman" w:cs="Times New Roman"/>
            <w:sz w:val="24"/>
            <w:szCs w:val="24"/>
          </w:rPr>
          <w:delText xml:space="preserve"> </w:delText>
        </w:r>
      </w:del>
      <w:del w:id="246" w:author="Xavier" w:date="2015-04-06T08:01:00Z">
        <w:r w:rsidR="00F87A5A" w:rsidDel="007F7480">
          <w:rPr>
            <w:rFonts w:ascii="Times New Roman" w:hAnsi="Times New Roman" w:cs="Times New Roman"/>
            <w:sz w:val="24"/>
            <w:szCs w:val="24"/>
          </w:rPr>
          <w:fldChar w:fldCharType="begin"/>
        </w:r>
        <w:r w:rsidR="003A098E" w:rsidDel="007F7480">
          <w:rPr>
            <w:rFonts w:ascii="Times New Roman" w:hAnsi="Times New Roman" w:cs="Times New Roman"/>
            <w:sz w:val="24"/>
            <w:szCs w:val="24"/>
          </w:rPr>
          <w:delInstrText xml:space="preserve"> ADDIN EN.CITE &lt;EndNote&gt;&lt;Cite&gt;&lt;Author&gt;Worfield&lt;/Author&gt;&lt;Year&gt;1986&lt;/Year&gt;&lt;RecNum&gt;263&lt;/RecNum&gt;&lt;DisplayText&gt;(Worfield et al. 1986, Warner et al. 1990)&lt;/DisplayText&gt;&lt;record&gt;&lt;rec-number&gt;263&lt;/rec-number&gt;&lt;foreign-keys&gt;&lt;key app="EN" db-id="etp09zffjx9xw4esddr5s5d2pvadaapfvv2r"&gt;263&lt;/key&gt;&lt;/foreign-keys&gt;&lt;ref-type name="Journal Article"&gt;17&lt;/ref-type&gt;&lt;contributors&gt;&lt;authors&gt;&lt;author&gt;Worfield, R. D.&lt;/author&gt;&lt;author&gt;Parashar, S. K.&lt;/author&gt;&lt;author&gt;Perrot, T.&lt;/author&gt;&lt;/authors&gt;&lt;/contributors&gt;&lt;titles&gt;&lt;title&gt;Depth profiling of peat deposits with impulse radar&lt;/title&gt;&lt;secondary-title&gt;Canadian Geotechnical Journal&lt;/secondary-title&gt;&lt;/titles&gt;&lt;periodical&gt;&lt;full-title&gt;Canadian Geotechnical Journal&lt;/full-title&gt;&lt;/periodical&gt;&lt;pages&gt;142-154&lt;/pages&gt;&lt;volume&gt;23&lt;/volume&gt;&lt;dates&gt;&lt;year&gt;1986&lt;/year&gt;&lt;/dates&gt;&lt;urls&gt;&lt;/urls&gt;&lt;/record&gt;&lt;/Cite&gt;&lt;Cite&gt;&lt;Author&gt;Warner&lt;/Author&gt;&lt;Year&gt;1990&lt;/Year&gt;&lt;RecNum&gt;123&lt;/RecNum&gt;&lt;record&gt;&lt;rec-number&gt;123&lt;/rec-number&gt;&lt;foreign-keys&gt;&lt;key app="EN" db-id="etp09zffjx9xw4esddr5s5d2pvadaapfvv2r"&gt;123&lt;/key&gt;&lt;/foreign-keys&gt;&lt;ref-type name="Journal Article"&gt;17&lt;/ref-type&gt;&lt;contributors&gt;&lt;authors&gt;&lt;author&gt;Warner, B. G.&lt;/author&gt;&lt;author&gt;Nobes, D. C.&lt;/author&gt;&lt;author&gt;Theimer, B. D.&lt;/author&gt;&lt;/authors&gt;&lt;/contributors&gt;&lt;titles&gt;&lt;title&gt;An application of ground penetrating radar to peat stratigraphy of Ellice Swamp, southwestern Ontario&lt;/title&gt;&lt;secondary-title&gt;Canadian Journal of Earth Science&lt;/secondary-title&gt;&lt;/titles&gt;&lt;periodical&gt;&lt;full-title&gt;Canadian Journal of Earth Science&lt;/full-title&gt;&lt;/periodical&gt;&lt;pages&gt;932-938&lt;/pages&gt;&lt;volume&gt;27&lt;/volume&gt;&lt;dates&gt;&lt;year&gt;1990&lt;/year&gt;&lt;/dates&gt;&lt;urls&gt;&lt;/urls&gt;&lt;/record&gt;&lt;/Cite&gt;&lt;/EndNote&gt;</w:delInstrText>
        </w:r>
        <w:r w:rsidR="00F87A5A" w:rsidDel="007F7480">
          <w:rPr>
            <w:rFonts w:ascii="Times New Roman" w:hAnsi="Times New Roman" w:cs="Times New Roman"/>
            <w:sz w:val="24"/>
            <w:szCs w:val="24"/>
          </w:rPr>
          <w:fldChar w:fldCharType="separate"/>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"_ENREF_49" \o "Worfield, 1986 #263"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Worfield et al. 1986</w:delText>
        </w:r>
        <w:r w:rsidR="00F87A5A" w:rsidDel="007F7480">
          <w:rPr>
            <w:rFonts w:ascii="Times New Roman" w:hAnsi="Times New Roman" w:cs="Times New Roman"/>
            <w:noProof/>
            <w:sz w:val="24"/>
            <w:szCs w:val="24"/>
          </w:rPr>
          <w:fldChar w:fldCharType="end"/>
        </w:r>
        <w:r w:rsidR="003A098E"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"_ENREF_48" \o "Warner, 1990 #123"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Warner et al. 1990</w:delText>
        </w:r>
        <w:r w:rsidR="00F87A5A" w:rsidDel="007F7480">
          <w:rPr>
            <w:rFonts w:ascii="Times New Roman" w:hAnsi="Times New Roman" w:cs="Times New Roman"/>
            <w:noProof/>
            <w:sz w:val="24"/>
            <w:szCs w:val="24"/>
          </w:rPr>
          <w:fldChar w:fldCharType="end"/>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3A098E" w:rsidDel="007F7480">
          <w:rPr>
            <w:rFonts w:ascii="Times New Roman" w:hAnsi="Times New Roman" w:cs="Times New Roman"/>
            <w:sz w:val="24"/>
            <w:szCs w:val="24"/>
          </w:rPr>
          <w:delText xml:space="preserve">; </w:delText>
        </w:r>
        <w:r w:rsidR="00E56545" w:rsidDel="007F7480">
          <w:rPr>
            <w:rFonts w:ascii="Times New Roman" w:hAnsi="Times New Roman" w:cs="Times New Roman"/>
            <w:sz w:val="24"/>
            <w:szCs w:val="24"/>
          </w:rPr>
          <w:delText xml:space="preserve">the </w:delText>
        </w:r>
        <w:r w:rsidR="003A098E" w:rsidDel="007F7480">
          <w:rPr>
            <w:rFonts w:ascii="Times New Roman" w:hAnsi="Times New Roman" w:cs="Times New Roman"/>
            <w:sz w:val="24"/>
            <w:szCs w:val="24"/>
          </w:rPr>
          <w:delText xml:space="preserve">presence of natural soil pipes </w:delText>
        </w:r>
        <w:r w:rsidR="00F87A5A" w:rsidDel="007F7480">
          <w:rPr>
            <w:rFonts w:ascii="Times New Roman" w:hAnsi="Times New Roman" w:cs="Times New Roman"/>
            <w:sz w:val="24"/>
            <w:szCs w:val="24"/>
          </w:rPr>
          <w:fldChar w:fldCharType="begin"/>
        </w:r>
        <w:r w:rsidR="003A098E" w:rsidDel="007F7480">
          <w:rPr>
            <w:rFonts w:ascii="Times New Roman" w:hAnsi="Times New Roman" w:cs="Times New Roman"/>
            <w:sz w:val="24"/>
            <w:szCs w:val="24"/>
          </w:rPr>
          <w:delInstrText xml:space="preserve"> ADDIN EN.CITE &lt;EndNote&gt;&lt;Cite&gt;&lt;Author&gt;Holden&lt;/Author&gt;&lt;Year&gt;2002&lt;/Year&gt;&lt;RecNum&gt;182&lt;/RecNum&gt;&lt;DisplayText&gt;(Holden et al. 2002)&lt;/DisplayText&gt;&lt;record&gt;&lt;rec-number&gt;182&lt;/rec-number&gt;&lt;foreign-keys&gt;&lt;key app="EN" db-id="etp09zffjx9xw4esddr5s5d2pvadaapfvv2r"&gt;182&lt;/key&gt;&lt;/foreign-keys&gt;&lt;ref-type name="Journal Article"&gt;17&lt;/ref-type&gt;&lt;contributors&gt;&lt;authors&gt;&lt;author&gt;Holden, J.&lt;/author&gt;&lt;author&gt;Burt, T. P.&lt;/author&gt;&lt;author&gt;Vilas, M.&lt;/author&gt;&lt;/authors&gt;&lt;/contributors&gt;&lt;titles&gt;&lt;title&gt;Application of ground-penetrating radar to the identification of subsurface piping in blanket peat&lt;/title&gt;&lt;secondary-title&gt;Earth. Surf. Processes Landf.&lt;/secondary-title&gt;&lt;/titles&gt;&lt;periodical&gt;&lt;full-title&gt;Earth. Surf. Processes Landf.&lt;/full-title&gt;&lt;/periodical&gt;&lt;pages&gt;235-249&lt;/pages&gt;&lt;volume&gt;27&lt;/volume&gt;&lt;dates&gt;&lt;year&gt;2002&lt;/year&gt;&lt;/dates&gt;&lt;urls&gt;&lt;/urls&gt;&lt;/record&gt;&lt;/Cite&gt;&lt;/EndNote&gt;</w:delInstrText>
        </w:r>
        <w:r w:rsidR="00F87A5A" w:rsidDel="007F7480">
          <w:rPr>
            <w:rFonts w:ascii="Times New Roman" w:hAnsi="Times New Roman" w:cs="Times New Roman"/>
            <w:sz w:val="24"/>
            <w:szCs w:val="24"/>
          </w:rPr>
          <w:fldChar w:fldCharType="separate"/>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"_ENREF_19" \o "Holden, 2002 #182"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Holden et al. 2002</w:delText>
        </w:r>
        <w:r w:rsidR="00F87A5A" w:rsidDel="007F7480">
          <w:rPr>
            <w:rFonts w:ascii="Times New Roman" w:hAnsi="Times New Roman" w:cs="Times New Roman"/>
            <w:noProof/>
            <w:sz w:val="24"/>
            <w:szCs w:val="24"/>
          </w:rPr>
          <w:fldChar w:fldCharType="end"/>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3A098E" w:rsidDel="007F7480">
          <w:rPr>
            <w:rFonts w:ascii="Times New Roman" w:hAnsi="Times New Roman" w:cs="Times New Roman"/>
            <w:sz w:val="24"/>
            <w:szCs w:val="24"/>
          </w:rPr>
          <w:delText xml:space="preserve"> and pipelines </w:delText>
        </w:r>
        <w:r w:rsidR="00795595" w:rsidDel="007F7480">
          <w:rPr>
            <w:rFonts w:ascii="Times New Roman" w:hAnsi="Times New Roman" w:cs="Times New Roman"/>
            <w:sz w:val="24"/>
            <w:szCs w:val="24"/>
          </w:rPr>
          <w:delText xml:space="preserve">in peat </w:delText>
        </w:r>
        <w:r w:rsidR="00F87A5A" w:rsidDel="007F7480">
          <w:rPr>
            <w:rFonts w:ascii="Times New Roman" w:hAnsi="Times New Roman" w:cs="Times New Roman"/>
            <w:sz w:val="24"/>
            <w:szCs w:val="24"/>
          </w:rPr>
          <w:fldChar w:fldCharType="begin"/>
        </w:r>
        <w:r w:rsidR="003A098E" w:rsidDel="007F7480">
          <w:rPr>
            <w:rFonts w:ascii="Times New Roman" w:hAnsi="Times New Roman" w:cs="Times New Roman"/>
            <w:sz w:val="24"/>
            <w:szCs w:val="24"/>
          </w:rPr>
          <w:delInstrText xml:space="preserve"> ADDIN EN.CITE &lt;EndNote&gt;&lt;Cite&gt;&lt;Author&gt;Jol&lt;/Author&gt;&lt;Year&gt;1995&lt;/Year&gt;&lt;RecNum&gt;190&lt;/RecNum&gt;&lt;DisplayText&gt;(Jol and Smith 1995)&lt;/DisplayText&gt;&lt;record&gt;&lt;rec-number&gt;190&lt;/rec-number&gt;&lt;foreign-keys&gt;&lt;key app="EN" db-id="etp09zffjx9xw4esddr5s5d2pvadaapfvv2r"&gt;190&lt;/key&gt;&lt;/foreign-keys&gt;&lt;ref-type name="Journal Article"&gt;17&lt;/ref-type&gt;&lt;contributors&gt;&lt;authors&gt;&lt;author&gt;Jol, H. M.&lt;/author&gt;&lt;author&gt;Smith, D. G.&lt;/author&gt;&lt;/authors&gt;&lt;/contributors&gt;&lt;titles&gt;&lt;title&gt;Ground penetrating radar surveys of peatlands for oilfield pipelines in Canada&lt;/title&gt;&lt;secondary-title&gt;Journal of Applied Geophysics&lt;/secondary-title&gt;&lt;/titles&gt;&lt;periodical&gt;&lt;full-title&gt;Journal of Applied Geophysics&lt;/full-title&gt;&lt;/periodical&gt;&lt;pages&gt;109-123&lt;/pages&gt;&lt;volume&gt;34&lt;/volume&gt;&lt;dates&gt;&lt;year&gt;1995&lt;/year&gt;&lt;/dates&gt;&lt;urls&gt;&lt;/urls&gt;&lt;/record&gt;&lt;/Cite&gt;&lt;/EndNote&gt;</w:delInstrText>
        </w:r>
        <w:r w:rsidR="00F87A5A" w:rsidDel="007F7480">
          <w:rPr>
            <w:rFonts w:ascii="Times New Roman" w:hAnsi="Times New Roman" w:cs="Times New Roman"/>
            <w:sz w:val="24"/>
            <w:szCs w:val="24"/>
          </w:rPr>
          <w:fldChar w:fldCharType="separate"/>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"_ENREF_22" \o "Jol, 1995 #190"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Jol and Smith 1995</w:delText>
        </w:r>
        <w:r w:rsidR="00F87A5A" w:rsidDel="007F7480">
          <w:rPr>
            <w:rFonts w:ascii="Times New Roman" w:hAnsi="Times New Roman" w:cs="Times New Roman"/>
            <w:noProof/>
            <w:sz w:val="24"/>
            <w:szCs w:val="24"/>
          </w:rPr>
          <w:fldChar w:fldCharType="end"/>
        </w:r>
        <w:r w:rsidR="003A098E"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F77BE6" w:rsidDel="007F7480">
          <w:rPr>
            <w:rFonts w:ascii="Times New Roman" w:hAnsi="Times New Roman" w:cs="Times New Roman"/>
            <w:sz w:val="24"/>
            <w:szCs w:val="24"/>
          </w:rPr>
          <w:delText xml:space="preserve">; hydrogeology and pool formation </w:delText>
        </w:r>
        <w:r w:rsidR="00795595" w:rsidDel="007F7480">
          <w:rPr>
            <w:rFonts w:ascii="Times New Roman" w:hAnsi="Times New Roman" w:cs="Times New Roman"/>
            <w:sz w:val="24"/>
            <w:szCs w:val="24"/>
          </w:rPr>
          <w:delText xml:space="preserve">in peatlands </w:delText>
        </w:r>
        <w:r w:rsidR="00F87A5A" w:rsidDel="007F7480">
          <w:rPr>
            <w:rFonts w:ascii="Times New Roman" w:hAnsi="Times New Roman" w:cs="Times New Roman"/>
            <w:sz w:val="24"/>
            <w:szCs w:val="24"/>
          </w:rPr>
          <w:fldChar w:fldCharType="begin">
            <w:fldData xml:space="preserve">PEVuZE5vdGU+PENpdGU+PEF1dGhvcj5TbGF0ZXI8L0F1dGhvcj48WWVhcj4yMDAyPC9ZZWFyPjxS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</w:fldData>
          </w:fldChar>
        </w:r>
        <w:r w:rsidR="00BB0EF3" w:rsidDel="007F7480">
          <w:rPr>
            <w:rFonts w:ascii="Times New Roman" w:hAnsi="Times New Roman" w:cs="Times New Roman"/>
            <w:sz w:val="24"/>
            <w:szCs w:val="24"/>
          </w:rPr>
          <w:delInstrText xml:space="preserve"> ADDIN EN.CITE </w:delInstrText>
        </w:r>
        <w:r w:rsidR="00F87A5A" w:rsidDel="007F7480">
          <w:rPr>
            <w:rFonts w:ascii="Times New Roman" w:hAnsi="Times New Roman" w:cs="Times New Roman"/>
            <w:sz w:val="24"/>
            <w:szCs w:val="24"/>
          </w:rPr>
          <w:fldChar w:fldCharType="begin">
            <w:fldData xml:space="preserve">PEVuZE5vdGU+PENpdGU+PEF1dGhvcj5TbGF0ZXI8L0F1dGhvcj48WWVhcj4yMDAyPC9ZZWFyPjxS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</w:fldData>
          </w:fldChar>
        </w:r>
        <w:r w:rsidR="00BB0EF3" w:rsidDel="007F7480">
          <w:rPr>
            <w:rFonts w:ascii="Times New Roman" w:hAnsi="Times New Roman" w:cs="Times New Roman"/>
            <w:sz w:val="24"/>
            <w:szCs w:val="24"/>
          </w:rPr>
          <w:delInstrText xml:space="preserve"> ADDIN EN.CITE.DATA </w:delInstrText>
        </w:r>
        <w:r w:rsidR="00F87A5A" w:rsidDel="007F7480">
          <w:rPr>
            <w:rFonts w:ascii="Times New Roman" w:hAnsi="Times New Roman" w:cs="Times New Roman"/>
            <w:sz w:val="24"/>
            <w:szCs w:val="24"/>
          </w:rPr>
        </w:r>
        <w:r w:rsidR="00F87A5A" w:rsidDel="007F7480">
          <w:rPr>
            <w:rFonts w:ascii="Times New Roman" w:hAnsi="Times New Roman" w:cs="Times New Roman"/>
            <w:sz w:val="24"/>
            <w:szCs w:val="24"/>
          </w:rPr>
          <w:fldChar w:fldCharType="end"/>
        </w:r>
        <w:r w:rsidR="00F87A5A" w:rsidDel="007F7480">
          <w:rPr>
            <w:rFonts w:ascii="Times New Roman" w:hAnsi="Times New Roman" w:cs="Times New Roman"/>
            <w:sz w:val="24"/>
            <w:szCs w:val="24"/>
          </w:rPr>
        </w:r>
        <w:r w:rsidR="00F87A5A" w:rsidDel="007F7480">
          <w:rPr>
            <w:rFonts w:ascii="Times New Roman" w:hAnsi="Times New Roman" w:cs="Times New Roman"/>
            <w:sz w:val="24"/>
            <w:szCs w:val="24"/>
          </w:rPr>
          <w:fldChar w:fldCharType="separate"/>
        </w:r>
        <w:r w:rsidR="00BB0EF3"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"_ENREF_41" \o "Slater, 2002 #240"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Slater and Reeve 2002</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"_ENREF_10" \o "Comas, 2005 #152"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et al. 2005b</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"_ENREF_25" \o "Kettridge, 2008 #312"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Kettridge et al. 2008</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"_ENREF_14" \o "Comas, 2011 #680"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et al. 2011b</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E12388" w:rsidDel="007F7480">
          <w:rPr>
            <w:rFonts w:ascii="Times New Roman" w:hAnsi="Times New Roman" w:cs="Times New Roman"/>
            <w:sz w:val="24"/>
            <w:szCs w:val="24"/>
          </w:rPr>
          <w:delText xml:space="preserve">; geoelectrical properties of the peat matrix </w:delText>
        </w:r>
        <w:r w:rsidR="00F87A5A" w:rsidDel="007F7480">
          <w:rPr>
            <w:rFonts w:ascii="Times New Roman" w:hAnsi="Times New Roman" w:cs="Times New Roman"/>
            <w:sz w:val="24"/>
            <w:szCs w:val="24"/>
          </w:rPr>
          <w:fldChar w:fldCharType="begin"/>
        </w:r>
        <w:r w:rsidR="00ED7681" w:rsidDel="007F7480">
          <w:rPr>
            <w:rFonts w:ascii="Times New Roman" w:hAnsi="Times New Roman" w:cs="Times New Roman"/>
            <w:sz w:val="24"/>
            <w:szCs w:val="24"/>
          </w:rPr>
          <w:delInstrText xml:space="preserve"> ADDIN EN.CITE &lt;EndNote&gt;&lt;Cite&gt;&lt;Author&gt;Theimer&lt;/Author&gt;&lt;Year&gt;1994&lt;/Year&gt;&lt;RecNum&gt;41&lt;/RecNum&gt;&lt;DisplayText&gt;(Theimer et al. 1994, Comas and Slater 2004)&lt;/DisplayText&gt;&lt;record&gt;&lt;rec-number&gt;41&lt;/rec-number&gt;&lt;foreign-keys&gt;&lt;key app="EN" db-id="etp09zffjx9xw4esddr5s5d2pvadaapfvv2r"&gt;41&lt;/key&gt;&lt;/foreign-keys&gt;&lt;ref-type name="Journal Article"&gt;17&lt;/ref-type&gt;&lt;contributors&gt;&lt;authors&gt;&lt;author&gt;Theimer, B. D.&lt;/author&gt;&lt;author&gt;Nobes, D. C. &lt;/author&gt;&lt;author&gt;Warner, B. G.&lt;/author&gt;&lt;/authors&gt;&lt;/contributors&gt;&lt;titles&gt;&lt;title&gt;A study of the geoelectrical properties of peatlands and their influence on ground-penetrating radar surveying&lt;/title&gt;&lt;secondary-title&gt;Geophysical Prospecting&lt;/secondary-title&gt;&lt;/titles&gt;&lt;periodical&gt;&lt;full-title&gt;Geophysical Prospecting&lt;/full-title&gt;&lt;/periodical&gt;&lt;pages&gt;179-209&lt;/pages&gt;&lt;volume&gt;42&lt;/volume&gt;&lt;dates&gt;&lt;year&gt;1994&lt;/year&gt;&lt;/dates&gt;&lt;urls&gt;&lt;/urls&gt;&lt;/record&gt;&lt;/Cite&gt;&lt;Cite&gt;&lt;Author&gt;Comas&lt;/Author&gt;&lt;Year&gt;2004&lt;/Year&gt;&lt;RecNum&gt;148&lt;/RecNum&gt;&lt;record&gt;&lt;rec-number&gt;148&lt;/rec-number&gt;&lt;foreign-keys&gt;&lt;key app="EN" db-id="etp09zffjx9xw4esddr5s5d2pvadaapfvv2r"&gt;148&lt;/key&gt;&lt;/foreign-keys&gt;&lt;ref-type name="Journal Article"&gt;17&lt;/ref-type&gt;&lt;contributors&gt;&lt;authors&gt;&lt;author&gt;Comas, X.&lt;/author&gt;&lt;author&gt;Slater, L&lt;/author&gt;&lt;/authors&gt;&lt;/contributors&gt;&lt;titles&gt;&lt;title&gt;Low-frequency electrical properties of peat&lt;/title&gt;&lt;secondary-title&gt;Water Resource Research&lt;/secondary-title&gt;&lt;/titles&gt;&lt;periodical&gt;&lt;full-title&gt;Water Resource Research&lt;/full-title&gt;&lt;/periodical&gt;&lt;pages&gt;W12414&lt;/pages&gt;&lt;volume&gt;40&lt;/volume&gt;&lt;dates&gt;&lt;year&gt;2004&lt;/year&gt;&lt;/dates&gt;&lt;urls&gt;&lt;/urls&gt;&lt;/record&gt;&lt;/Cite&gt;&lt;/EndNote&gt;</w:delInstrText>
        </w:r>
        <w:r w:rsidR="00F87A5A" w:rsidDel="007F7480">
          <w:rPr>
            <w:rFonts w:ascii="Times New Roman" w:hAnsi="Times New Roman" w:cs="Times New Roman"/>
            <w:sz w:val="24"/>
            <w:szCs w:val="24"/>
          </w:rPr>
          <w:fldChar w:fldCharType="separate"/>
        </w:r>
        <w:r w:rsidR="00ED7681"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"_ENREF_45" \o "Theimer, 1994 #41"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Theimer et al. 1994</w:delText>
        </w:r>
        <w:r w:rsidR="00F87A5A" w:rsidDel="007F7480">
          <w:rPr>
            <w:rFonts w:ascii="Times New Roman" w:hAnsi="Times New Roman" w:cs="Times New Roman"/>
            <w:noProof/>
            <w:sz w:val="24"/>
            <w:szCs w:val="24"/>
          </w:rPr>
          <w:fldChar w:fldCharType="end"/>
        </w:r>
        <w:r w:rsidR="00ED7681"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"_ENREF_8" \o "Comas, 2004 #148"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and Slater 2004</w:delText>
        </w:r>
        <w:r w:rsidR="00F87A5A" w:rsidDel="007F7480">
          <w:rPr>
            <w:rFonts w:ascii="Times New Roman" w:hAnsi="Times New Roman" w:cs="Times New Roman"/>
            <w:noProof/>
            <w:sz w:val="24"/>
            <w:szCs w:val="24"/>
          </w:rPr>
          <w:fldChar w:fldCharType="end"/>
        </w:r>
        <w:r w:rsidR="00ED7681"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E12388" w:rsidDel="007F7480">
          <w:rPr>
            <w:rFonts w:ascii="Times New Roman" w:hAnsi="Times New Roman" w:cs="Times New Roman"/>
            <w:sz w:val="24"/>
            <w:szCs w:val="24"/>
          </w:rPr>
          <w:delText xml:space="preserve">; peatland evolution </w:delText>
        </w:r>
        <w:r w:rsidR="00F87A5A" w:rsidDel="007F7480">
          <w:rPr>
            <w:rFonts w:ascii="Times New Roman" w:hAnsi="Times New Roman" w:cs="Times New Roman"/>
            <w:sz w:val="24"/>
            <w:szCs w:val="24"/>
          </w:rPr>
          <w:fldChar w:fldCharType="begin"/>
        </w:r>
        <w:r w:rsidR="00E12388" w:rsidDel="007F7480">
          <w:rPr>
            <w:rFonts w:ascii="Times New Roman" w:hAnsi="Times New Roman" w:cs="Times New Roman"/>
            <w:sz w:val="24"/>
            <w:szCs w:val="24"/>
          </w:rPr>
          <w:delInstrText xml:space="preserve"> ADDIN EN.CITE &lt;EndNote&gt;&lt;Cite&gt;&lt;Author&gt;Comas&lt;/Author&gt;&lt;Year&gt;2004&lt;/Year&gt;&lt;RecNum&gt;15&lt;/RecNum&gt;&lt;DisplayText&gt;(Comas et al. 2004, Kettridge et al. 2012)&lt;/DisplayText&gt;&lt;record&gt;&lt;rec-number&gt;15&lt;/rec-number&gt;&lt;foreign-keys&gt;&lt;key app="EN" db-id="etp09zffjx9xw4esddr5s5d2pvadaapfvv2r"&gt;15&lt;/key&gt;&lt;/foreign-keys&gt;&lt;ref-type name="Journal Article"&gt;17&lt;/ref-type&gt;&lt;contributors&gt;&lt;authors&gt;&lt;author&gt;Comas, X. &lt;/author&gt;&lt;author&gt;Slater, L. &lt;/author&gt;&lt;author&gt;Reeve, A.&lt;/author&gt;&lt;/authors&gt;&lt;/contributors&gt;&lt;titles&gt;&lt;title&gt;Geophysical evidence for peat basin morphology and stratigraphic controls on vegetation observed in a Northern Peatland&lt;/title&gt;&lt;secondary-title&gt;Journal of Hydrology&lt;/secondary-title&gt;&lt;/titles&gt;&lt;periodical&gt;&lt;full-title&gt;Journal of Hydrology&lt;/full-title&gt;&lt;/periodical&gt;&lt;pages&gt;173-184&lt;/pages&gt;&lt;volume&gt;295&lt;/volume&gt;&lt;dates&gt;&lt;year&gt;2004&lt;/year&gt;&lt;/dates&gt;&lt;urls&gt;&lt;/urls&gt;&lt;/record&gt;&lt;/Cite&gt;&lt;Cite&gt;&lt;Author&gt;Kettridge&lt;/Author&gt;&lt;Year&gt;2012&lt;/Year&gt;&lt;RecNum&gt;623&lt;/RecNum&gt;&lt;record&gt;&lt;rec-number&gt;623&lt;/rec-number&gt;&lt;foreign-keys&gt;&lt;key app="EN" db-id="etp09zffjx9xw4esddr5s5d2pvadaapfvv2r"&gt;623&lt;/key&gt;&lt;/foreign-keys&gt;&lt;ref-type name="Journal Article"&gt;17&lt;/ref-type&gt;&lt;contributors&gt;&lt;authors&gt;&lt;author&gt;Kettridge, N.&lt;/author&gt;&lt;author&gt;Binley, A.&lt;/author&gt;&lt;author&gt;Comas X.&lt;/author&gt;&lt;author&gt;Cassidy, N.&lt;/author&gt;&lt;author&gt;Baird, A.&lt;/author&gt;&lt;author&gt;Harris, A.&lt;/author&gt;&lt;author&gt;van der Kruk, J.&lt;/author&gt;&lt;author&gt;Strack, M.&lt;/author&gt;&lt;author&gt;Milner, A.&lt;/author&gt;&lt;author&gt;Waddington, J. M.&lt;/author&gt;&lt;/authors&gt;&lt;/contributors&gt;&lt;titles&gt;&lt;title&gt;Do peatland microforms move through time? Examining the developmental history of a patterned peatland using ground penetrating radar.&lt;/title&gt;&lt;secondary-title&gt;Journal of Geophysical Research-Biogeosciences&lt;/secondary-title&gt;&lt;/titles&gt;&lt;periodical&gt;&lt;full-title&gt;Journal of Geophysical Research-Biogeosciences&lt;/full-title&gt;&lt;/periodical&gt;&lt;pages&gt;11&lt;/pages&gt;&lt;volume&gt;117&lt;/volume&gt;&lt;number&gt;G03030&lt;/number&gt;&lt;dates&gt;&lt;year&gt;2012&lt;/year&gt;&lt;/dates&gt;&lt;isbn&gt;doi:10.1029/2011JG001876 &lt;/isbn&gt;&lt;urls&gt;&lt;/urls&gt;&lt;/record&gt;&lt;/Cite&gt;&lt;/EndNote&gt;</w:delInstrText>
        </w:r>
        <w:r w:rsidR="00F87A5A" w:rsidDel="007F7480">
          <w:rPr>
            <w:rFonts w:ascii="Times New Roman" w:hAnsi="Times New Roman" w:cs="Times New Roman"/>
            <w:sz w:val="24"/>
            <w:szCs w:val="24"/>
          </w:rPr>
          <w:fldChar w:fldCharType="separate"/>
        </w:r>
        <w:r w:rsidR="00E12388"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"_ENREF_6" \o "Comas, 2004 #15"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et al. 2004</w:delText>
        </w:r>
        <w:r w:rsidR="00F87A5A" w:rsidDel="007F7480">
          <w:rPr>
            <w:rFonts w:ascii="Times New Roman" w:hAnsi="Times New Roman" w:cs="Times New Roman"/>
            <w:noProof/>
            <w:sz w:val="24"/>
            <w:szCs w:val="24"/>
          </w:rPr>
          <w:fldChar w:fldCharType="end"/>
        </w:r>
        <w:r w:rsidR="00E12388"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"_ENREF_24" \o "Kettridge, 2012 #623"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Kettridge et al. 2012</w:delText>
        </w:r>
        <w:r w:rsidR="00F87A5A" w:rsidDel="007F7480">
          <w:rPr>
            <w:rFonts w:ascii="Times New Roman" w:hAnsi="Times New Roman" w:cs="Times New Roman"/>
            <w:noProof/>
            <w:sz w:val="24"/>
            <w:szCs w:val="24"/>
          </w:rPr>
          <w:fldChar w:fldCharType="end"/>
        </w:r>
        <w:r w:rsidR="00E12388"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E12388" w:rsidDel="007F7480">
          <w:rPr>
            <w:rFonts w:ascii="Times New Roman" w:hAnsi="Times New Roman" w:cs="Times New Roman"/>
            <w:sz w:val="24"/>
            <w:szCs w:val="24"/>
          </w:rPr>
          <w:delText xml:space="preserve">; </w:delText>
        </w:r>
        <w:r w:rsidR="00F25186" w:rsidDel="007F7480">
          <w:rPr>
            <w:rFonts w:ascii="Times New Roman" w:hAnsi="Times New Roman" w:cs="Times New Roman"/>
            <w:sz w:val="24"/>
            <w:szCs w:val="24"/>
          </w:rPr>
          <w:delText xml:space="preserve">and </w:delText>
        </w:r>
        <w:r w:rsidR="00E12388" w:rsidDel="007F7480">
          <w:rPr>
            <w:rFonts w:ascii="Times New Roman" w:hAnsi="Times New Roman" w:cs="Times New Roman"/>
            <w:sz w:val="24"/>
            <w:szCs w:val="24"/>
          </w:rPr>
          <w:delText xml:space="preserve">biogenic gas </w:delText>
        </w:r>
        <w:r w:rsidR="00E12388" w:rsidDel="007F7480">
          <w:rPr>
            <w:rFonts w:ascii="Times New Roman" w:hAnsi="Times New Roman" w:cs="Times New Roman"/>
            <w:sz w:val="24"/>
            <w:szCs w:val="24"/>
          </w:rPr>
          <w:lastRenderedPageBreak/>
          <w:delText xml:space="preserve">distribution and dynamics </w:delText>
        </w:r>
        <w:r w:rsidR="00A6151C" w:rsidDel="007F7480">
          <w:rPr>
            <w:rFonts w:ascii="Times New Roman" w:hAnsi="Times New Roman" w:cs="Times New Roman"/>
            <w:sz w:val="24"/>
            <w:szCs w:val="24"/>
          </w:rPr>
          <w:delText xml:space="preserve">in peat </w:delText>
        </w:r>
        <w:r w:rsidR="00F87A5A" w:rsidDel="007F7480">
          <w:rPr>
            <w:rFonts w:ascii="Times New Roman" w:hAnsi="Times New Roman" w:cs="Times New Roman"/>
            <w:sz w:val="24"/>
            <w:szCs w:val="24"/>
          </w:rPr>
          <w:fldChar w:fldCharType="begin">
            <w:fldData xml:space="preserve">PEVuZE5vdGU+PENpdGU+PEF1dGhvcj5Db21hczwvQXV0aG9yPjxZZWFyPjIwMDU8L1llYXI+PFJl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</w:fldData>
          </w:fldChar>
        </w:r>
        <w:r w:rsidR="008579DB" w:rsidDel="007F7480">
          <w:rPr>
            <w:rFonts w:ascii="Times New Roman" w:hAnsi="Times New Roman" w:cs="Times New Roman"/>
            <w:sz w:val="24"/>
            <w:szCs w:val="24"/>
          </w:rPr>
          <w:delInstrText xml:space="preserve"> ADDIN EN.CITE </w:delInstrText>
        </w:r>
        <w:r w:rsidR="00F87A5A" w:rsidDel="007F7480">
          <w:rPr>
            <w:rFonts w:ascii="Times New Roman" w:hAnsi="Times New Roman" w:cs="Times New Roman"/>
            <w:sz w:val="24"/>
            <w:szCs w:val="24"/>
          </w:rPr>
          <w:fldChar w:fldCharType="begin">
            <w:fldData xml:space="preserve">PEVuZE5vdGU+PENpdGU+PEF1dGhvcj5Db21hczwvQXV0aG9yPjxZZWFyPjIwMDU8L1llYXI+PFJl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</w:fldData>
          </w:fldChar>
        </w:r>
        <w:r w:rsidR="008579DB" w:rsidDel="007F7480">
          <w:rPr>
            <w:rFonts w:ascii="Times New Roman" w:hAnsi="Times New Roman" w:cs="Times New Roman"/>
            <w:sz w:val="24"/>
            <w:szCs w:val="24"/>
          </w:rPr>
          <w:delInstrText xml:space="preserve"> ADDIN EN.CITE.DATA </w:delInstrText>
        </w:r>
        <w:r w:rsidR="00F87A5A" w:rsidDel="007F7480">
          <w:rPr>
            <w:rFonts w:ascii="Times New Roman" w:hAnsi="Times New Roman" w:cs="Times New Roman"/>
            <w:sz w:val="24"/>
            <w:szCs w:val="24"/>
          </w:rPr>
        </w:r>
        <w:r w:rsidR="00F87A5A" w:rsidDel="007F7480">
          <w:rPr>
            <w:rFonts w:ascii="Times New Roman" w:hAnsi="Times New Roman" w:cs="Times New Roman"/>
            <w:sz w:val="24"/>
            <w:szCs w:val="24"/>
          </w:rPr>
          <w:fldChar w:fldCharType="end"/>
        </w:r>
        <w:r w:rsidR="00F87A5A" w:rsidDel="007F7480">
          <w:rPr>
            <w:rFonts w:ascii="Times New Roman" w:hAnsi="Times New Roman" w:cs="Times New Roman"/>
            <w:sz w:val="24"/>
            <w:szCs w:val="24"/>
          </w:rPr>
        </w:r>
        <w:r w:rsidR="00F87A5A" w:rsidDel="007F7480">
          <w:rPr>
            <w:rFonts w:ascii="Times New Roman" w:hAnsi="Times New Roman" w:cs="Times New Roman"/>
            <w:sz w:val="24"/>
            <w:szCs w:val="24"/>
          </w:rPr>
          <w:fldChar w:fldCharType="separate"/>
        </w:r>
        <w:r w:rsidR="00BB0EF3" w:rsidDel="007F7480">
          <w:rPr>
            <w:rFonts w:ascii="Times New Roman" w:hAnsi="Times New Roman" w:cs="Times New Roman"/>
            <w:noProof/>
            <w:sz w:val="24"/>
            <w:szCs w:val="24"/>
          </w:rPr>
          <w:delText>(</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"_ENREF_9" \o "Comas, 2005 #97"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et al. 2005a</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"_ENREF_11" \o "Comas, 2007 #154"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2007</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"_ENREF_12" \o "Comas, 2008 #155"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2008</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"_ENREF_35" \o "Parsekian, 2010 #380"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Parsekian et al. 2010</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"_ENREF_13" \o "Comas, 2011 #610"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Comas et al. 2011a</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 xml:space="preserve">, </w:delText>
        </w:r>
        <w:r w:rsidR="00F87A5A" w:rsidDel="007F7480">
          <w:rPr>
            <w:rFonts w:ascii="Times New Roman" w:hAnsi="Times New Roman" w:cs="Times New Roman"/>
            <w:noProof/>
            <w:sz w:val="24"/>
            <w:szCs w:val="24"/>
          </w:rPr>
          <w:fldChar w:fldCharType="begin"/>
        </w:r>
        <w:r w:rsidR="008C48AB" w:rsidDel="007F7480">
          <w:rPr>
            <w:rFonts w:ascii="Times New Roman" w:hAnsi="Times New Roman" w:cs="Times New Roman"/>
            <w:noProof/>
            <w:sz w:val="24"/>
            <w:szCs w:val="24"/>
          </w:rPr>
          <w:delInstrText xml:space="preserve"> HYPERLINK \l "_ENREF_33" \o "Parsekian, 2011 #617" </w:delInstrText>
        </w:r>
        <w:r w:rsidR="00F87A5A" w:rsidDel="007F7480">
          <w:rPr>
            <w:rFonts w:ascii="Times New Roman" w:hAnsi="Times New Roman" w:cs="Times New Roman"/>
            <w:noProof/>
            <w:sz w:val="24"/>
            <w:szCs w:val="24"/>
          </w:rPr>
          <w:fldChar w:fldCharType="separate"/>
        </w:r>
        <w:r w:rsidR="008C48AB" w:rsidDel="007F7480">
          <w:rPr>
            <w:rFonts w:ascii="Times New Roman" w:hAnsi="Times New Roman" w:cs="Times New Roman"/>
            <w:noProof/>
            <w:sz w:val="24"/>
            <w:szCs w:val="24"/>
          </w:rPr>
          <w:delText>Parsekian et al. 2011</w:delText>
        </w:r>
        <w:r w:rsidR="00F87A5A" w:rsidDel="007F7480">
          <w:rPr>
            <w:rFonts w:ascii="Times New Roman" w:hAnsi="Times New Roman" w:cs="Times New Roman"/>
            <w:noProof/>
            <w:sz w:val="24"/>
            <w:szCs w:val="24"/>
          </w:rPr>
          <w:fldChar w:fldCharType="end"/>
        </w:r>
        <w:r w:rsidR="00BB0EF3" w:rsidDel="007F7480">
          <w:rPr>
            <w:rFonts w:ascii="Times New Roman" w:hAnsi="Times New Roman" w:cs="Times New Roman"/>
            <w:noProof/>
            <w:sz w:val="24"/>
            <w:szCs w:val="24"/>
          </w:rPr>
          <w:delText>)</w:delText>
        </w:r>
        <w:r w:rsidR="00F87A5A" w:rsidDel="007F7480">
          <w:rPr>
            <w:rFonts w:ascii="Times New Roman" w:hAnsi="Times New Roman" w:cs="Times New Roman"/>
            <w:sz w:val="24"/>
            <w:szCs w:val="24"/>
          </w:rPr>
          <w:fldChar w:fldCharType="end"/>
        </w:r>
        <w:r w:rsidR="00BB0EF3" w:rsidDel="007F7480">
          <w:rPr>
            <w:rFonts w:ascii="Times New Roman" w:hAnsi="Times New Roman" w:cs="Times New Roman"/>
            <w:sz w:val="24"/>
            <w:szCs w:val="24"/>
          </w:rPr>
          <w:delText>.</w:delText>
        </w:r>
        <w:r w:rsidR="003A098E" w:rsidDel="007F7480">
          <w:rPr>
            <w:rFonts w:ascii="Times New Roman" w:hAnsi="Times New Roman" w:cs="Times New Roman"/>
            <w:sz w:val="24"/>
            <w:szCs w:val="24"/>
          </w:rPr>
          <w:delText xml:space="preserve"> </w:delText>
        </w:r>
      </w:del>
      <w:del w:id="247" w:author="Xavier" w:date="2015-04-06T08:18:00Z">
        <w:r w:rsidR="00152574" w:rsidDel="00ED0CC6">
          <w:rPr>
            <w:rFonts w:ascii="Times New Roman" w:hAnsi="Times New Roman" w:cs="Times New Roman"/>
            <w:sz w:val="24"/>
            <w:szCs w:val="24"/>
          </w:rPr>
          <w:delText>The</w:delText>
        </w:r>
        <w:r w:rsidR="00790982" w:rsidDel="00ED0CC6">
          <w:rPr>
            <w:rFonts w:ascii="Times New Roman" w:hAnsi="Times New Roman" w:cs="Times New Roman"/>
            <w:sz w:val="24"/>
            <w:szCs w:val="24"/>
          </w:rPr>
          <w:delText xml:space="preserve"> </w:delText>
        </w:r>
        <w:r w:rsidR="00152574" w:rsidDel="00ED0CC6">
          <w:rPr>
            <w:rFonts w:ascii="Times New Roman" w:hAnsi="Times New Roman" w:cs="Times New Roman"/>
            <w:sz w:val="24"/>
            <w:szCs w:val="24"/>
          </w:rPr>
          <w:delText xml:space="preserve">pore waters of peat soils in ombrotrophic </w:delText>
        </w:r>
        <w:r w:rsidR="00790982" w:rsidDel="00ED0CC6">
          <w:rPr>
            <w:rFonts w:ascii="Times New Roman" w:hAnsi="Times New Roman" w:cs="Times New Roman"/>
            <w:sz w:val="24"/>
            <w:szCs w:val="24"/>
          </w:rPr>
          <w:delText xml:space="preserve"> </w:delText>
        </w:r>
        <w:r w:rsidR="00152574" w:rsidDel="00ED0CC6">
          <w:rPr>
            <w:rFonts w:ascii="Times New Roman" w:hAnsi="Times New Roman" w:cs="Times New Roman"/>
            <w:sz w:val="24"/>
            <w:szCs w:val="24"/>
          </w:rPr>
          <w:delText xml:space="preserve">boreal </w:delText>
        </w:r>
        <w:r w:rsidR="00790982" w:rsidDel="00ED0CC6">
          <w:rPr>
            <w:rFonts w:ascii="Times New Roman" w:hAnsi="Times New Roman" w:cs="Times New Roman"/>
            <w:sz w:val="24"/>
            <w:szCs w:val="24"/>
          </w:rPr>
          <w:delText>peatlands</w:delText>
        </w:r>
        <w:r w:rsidR="00BB7548" w:rsidDel="00ED0CC6">
          <w:rPr>
            <w:rFonts w:ascii="Times New Roman" w:hAnsi="Times New Roman" w:cs="Times New Roman"/>
            <w:sz w:val="24"/>
            <w:szCs w:val="24"/>
          </w:rPr>
          <w:delText xml:space="preserve"> (typically being 200 µS cm</w:delText>
        </w:r>
        <w:r w:rsidR="00BB7548" w:rsidRPr="00BB7548" w:rsidDel="00ED0CC6">
          <w:rPr>
            <w:rFonts w:ascii="Times New Roman" w:hAnsi="Times New Roman" w:cs="Times New Roman"/>
            <w:sz w:val="24"/>
            <w:szCs w:val="24"/>
            <w:vertAlign w:val="superscript"/>
          </w:rPr>
          <w:delText>-1</w:delText>
        </w:r>
        <w:r w:rsidR="00BB7548" w:rsidDel="00ED0CC6">
          <w:rPr>
            <w:rFonts w:ascii="Times New Roman" w:hAnsi="Times New Roman" w:cs="Times New Roman"/>
            <w:sz w:val="24"/>
            <w:szCs w:val="24"/>
          </w:rPr>
          <w:delText xml:space="preserve"> or less)</w:delText>
        </w:r>
        <w:r w:rsidR="00790982" w:rsidDel="00ED0CC6">
          <w:rPr>
            <w:rFonts w:ascii="Times New Roman" w:hAnsi="Times New Roman" w:cs="Times New Roman"/>
            <w:sz w:val="24"/>
            <w:szCs w:val="24"/>
          </w:rPr>
          <w:delText xml:space="preserve"> </w:delText>
        </w:r>
        <w:r w:rsidR="00831B9B" w:rsidDel="00ED0CC6">
          <w:rPr>
            <w:rFonts w:ascii="Times New Roman" w:hAnsi="Times New Roman" w:cs="Times New Roman"/>
            <w:sz w:val="24"/>
            <w:szCs w:val="24"/>
          </w:rPr>
          <w:delText>are characterized by</w:delText>
        </w:r>
        <w:r w:rsidR="00790982" w:rsidDel="00ED0CC6">
          <w:rPr>
            <w:rFonts w:ascii="Times New Roman" w:hAnsi="Times New Roman" w:cs="Times New Roman"/>
            <w:sz w:val="24"/>
            <w:szCs w:val="24"/>
          </w:rPr>
          <w:delText xml:space="preserve"> low fluid </w:delText>
        </w:r>
        <w:r w:rsidR="00831B9B" w:rsidDel="00ED0CC6">
          <w:rPr>
            <w:rFonts w:ascii="Times New Roman" w:hAnsi="Times New Roman" w:cs="Times New Roman"/>
            <w:sz w:val="24"/>
            <w:szCs w:val="24"/>
          </w:rPr>
          <w:delText xml:space="preserve">electrical </w:delText>
        </w:r>
        <w:r w:rsidR="00790982" w:rsidDel="00ED0CC6">
          <w:rPr>
            <w:rFonts w:ascii="Times New Roman" w:hAnsi="Times New Roman" w:cs="Times New Roman"/>
            <w:sz w:val="24"/>
            <w:szCs w:val="24"/>
          </w:rPr>
          <w:delText>conductivity</w:delText>
        </w:r>
        <w:r w:rsidR="00E56545" w:rsidDel="00ED0CC6">
          <w:rPr>
            <w:rFonts w:ascii="Times New Roman" w:hAnsi="Times New Roman" w:cs="Times New Roman"/>
            <w:sz w:val="24"/>
            <w:szCs w:val="24"/>
          </w:rPr>
          <w:delText>, resulting in</w:delText>
        </w:r>
        <w:r w:rsidR="00152574" w:rsidDel="00ED0CC6">
          <w:rPr>
            <w:rFonts w:ascii="Times New Roman" w:hAnsi="Times New Roman" w:cs="Times New Roman"/>
            <w:sz w:val="24"/>
            <w:szCs w:val="24"/>
          </w:rPr>
          <w:delText xml:space="preserve"> </w:delText>
        </w:r>
        <w:r w:rsidR="00BB7548" w:rsidDel="00ED0CC6">
          <w:rPr>
            <w:rFonts w:ascii="Times New Roman" w:hAnsi="Times New Roman" w:cs="Times New Roman"/>
            <w:sz w:val="24"/>
            <w:szCs w:val="24"/>
          </w:rPr>
          <w:delText xml:space="preserve">GPR </w:delText>
        </w:r>
        <w:r w:rsidR="00152574" w:rsidDel="00ED0CC6">
          <w:rPr>
            <w:rFonts w:ascii="Times New Roman" w:hAnsi="Times New Roman" w:cs="Times New Roman"/>
            <w:sz w:val="24"/>
            <w:szCs w:val="24"/>
          </w:rPr>
          <w:delText>investigation depths of up to 11 m</w:delText>
        </w:r>
        <w:r w:rsidR="004E0DA2" w:rsidDel="00ED0CC6">
          <w:rPr>
            <w:rFonts w:ascii="Times New Roman" w:hAnsi="Times New Roman" w:cs="Times New Roman"/>
            <w:sz w:val="24"/>
            <w:szCs w:val="24"/>
          </w:rPr>
          <w:delText xml:space="preserve"> </w:delText>
        </w:r>
        <w:r w:rsidR="00F87A5A" w:rsidDel="00ED0CC6">
          <w:rPr>
            <w:rFonts w:ascii="Times New Roman" w:hAnsi="Times New Roman" w:cs="Times New Roman"/>
            <w:sz w:val="24"/>
            <w:szCs w:val="24"/>
          </w:rPr>
          <w:fldChar w:fldCharType="begin"/>
        </w:r>
        <w:r w:rsidR="00BB7548" w:rsidDel="00ED0CC6">
          <w:rPr>
            <w:rFonts w:ascii="Times New Roman" w:hAnsi="Times New Roman" w:cs="Times New Roman"/>
            <w:sz w:val="24"/>
            <w:szCs w:val="24"/>
          </w:rPr>
          <w:del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delInstrText>
        </w:r>
        <w:r w:rsidR="00F87A5A" w:rsidDel="00ED0CC6">
          <w:rPr>
            <w:rFonts w:ascii="Times New Roman" w:hAnsi="Times New Roman" w:cs="Times New Roman"/>
            <w:sz w:val="24"/>
            <w:szCs w:val="24"/>
          </w:rPr>
          <w:fldChar w:fldCharType="separate"/>
        </w:r>
        <w:r w:rsidR="00BB7548" w:rsidDel="00ED0CC6">
          <w:rPr>
            <w:rFonts w:ascii="Times New Roman" w:hAnsi="Times New Roman" w:cs="Times New Roman"/>
            <w:noProof/>
            <w:sz w:val="24"/>
            <w:szCs w:val="24"/>
          </w:rPr>
          <w:delText>(</w:delText>
        </w:r>
        <w:r w:rsidR="00F87A5A" w:rsidDel="00ED0CC6">
          <w:rPr>
            <w:rFonts w:ascii="Times New Roman" w:hAnsi="Times New Roman" w:cs="Times New Roman"/>
            <w:noProof/>
            <w:sz w:val="24"/>
            <w:szCs w:val="24"/>
          </w:rPr>
          <w:fldChar w:fldCharType="begin"/>
        </w:r>
        <w:r w:rsidR="005413F2" w:rsidDel="00ED0CC6">
          <w:rPr>
            <w:rFonts w:ascii="Times New Roman" w:hAnsi="Times New Roman" w:cs="Times New Roman"/>
            <w:noProof/>
            <w:sz w:val="24"/>
            <w:szCs w:val="24"/>
          </w:rPr>
          <w:delInstrText xml:space="preserve"> HYPERLINK \l "_ENREF_31" \o "Slater, 2002 #240" </w:delInstrText>
        </w:r>
        <w:r w:rsidR="00F87A5A" w:rsidDel="00ED0CC6">
          <w:rPr>
            <w:rFonts w:ascii="Times New Roman" w:hAnsi="Times New Roman" w:cs="Times New Roman"/>
            <w:noProof/>
            <w:sz w:val="24"/>
            <w:szCs w:val="24"/>
          </w:rPr>
          <w:fldChar w:fldCharType="separate"/>
        </w:r>
        <w:r w:rsidR="005413F2" w:rsidDel="00ED0CC6">
          <w:rPr>
            <w:rFonts w:ascii="Times New Roman" w:hAnsi="Times New Roman" w:cs="Times New Roman"/>
            <w:noProof/>
            <w:sz w:val="24"/>
            <w:szCs w:val="24"/>
          </w:rPr>
          <w:delText>Slater and Reeve 2002</w:delText>
        </w:r>
        <w:r w:rsidR="00F87A5A" w:rsidDel="00ED0CC6">
          <w:rPr>
            <w:rFonts w:ascii="Times New Roman" w:hAnsi="Times New Roman" w:cs="Times New Roman"/>
            <w:noProof/>
            <w:sz w:val="24"/>
            <w:szCs w:val="24"/>
          </w:rPr>
          <w:fldChar w:fldCharType="end"/>
        </w:r>
        <w:r w:rsidR="00BB7548" w:rsidDel="00ED0CC6">
          <w:rPr>
            <w:rFonts w:ascii="Times New Roman" w:hAnsi="Times New Roman" w:cs="Times New Roman"/>
            <w:noProof/>
            <w:sz w:val="24"/>
            <w:szCs w:val="24"/>
          </w:rPr>
          <w:delText>)</w:delText>
        </w:r>
        <w:r w:rsidR="00F87A5A" w:rsidDel="00ED0CC6">
          <w:rPr>
            <w:rFonts w:ascii="Times New Roman" w:hAnsi="Times New Roman" w:cs="Times New Roman"/>
            <w:sz w:val="24"/>
            <w:szCs w:val="24"/>
          </w:rPr>
          <w:fldChar w:fldCharType="end"/>
        </w:r>
        <w:r w:rsidR="00BB7548" w:rsidDel="00ED0CC6">
          <w:rPr>
            <w:rFonts w:ascii="Times New Roman" w:hAnsi="Times New Roman" w:cs="Times New Roman"/>
            <w:sz w:val="24"/>
            <w:szCs w:val="24"/>
          </w:rPr>
          <w:delText>.</w:delText>
        </w:r>
        <w:r w:rsidR="0071469B" w:rsidDel="00ED0CC6">
          <w:rPr>
            <w:rFonts w:ascii="Times New Roman" w:hAnsi="Times New Roman" w:cs="Times New Roman"/>
            <w:sz w:val="24"/>
            <w:szCs w:val="24"/>
          </w:rPr>
          <w:delText xml:space="preserve"> </w:delText>
        </w:r>
      </w:del>
      <w:r w:rsidR="00A6151C">
        <w:rPr>
          <w:rFonts w:ascii="Times New Roman" w:hAnsi="Times New Roman" w:cs="Times New Roman"/>
          <w:sz w:val="24"/>
          <w:szCs w:val="24"/>
        </w:rPr>
        <w:t xml:space="preserve">Electrical resistivity imaging </w:t>
      </w:r>
      <w:r w:rsidR="005C40C7">
        <w:rPr>
          <w:rFonts w:ascii="Times New Roman" w:hAnsi="Times New Roman" w:cs="Times New Roman"/>
          <w:sz w:val="24"/>
          <w:szCs w:val="24"/>
        </w:rPr>
        <w:t xml:space="preserve">(ERI) </w:t>
      </w:r>
      <w:r w:rsidR="00A6151C">
        <w:rPr>
          <w:rFonts w:ascii="Times New Roman" w:hAnsi="Times New Roman" w:cs="Times New Roman"/>
          <w:sz w:val="24"/>
          <w:szCs w:val="24"/>
        </w:rPr>
        <w:t xml:space="preserve">has also been used in boreal systems for investigating </w:t>
      </w:r>
      <w:ins w:id="248" w:author="Xavier" w:date="2015-04-06T08:22:00Z">
        <w:r w:rsidR="00ED0CC6">
          <w:rPr>
            <w:rFonts w:ascii="Times New Roman" w:hAnsi="Times New Roman" w:cs="Times New Roman"/>
            <w:sz w:val="24"/>
            <w:szCs w:val="24"/>
          </w:rPr>
          <w:t xml:space="preserve">several aspects of </w:t>
        </w:r>
      </w:ins>
      <w:r w:rsidR="00A6151C">
        <w:rPr>
          <w:rFonts w:ascii="Times New Roman" w:hAnsi="Times New Roman" w:cs="Times New Roman"/>
          <w:sz w:val="24"/>
          <w:szCs w:val="24"/>
        </w:rPr>
        <w:t xml:space="preserve">peatland </w:t>
      </w:r>
      <w:proofErr w:type="spellStart"/>
      <w:r w:rsidR="00A6151C">
        <w:rPr>
          <w:rFonts w:ascii="Times New Roman" w:hAnsi="Times New Roman" w:cs="Times New Roman"/>
          <w:sz w:val="24"/>
          <w:szCs w:val="24"/>
        </w:rPr>
        <w:t>stratigraphy</w:t>
      </w:r>
      <w:proofErr w:type="spellEnd"/>
      <w:r w:rsidR="00A6151C">
        <w:rPr>
          <w:rFonts w:ascii="Times New Roman" w:hAnsi="Times New Roman" w:cs="Times New Roman"/>
          <w:sz w:val="24"/>
          <w:szCs w:val="24"/>
        </w:rPr>
        <w:t xml:space="preserve"> </w:t>
      </w:r>
      <w:ins w:id="249" w:author="Xavier" w:date="2015-04-07T09:37:00Z">
        <w:r w:rsidR="001474AD">
          <w:rPr>
            <w:rFonts w:ascii="Times New Roman" w:hAnsi="Times New Roman" w:cs="Times New Roman"/>
            <w:sz w:val="24"/>
            <w:szCs w:val="24"/>
          </w:rPr>
          <w:t xml:space="preserve">and hydrogeology </w:t>
        </w:r>
      </w:ins>
      <w:r w:rsidR="00F87A5A">
        <w:rPr>
          <w:rFonts w:ascii="Times New Roman" w:hAnsi="Times New Roman" w:cs="Times New Roman"/>
          <w:sz w:val="24"/>
          <w:szCs w:val="24"/>
        </w:rPr>
        <w:fldChar w:fldCharType="begin">
          <w:fldData xml:space="preserve">PEVuZE5vdGU+PENpdGU+PEF1dGhvcj5NZXllcjwvQXV0aG9yPjxZZWFyPjE5ODk8L1llYXI+PFJl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</w:fldData>
        </w:fldChar>
      </w:r>
      <w:r w:rsidR="00EF379F">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PEVuZE5vdGU+PENpdGU+PEF1dGhvcj5NZXllcjwvQXV0aG9yPjxZZWFyPjE5ODk8L1llYXI+PFJl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</w:fldData>
        </w:fldChar>
      </w:r>
      <w:r w:rsidR="00EF379F">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r w:rsidR="00EF379F">
        <w:rPr>
          <w:rFonts w:ascii="Times New Roman" w:hAnsi="Times New Roman" w:cs="Times New Roman"/>
          <w:noProof/>
          <w:sz w:val="24"/>
          <w:szCs w:val="24"/>
        </w:rPr>
        <w:t>(</w:t>
      </w:r>
      <w:r w:rsidR="00F87A5A" w:rsidRPr="00F87A5A">
        <w:fldChar w:fldCharType="begin"/>
      </w:r>
      <w:r w:rsidR="00AE19E9">
        <w:instrText xml:space="preserve"> HYPERLINK \l "_ENREF_19" \o "Meyer, 1989 #37" </w:instrText>
      </w:r>
      <w:r w:rsidR="00F87A5A" w:rsidRPr="00F87A5A">
        <w:fldChar w:fldCharType="separate"/>
      </w:r>
      <w:r w:rsidR="00E23915">
        <w:rPr>
          <w:rFonts w:ascii="Times New Roman" w:hAnsi="Times New Roman" w:cs="Times New Roman"/>
          <w:noProof/>
          <w:sz w:val="24"/>
          <w:szCs w:val="24"/>
        </w:rPr>
        <w:t>Meyer 1989</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 xml:space="preserve">, </w:t>
      </w:r>
      <w:r w:rsidR="00F87A5A" w:rsidRPr="00F87A5A">
        <w:fldChar w:fldCharType="begin"/>
      </w:r>
      <w:r w:rsidR="00AE19E9">
        <w:instrText xml:space="preserve"> HYPERLINK \l "_ENREF_30" \o "Slater, 2002 #240" </w:instrText>
      </w:r>
      <w:r w:rsidR="00F87A5A" w:rsidRPr="00F87A5A">
        <w:fldChar w:fldCharType="separate"/>
      </w:r>
      <w:r w:rsidR="00E23915">
        <w:rPr>
          <w:rFonts w:ascii="Times New Roman" w:hAnsi="Times New Roman" w:cs="Times New Roman"/>
          <w:noProof/>
          <w:sz w:val="24"/>
          <w:szCs w:val="24"/>
        </w:rPr>
        <w:t>Slater and Reeve 2002</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 xml:space="preserve">, </w:t>
      </w:r>
      <w:r w:rsidR="00F87A5A" w:rsidRPr="00F87A5A">
        <w:fldChar w:fldCharType="begin"/>
      </w:r>
      <w:r w:rsidR="00AE19E9">
        <w:instrText xml:space="preserve"> HYPERLINK \l "_ENREF_5" \o "Comas, 2004 #15" </w:instrText>
      </w:r>
      <w:r w:rsidR="00F87A5A" w:rsidRPr="00F87A5A">
        <w:fldChar w:fldCharType="separate"/>
      </w:r>
      <w:r w:rsidR="00E23915">
        <w:rPr>
          <w:rFonts w:ascii="Times New Roman" w:hAnsi="Times New Roman" w:cs="Times New Roman"/>
          <w:noProof/>
          <w:sz w:val="24"/>
          <w:szCs w:val="24"/>
        </w:rPr>
        <w:t>Comas et al. 2004</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 xml:space="preserve">, </w:t>
      </w:r>
      <w:r w:rsidR="00F87A5A" w:rsidRPr="00F87A5A">
        <w:fldChar w:fldCharType="begin"/>
      </w:r>
      <w:r w:rsidR="00AE19E9">
        <w:instrText xml:space="preserve"> HYPERLINK \l "_ENREF_7" \o "Comas, 2011 #680" </w:instrText>
      </w:r>
      <w:r w:rsidR="00F87A5A" w:rsidRPr="00F87A5A">
        <w:fldChar w:fldCharType="separate"/>
      </w:r>
      <w:r w:rsidR="00E23915">
        <w:rPr>
          <w:rFonts w:ascii="Times New Roman" w:hAnsi="Times New Roman" w:cs="Times New Roman"/>
          <w:noProof/>
          <w:sz w:val="24"/>
          <w:szCs w:val="24"/>
        </w:rPr>
        <w:t>Comas et al. 2011</w:t>
      </w:r>
      <w:r w:rsidR="00F87A5A">
        <w:rPr>
          <w:rFonts w:ascii="Times New Roman" w:hAnsi="Times New Roman" w:cs="Times New Roman"/>
          <w:noProof/>
          <w:sz w:val="24"/>
          <w:szCs w:val="24"/>
        </w:rPr>
        <w:fldChar w:fldCharType="end"/>
      </w:r>
      <w:r w:rsidR="00EF379F">
        <w:rPr>
          <w:rFonts w:ascii="Times New Roman" w:hAnsi="Times New Roman" w:cs="Times New Roman"/>
          <w:noProof/>
          <w:sz w:val="24"/>
          <w:szCs w:val="24"/>
        </w:rPr>
        <w:t>)</w:t>
      </w:r>
      <w:r w:rsidR="00F87A5A">
        <w:rPr>
          <w:rFonts w:ascii="Times New Roman" w:hAnsi="Times New Roman" w:cs="Times New Roman"/>
          <w:sz w:val="24"/>
          <w:szCs w:val="24"/>
        </w:rPr>
        <w:fldChar w:fldCharType="end"/>
      </w:r>
      <w:ins w:id="250" w:author="Xavier" w:date="2015-04-07T13:46:00Z">
        <w:r w:rsidR="00EF379F">
          <w:rPr>
            <w:rFonts w:ascii="Times New Roman" w:hAnsi="Times New Roman" w:cs="Times New Roman"/>
            <w:sz w:val="24"/>
            <w:szCs w:val="24"/>
          </w:rPr>
          <w:t xml:space="preserve">, however no studies to our knowledge </w:t>
        </w:r>
      </w:ins>
      <w:ins w:id="251" w:author="Xavier" w:date="2015-04-07T13:47:00Z">
        <w:r w:rsidR="00EF379F">
          <w:rPr>
            <w:rFonts w:ascii="Times New Roman" w:hAnsi="Times New Roman" w:cs="Times New Roman"/>
            <w:sz w:val="24"/>
            <w:szCs w:val="24"/>
          </w:rPr>
          <w:t xml:space="preserve">have </w:t>
        </w:r>
      </w:ins>
      <w:ins w:id="252" w:author="Xavier" w:date="2015-04-07T13:46:00Z">
        <w:r w:rsidR="00EF379F">
          <w:rPr>
            <w:rFonts w:ascii="Times New Roman" w:hAnsi="Times New Roman" w:cs="Times New Roman"/>
            <w:sz w:val="24"/>
            <w:szCs w:val="24"/>
          </w:rPr>
          <w:t>focused on peat thickness characterization using ERI</w:t>
        </w:r>
        <w:del w:id="253" w:author="USDA Forest Service" w:date="2015-04-15T14:30:00Z">
          <w:r w:rsidR="00EF379F" w:rsidDel="00062160">
            <w:rPr>
              <w:rFonts w:ascii="Times New Roman" w:hAnsi="Times New Roman" w:cs="Times New Roman"/>
              <w:sz w:val="24"/>
              <w:szCs w:val="24"/>
            </w:rPr>
            <w:delText>.</w:delText>
          </w:r>
        </w:del>
      </w:ins>
      <w:del w:id="254" w:author="Xavier" w:date="2015-04-07T09:38:00Z">
        <w:r w:rsidR="00A6151C" w:rsidDel="001474AD">
          <w:rPr>
            <w:rFonts w:ascii="Times New Roman" w:hAnsi="Times New Roman" w:cs="Times New Roman"/>
            <w:sz w:val="24"/>
            <w:szCs w:val="24"/>
          </w:rPr>
          <w:delText xml:space="preserve"> </w:delText>
        </w:r>
      </w:del>
      <w:del w:id="255" w:author="Xavier" w:date="2015-04-07T09:37:00Z">
        <w:r w:rsidR="00A6151C" w:rsidDel="001474AD">
          <w:rPr>
            <w:rFonts w:ascii="Times New Roman" w:hAnsi="Times New Roman" w:cs="Times New Roman"/>
            <w:sz w:val="24"/>
            <w:szCs w:val="24"/>
          </w:rPr>
          <w:delText>and hydrogeology</w:delText>
        </w:r>
      </w:del>
      <w:del w:id="256" w:author="Xavier" w:date="2015-04-07T09:36:00Z">
        <w:r w:rsidR="00A6151C" w:rsidDel="001474AD">
          <w:rPr>
            <w:rFonts w:ascii="Times New Roman" w:hAnsi="Times New Roman" w:cs="Times New Roman"/>
            <w:sz w:val="24"/>
            <w:szCs w:val="24"/>
          </w:rPr>
          <w:delText xml:space="preserve"> </w:delText>
        </w:r>
        <w:r w:rsidR="00F87A5A" w:rsidDel="001474AD">
          <w:rPr>
            <w:rFonts w:ascii="Times New Roman" w:hAnsi="Times New Roman" w:cs="Times New Roman"/>
            <w:sz w:val="24"/>
            <w:szCs w:val="24"/>
          </w:rPr>
          <w:fldChar w:fldCharType="begin"/>
        </w:r>
        <w:r w:rsidR="00A6151C" w:rsidDel="001474AD">
          <w:rPr>
            <w:rFonts w:ascii="Times New Roman" w:hAnsi="Times New Roman" w:cs="Times New Roman"/>
            <w:sz w:val="24"/>
            <w:szCs w:val="24"/>
          </w:rPr>
          <w:del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delInstrText>
        </w:r>
        <w:r w:rsidR="00F87A5A" w:rsidDel="001474AD">
          <w:rPr>
            <w:rFonts w:ascii="Times New Roman" w:hAnsi="Times New Roman" w:cs="Times New Roman"/>
            <w:sz w:val="24"/>
            <w:szCs w:val="24"/>
          </w:rPr>
          <w:fldChar w:fldCharType="separate"/>
        </w:r>
        <w:r w:rsidR="00A6151C" w:rsidDel="001474AD">
          <w:rPr>
            <w:rFonts w:ascii="Times New Roman" w:hAnsi="Times New Roman" w:cs="Times New Roman"/>
            <w:noProof/>
            <w:sz w:val="24"/>
            <w:szCs w:val="24"/>
          </w:rPr>
          <w:delText>(</w:delText>
        </w:r>
        <w:r w:rsidR="00F87A5A" w:rsidDel="001474AD">
          <w:fldChar w:fldCharType="begin"/>
        </w:r>
        <w:r w:rsidR="006340C2" w:rsidDel="001474AD">
          <w:delInstrText>HYPERLINK \l "_ENREF_31" \o "Slater, 2002 #240"</w:delInstrText>
        </w:r>
        <w:r w:rsidR="00F87A5A" w:rsidDel="001474AD">
          <w:fldChar w:fldCharType="separate"/>
        </w:r>
        <w:r w:rsidR="005413F2" w:rsidDel="001474AD">
          <w:rPr>
            <w:rFonts w:ascii="Times New Roman" w:hAnsi="Times New Roman" w:cs="Times New Roman"/>
            <w:noProof/>
            <w:sz w:val="24"/>
            <w:szCs w:val="24"/>
          </w:rPr>
          <w:delText>Slater and Reeve 2002</w:delText>
        </w:r>
        <w:r w:rsidR="00F87A5A" w:rsidDel="001474AD">
          <w:fldChar w:fldCharType="end"/>
        </w:r>
        <w:r w:rsidR="00A6151C" w:rsidDel="001474AD">
          <w:rPr>
            <w:rFonts w:ascii="Times New Roman" w:hAnsi="Times New Roman" w:cs="Times New Roman"/>
            <w:noProof/>
            <w:sz w:val="24"/>
            <w:szCs w:val="24"/>
          </w:rPr>
          <w:delText>)</w:delText>
        </w:r>
        <w:r w:rsidR="00F87A5A" w:rsidDel="001474AD">
          <w:rPr>
            <w:rFonts w:ascii="Times New Roman" w:hAnsi="Times New Roman" w:cs="Times New Roman"/>
            <w:sz w:val="24"/>
            <w:szCs w:val="24"/>
          </w:rPr>
          <w:fldChar w:fldCharType="end"/>
        </w:r>
      </w:del>
      <w:del w:id="257" w:author="Xavier" w:date="2015-04-07T09:38:00Z">
        <w:r w:rsidR="00A6151C" w:rsidDel="001474AD">
          <w:rPr>
            <w:rFonts w:ascii="Times New Roman" w:hAnsi="Times New Roman" w:cs="Times New Roman"/>
            <w:sz w:val="24"/>
            <w:szCs w:val="24"/>
          </w:rPr>
          <w:delText xml:space="preserve">, peatland evolution </w:delText>
        </w:r>
        <w:r w:rsidR="00F87A5A" w:rsidDel="001474AD">
          <w:rPr>
            <w:rFonts w:ascii="Times New Roman" w:hAnsi="Times New Roman" w:cs="Times New Roman"/>
            <w:sz w:val="24"/>
            <w:szCs w:val="24"/>
          </w:rPr>
          <w:fldChar w:fldCharType="begin"/>
        </w:r>
        <w:r w:rsidR="001474AD" w:rsidDel="001474AD">
          <w:rPr>
            <w:rFonts w:ascii="Times New Roman" w:hAnsi="Times New Roman" w:cs="Times New Roman"/>
            <w:sz w:val="24"/>
            <w:szCs w:val="24"/>
          </w:rPr>
          <w:delInstrText xml:space="preserve"> ADDIN EN.CITE &lt;EndNote&gt;&lt;Cite&gt;&lt;Author&gt;Comas&lt;/Author&gt;&lt;Year&gt;2011&lt;/Year&gt;&lt;RecNum&gt;680&lt;/RecNum&gt;&lt;DisplayText&gt;(Comas et al. 2011)&lt;/DisplayText&gt;&lt;record&gt;&lt;rec-number&gt;680&lt;/rec-number&gt;&lt;foreign-keys&gt;&lt;key app="EN" db-id="etp09zffjx9xw4esddr5s5d2pvadaapfvv2r"&gt;680&lt;/key&gt;&lt;/foreign-keys&gt;&lt;ref-type name="Journal Article"&gt;17&lt;/ref-type&gt;&lt;contributors&gt;&lt;authors&gt;&lt;author&gt;Comas, Xavier&lt;/author&gt;&lt;author&gt;Slater, Lee&lt;/author&gt;&lt;author&gt;Reeve, A. S.&lt;/author&gt;&lt;/authors&gt;&lt;/contributors&gt;&lt;titles&gt;&lt;title&gt;Pool patterning in a northern peatland: Geophysical evidence for the role of postglacial landforms&lt;/title&gt;&lt;secondary-title&gt;Journal of Hydrology&lt;/secondary-title&gt;&lt;/titles&gt;&lt;periodical&gt;&lt;full-title&gt;Journal of Hydrology&lt;/full-title&gt;&lt;/periodical&gt;&lt;pages&gt;173-184&lt;/pages&gt;&lt;volume&gt;399&lt;/volume&gt;&lt;number&gt;3–4&lt;/number&gt;&lt;keywords&gt;&lt;keyword&gt;Peatlands&lt;/keyword&gt;&lt;keyword&gt;Geophysics&lt;/keyword&gt;&lt;keyword&gt;Pool formation&lt;/keyword&gt;&lt;keyword&gt;Ground penetrating radar&lt;/keyword&gt;&lt;keyword&gt;Electrical resistivity&lt;/keyword&gt;&lt;keyword&gt;EM31&lt;/keyword&gt;&lt;/keywords&gt;&lt;dates&gt;&lt;year&gt;2011&lt;/year&gt;&lt;/dates&gt;&lt;isbn&gt;0022-1694&lt;/isbn&gt;&lt;urls&gt;&lt;related-urls&gt;&lt;url&gt;http://www.sciencedirect.com/science/article/pii/S0022169410008097&lt;/url&gt;&lt;/related-urls&gt;&lt;/urls&gt;&lt;electronic-resource-num&gt;http://dx.doi.org/10.1016/j.jhydrol.2010.12.031&lt;/electronic-resource-num&gt;&lt;/record&gt;&lt;/Cite&gt;&lt;/EndNote&gt;</w:delInstrText>
        </w:r>
        <w:r w:rsidR="00F87A5A" w:rsidDel="001474AD">
          <w:rPr>
            <w:rFonts w:ascii="Times New Roman" w:hAnsi="Times New Roman" w:cs="Times New Roman"/>
            <w:sz w:val="24"/>
            <w:szCs w:val="24"/>
          </w:rPr>
          <w:fldChar w:fldCharType="separate"/>
        </w:r>
        <w:r w:rsidR="001474AD" w:rsidDel="001474AD">
          <w:rPr>
            <w:rFonts w:ascii="Times New Roman" w:hAnsi="Times New Roman" w:cs="Times New Roman"/>
            <w:noProof/>
            <w:sz w:val="24"/>
            <w:szCs w:val="24"/>
          </w:rPr>
          <w:delText>(</w:delText>
        </w:r>
        <w:r w:rsidR="00F87A5A" w:rsidDel="001474AD">
          <w:rPr>
            <w:rFonts w:ascii="Times New Roman" w:hAnsi="Times New Roman" w:cs="Times New Roman"/>
            <w:noProof/>
            <w:sz w:val="24"/>
            <w:szCs w:val="24"/>
          </w:rPr>
          <w:fldChar w:fldCharType="begin"/>
        </w:r>
        <w:r w:rsidR="001474AD" w:rsidDel="001474AD">
          <w:rPr>
            <w:rFonts w:ascii="Times New Roman" w:hAnsi="Times New Roman" w:cs="Times New Roman"/>
            <w:noProof/>
            <w:sz w:val="24"/>
            <w:szCs w:val="24"/>
          </w:rPr>
          <w:delInstrText xml:space="preserve"> HYPERLINK \l "_ENREF_7" \o "Comas, 2011 #680" </w:delInstrText>
        </w:r>
        <w:r w:rsidR="00F87A5A" w:rsidDel="001474AD">
          <w:rPr>
            <w:rFonts w:ascii="Times New Roman" w:hAnsi="Times New Roman" w:cs="Times New Roman"/>
            <w:noProof/>
            <w:sz w:val="24"/>
            <w:szCs w:val="24"/>
          </w:rPr>
          <w:fldChar w:fldCharType="separate"/>
        </w:r>
        <w:r w:rsidR="001474AD" w:rsidDel="001474AD">
          <w:rPr>
            <w:rFonts w:ascii="Times New Roman" w:hAnsi="Times New Roman" w:cs="Times New Roman"/>
            <w:noProof/>
            <w:sz w:val="24"/>
            <w:szCs w:val="24"/>
          </w:rPr>
          <w:delText>Comas et al. 2011</w:delText>
        </w:r>
        <w:r w:rsidR="00F87A5A" w:rsidDel="001474AD">
          <w:rPr>
            <w:rFonts w:ascii="Times New Roman" w:hAnsi="Times New Roman" w:cs="Times New Roman"/>
            <w:noProof/>
            <w:sz w:val="24"/>
            <w:szCs w:val="24"/>
          </w:rPr>
          <w:fldChar w:fldCharType="end"/>
        </w:r>
        <w:r w:rsidR="001474AD" w:rsidDel="001474AD">
          <w:rPr>
            <w:rFonts w:ascii="Times New Roman" w:hAnsi="Times New Roman" w:cs="Times New Roman"/>
            <w:noProof/>
            <w:sz w:val="24"/>
            <w:szCs w:val="24"/>
          </w:rPr>
          <w:delText>)</w:delText>
        </w:r>
        <w:r w:rsidR="00F87A5A" w:rsidDel="001474AD">
          <w:rPr>
            <w:rFonts w:ascii="Times New Roman" w:hAnsi="Times New Roman" w:cs="Times New Roman"/>
            <w:sz w:val="24"/>
            <w:szCs w:val="24"/>
          </w:rPr>
          <w:fldChar w:fldCharType="end"/>
        </w:r>
        <w:r w:rsidR="00A6151C" w:rsidDel="001474AD">
          <w:rPr>
            <w:rFonts w:ascii="Times New Roman" w:hAnsi="Times New Roman" w:cs="Times New Roman"/>
            <w:sz w:val="24"/>
            <w:szCs w:val="24"/>
          </w:rPr>
          <w:delText xml:space="preserve"> and biogenic gas distribution and dynamics in peat soils </w:delText>
        </w:r>
        <w:r w:rsidR="00F87A5A" w:rsidDel="001474AD">
          <w:rPr>
            <w:rFonts w:ascii="Times New Roman" w:hAnsi="Times New Roman" w:cs="Times New Roman"/>
            <w:sz w:val="24"/>
            <w:szCs w:val="24"/>
          </w:rPr>
          <w:fldChar w:fldCharType="begin"/>
        </w:r>
        <w:r w:rsidR="00A6151C" w:rsidDel="001474AD">
          <w:rPr>
            <w:rFonts w:ascii="Times New Roman" w:hAnsi="Times New Roman" w:cs="Times New Roman"/>
            <w:sz w:val="24"/>
            <w:szCs w:val="24"/>
          </w:rPr>
          <w:delInstrText xml:space="preserve"> ADDIN EN.CITE &lt;EndNote&gt;&lt;Cite&gt;&lt;Author&gt;Slater&lt;/Author&gt;&lt;Year&gt;2007&lt;/Year&gt;&lt;RecNum&gt;239&lt;/RecNum&gt;&lt;DisplayText&gt;(Slater et al. 2007)&lt;/DisplayText&gt;&lt;record&gt;&lt;rec-number&gt;239&lt;/rec-number&gt;&lt;foreign-keys&gt;&lt;key app="EN" db-id="etp09zffjx9xw4esddr5s5d2pvadaapfvv2r"&gt;239&lt;/key&gt;&lt;/foreign-keys&gt;&lt;ref-type name="Journal Article"&gt;17&lt;/ref-type&gt;&lt;contributors&gt;&lt;authors&gt;&lt;author&gt;Slater, L&lt;/author&gt;&lt;author&gt;Comas, X.&lt;/author&gt;&lt;author&gt;Ntarlagiannis, D.&lt;/author&gt;&lt;author&gt;Roy Moulik, M.&lt;/author&gt;&lt;/authors&gt;&lt;/contributors&gt;&lt;titles&gt;&lt;title&gt;Resistivity-based monitoring of biogenic gasses in peat soils&lt;/title&gt;&lt;secondary-title&gt;Water Resource Research&lt;/secondary-title&gt;&lt;/titles&gt;&lt;periodical&gt;&lt;full-title&gt;Water Resource Research&lt;/full-title&gt;&lt;/periodical&gt;&lt;pages&gt;W10430, doi:10.1029/2007WR006090&lt;/pages&gt;&lt;volume&gt;43 &lt;/volume&gt;&lt;dates&gt;&lt;year&gt;2007&lt;/year&gt;&lt;/dates&gt;&lt;urls&gt;&lt;/urls&gt;&lt;/record&gt;&lt;/Cite&gt;&lt;/EndNote&gt;</w:delInstrText>
        </w:r>
        <w:r w:rsidR="00F87A5A" w:rsidDel="001474AD">
          <w:rPr>
            <w:rFonts w:ascii="Times New Roman" w:hAnsi="Times New Roman" w:cs="Times New Roman"/>
            <w:sz w:val="24"/>
            <w:szCs w:val="24"/>
          </w:rPr>
          <w:fldChar w:fldCharType="separate"/>
        </w:r>
        <w:r w:rsidR="00A6151C" w:rsidDel="001474AD">
          <w:rPr>
            <w:rFonts w:ascii="Times New Roman" w:hAnsi="Times New Roman" w:cs="Times New Roman"/>
            <w:noProof/>
            <w:sz w:val="24"/>
            <w:szCs w:val="24"/>
          </w:rPr>
          <w:delText>(</w:delText>
        </w:r>
        <w:r w:rsidR="00F87A5A" w:rsidDel="001474AD">
          <w:rPr>
            <w:rFonts w:ascii="Times New Roman" w:hAnsi="Times New Roman" w:cs="Times New Roman"/>
            <w:noProof/>
            <w:sz w:val="24"/>
            <w:szCs w:val="24"/>
          </w:rPr>
          <w:fldChar w:fldCharType="begin"/>
        </w:r>
        <w:r w:rsidR="001474AD" w:rsidDel="001474AD">
          <w:rPr>
            <w:rFonts w:ascii="Times New Roman" w:hAnsi="Times New Roman" w:cs="Times New Roman"/>
            <w:noProof/>
            <w:sz w:val="24"/>
            <w:szCs w:val="24"/>
          </w:rPr>
          <w:delInstrText xml:space="preserve"> HYPERLINK \l "_ENREF_28" \o "Slater, 2007 #239" </w:delInstrText>
        </w:r>
        <w:r w:rsidR="00F87A5A" w:rsidDel="001474AD">
          <w:rPr>
            <w:rFonts w:ascii="Times New Roman" w:hAnsi="Times New Roman" w:cs="Times New Roman"/>
            <w:noProof/>
            <w:sz w:val="24"/>
            <w:szCs w:val="24"/>
          </w:rPr>
          <w:fldChar w:fldCharType="separate"/>
        </w:r>
        <w:r w:rsidR="001474AD" w:rsidDel="001474AD">
          <w:rPr>
            <w:rFonts w:ascii="Times New Roman" w:hAnsi="Times New Roman" w:cs="Times New Roman"/>
            <w:noProof/>
            <w:sz w:val="24"/>
            <w:szCs w:val="24"/>
          </w:rPr>
          <w:delText>Slater et al. 2007</w:delText>
        </w:r>
        <w:r w:rsidR="00F87A5A" w:rsidDel="001474AD">
          <w:rPr>
            <w:rFonts w:ascii="Times New Roman" w:hAnsi="Times New Roman" w:cs="Times New Roman"/>
            <w:noProof/>
            <w:sz w:val="24"/>
            <w:szCs w:val="24"/>
          </w:rPr>
          <w:fldChar w:fldCharType="end"/>
        </w:r>
        <w:r w:rsidR="00A6151C" w:rsidDel="001474AD">
          <w:rPr>
            <w:rFonts w:ascii="Times New Roman" w:hAnsi="Times New Roman" w:cs="Times New Roman"/>
            <w:noProof/>
            <w:sz w:val="24"/>
            <w:szCs w:val="24"/>
          </w:rPr>
          <w:delText>)</w:delText>
        </w:r>
        <w:r w:rsidR="00F87A5A" w:rsidDel="001474AD">
          <w:rPr>
            <w:rFonts w:ascii="Times New Roman" w:hAnsi="Times New Roman" w:cs="Times New Roman"/>
            <w:sz w:val="24"/>
            <w:szCs w:val="24"/>
          </w:rPr>
          <w:fldChar w:fldCharType="end"/>
        </w:r>
      </w:del>
      <w:r w:rsidR="00A6151C">
        <w:rPr>
          <w:rFonts w:ascii="Times New Roman" w:hAnsi="Times New Roman" w:cs="Times New Roman"/>
          <w:sz w:val="24"/>
          <w:szCs w:val="24"/>
        </w:rPr>
        <w:t xml:space="preserve">. </w:t>
      </w:r>
    </w:p>
    <w:p w:rsidR="00F87A5A" w:rsidRDefault="005C40C7" w:rsidP="00F87A5A">
      <w:pPr>
        <w:spacing w:after="0" w:line="480" w:lineRule="auto"/>
        <w:ind w:firstLine="720"/>
        <w:rPr>
          <w:del w:id="258" w:author="USDA Forest Service" w:date="2015-04-15T14:46:00Z"/>
          <w:rFonts w:ascii="Times New Roman" w:hAnsi="Times New Roman" w:cs="Times New Roman"/>
          <w:sz w:val="24"/>
          <w:szCs w:val="24"/>
        </w:rPr>
        <w:pPrChange w:id="259" w:author="USDA Forest Service" w:date="2015-04-15T14:50:00Z">
          <w:pPr>
            <w:spacing w:after="0" w:line="480" w:lineRule="auto"/>
          </w:pPr>
        </w:pPrChange>
      </w:pPr>
      <w:del w:id="260" w:author="Xavier" w:date="2015-04-07T09:44:00Z">
        <w:r w:rsidDel="001474AD">
          <w:rPr>
            <w:rFonts w:ascii="Times New Roman" w:hAnsi="Times New Roman" w:cs="Times New Roman"/>
            <w:sz w:val="24"/>
            <w:szCs w:val="24"/>
          </w:rPr>
          <w:delText xml:space="preserve">Electrical conductivity of peat typically increases with depth in boreal systems </w:delText>
        </w:r>
        <w:r w:rsidR="000924FB" w:rsidDel="001474AD">
          <w:rPr>
            <w:rFonts w:ascii="Times New Roman" w:hAnsi="Times New Roman" w:cs="Times New Roman"/>
            <w:sz w:val="24"/>
            <w:szCs w:val="24"/>
          </w:rPr>
          <w:delText xml:space="preserve">due to increased dissolved ion concentration and the </w:delText>
        </w:r>
        <w:r w:rsidDel="001474AD">
          <w:rPr>
            <w:rFonts w:ascii="Times New Roman" w:hAnsi="Times New Roman" w:cs="Times New Roman"/>
            <w:sz w:val="24"/>
            <w:szCs w:val="24"/>
          </w:rPr>
          <w:delText xml:space="preserve">underlying mineral soil </w:delText>
        </w:r>
        <w:r w:rsidR="000924FB" w:rsidDel="001474AD">
          <w:rPr>
            <w:rFonts w:ascii="Times New Roman" w:hAnsi="Times New Roman" w:cs="Times New Roman"/>
            <w:sz w:val="24"/>
            <w:szCs w:val="24"/>
          </w:rPr>
          <w:delText xml:space="preserve">usually exhibits a strong electrical contrast to the terrestrial peat </w:delText>
        </w:r>
        <w:r w:rsidR="00F87A5A" w:rsidDel="001474AD">
          <w:rPr>
            <w:rFonts w:ascii="Times New Roman" w:hAnsi="Times New Roman" w:cs="Times New Roman"/>
            <w:sz w:val="24"/>
            <w:szCs w:val="24"/>
          </w:rPr>
          <w:fldChar w:fldCharType="begin"/>
        </w:r>
        <w:r w:rsidR="00F955FA" w:rsidDel="001474AD">
          <w:rPr>
            <w:rFonts w:ascii="Times New Roman" w:hAnsi="Times New Roman" w:cs="Times New Roman"/>
            <w:sz w:val="24"/>
            <w:szCs w:val="24"/>
          </w:rPr>
          <w:del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delInstrText>
        </w:r>
        <w:r w:rsidR="00F87A5A" w:rsidDel="001474AD">
          <w:rPr>
            <w:rFonts w:ascii="Times New Roman" w:hAnsi="Times New Roman" w:cs="Times New Roman"/>
            <w:sz w:val="24"/>
            <w:szCs w:val="24"/>
          </w:rPr>
          <w:fldChar w:fldCharType="separate"/>
        </w:r>
        <w:r w:rsidR="00F955FA" w:rsidDel="001474AD">
          <w:rPr>
            <w:rFonts w:ascii="Times New Roman" w:hAnsi="Times New Roman" w:cs="Times New Roman"/>
            <w:noProof/>
            <w:sz w:val="24"/>
            <w:szCs w:val="24"/>
          </w:rPr>
          <w:delText>(</w:delText>
        </w:r>
        <w:r w:rsidR="00F87A5A" w:rsidDel="001474AD">
          <w:rPr>
            <w:rFonts w:ascii="Times New Roman" w:hAnsi="Times New Roman" w:cs="Times New Roman"/>
            <w:noProof/>
            <w:sz w:val="24"/>
            <w:szCs w:val="24"/>
          </w:rPr>
          <w:fldChar w:fldCharType="begin"/>
        </w:r>
        <w:r w:rsidR="001474AD" w:rsidDel="001474AD">
          <w:rPr>
            <w:rFonts w:ascii="Times New Roman" w:hAnsi="Times New Roman" w:cs="Times New Roman"/>
            <w:noProof/>
            <w:sz w:val="24"/>
            <w:szCs w:val="24"/>
          </w:rPr>
          <w:delInstrText xml:space="preserve"> HYPERLINK \l "_ENREF_28" \o "Slater, 2002 #240" </w:delInstrText>
        </w:r>
        <w:r w:rsidR="00F87A5A" w:rsidDel="001474AD">
          <w:rPr>
            <w:rFonts w:ascii="Times New Roman" w:hAnsi="Times New Roman" w:cs="Times New Roman"/>
            <w:noProof/>
            <w:sz w:val="24"/>
            <w:szCs w:val="24"/>
          </w:rPr>
          <w:fldChar w:fldCharType="separate"/>
        </w:r>
        <w:r w:rsidR="001474AD" w:rsidDel="001474AD">
          <w:rPr>
            <w:rFonts w:ascii="Times New Roman" w:hAnsi="Times New Roman" w:cs="Times New Roman"/>
            <w:noProof/>
            <w:sz w:val="24"/>
            <w:szCs w:val="24"/>
          </w:rPr>
          <w:delText>Slater and Reeve 2002</w:delText>
        </w:r>
        <w:r w:rsidR="00F87A5A" w:rsidDel="001474AD">
          <w:rPr>
            <w:rFonts w:ascii="Times New Roman" w:hAnsi="Times New Roman" w:cs="Times New Roman"/>
            <w:noProof/>
            <w:sz w:val="24"/>
            <w:szCs w:val="24"/>
          </w:rPr>
          <w:fldChar w:fldCharType="end"/>
        </w:r>
        <w:r w:rsidR="00F955FA" w:rsidDel="001474AD">
          <w:rPr>
            <w:rFonts w:ascii="Times New Roman" w:hAnsi="Times New Roman" w:cs="Times New Roman"/>
            <w:noProof/>
            <w:sz w:val="24"/>
            <w:szCs w:val="24"/>
          </w:rPr>
          <w:delText>)</w:delText>
        </w:r>
        <w:r w:rsidR="00F87A5A" w:rsidDel="001474AD">
          <w:rPr>
            <w:rFonts w:ascii="Times New Roman" w:hAnsi="Times New Roman" w:cs="Times New Roman"/>
            <w:sz w:val="24"/>
            <w:szCs w:val="24"/>
          </w:rPr>
          <w:fldChar w:fldCharType="end"/>
        </w:r>
        <w:r w:rsidDel="001474AD">
          <w:rPr>
            <w:rFonts w:ascii="Times New Roman" w:hAnsi="Times New Roman" w:cs="Times New Roman"/>
            <w:sz w:val="24"/>
            <w:szCs w:val="24"/>
          </w:rPr>
          <w:delText xml:space="preserve">. </w:delText>
        </w:r>
      </w:del>
      <w:ins w:id="261" w:author="Xavier" w:date="2015-04-07T09:40:00Z">
        <w:del w:id="262" w:author="USDA Forest Service" w:date="2015-04-15T14:33:00Z">
          <w:r w:rsidR="001474AD" w:rsidDel="007E3DB5">
            <w:rPr>
              <w:rFonts w:ascii="Times New Roman" w:hAnsi="Times New Roman" w:cs="Times New Roman"/>
              <w:sz w:val="24"/>
              <w:szCs w:val="24"/>
            </w:rPr>
            <w:delText>While</w:delText>
          </w:r>
        </w:del>
      </w:ins>
      <w:ins w:id="263" w:author="USDA Forest Service" w:date="2015-04-15T14:33:00Z">
        <w:r w:rsidR="007E3DB5">
          <w:rPr>
            <w:rFonts w:ascii="Times New Roman" w:hAnsi="Times New Roman" w:cs="Times New Roman"/>
            <w:sz w:val="24"/>
            <w:szCs w:val="24"/>
          </w:rPr>
          <w:t>Although</w:t>
        </w:r>
      </w:ins>
      <w:ins w:id="264" w:author="Xavier" w:date="2015-04-07T09:39:00Z">
        <w:r w:rsidR="001474AD">
          <w:rPr>
            <w:rFonts w:ascii="Times New Roman" w:hAnsi="Times New Roman" w:cs="Times New Roman"/>
            <w:sz w:val="24"/>
            <w:szCs w:val="24"/>
          </w:rPr>
          <w:t xml:space="preserve"> </w:t>
        </w:r>
      </w:ins>
      <w:ins w:id="265" w:author="Xavier" w:date="2015-04-07T13:43:00Z">
        <w:del w:id="266" w:author="USDA Forest Service" w:date="2015-04-15T14:30:00Z">
          <w:r w:rsidR="00EF379F" w:rsidDel="00062160">
            <w:rPr>
              <w:rFonts w:ascii="Times New Roman" w:hAnsi="Times New Roman" w:cs="Times New Roman"/>
              <w:sz w:val="24"/>
              <w:szCs w:val="24"/>
            </w:rPr>
            <w:delText xml:space="preserve">all </w:delText>
          </w:r>
        </w:del>
      </w:ins>
      <w:ins w:id="267" w:author="Xavier" w:date="2015-04-07T09:39:00Z">
        <w:del w:id="268" w:author="USDA Forest Service" w:date="2015-04-15T14:30:00Z">
          <w:r w:rsidR="001474AD" w:rsidDel="00062160">
            <w:rPr>
              <w:rFonts w:ascii="Times New Roman" w:hAnsi="Times New Roman" w:cs="Times New Roman"/>
              <w:sz w:val="24"/>
              <w:szCs w:val="24"/>
            </w:rPr>
            <w:delText>these</w:delText>
          </w:r>
        </w:del>
      </w:ins>
      <w:ins w:id="269" w:author="USDA Forest Service" w:date="2015-04-15T14:30:00Z">
        <w:r w:rsidR="00062160">
          <w:rPr>
            <w:rFonts w:ascii="Times New Roman" w:hAnsi="Times New Roman" w:cs="Times New Roman"/>
            <w:sz w:val="24"/>
            <w:szCs w:val="24"/>
          </w:rPr>
          <w:t>numerous</w:t>
        </w:r>
      </w:ins>
      <w:ins w:id="270" w:author="Xavier" w:date="2015-04-07T09:39:00Z">
        <w:del w:id="271" w:author="USDA Forest Service" w:date="2015-04-15T14:30:00Z">
          <w:r w:rsidR="001474AD" w:rsidDel="00062160">
            <w:rPr>
              <w:rFonts w:ascii="Times New Roman" w:hAnsi="Times New Roman" w:cs="Times New Roman"/>
              <w:sz w:val="24"/>
              <w:szCs w:val="24"/>
            </w:rPr>
            <w:delText xml:space="preserve"> previous s</w:delText>
          </w:r>
        </w:del>
      </w:ins>
      <w:ins w:id="272" w:author="USDA Forest Service" w:date="2015-04-15T14:30:00Z">
        <w:r w:rsidR="00062160">
          <w:rPr>
            <w:rFonts w:ascii="Times New Roman" w:hAnsi="Times New Roman" w:cs="Times New Roman"/>
            <w:sz w:val="24"/>
            <w:szCs w:val="24"/>
          </w:rPr>
          <w:t xml:space="preserve"> s</w:t>
        </w:r>
      </w:ins>
      <w:ins w:id="273" w:author="Xavier" w:date="2015-04-07T09:39:00Z">
        <w:r w:rsidR="001474AD">
          <w:rPr>
            <w:rFonts w:ascii="Times New Roman" w:hAnsi="Times New Roman" w:cs="Times New Roman"/>
            <w:sz w:val="24"/>
            <w:szCs w:val="24"/>
          </w:rPr>
          <w:t>tudies</w:t>
        </w:r>
      </w:ins>
      <w:ins w:id="274" w:author="Xavier" w:date="2015-04-07T09:40:00Z">
        <w:r w:rsidR="001474AD">
          <w:rPr>
            <w:rFonts w:ascii="Times New Roman" w:hAnsi="Times New Roman" w:cs="Times New Roman"/>
            <w:sz w:val="24"/>
            <w:szCs w:val="24"/>
          </w:rPr>
          <w:t xml:space="preserve"> </w:t>
        </w:r>
      </w:ins>
      <w:ins w:id="275" w:author="USDA Forest Service" w:date="2015-04-15T14:38:00Z">
        <w:r w:rsidR="007E3DB5">
          <w:rPr>
            <w:rFonts w:ascii="Times New Roman" w:hAnsi="Times New Roman" w:cs="Times New Roman"/>
            <w:sz w:val="24"/>
            <w:szCs w:val="24"/>
          </w:rPr>
          <w:t xml:space="preserve">have </w:t>
        </w:r>
      </w:ins>
      <w:ins w:id="276" w:author="Xavier" w:date="2015-04-07T09:40:00Z">
        <w:del w:id="277" w:author="USDA Forest Service" w:date="2015-04-15T14:37:00Z">
          <w:r w:rsidR="001474AD" w:rsidDel="007E3DB5">
            <w:rPr>
              <w:rFonts w:ascii="Times New Roman" w:hAnsi="Times New Roman" w:cs="Times New Roman"/>
              <w:sz w:val="24"/>
              <w:szCs w:val="24"/>
            </w:rPr>
            <w:delText xml:space="preserve">have </w:delText>
          </w:r>
        </w:del>
        <w:del w:id="278" w:author="USDA Forest Service" w:date="2015-04-15T14:33:00Z">
          <w:r w:rsidR="001474AD" w:rsidDel="007E3DB5">
            <w:rPr>
              <w:rFonts w:ascii="Times New Roman" w:hAnsi="Times New Roman" w:cs="Times New Roman"/>
              <w:sz w:val="24"/>
              <w:szCs w:val="24"/>
            </w:rPr>
            <w:delText>been conducted in</w:delText>
          </w:r>
        </w:del>
      </w:ins>
      <w:ins w:id="279" w:author="USDA Forest Service" w:date="2015-04-15T14:38:00Z">
        <w:r w:rsidR="007E3DB5">
          <w:rPr>
            <w:rFonts w:ascii="Times New Roman" w:hAnsi="Times New Roman" w:cs="Times New Roman"/>
            <w:sz w:val="24"/>
            <w:szCs w:val="24"/>
          </w:rPr>
          <w:t>used</w:t>
        </w:r>
      </w:ins>
      <w:ins w:id="280" w:author="USDA Forest Service" w:date="2015-04-15T14:34:00Z">
        <w:r w:rsidR="007E3DB5">
          <w:rPr>
            <w:rFonts w:ascii="Times New Roman" w:hAnsi="Times New Roman" w:cs="Times New Roman"/>
            <w:sz w:val="24"/>
            <w:szCs w:val="24"/>
          </w:rPr>
          <w:t xml:space="preserve"> </w:t>
        </w:r>
      </w:ins>
      <w:ins w:id="281" w:author="USDA Forest Service" w:date="2015-04-15T14:33:00Z">
        <w:r w:rsidR="007E3DB5">
          <w:rPr>
            <w:rFonts w:ascii="Times New Roman" w:hAnsi="Times New Roman" w:cs="Times New Roman"/>
            <w:sz w:val="24"/>
            <w:szCs w:val="24"/>
          </w:rPr>
          <w:t>GPR and ERI</w:t>
        </w:r>
      </w:ins>
      <w:ins w:id="282" w:author="USDA Forest Service" w:date="2015-04-15T14:34:00Z">
        <w:r w:rsidR="007E3DB5">
          <w:rPr>
            <w:rFonts w:ascii="Times New Roman" w:hAnsi="Times New Roman" w:cs="Times New Roman"/>
            <w:sz w:val="24"/>
            <w:szCs w:val="24"/>
          </w:rPr>
          <w:t xml:space="preserve"> methodologies to study peatland attributes in</w:t>
        </w:r>
      </w:ins>
      <w:ins w:id="283" w:author="Xavier" w:date="2015-04-07T09:40:00Z">
        <w:r w:rsidR="001474AD">
          <w:rPr>
            <w:rFonts w:ascii="Times New Roman" w:hAnsi="Times New Roman" w:cs="Times New Roman"/>
            <w:sz w:val="24"/>
            <w:szCs w:val="24"/>
          </w:rPr>
          <w:t xml:space="preserve"> boreal </w:t>
        </w:r>
      </w:ins>
      <w:ins w:id="284" w:author="USDA Forest Service" w:date="2015-04-15T14:35:00Z">
        <w:r w:rsidR="007E3DB5">
          <w:rPr>
            <w:rFonts w:ascii="Times New Roman" w:hAnsi="Times New Roman" w:cs="Times New Roman"/>
            <w:sz w:val="24"/>
            <w:szCs w:val="24"/>
          </w:rPr>
          <w:t xml:space="preserve">systems, </w:t>
        </w:r>
      </w:ins>
      <w:ins w:id="285" w:author="USDA Forest Service" w:date="2015-04-15T14:37:00Z">
        <w:r w:rsidR="007E3DB5">
          <w:rPr>
            <w:rFonts w:ascii="Times New Roman" w:hAnsi="Times New Roman" w:cs="Times New Roman"/>
            <w:sz w:val="24"/>
            <w:szCs w:val="24"/>
          </w:rPr>
          <w:t xml:space="preserve">the use of </w:t>
        </w:r>
      </w:ins>
      <w:ins w:id="286" w:author="USDA Forest Service" w:date="2015-04-15T14:36:00Z">
        <w:r w:rsidR="007E3DB5">
          <w:rPr>
            <w:rFonts w:ascii="Times New Roman" w:hAnsi="Times New Roman" w:cs="Times New Roman"/>
            <w:sz w:val="24"/>
            <w:szCs w:val="24"/>
          </w:rPr>
          <w:t xml:space="preserve">these techniques </w:t>
        </w:r>
      </w:ins>
      <w:ins w:id="287" w:author="USDA Forest Service" w:date="2015-04-15T14:40:00Z">
        <w:r w:rsidR="007E3DB5">
          <w:rPr>
            <w:rFonts w:ascii="Times New Roman" w:hAnsi="Times New Roman" w:cs="Times New Roman"/>
            <w:sz w:val="24"/>
            <w:szCs w:val="24"/>
          </w:rPr>
          <w:t xml:space="preserve">in </w:t>
        </w:r>
      </w:ins>
      <w:ins w:id="288" w:author="USDA Forest Service" w:date="2015-04-15T14:36:00Z">
        <w:r w:rsidR="007E3DB5">
          <w:rPr>
            <w:rFonts w:ascii="Times New Roman" w:hAnsi="Times New Roman" w:cs="Times New Roman"/>
            <w:sz w:val="24"/>
            <w:szCs w:val="24"/>
          </w:rPr>
          <w:t>tropical systems</w:t>
        </w:r>
      </w:ins>
      <w:ins w:id="289" w:author="USDA Forest Service" w:date="2015-04-15T14:40:00Z">
        <w:r w:rsidR="007E3DB5">
          <w:rPr>
            <w:rFonts w:ascii="Times New Roman" w:hAnsi="Times New Roman" w:cs="Times New Roman"/>
            <w:sz w:val="24"/>
            <w:szCs w:val="24"/>
          </w:rPr>
          <w:t xml:space="preserve"> </w:t>
        </w:r>
      </w:ins>
      <w:ins w:id="290" w:author="USDA Forest Service" w:date="2015-04-15T14:42:00Z">
        <w:r w:rsidR="007E3DB5">
          <w:rPr>
            <w:rFonts w:ascii="Times New Roman" w:hAnsi="Times New Roman" w:cs="Times New Roman"/>
            <w:sz w:val="24"/>
            <w:szCs w:val="24"/>
          </w:rPr>
          <w:t xml:space="preserve">has not been </w:t>
        </w:r>
      </w:ins>
      <w:ins w:id="291" w:author="USDA Forest Service" w:date="2015-04-15T14:45:00Z">
        <w:r w:rsidR="003830B1">
          <w:rPr>
            <w:rFonts w:ascii="Times New Roman" w:hAnsi="Times New Roman" w:cs="Times New Roman"/>
            <w:sz w:val="24"/>
            <w:szCs w:val="24"/>
          </w:rPr>
          <w:t>reported</w:t>
        </w:r>
      </w:ins>
      <w:ins w:id="292" w:author="USDA Forest Service" w:date="2015-04-15T14:43:00Z">
        <w:r w:rsidR="003830B1">
          <w:rPr>
            <w:rFonts w:ascii="Times New Roman" w:hAnsi="Times New Roman" w:cs="Times New Roman"/>
            <w:sz w:val="24"/>
            <w:szCs w:val="24"/>
          </w:rPr>
          <w:t xml:space="preserve">.  </w:t>
        </w:r>
      </w:ins>
      <w:ins w:id="293" w:author="USDA Forest Service" w:date="2015-04-15T14:42:00Z">
        <w:r w:rsidR="007E3DB5">
          <w:rPr>
            <w:rFonts w:ascii="Times New Roman" w:hAnsi="Times New Roman" w:cs="Times New Roman"/>
            <w:sz w:val="24"/>
            <w:szCs w:val="24"/>
          </w:rPr>
          <w:t xml:space="preserve"> </w:t>
        </w:r>
      </w:ins>
      <w:ins w:id="294" w:author="USDA Forest Service" w:date="2015-04-15T14:44:00Z">
        <w:r w:rsidR="003830B1">
          <w:rPr>
            <w:rFonts w:ascii="Times New Roman" w:hAnsi="Times New Roman" w:cs="Times New Roman"/>
            <w:sz w:val="24"/>
            <w:szCs w:val="24"/>
          </w:rPr>
          <w:t xml:space="preserve">Although differences in peat types, terrain and/or vegetation cover between boreal and tropical systems must be considered, </w:t>
        </w:r>
      </w:ins>
      <w:ins w:id="295" w:author="USDA Forest Service" w:date="2015-04-15T14:40:00Z">
        <w:r w:rsidR="007E3DB5">
          <w:rPr>
            <w:rFonts w:ascii="Times New Roman" w:hAnsi="Times New Roman" w:cs="Times New Roman"/>
            <w:sz w:val="24"/>
            <w:szCs w:val="24"/>
          </w:rPr>
          <w:t>similarities</w:t>
        </w:r>
      </w:ins>
      <w:ins w:id="296" w:author="USDA Forest Service" w:date="2015-04-15T14:44:00Z">
        <w:r w:rsidR="003830B1">
          <w:rPr>
            <w:rFonts w:ascii="Times New Roman" w:hAnsi="Times New Roman" w:cs="Times New Roman"/>
            <w:sz w:val="24"/>
            <w:szCs w:val="24"/>
          </w:rPr>
          <w:t xml:space="preserve"> </w:t>
        </w:r>
      </w:ins>
      <w:ins w:id="297" w:author="USDA Forest Service" w:date="2015-04-15T14:40:00Z">
        <w:r w:rsidR="007E3DB5">
          <w:rPr>
            <w:rFonts w:ascii="Times New Roman" w:hAnsi="Times New Roman" w:cs="Times New Roman"/>
            <w:sz w:val="24"/>
            <w:szCs w:val="24"/>
          </w:rPr>
          <w:t>in peat electromagnetic and electrical properties</w:t>
        </w:r>
      </w:ins>
      <w:ins w:id="298" w:author="USDA Forest Service" w:date="2015-04-15T14:44:00Z">
        <w:r w:rsidR="003830B1">
          <w:rPr>
            <w:rFonts w:ascii="Times New Roman" w:hAnsi="Times New Roman" w:cs="Times New Roman"/>
            <w:sz w:val="24"/>
            <w:szCs w:val="24"/>
          </w:rPr>
          <w:t xml:space="preserve"> are anticipated,</w:t>
        </w:r>
      </w:ins>
      <w:ins w:id="299" w:author="USDA Forest Service" w:date="2015-04-15T14:43:00Z">
        <w:r w:rsidR="003830B1">
          <w:rPr>
            <w:rFonts w:ascii="Times New Roman" w:hAnsi="Times New Roman" w:cs="Times New Roman"/>
            <w:sz w:val="24"/>
            <w:szCs w:val="24"/>
          </w:rPr>
          <w:t xml:space="preserve"> supporting the use of GPR and ERI methods for mapping tropical peatlands</w:t>
        </w:r>
      </w:ins>
      <w:ins w:id="300" w:author="USDA Forest Service" w:date="2015-04-15T14:50:00Z">
        <w:r w:rsidR="003830B1">
          <w:rPr>
            <w:rFonts w:ascii="Times New Roman" w:hAnsi="Times New Roman" w:cs="Times New Roman"/>
            <w:sz w:val="24"/>
            <w:szCs w:val="24"/>
          </w:rPr>
          <w:t xml:space="preserve"> and </w:t>
        </w:r>
      </w:ins>
      <w:ins w:id="301" w:author="USDA Forest Service" w:date="2015-04-15T15:17:00Z">
        <w:r w:rsidR="00D32664">
          <w:rPr>
            <w:rFonts w:ascii="Times New Roman" w:hAnsi="Times New Roman" w:cs="Times New Roman"/>
            <w:sz w:val="24"/>
            <w:szCs w:val="24"/>
          </w:rPr>
          <w:t xml:space="preserve">underlying </w:t>
        </w:r>
      </w:ins>
      <w:ins w:id="302" w:author="USDA Forest Service" w:date="2015-04-15T14:50:00Z">
        <w:r w:rsidR="003830B1">
          <w:rPr>
            <w:rFonts w:ascii="Times New Roman" w:hAnsi="Times New Roman" w:cs="Times New Roman"/>
            <w:sz w:val="24"/>
            <w:szCs w:val="24"/>
          </w:rPr>
          <w:t>buried topography</w:t>
        </w:r>
      </w:ins>
      <w:ins w:id="303" w:author="USDA Forest Service" w:date="2015-04-15T14:43:00Z">
        <w:r w:rsidR="003830B1">
          <w:rPr>
            <w:rFonts w:ascii="Times New Roman" w:hAnsi="Times New Roman" w:cs="Times New Roman"/>
            <w:sz w:val="24"/>
            <w:szCs w:val="24"/>
          </w:rPr>
          <w:t>.</w:t>
        </w:r>
      </w:ins>
      <w:ins w:id="304" w:author="USDA Forest Service" w:date="2015-04-15T14:50:00Z">
        <w:r w:rsidR="003830B1">
          <w:rPr>
            <w:rFonts w:ascii="Times New Roman" w:hAnsi="Times New Roman" w:cs="Times New Roman"/>
            <w:sz w:val="24"/>
            <w:szCs w:val="24"/>
          </w:rPr>
          <w:t xml:space="preserve"> </w:t>
        </w:r>
      </w:ins>
      <w:ins w:id="305" w:author="USDA Forest Service" w:date="2015-04-15T14:45:00Z">
        <w:r w:rsidR="003830B1">
          <w:rPr>
            <w:rFonts w:ascii="Times New Roman" w:hAnsi="Times New Roman" w:cs="Times New Roman"/>
            <w:sz w:val="24"/>
            <w:szCs w:val="24"/>
          </w:rPr>
          <w:t xml:space="preserve">Here we </w:t>
        </w:r>
      </w:ins>
      <w:ins w:id="306" w:author="USDA Forest Service" w:date="2015-04-15T15:19:00Z">
        <w:r w:rsidR="00D32664">
          <w:rPr>
            <w:rFonts w:ascii="Times New Roman" w:hAnsi="Times New Roman" w:cs="Times New Roman"/>
            <w:sz w:val="24"/>
            <w:szCs w:val="24"/>
          </w:rPr>
          <w:t>report the use</w:t>
        </w:r>
      </w:ins>
      <w:ins w:id="307" w:author="USDA Forest Service" w:date="2015-04-15T15:18:00Z">
        <w:r w:rsidR="00D32664">
          <w:rPr>
            <w:rFonts w:ascii="Times New Roman" w:hAnsi="Times New Roman" w:cs="Times New Roman"/>
            <w:sz w:val="24"/>
            <w:szCs w:val="24"/>
          </w:rPr>
          <w:t xml:space="preserve"> of </w:t>
        </w:r>
      </w:ins>
      <w:ins w:id="308" w:author="USDA Forest Service" w:date="2015-04-15T14:45:00Z">
        <w:r w:rsidR="003830B1">
          <w:rPr>
            <w:rFonts w:ascii="Times New Roman" w:hAnsi="Times New Roman" w:cs="Times New Roman"/>
            <w:sz w:val="24"/>
            <w:szCs w:val="24"/>
          </w:rPr>
          <w:t>a</w:t>
        </w:r>
      </w:ins>
      <w:ins w:id="309" w:author="USDA Forest Service" w:date="2015-04-15T14:35:00Z">
        <w:r w:rsidR="007E3DB5">
          <w:rPr>
            <w:rFonts w:ascii="Times New Roman" w:hAnsi="Times New Roman" w:cs="Times New Roman"/>
            <w:sz w:val="24"/>
            <w:szCs w:val="24"/>
          </w:rPr>
          <w:t xml:space="preserve"> combination of GPR and ERI </w:t>
        </w:r>
      </w:ins>
      <w:ins w:id="310" w:author="USDA Forest Service" w:date="2015-04-15T15:19:00Z">
        <w:r w:rsidR="00D32664">
          <w:rPr>
            <w:rFonts w:ascii="Times New Roman" w:hAnsi="Times New Roman" w:cs="Times New Roman"/>
            <w:sz w:val="24"/>
            <w:szCs w:val="24"/>
          </w:rPr>
          <w:t xml:space="preserve">methods </w:t>
        </w:r>
      </w:ins>
      <w:ins w:id="311" w:author="USDA Forest Service" w:date="2015-04-15T14:35:00Z">
        <w:r w:rsidR="007E3DB5">
          <w:rPr>
            <w:rFonts w:ascii="Times New Roman" w:hAnsi="Times New Roman" w:cs="Times New Roman"/>
            <w:sz w:val="24"/>
            <w:szCs w:val="24"/>
          </w:rPr>
          <w:t xml:space="preserve">to </w:t>
        </w:r>
      </w:ins>
      <w:ins w:id="312" w:author="USDA Forest Service" w:date="2015-04-15T14:47:00Z">
        <w:r w:rsidR="003830B1">
          <w:rPr>
            <w:rFonts w:ascii="Times New Roman" w:hAnsi="Times New Roman" w:cs="Times New Roman"/>
            <w:sz w:val="24"/>
            <w:szCs w:val="24"/>
          </w:rPr>
          <w:t xml:space="preserve">obtain high resolution profiles of peat layers in West Kalimantan, Indonesia. </w:t>
        </w:r>
      </w:ins>
      <w:ins w:id="313" w:author="Xavier" w:date="2015-04-07T09:40:00Z">
        <w:del w:id="314" w:author="USDA Forest Service" w:date="2015-04-15T14:35:00Z">
          <w:r w:rsidR="001474AD" w:rsidDel="007E3DB5">
            <w:rPr>
              <w:rFonts w:ascii="Times New Roman" w:hAnsi="Times New Roman" w:cs="Times New Roman"/>
              <w:sz w:val="24"/>
              <w:szCs w:val="24"/>
            </w:rPr>
            <w:delText>peatland</w:delText>
          </w:r>
        </w:del>
      </w:ins>
      <w:ins w:id="315" w:author="Xavier" w:date="2015-04-07T09:41:00Z">
        <w:del w:id="316" w:author="USDA Forest Service" w:date="2015-04-15T14:35:00Z">
          <w:r w:rsidR="001474AD" w:rsidDel="007E3DB5">
            <w:rPr>
              <w:rFonts w:ascii="Times New Roman" w:hAnsi="Times New Roman" w:cs="Times New Roman"/>
              <w:sz w:val="24"/>
              <w:szCs w:val="24"/>
            </w:rPr>
            <w:delText xml:space="preserve">s </w:delText>
          </w:r>
        </w:del>
      </w:ins>
      <w:ins w:id="317" w:author="Xavier" w:date="2015-04-07T09:47:00Z">
        <w:del w:id="318" w:author="USDA Forest Service" w:date="2015-04-15T14:35:00Z">
          <w:r w:rsidR="004266A8" w:rsidDel="007E3DB5">
            <w:rPr>
              <w:rFonts w:ascii="Times New Roman" w:hAnsi="Times New Roman" w:cs="Times New Roman"/>
              <w:sz w:val="24"/>
              <w:szCs w:val="24"/>
            </w:rPr>
            <w:delText xml:space="preserve">and </w:delText>
          </w:r>
        </w:del>
        <w:del w:id="319" w:author="USDA Forest Service" w:date="2015-04-15T14:44:00Z">
          <w:r w:rsidR="004266A8" w:rsidDel="003830B1">
            <w:rPr>
              <w:rFonts w:ascii="Times New Roman" w:hAnsi="Times New Roman" w:cs="Times New Roman"/>
              <w:sz w:val="24"/>
              <w:szCs w:val="24"/>
            </w:rPr>
            <w:delText>although differences in peat types, terrain and/or vegetation cover between boreal and tropical systems must be considered</w:delText>
          </w:r>
        </w:del>
        <w:del w:id="320" w:author="USDA Forest Service" w:date="2015-04-15T14:47:00Z">
          <w:r w:rsidR="004266A8" w:rsidDel="003830B1">
            <w:rPr>
              <w:rFonts w:ascii="Times New Roman" w:hAnsi="Times New Roman" w:cs="Times New Roman"/>
              <w:sz w:val="24"/>
              <w:szCs w:val="24"/>
            </w:rPr>
            <w:delText>,</w:delText>
          </w:r>
        </w:del>
        <w:r w:rsidR="004266A8">
          <w:rPr>
            <w:rFonts w:ascii="Times New Roman" w:hAnsi="Times New Roman" w:cs="Times New Roman"/>
            <w:sz w:val="24"/>
            <w:szCs w:val="24"/>
          </w:rPr>
          <w:t xml:space="preserve"> </w:t>
        </w:r>
      </w:ins>
      <w:ins w:id="321" w:author="Xavier" w:date="2015-04-07T09:41:00Z">
        <w:del w:id="322" w:author="USDA Forest Service" w:date="2015-04-15T14:46:00Z">
          <w:r w:rsidR="001474AD" w:rsidDel="003830B1">
            <w:rPr>
              <w:rFonts w:ascii="Times New Roman" w:hAnsi="Times New Roman" w:cs="Times New Roman"/>
              <w:sz w:val="24"/>
              <w:szCs w:val="24"/>
            </w:rPr>
            <w:delText xml:space="preserve">we anticipate </w:delText>
          </w:r>
        </w:del>
      </w:ins>
      <w:ins w:id="323" w:author="Xavier" w:date="2015-04-07T09:46:00Z">
        <w:del w:id="324" w:author="USDA Forest Service" w:date="2015-04-15T14:46:00Z">
          <w:r w:rsidR="004266A8" w:rsidDel="003830B1">
            <w:rPr>
              <w:rFonts w:ascii="Times New Roman" w:hAnsi="Times New Roman" w:cs="Times New Roman"/>
              <w:sz w:val="24"/>
              <w:szCs w:val="24"/>
            </w:rPr>
            <w:delText xml:space="preserve">overall </w:delText>
          </w:r>
        </w:del>
      </w:ins>
      <w:ins w:id="325" w:author="Xavier" w:date="2015-04-07T09:41:00Z">
        <w:del w:id="326" w:author="USDA Forest Service" w:date="2015-04-15T14:46:00Z">
          <w:r w:rsidR="001474AD" w:rsidDel="003830B1">
            <w:rPr>
              <w:rFonts w:ascii="Times New Roman" w:hAnsi="Times New Roman" w:cs="Times New Roman"/>
              <w:sz w:val="24"/>
              <w:szCs w:val="24"/>
            </w:rPr>
            <w:delText xml:space="preserve">physical properties of </w:delText>
          </w:r>
        </w:del>
      </w:ins>
      <w:ins w:id="327" w:author="Xavier" w:date="2015-04-07T09:42:00Z">
        <w:del w:id="328" w:author="USDA Forest Service" w:date="2015-04-15T14:46:00Z">
          <w:r w:rsidR="001474AD" w:rsidDel="003830B1">
            <w:rPr>
              <w:rFonts w:ascii="Times New Roman" w:hAnsi="Times New Roman" w:cs="Times New Roman"/>
              <w:sz w:val="24"/>
              <w:szCs w:val="24"/>
            </w:rPr>
            <w:delText xml:space="preserve">peat (which control </w:delText>
          </w:r>
        </w:del>
      </w:ins>
      <w:ins w:id="329" w:author="Xavier" w:date="2015-04-07T09:41:00Z">
        <w:del w:id="330" w:author="USDA Forest Service" w:date="2015-04-15T14:46:00Z">
          <w:r w:rsidR="001474AD" w:rsidDel="003830B1">
            <w:rPr>
              <w:rFonts w:ascii="Times New Roman" w:hAnsi="Times New Roman" w:cs="Times New Roman"/>
              <w:sz w:val="24"/>
              <w:szCs w:val="24"/>
            </w:rPr>
            <w:delText>electromagnetic</w:delText>
          </w:r>
        </w:del>
      </w:ins>
      <w:ins w:id="331" w:author="Xavier" w:date="2015-04-07T09:39:00Z">
        <w:del w:id="332" w:author="USDA Forest Service" w:date="2015-04-15T14:46:00Z">
          <w:r w:rsidR="001474AD" w:rsidDel="003830B1">
            <w:rPr>
              <w:rFonts w:ascii="Times New Roman" w:hAnsi="Times New Roman" w:cs="Times New Roman"/>
              <w:sz w:val="24"/>
              <w:szCs w:val="24"/>
            </w:rPr>
            <w:delText xml:space="preserve"> </w:delText>
          </w:r>
        </w:del>
      </w:ins>
      <w:ins w:id="333" w:author="Xavier" w:date="2015-04-07T09:42:00Z">
        <w:del w:id="334" w:author="USDA Forest Service" w:date="2015-04-15T14:46:00Z">
          <w:r w:rsidR="001474AD" w:rsidDel="003830B1">
            <w:rPr>
              <w:rFonts w:ascii="Times New Roman" w:hAnsi="Times New Roman" w:cs="Times New Roman"/>
              <w:sz w:val="24"/>
              <w:szCs w:val="24"/>
            </w:rPr>
            <w:delText>and electrical properties) to be similar</w:delText>
          </w:r>
        </w:del>
      </w:ins>
      <w:ins w:id="335" w:author="Xavier" w:date="2015-04-07T09:43:00Z">
        <w:del w:id="336" w:author="USDA Forest Service" w:date="2015-04-15T14:46:00Z">
          <w:r w:rsidR="001474AD" w:rsidDel="003830B1">
            <w:rPr>
              <w:rFonts w:ascii="Times New Roman" w:hAnsi="Times New Roman" w:cs="Times New Roman"/>
              <w:sz w:val="24"/>
              <w:szCs w:val="24"/>
            </w:rPr>
            <w:delText xml:space="preserve"> in tropical systems</w:delText>
          </w:r>
        </w:del>
      </w:ins>
      <w:ins w:id="337" w:author="Xavier" w:date="2015-04-07T09:46:00Z">
        <w:del w:id="338" w:author="USDA Forest Service" w:date="2015-04-15T14:46:00Z">
          <w:r w:rsidR="004266A8" w:rsidDel="003830B1">
            <w:rPr>
              <w:rFonts w:ascii="Times New Roman" w:hAnsi="Times New Roman" w:cs="Times New Roman"/>
              <w:sz w:val="24"/>
              <w:szCs w:val="24"/>
            </w:rPr>
            <w:delText xml:space="preserve"> </w:delText>
          </w:r>
        </w:del>
        <w:del w:id="339" w:author="USDA Forest Service" w:date="2015-04-15T14:43:00Z">
          <w:r w:rsidR="004266A8" w:rsidDel="003830B1">
            <w:rPr>
              <w:rFonts w:ascii="Times New Roman" w:hAnsi="Times New Roman" w:cs="Times New Roman"/>
              <w:sz w:val="24"/>
              <w:szCs w:val="24"/>
            </w:rPr>
            <w:delText>thus</w:delText>
          </w:r>
        </w:del>
      </w:ins>
      <w:del w:id="340" w:author="USDA Forest Service" w:date="2015-04-15T14:43:00Z">
        <w:r w:rsidR="00FF0FD7" w:rsidDel="003830B1">
          <w:rPr>
            <w:rFonts w:ascii="Times New Roman" w:hAnsi="Times New Roman" w:cs="Times New Roman"/>
            <w:sz w:val="24"/>
            <w:szCs w:val="24"/>
          </w:rPr>
          <w:delText xml:space="preserve">Such </w:delText>
        </w:r>
        <w:r w:rsidR="000924FB" w:rsidDel="003830B1">
          <w:rPr>
            <w:rFonts w:ascii="Times New Roman" w:hAnsi="Times New Roman" w:cs="Times New Roman"/>
            <w:sz w:val="24"/>
            <w:szCs w:val="24"/>
          </w:rPr>
          <w:delText xml:space="preserve">observations </w:delText>
        </w:r>
        <w:r w:rsidR="00FF0FD7" w:rsidDel="003830B1">
          <w:rPr>
            <w:rFonts w:ascii="Times New Roman" w:hAnsi="Times New Roman" w:cs="Times New Roman"/>
            <w:sz w:val="24"/>
            <w:szCs w:val="24"/>
          </w:rPr>
          <w:delText>support</w:delText>
        </w:r>
      </w:del>
      <w:ins w:id="341" w:author="Xavier" w:date="2015-04-07T09:46:00Z">
        <w:del w:id="342" w:author="USDA Forest Service" w:date="2015-04-15T14:43:00Z">
          <w:r w:rsidR="004266A8" w:rsidDel="003830B1">
            <w:rPr>
              <w:rFonts w:ascii="Times New Roman" w:hAnsi="Times New Roman" w:cs="Times New Roman"/>
              <w:sz w:val="24"/>
              <w:szCs w:val="24"/>
            </w:rPr>
            <w:delText>ing</w:delText>
          </w:r>
        </w:del>
      </w:ins>
      <w:del w:id="343" w:author="USDA Forest Service" w:date="2015-04-15T14:43:00Z">
        <w:r w:rsidR="00FF0FD7" w:rsidDel="003830B1">
          <w:rPr>
            <w:rFonts w:ascii="Times New Roman" w:hAnsi="Times New Roman" w:cs="Times New Roman"/>
            <w:sz w:val="24"/>
            <w:szCs w:val="24"/>
          </w:rPr>
          <w:delText xml:space="preserve"> the use of</w:delText>
        </w:r>
        <w:r w:rsidDel="003830B1">
          <w:rPr>
            <w:rFonts w:ascii="Times New Roman" w:hAnsi="Times New Roman" w:cs="Times New Roman"/>
            <w:sz w:val="24"/>
            <w:szCs w:val="24"/>
          </w:rPr>
          <w:delText xml:space="preserve"> GPR and ERI</w:delText>
        </w:r>
        <w:r w:rsidR="00A6151C" w:rsidDel="003830B1">
          <w:rPr>
            <w:rFonts w:ascii="Times New Roman" w:hAnsi="Times New Roman" w:cs="Times New Roman"/>
            <w:sz w:val="24"/>
            <w:szCs w:val="24"/>
          </w:rPr>
          <w:delText xml:space="preserve"> method</w:delText>
        </w:r>
        <w:r w:rsidDel="003830B1">
          <w:rPr>
            <w:rFonts w:ascii="Times New Roman" w:hAnsi="Times New Roman" w:cs="Times New Roman"/>
            <w:sz w:val="24"/>
            <w:szCs w:val="24"/>
          </w:rPr>
          <w:delText>s</w:delText>
        </w:r>
        <w:r w:rsidR="00A6151C" w:rsidDel="003830B1">
          <w:rPr>
            <w:rFonts w:ascii="Times New Roman" w:hAnsi="Times New Roman" w:cs="Times New Roman"/>
            <w:sz w:val="24"/>
            <w:szCs w:val="24"/>
          </w:rPr>
          <w:delText xml:space="preserve"> </w:delText>
        </w:r>
        <w:r w:rsidR="00FF0FD7" w:rsidDel="003830B1">
          <w:rPr>
            <w:rFonts w:ascii="Times New Roman" w:hAnsi="Times New Roman" w:cs="Times New Roman"/>
            <w:sz w:val="24"/>
            <w:szCs w:val="24"/>
          </w:rPr>
          <w:delText>for mapping</w:delText>
        </w:r>
        <w:r w:rsidDel="003830B1">
          <w:rPr>
            <w:rFonts w:ascii="Times New Roman" w:hAnsi="Times New Roman" w:cs="Times New Roman"/>
            <w:sz w:val="24"/>
            <w:szCs w:val="24"/>
          </w:rPr>
          <w:delText xml:space="preserve"> </w:delText>
        </w:r>
        <w:r w:rsidDel="003830B1">
          <w:rPr>
            <w:rFonts w:ascii="Times New Roman" w:hAnsi="Times New Roman" w:cs="Times New Roman"/>
            <w:sz w:val="24"/>
            <w:szCs w:val="24"/>
          </w:rPr>
          <w:lastRenderedPageBreak/>
          <w:delText>tropical peatlands</w:delText>
        </w:r>
        <w:r w:rsidR="00FF0FD7" w:rsidDel="003830B1">
          <w:rPr>
            <w:rFonts w:ascii="Times New Roman" w:hAnsi="Times New Roman" w:cs="Times New Roman"/>
            <w:sz w:val="24"/>
            <w:szCs w:val="24"/>
          </w:rPr>
          <w:delText>,</w:delText>
        </w:r>
        <w:r w:rsidR="00065FF0" w:rsidDel="003830B1">
          <w:rPr>
            <w:rFonts w:ascii="Times New Roman" w:hAnsi="Times New Roman" w:cs="Times New Roman"/>
            <w:sz w:val="24"/>
            <w:szCs w:val="24"/>
          </w:rPr>
          <w:delText xml:space="preserve"> </w:delText>
        </w:r>
        <w:r w:rsidR="00FF0FD7" w:rsidDel="003830B1">
          <w:rPr>
            <w:rFonts w:ascii="Times New Roman" w:hAnsi="Times New Roman" w:cs="Times New Roman"/>
            <w:sz w:val="24"/>
            <w:szCs w:val="24"/>
          </w:rPr>
          <w:delText>although</w:delText>
        </w:r>
        <w:r w:rsidR="00065FF0" w:rsidDel="003830B1">
          <w:rPr>
            <w:rFonts w:ascii="Times New Roman" w:hAnsi="Times New Roman" w:cs="Times New Roman"/>
            <w:sz w:val="24"/>
            <w:szCs w:val="24"/>
          </w:rPr>
          <w:delText xml:space="preserve"> differences in peat types</w:delText>
        </w:r>
        <w:r w:rsidR="00FF0FD7" w:rsidDel="003830B1">
          <w:rPr>
            <w:rFonts w:ascii="Times New Roman" w:hAnsi="Times New Roman" w:cs="Times New Roman"/>
            <w:sz w:val="24"/>
            <w:szCs w:val="24"/>
          </w:rPr>
          <w:delText>,</w:delText>
        </w:r>
        <w:r w:rsidR="00065FF0" w:rsidDel="003830B1">
          <w:rPr>
            <w:rFonts w:ascii="Times New Roman" w:hAnsi="Times New Roman" w:cs="Times New Roman"/>
            <w:sz w:val="24"/>
            <w:szCs w:val="24"/>
          </w:rPr>
          <w:delText xml:space="preserve"> terrain </w:delText>
        </w:r>
        <w:r w:rsidR="00FF0FD7" w:rsidDel="003830B1">
          <w:rPr>
            <w:rFonts w:ascii="Times New Roman" w:hAnsi="Times New Roman" w:cs="Times New Roman"/>
            <w:sz w:val="24"/>
            <w:szCs w:val="24"/>
          </w:rPr>
          <w:delText>and/</w:delText>
        </w:r>
        <w:r w:rsidR="00065FF0" w:rsidDel="003830B1">
          <w:rPr>
            <w:rFonts w:ascii="Times New Roman" w:hAnsi="Times New Roman" w:cs="Times New Roman"/>
            <w:sz w:val="24"/>
            <w:szCs w:val="24"/>
          </w:rPr>
          <w:delText>or vegetation cover between boreal and tropical systems</w:delText>
        </w:r>
        <w:r w:rsidR="00FF0FD7" w:rsidDel="003830B1">
          <w:rPr>
            <w:rFonts w:ascii="Times New Roman" w:hAnsi="Times New Roman" w:cs="Times New Roman"/>
            <w:sz w:val="24"/>
            <w:szCs w:val="24"/>
          </w:rPr>
          <w:delText xml:space="preserve"> must be considered</w:delText>
        </w:r>
        <w:r w:rsidR="00065FF0" w:rsidDel="003830B1">
          <w:rPr>
            <w:rFonts w:ascii="Times New Roman" w:hAnsi="Times New Roman" w:cs="Times New Roman"/>
            <w:sz w:val="24"/>
            <w:szCs w:val="24"/>
          </w:rPr>
          <w:delText>.</w:delText>
        </w:r>
      </w:del>
    </w:p>
    <w:p w:rsidR="00BF78E4" w:rsidDel="00912D84" w:rsidRDefault="00BF78E4">
      <w:pPr>
        <w:spacing w:after="0" w:line="480" w:lineRule="auto"/>
        <w:rPr>
          <w:del w:id="344" w:author="Xavier" w:date="2015-04-12T14:12:00Z"/>
          <w:rFonts w:ascii="Times New Roman" w:hAnsi="Times New Roman" w:cs="Times New Roman"/>
          <w:sz w:val="24"/>
          <w:szCs w:val="24"/>
        </w:rPr>
      </w:pPr>
      <w:del w:id="345" w:author="USDA Forest Service" w:date="2015-04-15T14:46:00Z">
        <w:r w:rsidDel="003830B1">
          <w:rPr>
            <w:rFonts w:ascii="Times New Roman" w:hAnsi="Times New Roman" w:cs="Times New Roman"/>
            <w:sz w:val="24"/>
            <w:szCs w:val="24"/>
          </w:rPr>
          <w:tab/>
        </w:r>
        <w:r w:rsidR="00FF0FD7" w:rsidDel="003830B1">
          <w:rPr>
            <w:rFonts w:ascii="Times New Roman" w:hAnsi="Times New Roman" w:cs="Times New Roman"/>
            <w:sz w:val="24"/>
            <w:szCs w:val="24"/>
          </w:rPr>
          <w:delText>T</w:delText>
        </w:r>
        <w:r w:rsidR="00560BB2" w:rsidDel="003830B1">
          <w:rPr>
            <w:rFonts w:ascii="Times New Roman" w:hAnsi="Times New Roman" w:cs="Times New Roman"/>
            <w:sz w:val="24"/>
            <w:szCs w:val="24"/>
          </w:rPr>
          <w:delText>o our knowledge</w:delText>
        </w:r>
        <w:r w:rsidR="00FF0FD7" w:rsidDel="003830B1">
          <w:rPr>
            <w:rFonts w:ascii="Times New Roman" w:hAnsi="Times New Roman" w:cs="Times New Roman"/>
            <w:sz w:val="24"/>
            <w:szCs w:val="24"/>
          </w:rPr>
          <w:delText xml:space="preserve">, we </w:delText>
        </w:r>
      </w:del>
      <w:del w:id="346" w:author="USDA Forest Service" w:date="2015-04-15T14:48:00Z">
        <w:r w:rsidR="00FF0FD7" w:rsidDel="003830B1">
          <w:rPr>
            <w:rFonts w:ascii="Times New Roman" w:hAnsi="Times New Roman" w:cs="Times New Roman"/>
            <w:sz w:val="24"/>
            <w:szCs w:val="24"/>
          </w:rPr>
          <w:delText>report</w:delText>
        </w:r>
        <w:r w:rsidR="00560BB2" w:rsidDel="003830B1">
          <w:rPr>
            <w:rFonts w:ascii="Times New Roman" w:hAnsi="Times New Roman" w:cs="Times New Roman"/>
            <w:sz w:val="24"/>
            <w:szCs w:val="24"/>
          </w:rPr>
          <w:delText xml:space="preserve"> the first study using a combination of </w:delText>
        </w:r>
        <w:r w:rsidR="00F740D5" w:rsidDel="003830B1">
          <w:rPr>
            <w:rFonts w:ascii="Times New Roman" w:hAnsi="Times New Roman" w:cs="Times New Roman"/>
            <w:sz w:val="24"/>
            <w:szCs w:val="24"/>
          </w:rPr>
          <w:delText xml:space="preserve">GPR and ERI to better </w:delText>
        </w:r>
        <w:r w:rsidR="00FF0FD7" w:rsidDel="003830B1">
          <w:rPr>
            <w:rFonts w:ascii="Times New Roman" w:hAnsi="Times New Roman" w:cs="Times New Roman"/>
            <w:sz w:val="24"/>
            <w:szCs w:val="24"/>
          </w:rPr>
          <w:delText xml:space="preserve">characterize </w:delText>
        </w:r>
        <w:r w:rsidR="00560BB2" w:rsidDel="003830B1">
          <w:rPr>
            <w:rFonts w:ascii="Times New Roman" w:hAnsi="Times New Roman" w:cs="Times New Roman"/>
            <w:sz w:val="24"/>
            <w:szCs w:val="24"/>
          </w:rPr>
          <w:delText xml:space="preserve">peatland systems in the tropics. </w:delText>
        </w:r>
      </w:del>
      <w:r w:rsidR="00FF0FD7">
        <w:rPr>
          <w:rFonts w:ascii="Times New Roman" w:hAnsi="Times New Roman" w:cs="Times New Roman"/>
          <w:sz w:val="24"/>
          <w:szCs w:val="24"/>
        </w:rPr>
        <w:t>T</w:t>
      </w:r>
      <w:r w:rsidRPr="00597738">
        <w:rPr>
          <w:rFonts w:ascii="Times New Roman" w:hAnsi="Times New Roman" w:cs="Times New Roman"/>
          <w:sz w:val="24"/>
          <w:szCs w:val="24"/>
        </w:rPr>
        <w:t>he objective</w:t>
      </w:r>
      <w:r w:rsidR="006C24F1">
        <w:rPr>
          <w:rFonts w:ascii="Times New Roman" w:hAnsi="Times New Roman" w:cs="Times New Roman"/>
          <w:sz w:val="24"/>
          <w:szCs w:val="24"/>
        </w:rPr>
        <w:t>s</w:t>
      </w:r>
      <w:r w:rsidRPr="00597738">
        <w:rPr>
          <w:rFonts w:ascii="Times New Roman" w:hAnsi="Times New Roman" w:cs="Times New Roman"/>
          <w:sz w:val="24"/>
          <w:szCs w:val="24"/>
        </w:rPr>
        <w:t xml:space="preserve"> of this study </w:t>
      </w:r>
      <w:r w:rsidR="006C24F1">
        <w:rPr>
          <w:rFonts w:ascii="Times New Roman" w:hAnsi="Times New Roman" w:cs="Times New Roman"/>
          <w:sz w:val="24"/>
          <w:szCs w:val="24"/>
        </w:rPr>
        <w:t>were</w:t>
      </w:r>
      <w:r w:rsidR="006C24F1" w:rsidRPr="00597738">
        <w:rPr>
          <w:rFonts w:ascii="Times New Roman" w:hAnsi="Times New Roman" w:cs="Times New Roman"/>
          <w:sz w:val="24"/>
          <w:szCs w:val="24"/>
        </w:rPr>
        <w:t xml:space="preserve"> </w:t>
      </w:r>
      <w:r w:rsidRPr="00597738">
        <w:rPr>
          <w:rFonts w:ascii="Times New Roman" w:hAnsi="Times New Roman" w:cs="Times New Roman"/>
          <w:sz w:val="24"/>
          <w:szCs w:val="24"/>
        </w:rPr>
        <w:t xml:space="preserve">to </w:t>
      </w:r>
      <w:r w:rsidR="00FB265C">
        <w:rPr>
          <w:rFonts w:ascii="Times New Roman" w:hAnsi="Times New Roman" w:cs="Times New Roman"/>
          <w:sz w:val="24"/>
          <w:szCs w:val="24"/>
        </w:rPr>
        <w:t>1)</w:t>
      </w:r>
      <w:r w:rsidRPr="00597738">
        <w:rPr>
          <w:rFonts w:ascii="Times New Roman" w:hAnsi="Times New Roman" w:cs="Times New Roman"/>
          <w:sz w:val="24"/>
          <w:szCs w:val="24"/>
        </w:rPr>
        <w:t xml:space="preserve"> </w:t>
      </w:r>
      <w:ins w:id="347" w:author="Xavier" w:date="2015-04-07T09:48:00Z">
        <w:r w:rsidR="0082400C">
          <w:rPr>
            <w:rFonts w:ascii="Times New Roman" w:hAnsi="Times New Roman" w:cs="Times New Roman"/>
            <w:sz w:val="24"/>
            <w:szCs w:val="24"/>
          </w:rPr>
          <w:t>test the potential of GPR</w:t>
        </w:r>
      </w:ins>
      <w:ins w:id="348" w:author="Xavier" w:date="2015-04-07T09:49:00Z">
        <w:r w:rsidR="0082400C">
          <w:rPr>
            <w:rFonts w:ascii="Times New Roman" w:hAnsi="Times New Roman" w:cs="Times New Roman"/>
            <w:sz w:val="24"/>
            <w:szCs w:val="24"/>
          </w:rPr>
          <w:t xml:space="preserve"> and ERI for </w:t>
        </w:r>
      </w:ins>
      <w:del w:id="349" w:author="Xavier" w:date="2015-04-07T09:49:00Z">
        <w:r w:rsidR="006C24F1" w:rsidDel="0082400C">
          <w:rPr>
            <w:rFonts w:ascii="Times New Roman" w:hAnsi="Times New Roman" w:cs="Times New Roman"/>
            <w:sz w:val="24"/>
            <w:szCs w:val="24"/>
          </w:rPr>
          <w:delText>estimate</w:delText>
        </w:r>
        <w:r w:rsidR="006C24F1" w:rsidRPr="00597738" w:rsidDel="0082400C">
          <w:rPr>
            <w:rFonts w:ascii="Times New Roman" w:hAnsi="Times New Roman" w:cs="Times New Roman"/>
            <w:sz w:val="24"/>
            <w:szCs w:val="24"/>
          </w:rPr>
          <w:delText xml:space="preserve"> </w:delText>
        </w:r>
      </w:del>
      <w:ins w:id="350" w:author="Xavier" w:date="2015-04-07T09:49:00Z">
        <w:r w:rsidR="0082400C">
          <w:rPr>
            <w:rFonts w:ascii="Times New Roman" w:hAnsi="Times New Roman" w:cs="Times New Roman"/>
            <w:sz w:val="24"/>
            <w:szCs w:val="24"/>
          </w:rPr>
          <w:t>estimating</w:t>
        </w:r>
        <w:r w:rsidR="0082400C" w:rsidRPr="00597738">
          <w:rPr>
            <w:rFonts w:ascii="Times New Roman" w:hAnsi="Times New Roman" w:cs="Times New Roman"/>
            <w:sz w:val="24"/>
            <w:szCs w:val="24"/>
          </w:rPr>
          <w:t xml:space="preserve"> </w:t>
        </w:r>
      </w:ins>
      <w:r w:rsidRPr="00597738">
        <w:rPr>
          <w:rFonts w:ascii="Times New Roman" w:hAnsi="Times New Roman" w:cs="Times New Roman"/>
          <w:sz w:val="24"/>
          <w:szCs w:val="24"/>
        </w:rPr>
        <w:t xml:space="preserve">peat thickness in a non-invasive </w:t>
      </w:r>
      <w:r w:rsidR="00A12483">
        <w:rPr>
          <w:rFonts w:ascii="Times New Roman" w:hAnsi="Times New Roman" w:cs="Times New Roman"/>
          <w:sz w:val="24"/>
          <w:szCs w:val="24"/>
        </w:rPr>
        <w:t xml:space="preserve">and spatially continuous </w:t>
      </w:r>
      <w:r w:rsidRPr="00597738">
        <w:rPr>
          <w:rFonts w:ascii="Times New Roman" w:hAnsi="Times New Roman" w:cs="Times New Roman"/>
          <w:sz w:val="24"/>
          <w:szCs w:val="24"/>
        </w:rPr>
        <w:t>way</w:t>
      </w:r>
      <w:r w:rsidR="001A20EC">
        <w:rPr>
          <w:rFonts w:ascii="Times New Roman" w:hAnsi="Times New Roman" w:cs="Times New Roman"/>
          <w:sz w:val="24"/>
          <w:szCs w:val="24"/>
        </w:rPr>
        <w:t xml:space="preserve"> </w:t>
      </w:r>
      <w:r w:rsidR="00AE4862">
        <w:rPr>
          <w:rFonts w:ascii="Times New Roman" w:hAnsi="Times New Roman" w:cs="Times New Roman"/>
          <w:sz w:val="24"/>
          <w:szCs w:val="24"/>
        </w:rPr>
        <w:t>at a</w:t>
      </w:r>
      <w:r w:rsidR="006C24F1">
        <w:rPr>
          <w:rFonts w:ascii="Times New Roman" w:hAnsi="Times New Roman" w:cs="Times New Roman"/>
          <w:sz w:val="24"/>
          <w:szCs w:val="24"/>
        </w:rPr>
        <w:t xml:space="preserve"> </w:t>
      </w:r>
      <w:r w:rsidR="00AE4862">
        <w:rPr>
          <w:rFonts w:ascii="Times New Roman" w:hAnsi="Times New Roman" w:cs="Times New Roman"/>
          <w:sz w:val="24"/>
          <w:szCs w:val="24"/>
        </w:rPr>
        <w:t>resolution</w:t>
      </w:r>
      <w:r w:rsidR="006C24F1">
        <w:rPr>
          <w:rFonts w:ascii="Times New Roman" w:hAnsi="Times New Roman" w:cs="Times New Roman"/>
          <w:sz w:val="24"/>
          <w:szCs w:val="24"/>
        </w:rPr>
        <w:t xml:space="preserve"> </w:t>
      </w:r>
      <w:r w:rsidRPr="00597738">
        <w:rPr>
          <w:rFonts w:ascii="Times New Roman" w:hAnsi="Times New Roman" w:cs="Times New Roman"/>
          <w:sz w:val="24"/>
          <w:szCs w:val="24"/>
        </w:rPr>
        <w:t xml:space="preserve">previously unreported </w:t>
      </w:r>
      <w:r w:rsidR="00C035EE">
        <w:rPr>
          <w:rFonts w:ascii="Times New Roman" w:hAnsi="Times New Roman" w:cs="Times New Roman"/>
          <w:sz w:val="24"/>
          <w:szCs w:val="24"/>
        </w:rPr>
        <w:t>for</w:t>
      </w:r>
      <w:r w:rsidR="00C035EE" w:rsidRPr="00597738">
        <w:rPr>
          <w:rFonts w:ascii="Times New Roman" w:hAnsi="Times New Roman" w:cs="Times New Roman"/>
          <w:sz w:val="24"/>
          <w:szCs w:val="24"/>
        </w:rPr>
        <w:t xml:space="preserve"> </w:t>
      </w:r>
      <w:r w:rsidRPr="00597738">
        <w:rPr>
          <w:rFonts w:ascii="Times New Roman" w:hAnsi="Times New Roman" w:cs="Times New Roman"/>
          <w:sz w:val="24"/>
          <w:szCs w:val="24"/>
        </w:rPr>
        <w:t>tropical peatlands</w:t>
      </w:r>
      <w:r w:rsidR="00FB265C">
        <w:rPr>
          <w:rFonts w:ascii="Times New Roman" w:hAnsi="Times New Roman" w:cs="Times New Roman"/>
          <w:sz w:val="24"/>
          <w:szCs w:val="24"/>
        </w:rPr>
        <w:t xml:space="preserve">; and 2) </w:t>
      </w:r>
      <w:r w:rsidR="006C24F1">
        <w:rPr>
          <w:rFonts w:ascii="Times New Roman" w:hAnsi="Times New Roman" w:cs="Times New Roman"/>
          <w:sz w:val="24"/>
          <w:szCs w:val="24"/>
        </w:rPr>
        <w:t xml:space="preserve">evaluate </w:t>
      </w:r>
      <w:r w:rsidR="00FB265C">
        <w:rPr>
          <w:rFonts w:ascii="Times New Roman" w:hAnsi="Times New Roman" w:cs="Times New Roman"/>
          <w:sz w:val="24"/>
          <w:szCs w:val="24"/>
        </w:rPr>
        <w:t xml:space="preserve">whether </w:t>
      </w:r>
      <w:ins w:id="351" w:author="Xavier" w:date="2015-04-07T09:55:00Z">
        <w:r w:rsidR="0082400C">
          <w:rPr>
            <w:rFonts w:ascii="Times New Roman" w:hAnsi="Times New Roman" w:cs="Times New Roman"/>
            <w:sz w:val="24"/>
            <w:szCs w:val="24"/>
          </w:rPr>
          <w:t xml:space="preserve">certain </w:t>
        </w:r>
      </w:ins>
      <w:r w:rsidR="00FB265C">
        <w:rPr>
          <w:rFonts w:ascii="Times New Roman" w:hAnsi="Times New Roman" w:cs="Times New Roman"/>
          <w:sz w:val="24"/>
          <w:szCs w:val="24"/>
        </w:rPr>
        <w:t xml:space="preserve">information on geological settings </w:t>
      </w:r>
      <w:r w:rsidR="00427E89">
        <w:rPr>
          <w:rFonts w:ascii="Times New Roman" w:hAnsi="Times New Roman" w:cs="Times New Roman"/>
          <w:sz w:val="24"/>
          <w:szCs w:val="24"/>
        </w:rPr>
        <w:t>and/</w:t>
      </w:r>
      <w:r w:rsidR="00FB265C">
        <w:rPr>
          <w:rFonts w:ascii="Times New Roman" w:hAnsi="Times New Roman" w:cs="Times New Roman"/>
          <w:sz w:val="24"/>
          <w:szCs w:val="24"/>
        </w:rPr>
        <w:t xml:space="preserve">or peat composition </w:t>
      </w:r>
      <w:del w:id="352" w:author="Xavier" w:date="2015-04-07T09:55:00Z">
        <w:r w:rsidR="00FB265C" w:rsidDel="0082400C">
          <w:rPr>
            <w:rFonts w:ascii="Times New Roman" w:hAnsi="Times New Roman" w:cs="Times New Roman"/>
            <w:sz w:val="24"/>
            <w:szCs w:val="24"/>
          </w:rPr>
          <w:delText xml:space="preserve">(related to carbon content) </w:delText>
        </w:r>
      </w:del>
      <w:r w:rsidR="00FB265C">
        <w:rPr>
          <w:rFonts w:ascii="Times New Roman" w:hAnsi="Times New Roman" w:cs="Times New Roman"/>
          <w:sz w:val="24"/>
          <w:szCs w:val="24"/>
        </w:rPr>
        <w:t xml:space="preserve">can be </w:t>
      </w:r>
      <w:r w:rsidR="00A32369">
        <w:rPr>
          <w:rFonts w:ascii="Times New Roman" w:hAnsi="Times New Roman" w:cs="Times New Roman"/>
          <w:sz w:val="24"/>
          <w:szCs w:val="24"/>
        </w:rPr>
        <w:t>drawn</w:t>
      </w:r>
      <w:r w:rsidR="00FB265C">
        <w:rPr>
          <w:rFonts w:ascii="Times New Roman" w:hAnsi="Times New Roman" w:cs="Times New Roman"/>
          <w:sz w:val="24"/>
          <w:szCs w:val="24"/>
        </w:rPr>
        <w:t xml:space="preserve"> from these methods</w:t>
      </w:r>
      <w:r w:rsidRPr="00597738">
        <w:rPr>
          <w:rFonts w:ascii="Times New Roman" w:hAnsi="Times New Roman" w:cs="Times New Roman"/>
          <w:sz w:val="24"/>
          <w:szCs w:val="24"/>
        </w:rPr>
        <w:t>.</w:t>
      </w:r>
      <w:r w:rsidR="00DD796C">
        <w:rPr>
          <w:rFonts w:ascii="Times New Roman" w:hAnsi="Times New Roman" w:cs="Times New Roman"/>
          <w:sz w:val="24"/>
          <w:szCs w:val="24"/>
        </w:rPr>
        <w:t xml:space="preserve"> </w:t>
      </w:r>
      <w:r w:rsidRPr="00597738">
        <w:rPr>
          <w:rFonts w:ascii="Times New Roman" w:hAnsi="Times New Roman" w:cs="Times New Roman"/>
          <w:sz w:val="24"/>
          <w:szCs w:val="24"/>
        </w:rPr>
        <w:t>The ultimate aim of th</w:t>
      </w:r>
      <w:r w:rsidR="00C44F65">
        <w:rPr>
          <w:rFonts w:ascii="Times New Roman" w:hAnsi="Times New Roman" w:cs="Times New Roman"/>
          <w:sz w:val="24"/>
          <w:szCs w:val="24"/>
        </w:rPr>
        <w:t xml:space="preserve">e approach presented here </w:t>
      </w:r>
      <w:r w:rsidRPr="00597738">
        <w:rPr>
          <w:rFonts w:ascii="Times New Roman" w:hAnsi="Times New Roman" w:cs="Times New Roman"/>
          <w:sz w:val="24"/>
          <w:szCs w:val="24"/>
        </w:rPr>
        <w:t>is to</w:t>
      </w:r>
      <w:r w:rsidR="00AE4862">
        <w:rPr>
          <w:rFonts w:ascii="Times New Roman" w:hAnsi="Times New Roman" w:cs="Times New Roman"/>
          <w:sz w:val="24"/>
          <w:szCs w:val="24"/>
        </w:rPr>
        <w:t xml:space="preserve"> demonstrate the applicability of geophysical methods to investigate tropical peat systems, and </w:t>
      </w:r>
      <w:del w:id="353" w:author="USDA Forest Service" w:date="2015-04-16T10:32:00Z">
        <w:r w:rsidR="00AE4862" w:rsidDel="00D003E5">
          <w:rPr>
            <w:rFonts w:ascii="Times New Roman" w:hAnsi="Times New Roman" w:cs="Times New Roman"/>
            <w:sz w:val="24"/>
            <w:szCs w:val="24"/>
          </w:rPr>
          <w:delText>to</w:delText>
        </w:r>
        <w:r w:rsidRPr="00597738" w:rsidDel="00D003E5">
          <w:rPr>
            <w:rFonts w:ascii="Times New Roman" w:hAnsi="Times New Roman" w:cs="Times New Roman"/>
            <w:sz w:val="24"/>
            <w:szCs w:val="24"/>
          </w:rPr>
          <w:delText xml:space="preserve"> </w:delText>
        </w:r>
      </w:del>
      <w:ins w:id="354" w:author="USDA Forest Service" w:date="2015-04-15T20:49:00Z">
        <w:r w:rsidR="00C23BF2">
          <w:rPr>
            <w:rFonts w:ascii="Times New Roman" w:hAnsi="Times New Roman" w:cs="Times New Roman"/>
            <w:sz w:val="24"/>
            <w:szCs w:val="24"/>
          </w:rPr>
          <w:t xml:space="preserve">potential for improved </w:t>
        </w:r>
      </w:ins>
      <w:del w:id="355" w:author="USDA Forest Service" w:date="2015-04-15T20:49:00Z">
        <w:r w:rsidRPr="00597738" w:rsidDel="00C23BF2">
          <w:rPr>
            <w:rFonts w:ascii="Times New Roman" w:hAnsi="Times New Roman" w:cs="Times New Roman"/>
            <w:sz w:val="24"/>
            <w:szCs w:val="24"/>
          </w:rPr>
          <w:delText>increase</w:delText>
        </w:r>
      </w:del>
      <w:del w:id="356" w:author="USDA Forest Service" w:date="2015-04-15T20:48:00Z">
        <w:r w:rsidRPr="00597738" w:rsidDel="00C23BF2">
          <w:rPr>
            <w:rFonts w:ascii="Times New Roman" w:hAnsi="Times New Roman" w:cs="Times New Roman"/>
            <w:sz w:val="24"/>
            <w:szCs w:val="24"/>
          </w:rPr>
          <w:delText xml:space="preserve"> the</w:delText>
        </w:r>
      </w:del>
      <w:del w:id="357" w:author="USDA Forest Service" w:date="2015-04-15T20:49:00Z">
        <w:r w:rsidRPr="00597738" w:rsidDel="00C23BF2">
          <w:rPr>
            <w:rFonts w:ascii="Times New Roman" w:hAnsi="Times New Roman" w:cs="Times New Roman"/>
            <w:sz w:val="24"/>
            <w:szCs w:val="24"/>
          </w:rPr>
          <w:delText xml:space="preserve"> </w:delText>
        </w:r>
      </w:del>
      <w:r w:rsidRPr="00597738">
        <w:rPr>
          <w:rFonts w:ascii="Times New Roman" w:hAnsi="Times New Roman" w:cs="Times New Roman"/>
          <w:sz w:val="24"/>
          <w:szCs w:val="24"/>
        </w:rPr>
        <w:t>accuracy of peat C storage estimates</w:t>
      </w:r>
      <w:r>
        <w:rPr>
          <w:rFonts w:ascii="Times New Roman" w:hAnsi="Times New Roman" w:cs="Times New Roman"/>
          <w:sz w:val="24"/>
          <w:szCs w:val="24"/>
        </w:rPr>
        <w:t xml:space="preserve"> </w:t>
      </w:r>
      <w:del w:id="358" w:author="USDA Forest Service" w:date="2015-04-15T20:48:00Z">
        <w:r w:rsidR="00DD796C" w:rsidDel="00C23BF2">
          <w:rPr>
            <w:rFonts w:ascii="Times New Roman" w:hAnsi="Times New Roman" w:cs="Times New Roman"/>
            <w:sz w:val="24"/>
            <w:szCs w:val="24"/>
          </w:rPr>
          <w:delText xml:space="preserve">at scales larger than </w:delText>
        </w:r>
      </w:del>
      <w:ins w:id="359" w:author="USDA Forest Service" w:date="2015-04-15T20:48:00Z">
        <w:r w:rsidR="00C23BF2">
          <w:rPr>
            <w:rFonts w:ascii="Times New Roman" w:hAnsi="Times New Roman" w:cs="Times New Roman"/>
            <w:sz w:val="24"/>
            <w:szCs w:val="24"/>
          </w:rPr>
          <w:t xml:space="preserve">compared to </w:t>
        </w:r>
      </w:ins>
      <w:r w:rsidR="00DD796C">
        <w:rPr>
          <w:rFonts w:ascii="Times New Roman" w:hAnsi="Times New Roman" w:cs="Times New Roman"/>
          <w:sz w:val="24"/>
          <w:szCs w:val="24"/>
        </w:rPr>
        <w:t xml:space="preserve">those derived from traditional coring methods. Advancing </w:t>
      </w:r>
      <w:del w:id="360" w:author="USDA Forest Service" w:date="2015-04-15T14:51:00Z">
        <w:r w:rsidR="00DD796C" w:rsidDel="003830B1">
          <w:rPr>
            <w:rFonts w:ascii="Times New Roman" w:hAnsi="Times New Roman" w:cs="Times New Roman"/>
            <w:sz w:val="24"/>
            <w:szCs w:val="24"/>
          </w:rPr>
          <w:delText xml:space="preserve">in </w:delText>
        </w:r>
      </w:del>
      <w:r w:rsidR="00DD796C">
        <w:rPr>
          <w:rFonts w:ascii="Times New Roman" w:hAnsi="Times New Roman" w:cs="Times New Roman"/>
          <w:sz w:val="24"/>
          <w:szCs w:val="24"/>
        </w:rPr>
        <w:t xml:space="preserve">this knowledge could </w:t>
      </w:r>
      <w:del w:id="361" w:author="USDA Forest Service" w:date="2015-04-15T14:54:00Z">
        <w:r w:rsidRPr="00597738" w:rsidDel="00A020A1">
          <w:rPr>
            <w:rFonts w:ascii="Times New Roman" w:hAnsi="Times New Roman" w:cs="Times New Roman"/>
            <w:sz w:val="24"/>
            <w:szCs w:val="24"/>
          </w:rPr>
          <w:delText>potentially aid responsible</w:delText>
        </w:r>
      </w:del>
      <w:ins w:id="362" w:author="USDA Forest Service" w:date="2015-04-15T14:54:00Z">
        <w:r w:rsidR="00A020A1">
          <w:rPr>
            <w:rFonts w:ascii="Times New Roman" w:hAnsi="Times New Roman" w:cs="Times New Roman"/>
            <w:sz w:val="24"/>
            <w:szCs w:val="24"/>
          </w:rPr>
          <w:t>inform</w:t>
        </w:r>
      </w:ins>
      <w:r w:rsidRPr="00597738">
        <w:rPr>
          <w:rFonts w:ascii="Times New Roman" w:hAnsi="Times New Roman" w:cs="Times New Roman"/>
          <w:sz w:val="24"/>
          <w:szCs w:val="24"/>
        </w:rPr>
        <w:t xml:space="preserve"> peatland management </w:t>
      </w:r>
      <w:ins w:id="363" w:author="USDA Forest Service" w:date="2015-04-15T14:54:00Z">
        <w:r w:rsidR="00A020A1">
          <w:rPr>
            <w:rFonts w:ascii="Times New Roman" w:hAnsi="Times New Roman" w:cs="Times New Roman"/>
            <w:sz w:val="24"/>
            <w:szCs w:val="24"/>
          </w:rPr>
          <w:t xml:space="preserve">decisions </w:t>
        </w:r>
      </w:ins>
      <w:r w:rsidRPr="00597738">
        <w:rPr>
          <w:rFonts w:ascii="Times New Roman" w:hAnsi="Times New Roman" w:cs="Times New Roman"/>
          <w:sz w:val="24"/>
          <w:szCs w:val="24"/>
        </w:rPr>
        <w:t>in Indonesia</w:t>
      </w:r>
      <w:del w:id="364" w:author="Xavier" w:date="2015-04-12T14:12:00Z">
        <w:r w:rsidR="00560BB2" w:rsidDel="00912D84">
          <w:rPr>
            <w:rFonts w:ascii="Times New Roman" w:hAnsi="Times New Roman" w:cs="Times New Roman"/>
            <w:sz w:val="24"/>
            <w:szCs w:val="24"/>
          </w:rPr>
          <w:delText>.</w:delText>
        </w:r>
      </w:del>
      <w:ins w:id="365" w:author="Xavier" w:date="2015-04-12T14:12:00Z">
        <w:r w:rsidR="00912D84">
          <w:rPr>
            <w:rFonts w:ascii="Times New Roman" w:hAnsi="Times New Roman" w:cs="Times New Roman"/>
            <w:sz w:val="24"/>
            <w:szCs w:val="24"/>
          </w:rPr>
          <w:t xml:space="preserve"> and </w:t>
        </w:r>
        <w:r w:rsidR="00912D84" w:rsidRPr="00912D84">
          <w:rPr>
            <w:rFonts w:ascii="Times New Roman" w:hAnsi="Times New Roman" w:cs="Times New Roman"/>
            <w:sz w:val="24"/>
            <w:szCs w:val="24"/>
          </w:rPr>
          <w:t xml:space="preserve">improve </w:t>
        </w:r>
        <w:del w:id="366" w:author="USDA Forest Service" w:date="2015-04-15T14:53:00Z">
          <w:r w:rsidR="00912D84" w:rsidRPr="00912D84" w:rsidDel="003830B1">
            <w:rPr>
              <w:rFonts w:ascii="Times New Roman" w:hAnsi="Times New Roman" w:cs="Times New Roman"/>
              <w:sz w:val="24"/>
              <w:szCs w:val="24"/>
            </w:rPr>
            <w:delText xml:space="preserve">the </w:delText>
          </w:r>
        </w:del>
        <w:r w:rsidR="00912D84" w:rsidRPr="00912D84">
          <w:rPr>
            <w:rFonts w:ascii="Times New Roman" w:hAnsi="Times New Roman" w:cs="Times New Roman"/>
            <w:sz w:val="24"/>
            <w:szCs w:val="24"/>
          </w:rPr>
          <w:t>assessment</w:t>
        </w:r>
      </w:ins>
      <w:ins w:id="367" w:author="USDA Forest Service" w:date="2015-04-15T14:53:00Z">
        <w:r w:rsidR="003830B1">
          <w:rPr>
            <w:rFonts w:ascii="Times New Roman" w:hAnsi="Times New Roman" w:cs="Times New Roman"/>
            <w:sz w:val="24"/>
            <w:szCs w:val="24"/>
          </w:rPr>
          <w:t>s</w:t>
        </w:r>
      </w:ins>
      <w:ins w:id="368" w:author="Xavier" w:date="2015-04-12T14:12:00Z">
        <w:r w:rsidR="00912D84" w:rsidRPr="00912D84">
          <w:rPr>
            <w:rFonts w:ascii="Times New Roman" w:hAnsi="Times New Roman" w:cs="Times New Roman"/>
            <w:sz w:val="24"/>
            <w:szCs w:val="24"/>
          </w:rPr>
          <w:t xml:space="preserve"> of peat subs</w:t>
        </w:r>
        <w:r w:rsidR="00912D84">
          <w:rPr>
            <w:rFonts w:ascii="Times New Roman" w:hAnsi="Times New Roman" w:cs="Times New Roman"/>
            <w:sz w:val="24"/>
            <w:szCs w:val="24"/>
          </w:rPr>
          <w:t>idence</w:t>
        </w:r>
      </w:ins>
      <w:ins w:id="369" w:author="USDA Forest Service" w:date="2015-04-15T14:53:00Z">
        <w:r w:rsidR="00A020A1">
          <w:rPr>
            <w:rFonts w:ascii="Times New Roman" w:hAnsi="Times New Roman" w:cs="Times New Roman"/>
            <w:sz w:val="24"/>
            <w:szCs w:val="24"/>
          </w:rPr>
          <w:t xml:space="preserve"> and C stock changes</w:t>
        </w:r>
      </w:ins>
      <w:ins w:id="370" w:author="Xavier" w:date="2015-04-12T14:12:00Z">
        <w:del w:id="371" w:author="USDA Forest Service" w:date="2015-04-15T14:51:00Z">
          <w:r w:rsidR="00912D84" w:rsidDel="003830B1">
            <w:rPr>
              <w:rFonts w:ascii="Times New Roman" w:hAnsi="Times New Roman" w:cs="Times New Roman"/>
              <w:sz w:val="24"/>
              <w:szCs w:val="24"/>
            </w:rPr>
            <w:delText xml:space="preserve"> and below ground C stock ex</w:delText>
          </w:r>
          <w:r w:rsidR="00912D84" w:rsidRPr="00912D84" w:rsidDel="003830B1">
            <w:rPr>
              <w:rFonts w:ascii="Times New Roman" w:hAnsi="Times New Roman" w:cs="Times New Roman"/>
              <w:sz w:val="24"/>
              <w:szCs w:val="24"/>
            </w:rPr>
            <w:delText>change</w:delText>
          </w:r>
        </w:del>
        <w:r w:rsidR="00912D84">
          <w:rPr>
            <w:rFonts w:ascii="Times New Roman" w:hAnsi="Times New Roman" w:cs="Times New Roman"/>
            <w:sz w:val="24"/>
            <w:szCs w:val="24"/>
          </w:rPr>
          <w:t>.</w:t>
        </w:r>
      </w:ins>
    </w:p>
    <w:p w:rsidR="00355174" w:rsidRDefault="00355174" w:rsidP="003830B1">
      <w:pPr>
        <w:spacing w:after="0" w:line="480" w:lineRule="auto"/>
        <w:rPr>
          <w:rFonts w:ascii="Times New Roman" w:hAnsi="Times New Roman" w:cs="Times New Roman"/>
          <w:b/>
          <w:sz w:val="24"/>
          <w:szCs w:val="24"/>
        </w:rPr>
      </w:pPr>
    </w:p>
    <w:p w:rsidR="00355174" w:rsidRDefault="00355174" w:rsidP="00355174">
      <w:pPr>
        <w:spacing w:after="0" w:line="480" w:lineRule="auto"/>
        <w:rPr>
          <w:ins w:id="372" w:author="USDA Forest Service" w:date="2015-04-15T15:47:00Z"/>
          <w:rFonts w:ascii="Times New Roman" w:hAnsi="Times New Roman" w:cs="Times New Roman"/>
          <w:b/>
          <w:sz w:val="24"/>
          <w:szCs w:val="24"/>
        </w:rPr>
      </w:pPr>
      <w:r>
        <w:rPr>
          <w:rFonts w:ascii="Times New Roman" w:hAnsi="Times New Roman" w:cs="Times New Roman"/>
          <w:b/>
          <w:sz w:val="24"/>
          <w:szCs w:val="24"/>
        </w:rPr>
        <w:t xml:space="preserve">2. </w:t>
      </w:r>
      <w:del w:id="373" w:author="USDA Forest Service" w:date="2015-04-15T15:47:00Z">
        <w:r w:rsidDel="00FD418A">
          <w:rPr>
            <w:rFonts w:ascii="Times New Roman" w:hAnsi="Times New Roman" w:cs="Times New Roman"/>
            <w:b/>
            <w:sz w:val="24"/>
            <w:szCs w:val="24"/>
          </w:rPr>
          <w:delText>Field sites</w:delText>
        </w:r>
      </w:del>
      <w:ins w:id="374" w:author="USDA Forest Service" w:date="2015-04-15T15:47:00Z">
        <w:r w:rsidR="00FD418A">
          <w:rPr>
            <w:rFonts w:ascii="Times New Roman" w:hAnsi="Times New Roman" w:cs="Times New Roman"/>
            <w:b/>
            <w:sz w:val="24"/>
            <w:szCs w:val="24"/>
          </w:rPr>
          <w:t>Methods</w:t>
        </w:r>
      </w:ins>
    </w:p>
    <w:p w:rsidR="00FD418A" w:rsidDel="00FD418A" w:rsidRDefault="00FD418A" w:rsidP="00355174">
      <w:pPr>
        <w:spacing w:after="0" w:line="480" w:lineRule="auto"/>
        <w:rPr>
          <w:del w:id="375" w:author="USDA Forest Service" w:date="2015-04-15T15:47:00Z"/>
          <w:rFonts w:ascii="Times New Roman" w:hAnsi="Times New Roman" w:cs="Times New Roman"/>
          <w:b/>
          <w:sz w:val="24"/>
          <w:szCs w:val="24"/>
        </w:rPr>
      </w:pPr>
      <w:ins w:id="376" w:author="USDA Forest Service" w:date="2015-04-15T15:47:00Z">
        <w:r>
          <w:rPr>
            <w:rFonts w:ascii="Times New Roman" w:hAnsi="Times New Roman" w:cs="Times New Roman"/>
            <w:b/>
            <w:sz w:val="24"/>
            <w:szCs w:val="24"/>
          </w:rPr>
          <w:t>2.1 Field Sites</w:t>
        </w:r>
      </w:ins>
    </w:p>
    <w:p w:rsidR="00FD418A" w:rsidRDefault="00FD418A" w:rsidP="00355174">
      <w:pPr>
        <w:spacing w:after="0" w:line="480" w:lineRule="auto"/>
        <w:rPr>
          <w:ins w:id="377" w:author="USDA Forest Service" w:date="2015-04-15T15:47:00Z"/>
          <w:rFonts w:ascii="Times New Roman" w:hAnsi="Times New Roman" w:cs="Times New Roman"/>
          <w:sz w:val="24"/>
          <w:szCs w:val="24"/>
        </w:rPr>
      </w:pPr>
    </w:p>
    <w:p w:rsidR="00355174" w:rsidRDefault="00355174" w:rsidP="0035517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C86B43">
        <w:rPr>
          <w:rFonts w:ascii="Times New Roman" w:hAnsi="Times New Roman" w:cs="Times New Roman"/>
          <w:sz w:val="24"/>
          <w:szCs w:val="24"/>
        </w:rPr>
        <w:t xml:space="preserve">Two peatland </w:t>
      </w:r>
      <w:r>
        <w:rPr>
          <w:rFonts w:ascii="Times New Roman" w:hAnsi="Times New Roman" w:cs="Times New Roman"/>
          <w:sz w:val="24"/>
          <w:szCs w:val="24"/>
        </w:rPr>
        <w:t>sites</w:t>
      </w:r>
      <w:r w:rsidRPr="00C86B43">
        <w:rPr>
          <w:rFonts w:ascii="Times New Roman" w:hAnsi="Times New Roman" w:cs="Times New Roman"/>
          <w:sz w:val="24"/>
          <w:szCs w:val="24"/>
        </w:rPr>
        <w:t xml:space="preserve"> located in the West Kalimantan Province were chosen for th</w:t>
      </w:r>
      <w:r>
        <w:rPr>
          <w:rFonts w:ascii="Times New Roman" w:hAnsi="Times New Roman" w:cs="Times New Roman"/>
          <w:sz w:val="24"/>
          <w:szCs w:val="24"/>
        </w:rPr>
        <w:t>is</w:t>
      </w:r>
      <w:r w:rsidRPr="00C86B43">
        <w:rPr>
          <w:rFonts w:ascii="Times New Roman" w:hAnsi="Times New Roman" w:cs="Times New Roman"/>
          <w:sz w:val="24"/>
          <w:szCs w:val="24"/>
        </w:rPr>
        <w:t xml:space="preserve"> study: </w:t>
      </w:r>
      <w:proofErr w:type="spellStart"/>
      <w:r w:rsidRPr="00C86B43">
        <w:rPr>
          <w:rFonts w:ascii="Times New Roman" w:hAnsi="Times New Roman" w:cs="Times New Roman"/>
          <w:sz w:val="24"/>
          <w:szCs w:val="24"/>
        </w:rPr>
        <w:t>Tanjung</w:t>
      </w:r>
      <w:proofErr w:type="spellEnd"/>
      <w:r w:rsidRPr="00C86B43">
        <w:rPr>
          <w:rFonts w:ascii="Times New Roman" w:hAnsi="Times New Roman" w:cs="Times New Roman"/>
          <w:sz w:val="24"/>
          <w:szCs w:val="24"/>
        </w:rPr>
        <w:t xml:space="preserve"> </w:t>
      </w:r>
      <w:proofErr w:type="spellStart"/>
      <w:r w:rsidRPr="00C86B43">
        <w:rPr>
          <w:rFonts w:ascii="Times New Roman" w:hAnsi="Times New Roman" w:cs="Times New Roman"/>
          <w:sz w:val="24"/>
          <w:szCs w:val="24"/>
        </w:rPr>
        <w:t>Gunung</w:t>
      </w:r>
      <w:proofErr w:type="spellEnd"/>
      <w:r w:rsidRPr="00C86B43">
        <w:rPr>
          <w:rFonts w:ascii="Times New Roman" w:hAnsi="Times New Roman" w:cs="Times New Roman"/>
          <w:sz w:val="24"/>
          <w:szCs w:val="24"/>
        </w:rPr>
        <w:t xml:space="preserve"> (Sejahtera village, </w:t>
      </w:r>
      <w:proofErr w:type="spellStart"/>
      <w:r w:rsidRPr="00C86B43">
        <w:rPr>
          <w:rFonts w:ascii="Times New Roman" w:hAnsi="Times New Roman" w:cs="Times New Roman"/>
          <w:sz w:val="24"/>
          <w:szCs w:val="24"/>
        </w:rPr>
        <w:t>Kayong</w:t>
      </w:r>
      <w:proofErr w:type="spellEnd"/>
      <w:r w:rsidRPr="00C86B43">
        <w:rPr>
          <w:rFonts w:ascii="Times New Roman" w:hAnsi="Times New Roman" w:cs="Times New Roman"/>
          <w:sz w:val="24"/>
          <w:szCs w:val="24"/>
        </w:rPr>
        <w:t xml:space="preserve"> Utara District); and </w:t>
      </w:r>
      <w:proofErr w:type="spellStart"/>
      <w:r w:rsidRPr="00C86B43">
        <w:rPr>
          <w:rFonts w:ascii="Times New Roman" w:hAnsi="Times New Roman" w:cs="Times New Roman"/>
          <w:sz w:val="24"/>
          <w:szCs w:val="24"/>
        </w:rPr>
        <w:t>Pelang</w:t>
      </w:r>
      <w:proofErr w:type="spellEnd"/>
      <w:r w:rsidRPr="00C86B43">
        <w:rPr>
          <w:rFonts w:ascii="Times New Roman" w:hAnsi="Times New Roman" w:cs="Times New Roman"/>
          <w:sz w:val="24"/>
          <w:szCs w:val="24"/>
        </w:rPr>
        <w:t xml:space="preserve"> (</w:t>
      </w:r>
      <w:proofErr w:type="spellStart"/>
      <w:r w:rsidRPr="00C86B43">
        <w:rPr>
          <w:rFonts w:ascii="Times New Roman" w:hAnsi="Times New Roman" w:cs="Times New Roman"/>
          <w:sz w:val="24"/>
          <w:szCs w:val="24"/>
        </w:rPr>
        <w:t>Pelang</w:t>
      </w:r>
      <w:proofErr w:type="spellEnd"/>
      <w:r w:rsidRPr="00C86B43">
        <w:rPr>
          <w:rFonts w:ascii="Times New Roman" w:hAnsi="Times New Roman" w:cs="Times New Roman"/>
          <w:sz w:val="24"/>
          <w:szCs w:val="24"/>
        </w:rPr>
        <w:t xml:space="preserve"> village, </w:t>
      </w:r>
      <w:proofErr w:type="spellStart"/>
      <w:r w:rsidRPr="00C86B43">
        <w:rPr>
          <w:rFonts w:ascii="Times New Roman" w:hAnsi="Times New Roman" w:cs="Times New Roman"/>
          <w:sz w:val="24"/>
          <w:szCs w:val="24"/>
        </w:rPr>
        <w:t>Ketapang</w:t>
      </w:r>
      <w:proofErr w:type="spellEnd"/>
      <w:r w:rsidRPr="00C86B43">
        <w:rPr>
          <w:rFonts w:ascii="Times New Roman" w:hAnsi="Times New Roman" w:cs="Times New Roman"/>
          <w:sz w:val="24"/>
          <w:szCs w:val="24"/>
        </w:rPr>
        <w:t xml:space="preserve"> District). </w:t>
      </w:r>
      <w:r>
        <w:rPr>
          <w:rFonts w:ascii="Times New Roman" w:hAnsi="Times New Roman" w:cs="Times New Roman"/>
          <w:sz w:val="24"/>
          <w:szCs w:val="24"/>
        </w:rPr>
        <w:t>Both</w:t>
      </w:r>
      <w:r w:rsidRPr="00C86B43">
        <w:rPr>
          <w:rFonts w:ascii="Times New Roman" w:hAnsi="Times New Roman" w:cs="Times New Roman"/>
          <w:sz w:val="24"/>
          <w:szCs w:val="24"/>
        </w:rPr>
        <w:t xml:space="preserve"> sites had been previously </w:t>
      </w:r>
      <w:del w:id="378" w:author="Xavier" w:date="2015-04-07T19:35:00Z">
        <w:r w:rsidR="00C035EE" w:rsidDel="000F3135">
          <w:rPr>
            <w:rFonts w:ascii="Times New Roman" w:hAnsi="Times New Roman" w:cs="Times New Roman"/>
            <w:sz w:val="24"/>
            <w:szCs w:val="24"/>
          </w:rPr>
          <w:delText xml:space="preserve">visited by </w:delText>
        </w:r>
      </w:del>
      <w:r w:rsidR="00A12483">
        <w:rPr>
          <w:rFonts w:ascii="Times New Roman" w:hAnsi="Times New Roman" w:cs="Times New Roman"/>
          <w:sz w:val="24"/>
          <w:szCs w:val="24"/>
        </w:rPr>
        <w:t xml:space="preserve">investigated </w:t>
      </w:r>
      <w:r w:rsidRPr="00C86B43">
        <w:rPr>
          <w:rFonts w:ascii="Times New Roman" w:hAnsi="Times New Roman" w:cs="Times New Roman"/>
          <w:sz w:val="24"/>
          <w:szCs w:val="24"/>
        </w:rPr>
        <w:t xml:space="preserve">by </w:t>
      </w:r>
      <w:r w:rsidR="00A324B9" w:rsidRPr="00C86B43">
        <w:rPr>
          <w:rFonts w:ascii="Times New Roman" w:hAnsi="Times New Roman" w:cs="Times New Roman"/>
          <w:sz w:val="24"/>
          <w:szCs w:val="24"/>
        </w:rPr>
        <w:t>USFS</w:t>
      </w:r>
      <w:r w:rsidR="00A324B9">
        <w:rPr>
          <w:rFonts w:ascii="Times New Roman" w:hAnsi="Times New Roman" w:cs="Times New Roman"/>
          <w:sz w:val="24"/>
          <w:szCs w:val="24"/>
        </w:rPr>
        <w:t xml:space="preserve"> (</w:t>
      </w:r>
      <w:r w:rsidR="00A324B9" w:rsidRPr="00A324B9">
        <w:rPr>
          <w:rFonts w:ascii="Times New Roman" w:hAnsi="Times New Roman" w:cs="Times New Roman"/>
          <w:sz w:val="24"/>
          <w:szCs w:val="24"/>
        </w:rPr>
        <w:t xml:space="preserve">United States </w:t>
      </w:r>
      <w:r w:rsidR="00A324B9">
        <w:rPr>
          <w:rFonts w:ascii="Times New Roman" w:hAnsi="Times New Roman" w:cs="Times New Roman"/>
          <w:sz w:val="24"/>
          <w:szCs w:val="24"/>
        </w:rPr>
        <w:t xml:space="preserve">Forest Service) </w:t>
      </w:r>
      <w:r w:rsidRPr="00C86B43">
        <w:rPr>
          <w:rFonts w:ascii="Times New Roman" w:hAnsi="Times New Roman" w:cs="Times New Roman"/>
          <w:sz w:val="24"/>
          <w:szCs w:val="24"/>
        </w:rPr>
        <w:t xml:space="preserve">collaborators and were known to contain variable peat thickness and multiple landcover types, while providing relatively easy access.  </w:t>
      </w:r>
      <w:r w:rsidRPr="0033594C">
        <w:rPr>
          <w:rFonts w:ascii="Times New Roman" w:hAnsi="Times New Roman" w:cs="Times New Roman"/>
          <w:sz w:val="24"/>
          <w:szCs w:val="24"/>
        </w:rPr>
        <w:t xml:space="preserve">The </w:t>
      </w:r>
      <w:proofErr w:type="spellStart"/>
      <w:r w:rsidRPr="0033594C">
        <w:rPr>
          <w:rFonts w:ascii="Times New Roman" w:hAnsi="Times New Roman" w:cs="Times New Roman"/>
          <w:sz w:val="24"/>
          <w:szCs w:val="24"/>
        </w:rPr>
        <w:t>Tanjung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site (hereafter referred to as TG) is adjacent to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Palung</w:t>
      </w:r>
      <w:proofErr w:type="spellEnd"/>
      <w:r w:rsidRPr="0033594C">
        <w:rPr>
          <w:rFonts w:ascii="Times New Roman" w:hAnsi="Times New Roman" w:cs="Times New Roman"/>
          <w:sz w:val="24"/>
          <w:szCs w:val="24"/>
        </w:rPr>
        <w:t xml:space="preserve"> National Park and </w:t>
      </w:r>
      <w:r>
        <w:rPr>
          <w:rFonts w:ascii="Times New Roman" w:hAnsi="Times New Roman" w:cs="Times New Roman"/>
          <w:sz w:val="24"/>
          <w:szCs w:val="24"/>
        </w:rPr>
        <w:t xml:space="preserve">its natural resources have been heavily exploited </w:t>
      </w:r>
      <w:r w:rsidRPr="0033594C">
        <w:rPr>
          <w:rFonts w:ascii="Times New Roman" w:hAnsi="Times New Roman" w:cs="Times New Roman"/>
          <w:sz w:val="24"/>
          <w:szCs w:val="24"/>
        </w:rPr>
        <w:t>by the local community</w:t>
      </w:r>
      <w:r>
        <w:rPr>
          <w:rFonts w:ascii="Times New Roman" w:hAnsi="Times New Roman" w:cs="Times New Roman"/>
          <w:sz w:val="24"/>
          <w:szCs w:val="24"/>
        </w:rPr>
        <w:t xml:space="preserve"> for decades</w:t>
      </w:r>
      <w:r w:rsidRPr="0033594C">
        <w:rPr>
          <w:rFonts w:ascii="Times New Roman" w:hAnsi="Times New Roman" w:cs="Times New Roman"/>
          <w:sz w:val="24"/>
          <w:szCs w:val="24"/>
        </w:rPr>
        <w:t xml:space="preserve">.  Within the TG site, </w:t>
      </w:r>
      <w:r w:rsidRPr="0033594C">
        <w:rPr>
          <w:rFonts w:ascii="Times New Roman" w:hAnsi="Times New Roman" w:cs="Times New Roman"/>
          <w:sz w:val="24"/>
          <w:szCs w:val="24"/>
        </w:rPr>
        <w:lastRenderedPageBreak/>
        <w:t xml:space="preserve">two areas </w:t>
      </w:r>
      <w:r>
        <w:rPr>
          <w:rFonts w:ascii="Times New Roman" w:hAnsi="Times New Roman" w:cs="Times New Roman"/>
          <w:sz w:val="24"/>
          <w:szCs w:val="24"/>
        </w:rPr>
        <w:t>along the</w:t>
      </w:r>
      <w:r w:rsidRPr="0033594C">
        <w:rPr>
          <w:rFonts w:ascii="Times New Roman" w:hAnsi="Times New Roman" w:cs="Times New Roman"/>
          <w:sz w:val="24"/>
          <w:szCs w:val="24"/>
        </w:rPr>
        <w:t xml:space="preserve"> same peat formation were studied: a thinned</w:t>
      </w:r>
      <w:r w:rsidR="00A12483">
        <w:rPr>
          <w:rFonts w:ascii="Times New Roman" w:hAnsi="Times New Roman" w:cs="Times New Roman"/>
          <w:sz w:val="24"/>
          <w:szCs w:val="24"/>
        </w:rPr>
        <w:t>,</w:t>
      </w:r>
      <w:r w:rsidRPr="0033594C">
        <w:rPr>
          <w:rFonts w:ascii="Times New Roman" w:hAnsi="Times New Roman" w:cs="Times New Roman"/>
          <w:sz w:val="24"/>
          <w:szCs w:val="24"/>
        </w:rPr>
        <w:t xml:space="preserve"> degraded forest (TG1) and a mature rubber plantation which is located at the edge of the peat formation (TG2).  </w:t>
      </w:r>
      <w:r>
        <w:rPr>
          <w:rFonts w:ascii="Times New Roman" w:hAnsi="Times New Roman" w:cs="Times New Roman"/>
          <w:sz w:val="24"/>
          <w:szCs w:val="24"/>
        </w:rPr>
        <w:t xml:space="preserve">The </w:t>
      </w:r>
      <w:r w:rsidRPr="00E53F7E">
        <w:rPr>
          <w:rFonts w:ascii="Times New Roman" w:hAnsi="Times New Roman" w:cs="Times New Roman"/>
          <w:sz w:val="24"/>
          <w:szCs w:val="24"/>
        </w:rPr>
        <w:t xml:space="preserve">physiographic terrain at </w:t>
      </w:r>
      <w:r w:rsidR="001143D0" w:rsidRPr="00E53F7E">
        <w:rPr>
          <w:rFonts w:ascii="Times New Roman" w:hAnsi="Times New Roman" w:cs="Times New Roman"/>
          <w:sz w:val="24"/>
          <w:szCs w:val="24"/>
        </w:rPr>
        <w:t>TG</w:t>
      </w:r>
      <w:r w:rsidRPr="00E53F7E">
        <w:rPr>
          <w:rFonts w:ascii="Times New Roman" w:hAnsi="Times New Roman" w:cs="Times New Roman"/>
          <w:sz w:val="24"/>
          <w:szCs w:val="24"/>
        </w:rPr>
        <w:t xml:space="preserve"> is a 6 km wide swamp </w:t>
      </w:r>
      <w:r w:rsidR="001143D0" w:rsidRPr="00E53F7E">
        <w:rPr>
          <w:rFonts w:ascii="Times New Roman" w:hAnsi="Times New Roman" w:cs="Times New Roman"/>
          <w:sz w:val="24"/>
          <w:szCs w:val="24"/>
        </w:rPr>
        <w:t>peatland</w:t>
      </w:r>
      <w:r w:rsidRPr="00E53F7E">
        <w:rPr>
          <w:rFonts w:ascii="Times New Roman" w:hAnsi="Times New Roman" w:cs="Times New Roman"/>
          <w:sz w:val="24"/>
          <w:szCs w:val="24"/>
        </w:rPr>
        <w:t xml:space="preserve"> known as </w:t>
      </w:r>
      <w:proofErr w:type="spellStart"/>
      <w:r w:rsidRPr="00E53F7E">
        <w:rPr>
          <w:rFonts w:ascii="Times New Roman" w:hAnsi="Times New Roman" w:cs="Times New Roman"/>
          <w:sz w:val="24"/>
          <w:szCs w:val="24"/>
        </w:rPr>
        <w:t>Mendawai</w:t>
      </w:r>
      <w:proofErr w:type="spellEnd"/>
      <w:r w:rsidR="0084532F" w:rsidRPr="00E53F7E">
        <w:rPr>
          <w:rFonts w:ascii="Times New Roman" w:hAnsi="Times New Roman" w:cs="Times New Roman"/>
          <w:sz w:val="24"/>
          <w:szCs w:val="24"/>
        </w:rPr>
        <w:t xml:space="preserve">, </w:t>
      </w:r>
      <w:r w:rsidRPr="00E53F7E">
        <w:rPr>
          <w:rFonts w:ascii="Times New Roman" w:hAnsi="Times New Roman" w:cs="Times New Roman"/>
          <w:sz w:val="24"/>
          <w:szCs w:val="24"/>
        </w:rPr>
        <w:t xml:space="preserve">MDW </w:t>
      </w:r>
      <w:r w:rsidR="0084532F" w:rsidRPr="00E53F7E">
        <w:rPr>
          <w:rFonts w:ascii="Times New Roman" w:hAnsi="Times New Roman" w:cs="Times New Roman"/>
          <w:sz w:val="24"/>
          <w:szCs w:val="24"/>
        </w:rPr>
        <w:t>(</w:t>
      </w:r>
      <w:proofErr w:type="spellStart"/>
      <w:r w:rsidR="001143D0" w:rsidRPr="00E53F7E">
        <w:rPr>
          <w:rFonts w:ascii="Times New Roman" w:hAnsi="Times New Roman" w:cs="Times New Roman"/>
          <w:sz w:val="24"/>
          <w:szCs w:val="24"/>
        </w:rPr>
        <w:t>RePPProT</w:t>
      </w:r>
      <w:proofErr w:type="spellEnd"/>
      <w:r w:rsidR="001143D0" w:rsidRPr="00E53F7E">
        <w:rPr>
          <w:rFonts w:ascii="Times New Roman" w:hAnsi="Times New Roman" w:cs="Times New Roman"/>
          <w:sz w:val="24"/>
          <w:szCs w:val="24"/>
        </w:rPr>
        <w:t xml:space="preserve">, Regional Physical Planning </w:t>
      </w:r>
      <w:proofErr w:type="spellStart"/>
      <w:r w:rsidR="001143D0" w:rsidRPr="00E53F7E">
        <w:rPr>
          <w:rFonts w:ascii="Times New Roman" w:hAnsi="Times New Roman" w:cs="Times New Roman"/>
          <w:sz w:val="24"/>
          <w:szCs w:val="24"/>
        </w:rPr>
        <w:t>Programme</w:t>
      </w:r>
      <w:proofErr w:type="spellEnd"/>
      <w:r w:rsidR="001143D0" w:rsidRPr="00E53F7E">
        <w:rPr>
          <w:rFonts w:ascii="Times New Roman" w:hAnsi="Times New Roman" w:cs="Times New Roman"/>
          <w:sz w:val="24"/>
          <w:szCs w:val="24"/>
        </w:rPr>
        <w:t xml:space="preserve"> for Transmigration, </w:t>
      </w:r>
      <w:r w:rsidR="00F87A5A" w:rsidRPr="00E53F7E">
        <w:rPr>
          <w:rFonts w:ascii="Times New Roman" w:hAnsi="Times New Roman" w:cs="Times New Roman"/>
          <w:sz w:val="24"/>
          <w:szCs w:val="24"/>
        </w:rPr>
        <w:fldChar w:fldCharType="begin"/>
      </w:r>
      <w:r w:rsidR="008579DB">
        <w:rPr>
          <w:rFonts w:ascii="Times New Roman" w:hAnsi="Times New Roman" w:cs="Times New Roman"/>
          <w:sz w:val="24"/>
          <w:szCs w:val="24"/>
        </w:rPr>
        <w:instrText xml:space="preserve"> ADDIN EN.CITE &lt;EndNote&gt;&lt;Cite ExcludeAuth="1"&gt;&lt;Author&gt;RePPProT&lt;/Author&gt;&lt;Year&gt;1990&lt;/Year&gt;&lt;RecNum&gt;683&lt;/RecNum&gt;&lt;DisplayText&gt;(1990)&lt;/DisplayText&gt;&lt;record&gt;&lt;rec-number&gt;683&lt;/rec-number&gt;&lt;foreign-keys&gt;&lt;key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F87A5A" w:rsidRPr="00E53F7E">
        <w:rPr>
          <w:rFonts w:ascii="Times New Roman" w:hAnsi="Times New Roman" w:cs="Times New Roman"/>
          <w:sz w:val="24"/>
          <w:szCs w:val="24"/>
        </w:rPr>
        <w:fldChar w:fldCharType="separate"/>
      </w:r>
      <w:r w:rsidR="008579DB">
        <w:rPr>
          <w:rFonts w:ascii="Times New Roman" w:hAnsi="Times New Roman" w:cs="Times New Roman"/>
          <w:noProof/>
          <w:sz w:val="24"/>
          <w:szCs w:val="24"/>
        </w:rPr>
        <w:t>(</w:t>
      </w:r>
      <w:hyperlink w:anchor="_ENREF_25" w:tooltip="RePPProT, 1990 #683" w:history="1">
        <w:r w:rsidR="00E23915">
          <w:rPr>
            <w:rFonts w:ascii="Times New Roman" w:hAnsi="Times New Roman" w:cs="Times New Roman"/>
            <w:noProof/>
            <w:sz w:val="24"/>
            <w:szCs w:val="24"/>
          </w:rPr>
          <w:t>1990</w:t>
        </w:r>
      </w:hyperlink>
      <w:r w:rsidR="008579DB">
        <w:rPr>
          <w:rFonts w:ascii="Times New Roman" w:hAnsi="Times New Roman" w:cs="Times New Roman"/>
          <w:noProof/>
          <w:sz w:val="24"/>
          <w:szCs w:val="24"/>
        </w:rPr>
        <w:t>)</w:t>
      </w:r>
      <w:r w:rsidR="00F87A5A" w:rsidRPr="00E53F7E">
        <w:rPr>
          <w:rFonts w:ascii="Times New Roman" w:hAnsi="Times New Roman" w:cs="Times New Roman"/>
          <w:sz w:val="24"/>
          <w:szCs w:val="24"/>
        </w:rPr>
        <w:fldChar w:fldCharType="end"/>
      </w:r>
      <w:r w:rsidRPr="00E53F7E">
        <w:rPr>
          <w:rFonts w:ascii="Times New Roman" w:hAnsi="Times New Roman" w:cs="Times New Roman"/>
          <w:sz w:val="24"/>
          <w:szCs w:val="24"/>
        </w:rPr>
        <w:t xml:space="preserve"> that is</w:t>
      </w:r>
      <w:r>
        <w:rPr>
          <w:rFonts w:ascii="Times New Roman" w:hAnsi="Times New Roman" w:cs="Times New Roman"/>
          <w:sz w:val="24"/>
          <w:szCs w:val="24"/>
        </w:rPr>
        <w:t xml:space="preserve"> characterized by </w:t>
      </w:r>
      <w:r w:rsidRPr="007901AD">
        <w:rPr>
          <w:rFonts w:ascii="Times New Roman" w:hAnsi="Times New Roman" w:cs="Times New Roman"/>
          <w:sz w:val="24"/>
          <w:szCs w:val="24"/>
        </w:rPr>
        <w:t>shallow</w:t>
      </w:r>
      <w:r>
        <w:rPr>
          <w:rFonts w:ascii="Times New Roman" w:hAnsi="Times New Roman" w:cs="Times New Roman"/>
          <w:sz w:val="24"/>
          <w:szCs w:val="24"/>
        </w:rPr>
        <w:t xml:space="preserve"> </w:t>
      </w:r>
      <w:r w:rsidRPr="007901AD">
        <w:rPr>
          <w:rFonts w:ascii="Times New Roman" w:hAnsi="Times New Roman" w:cs="Times New Roman"/>
          <w:sz w:val="24"/>
          <w:szCs w:val="24"/>
        </w:rPr>
        <w:t xml:space="preserve">peat. Kahayan (KHY) peaty alluvial plains are </w:t>
      </w:r>
      <w:r>
        <w:rPr>
          <w:rFonts w:ascii="Times New Roman" w:hAnsi="Times New Roman" w:cs="Times New Roman"/>
          <w:sz w:val="24"/>
          <w:szCs w:val="24"/>
        </w:rPr>
        <w:t xml:space="preserve">also </w:t>
      </w:r>
      <w:r w:rsidRPr="007901AD">
        <w:rPr>
          <w:rFonts w:ascii="Times New Roman" w:hAnsi="Times New Roman" w:cs="Times New Roman"/>
          <w:sz w:val="24"/>
          <w:szCs w:val="24"/>
        </w:rPr>
        <w:t>formed along the seaward edges of MDW</w:t>
      </w:r>
      <w:r w:rsidR="009D5843">
        <w:rPr>
          <w:rFonts w:ascii="Times New Roman" w:hAnsi="Times New Roman" w:cs="Times New Roman"/>
          <w:sz w:val="24"/>
          <w:szCs w:val="24"/>
        </w:rPr>
        <w:t xml:space="preserve"> </w:t>
      </w:r>
      <w:r>
        <w:rPr>
          <w:rFonts w:ascii="Times New Roman" w:hAnsi="Times New Roman" w:cs="Times New Roman"/>
          <w:sz w:val="24"/>
          <w:szCs w:val="24"/>
        </w:rPr>
        <w:t>(inset in Figure 1)</w:t>
      </w:r>
      <w:r w:rsidRPr="007901AD">
        <w:rPr>
          <w:rFonts w:ascii="Times New Roman" w:hAnsi="Times New Roman" w:cs="Times New Roman"/>
          <w:sz w:val="24"/>
          <w:szCs w:val="24"/>
        </w:rPr>
        <w:t xml:space="preserve">. </w:t>
      </w:r>
      <w:r>
        <w:rPr>
          <w:rFonts w:ascii="Times New Roman" w:hAnsi="Times New Roman" w:cs="Times New Roman"/>
          <w:sz w:val="24"/>
          <w:szCs w:val="24"/>
        </w:rPr>
        <w:t>Although th</w:t>
      </w:r>
      <w:r w:rsidRPr="006A454C">
        <w:rPr>
          <w:rFonts w:ascii="Times New Roman" w:hAnsi="Times New Roman" w:cs="Times New Roman"/>
          <w:sz w:val="24"/>
          <w:szCs w:val="24"/>
        </w:rPr>
        <w:t xml:space="preserve">e two selected </w:t>
      </w:r>
      <w:r>
        <w:rPr>
          <w:rFonts w:ascii="Times New Roman" w:hAnsi="Times New Roman" w:cs="Times New Roman"/>
          <w:sz w:val="24"/>
          <w:szCs w:val="24"/>
        </w:rPr>
        <w:t xml:space="preserve">study </w:t>
      </w:r>
      <w:r w:rsidRPr="006A454C">
        <w:rPr>
          <w:rFonts w:ascii="Times New Roman" w:hAnsi="Times New Roman" w:cs="Times New Roman"/>
          <w:sz w:val="24"/>
          <w:szCs w:val="24"/>
        </w:rPr>
        <w:t xml:space="preserve">sites </w:t>
      </w:r>
      <w:r>
        <w:rPr>
          <w:rFonts w:ascii="Times New Roman" w:hAnsi="Times New Roman" w:cs="Times New Roman"/>
          <w:sz w:val="24"/>
          <w:szCs w:val="24"/>
        </w:rPr>
        <w:t>(TG1 and TG2) are</w:t>
      </w:r>
      <w:r w:rsidRPr="006A454C">
        <w:rPr>
          <w:rFonts w:ascii="Times New Roman" w:hAnsi="Times New Roman" w:cs="Times New Roman"/>
          <w:sz w:val="24"/>
          <w:szCs w:val="24"/>
        </w:rPr>
        <w:t xml:space="preserve"> </w:t>
      </w:r>
      <w:r>
        <w:rPr>
          <w:rFonts w:ascii="Times New Roman" w:hAnsi="Times New Roman" w:cs="Times New Roman"/>
          <w:sz w:val="24"/>
          <w:szCs w:val="24"/>
        </w:rPr>
        <w:t xml:space="preserve">only </w:t>
      </w:r>
      <w:r w:rsidRPr="006A454C">
        <w:rPr>
          <w:rFonts w:ascii="Times New Roman" w:hAnsi="Times New Roman" w:cs="Times New Roman"/>
          <w:sz w:val="24"/>
          <w:szCs w:val="24"/>
        </w:rPr>
        <w:t>approximately 1 km</w:t>
      </w:r>
      <w:r>
        <w:rPr>
          <w:rFonts w:ascii="Times New Roman" w:hAnsi="Times New Roman" w:cs="Times New Roman"/>
          <w:sz w:val="24"/>
          <w:szCs w:val="24"/>
        </w:rPr>
        <w:t xml:space="preserve"> apart and are both situated in a transition zone between KHY and MDW ecosystems, </w:t>
      </w:r>
      <w:r w:rsidRPr="006A454C">
        <w:rPr>
          <w:rFonts w:ascii="Times New Roman" w:hAnsi="Times New Roman" w:cs="Times New Roman"/>
          <w:sz w:val="24"/>
          <w:szCs w:val="24"/>
        </w:rPr>
        <w:t>difference</w:t>
      </w:r>
      <w:r>
        <w:rPr>
          <w:rFonts w:ascii="Times New Roman" w:hAnsi="Times New Roman" w:cs="Times New Roman"/>
          <w:sz w:val="24"/>
          <w:szCs w:val="24"/>
        </w:rPr>
        <w:t>s</w:t>
      </w:r>
      <w:r w:rsidRPr="006A454C">
        <w:rPr>
          <w:rFonts w:ascii="Times New Roman" w:hAnsi="Times New Roman" w:cs="Times New Roman"/>
          <w:sz w:val="24"/>
          <w:szCs w:val="24"/>
        </w:rPr>
        <w:t xml:space="preserve"> </w:t>
      </w:r>
      <w:r w:rsidR="009D5843">
        <w:rPr>
          <w:rFonts w:ascii="Times New Roman" w:hAnsi="Times New Roman" w:cs="Times New Roman"/>
          <w:sz w:val="24"/>
          <w:szCs w:val="24"/>
        </w:rPr>
        <w:t xml:space="preserve">exist </w:t>
      </w:r>
      <w:r>
        <w:rPr>
          <w:rFonts w:ascii="Times New Roman" w:hAnsi="Times New Roman" w:cs="Times New Roman"/>
          <w:sz w:val="24"/>
          <w:szCs w:val="24"/>
        </w:rPr>
        <w:t xml:space="preserve">in terms of </w:t>
      </w:r>
      <w:r w:rsidRPr="006A454C">
        <w:rPr>
          <w:rFonts w:ascii="Times New Roman" w:hAnsi="Times New Roman" w:cs="Times New Roman"/>
          <w:sz w:val="24"/>
          <w:szCs w:val="24"/>
        </w:rPr>
        <w:t>thickness of peat and</w:t>
      </w:r>
      <w:r w:rsidR="008A20AE">
        <w:rPr>
          <w:rFonts w:ascii="Times New Roman" w:hAnsi="Times New Roman" w:cs="Times New Roman"/>
          <w:sz w:val="24"/>
          <w:szCs w:val="24"/>
        </w:rPr>
        <w:t xml:space="preserve"> </w:t>
      </w:r>
      <w:proofErr w:type="spellStart"/>
      <w:r w:rsidR="008A20AE">
        <w:rPr>
          <w:rFonts w:ascii="Times New Roman" w:hAnsi="Times New Roman" w:cs="Times New Roman"/>
          <w:sz w:val="24"/>
          <w:szCs w:val="24"/>
        </w:rPr>
        <w:t>organomineral</w:t>
      </w:r>
      <w:proofErr w:type="spellEnd"/>
      <w:r w:rsidRPr="006A454C">
        <w:rPr>
          <w:rFonts w:ascii="Times New Roman" w:hAnsi="Times New Roman" w:cs="Times New Roman"/>
          <w:sz w:val="24"/>
          <w:szCs w:val="24"/>
        </w:rPr>
        <w:t xml:space="preserve"> transition</w:t>
      </w:r>
      <w:r>
        <w:rPr>
          <w:rFonts w:ascii="Times New Roman" w:hAnsi="Times New Roman" w:cs="Times New Roman"/>
          <w:sz w:val="24"/>
          <w:szCs w:val="24"/>
        </w:rPr>
        <w:t>al</w:t>
      </w:r>
      <w:r w:rsidRPr="006A454C">
        <w:rPr>
          <w:rFonts w:ascii="Times New Roman" w:hAnsi="Times New Roman" w:cs="Times New Roman"/>
          <w:sz w:val="24"/>
          <w:szCs w:val="24"/>
        </w:rPr>
        <w:t xml:space="preserve"> layer</w:t>
      </w:r>
      <w:r>
        <w:rPr>
          <w:rFonts w:ascii="Times New Roman" w:hAnsi="Times New Roman" w:cs="Times New Roman"/>
          <w:sz w:val="24"/>
          <w:szCs w:val="24"/>
        </w:rPr>
        <w:t>s and</w:t>
      </w:r>
      <w:r w:rsidRPr="006A454C">
        <w:rPr>
          <w:rFonts w:ascii="Times New Roman" w:hAnsi="Times New Roman" w:cs="Times New Roman"/>
          <w:sz w:val="24"/>
          <w:szCs w:val="24"/>
        </w:rPr>
        <w:t xml:space="preserve"> water table depth. </w:t>
      </w:r>
      <w:r>
        <w:rPr>
          <w:rFonts w:ascii="Times New Roman" w:hAnsi="Times New Roman" w:cs="Times New Roman"/>
          <w:sz w:val="24"/>
          <w:szCs w:val="24"/>
        </w:rPr>
        <w:t xml:space="preserve">While TG1 </w:t>
      </w:r>
      <w:r w:rsidRPr="006A454C">
        <w:rPr>
          <w:rFonts w:ascii="Times New Roman" w:hAnsi="Times New Roman" w:cs="Times New Roman"/>
          <w:sz w:val="24"/>
          <w:szCs w:val="24"/>
        </w:rPr>
        <w:t>is characterized by MDW properties</w:t>
      </w:r>
      <w:r>
        <w:rPr>
          <w:rFonts w:ascii="Times New Roman" w:hAnsi="Times New Roman" w:cs="Times New Roman"/>
          <w:sz w:val="24"/>
          <w:szCs w:val="24"/>
        </w:rPr>
        <w:t xml:space="preserve"> (i.e. shallow peat swamps)</w:t>
      </w:r>
      <w:r w:rsidRPr="006A454C">
        <w:rPr>
          <w:rFonts w:ascii="Times New Roman" w:hAnsi="Times New Roman" w:cs="Times New Roman"/>
          <w:sz w:val="24"/>
          <w:szCs w:val="24"/>
        </w:rPr>
        <w:t xml:space="preserve">, </w:t>
      </w:r>
      <w:r>
        <w:rPr>
          <w:rFonts w:ascii="Times New Roman" w:hAnsi="Times New Roman" w:cs="Times New Roman"/>
          <w:sz w:val="24"/>
          <w:szCs w:val="24"/>
        </w:rPr>
        <w:t xml:space="preserve">TG2 </w:t>
      </w:r>
      <w:r w:rsidRPr="006A454C">
        <w:rPr>
          <w:rFonts w:ascii="Times New Roman" w:hAnsi="Times New Roman" w:cs="Times New Roman"/>
          <w:sz w:val="24"/>
          <w:szCs w:val="24"/>
        </w:rPr>
        <w:t>is characterized by a mixture of MDW and KHY</w:t>
      </w:r>
      <w:r>
        <w:rPr>
          <w:rFonts w:ascii="Times New Roman" w:hAnsi="Times New Roman" w:cs="Times New Roman"/>
          <w:sz w:val="24"/>
          <w:szCs w:val="24"/>
        </w:rPr>
        <w:t xml:space="preserve"> </w:t>
      </w:r>
      <w:r w:rsidRPr="006A454C">
        <w:rPr>
          <w:rFonts w:ascii="Times New Roman" w:hAnsi="Times New Roman" w:cs="Times New Roman"/>
          <w:sz w:val="24"/>
          <w:szCs w:val="24"/>
        </w:rPr>
        <w:t>properties</w:t>
      </w:r>
      <w:r>
        <w:rPr>
          <w:rFonts w:ascii="Times New Roman" w:hAnsi="Times New Roman" w:cs="Times New Roman"/>
          <w:sz w:val="24"/>
          <w:szCs w:val="24"/>
        </w:rPr>
        <w:t>,</w:t>
      </w:r>
      <w:r w:rsidR="00A12483">
        <w:rPr>
          <w:rFonts w:ascii="Times New Roman" w:hAnsi="Times New Roman" w:cs="Times New Roman"/>
          <w:sz w:val="24"/>
          <w:szCs w:val="24"/>
        </w:rPr>
        <w:t xml:space="preserve"> including</w:t>
      </w:r>
      <w:r>
        <w:rPr>
          <w:rFonts w:ascii="Times New Roman" w:hAnsi="Times New Roman" w:cs="Times New Roman"/>
          <w:sz w:val="24"/>
          <w:szCs w:val="24"/>
        </w:rPr>
        <w:t xml:space="preserve"> landforms such as coalescent estuarine and </w:t>
      </w:r>
      <w:proofErr w:type="spellStart"/>
      <w:r>
        <w:rPr>
          <w:rFonts w:ascii="Times New Roman" w:hAnsi="Times New Roman" w:cs="Times New Roman"/>
          <w:sz w:val="24"/>
          <w:szCs w:val="24"/>
        </w:rPr>
        <w:t>riverine</w:t>
      </w:r>
      <w:proofErr w:type="spellEnd"/>
      <w:r>
        <w:rPr>
          <w:rFonts w:ascii="Times New Roman" w:hAnsi="Times New Roman" w:cs="Times New Roman"/>
          <w:sz w:val="24"/>
          <w:szCs w:val="24"/>
        </w:rPr>
        <w:t xml:space="preserve"> plains with </w:t>
      </w:r>
      <w:proofErr w:type="spellStart"/>
      <w:r>
        <w:rPr>
          <w:rFonts w:ascii="Times New Roman" w:hAnsi="Times New Roman" w:cs="Times New Roman"/>
          <w:sz w:val="24"/>
          <w:szCs w:val="24"/>
        </w:rPr>
        <w:t>lithologies</w:t>
      </w:r>
      <w:proofErr w:type="spellEnd"/>
      <w:r>
        <w:rPr>
          <w:rFonts w:ascii="Times New Roman" w:hAnsi="Times New Roman" w:cs="Times New Roman"/>
          <w:sz w:val="24"/>
          <w:szCs w:val="24"/>
        </w:rPr>
        <w:t xml:space="preserve"> </w:t>
      </w:r>
      <w:r w:rsidR="00DE66E6">
        <w:rPr>
          <w:rFonts w:ascii="Times New Roman" w:hAnsi="Times New Roman" w:cs="Times New Roman"/>
          <w:sz w:val="24"/>
          <w:szCs w:val="24"/>
        </w:rPr>
        <w:t xml:space="preserve">that include </w:t>
      </w:r>
      <w:r>
        <w:rPr>
          <w:rFonts w:ascii="Times New Roman" w:hAnsi="Times New Roman" w:cs="Times New Roman"/>
          <w:sz w:val="24"/>
          <w:szCs w:val="24"/>
        </w:rPr>
        <w:t>alluvium and marine sediments</w:t>
      </w:r>
      <w:r w:rsidRPr="006A454C">
        <w:rPr>
          <w:rFonts w:ascii="Times New Roman" w:hAnsi="Times New Roman" w:cs="Times New Roman"/>
          <w:sz w:val="24"/>
          <w:szCs w:val="24"/>
        </w:rPr>
        <w:t>.</w:t>
      </w:r>
      <w:r>
        <w:rPr>
          <w:rFonts w:ascii="Times New Roman" w:hAnsi="Times New Roman" w:cs="Times New Roman"/>
          <w:sz w:val="24"/>
          <w:szCs w:val="24"/>
        </w:rPr>
        <w:t xml:space="preserve"> </w:t>
      </w:r>
    </w:p>
    <w:p w:rsidR="00355174" w:rsidRDefault="00355174" w:rsidP="0035517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33594C">
        <w:rPr>
          <w:rFonts w:ascii="Times New Roman" w:hAnsi="Times New Roman" w:cs="Times New Roman"/>
          <w:sz w:val="24"/>
          <w:szCs w:val="24"/>
        </w:rPr>
        <w:t xml:space="preserve">At the </w:t>
      </w:r>
      <w:proofErr w:type="spellStart"/>
      <w:r w:rsidRPr="0033594C">
        <w:rPr>
          <w:rFonts w:ascii="Times New Roman" w:hAnsi="Times New Roman" w:cs="Times New Roman"/>
          <w:sz w:val="24"/>
          <w:szCs w:val="24"/>
        </w:rPr>
        <w:t>Pelang</w:t>
      </w:r>
      <w:proofErr w:type="spellEnd"/>
      <w:r w:rsidRPr="0033594C">
        <w:rPr>
          <w:rFonts w:ascii="Times New Roman" w:hAnsi="Times New Roman" w:cs="Times New Roman"/>
          <w:sz w:val="24"/>
          <w:szCs w:val="24"/>
        </w:rPr>
        <w:t xml:space="preserve"> forest site (hereafter referred to as P), two areas </w:t>
      </w:r>
      <w:r>
        <w:rPr>
          <w:rFonts w:ascii="Times New Roman" w:hAnsi="Times New Roman" w:cs="Times New Roman"/>
          <w:sz w:val="24"/>
          <w:szCs w:val="24"/>
        </w:rPr>
        <w:t>along the</w:t>
      </w:r>
      <w:r w:rsidRPr="0033594C">
        <w:rPr>
          <w:rFonts w:ascii="Times New Roman" w:hAnsi="Times New Roman" w:cs="Times New Roman"/>
          <w:sz w:val="24"/>
          <w:szCs w:val="24"/>
        </w:rPr>
        <w:t xml:space="preserve"> same peat formation were </w:t>
      </w:r>
      <w:r>
        <w:rPr>
          <w:rFonts w:ascii="Times New Roman" w:hAnsi="Times New Roman" w:cs="Times New Roman"/>
          <w:sz w:val="24"/>
          <w:szCs w:val="24"/>
        </w:rPr>
        <w:t xml:space="preserve">also </w:t>
      </w:r>
      <w:r w:rsidRPr="0033594C">
        <w:rPr>
          <w:rFonts w:ascii="Times New Roman" w:hAnsi="Times New Roman" w:cs="Times New Roman"/>
          <w:sz w:val="24"/>
          <w:szCs w:val="24"/>
        </w:rPr>
        <w:t>studied: a thinned</w:t>
      </w:r>
      <w:r w:rsidR="00A12483">
        <w:rPr>
          <w:rFonts w:ascii="Times New Roman" w:hAnsi="Times New Roman" w:cs="Times New Roman"/>
          <w:sz w:val="24"/>
          <w:szCs w:val="24"/>
        </w:rPr>
        <w:t>,</w:t>
      </w:r>
      <w:r w:rsidRPr="0033594C">
        <w:rPr>
          <w:rFonts w:ascii="Times New Roman" w:hAnsi="Times New Roman" w:cs="Times New Roman"/>
          <w:sz w:val="24"/>
          <w:szCs w:val="24"/>
        </w:rPr>
        <w:t xml:space="preserve"> degraded forest occurring on approximately 4-5m </w:t>
      </w:r>
      <w:ins w:id="379" w:author="Xavier" w:date="2015-04-12T14:14:00Z">
        <w:r w:rsidR="005B3E38">
          <w:rPr>
            <w:rFonts w:ascii="Times New Roman" w:hAnsi="Times New Roman" w:cs="Times New Roman"/>
            <w:sz w:val="24"/>
            <w:szCs w:val="24"/>
          </w:rPr>
          <w:t xml:space="preserve">deep </w:t>
        </w:r>
      </w:ins>
      <w:del w:id="380" w:author="Xavier" w:date="2015-04-12T14:14:00Z">
        <w:r w:rsidRPr="0033594C" w:rsidDel="005B3E38">
          <w:rPr>
            <w:rFonts w:ascii="Times New Roman" w:hAnsi="Times New Roman" w:cs="Times New Roman"/>
            <w:sz w:val="24"/>
            <w:szCs w:val="24"/>
          </w:rPr>
          <w:delText>of</w:delText>
        </w:r>
      </w:del>
      <w:r w:rsidRPr="0033594C">
        <w:rPr>
          <w:rFonts w:ascii="Times New Roman" w:hAnsi="Times New Roman" w:cs="Times New Roman"/>
          <w:sz w:val="24"/>
          <w:szCs w:val="24"/>
        </w:rPr>
        <w:t xml:space="preserve"> peat (P1), which transitioned to a cleared area covered in secondary ferns and grasses, and a degraded forest </w:t>
      </w:r>
      <w:r>
        <w:rPr>
          <w:rFonts w:ascii="Times New Roman" w:hAnsi="Times New Roman" w:cs="Times New Roman"/>
          <w:sz w:val="24"/>
          <w:szCs w:val="24"/>
        </w:rPr>
        <w:t>(P2)</w:t>
      </w:r>
      <w:r w:rsidRPr="0033594C">
        <w:rPr>
          <w:rFonts w:ascii="Times New Roman" w:hAnsi="Times New Roman" w:cs="Times New Roman"/>
          <w:sz w:val="24"/>
          <w:szCs w:val="24"/>
        </w:rPr>
        <w:t xml:space="preserve"> heavily used by a local village occurring on very deep peat (&gt;9m). </w:t>
      </w:r>
      <w:r w:rsidRPr="00A544B1">
        <w:rPr>
          <w:rFonts w:ascii="Times New Roman" w:hAnsi="Times New Roman" w:cs="Times New Roman"/>
          <w:sz w:val="24"/>
          <w:szCs w:val="24"/>
        </w:rPr>
        <w:t xml:space="preserve">Compared </w:t>
      </w:r>
      <w:r>
        <w:rPr>
          <w:rFonts w:ascii="Times New Roman" w:hAnsi="Times New Roman" w:cs="Times New Roman"/>
          <w:sz w:val="24"/>
          <w:szCs w:val="24"/>
        </w:rPr>
        <w:t>to the</w:t>
      </w:r>
      <w:r w:rsidRPr="00A544B1">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Tanjung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w:t>
      </w:r>
      <w:r>
        <w:rPr>
          <w:rFonts w:ascii="Times New Roman" w:hAnsi="Times New Roman" w:cs="Times New Roman"/>
          <w:sz w:val="24"/>
          <w:szCs w:val="24"/>
        </w:rPr>
        <w:t>sites (TG1 and TG2)</w:t>
      </w:r>
      <w:r w:rsidRPr="00A544B1">
        <w:rPr>
          <w:rFonts w:ascii="Times New Roman" w:hAnsi="Times New Roman" w:cs="Times New Roman"/>
          <w:sz w:val="24"/>
          <w:szCs w:val="24"/>
        </w:rPr>
        <w:t xml:space="preserve">, </w:t>
      </w:r>
      <w:proofErr w:type="spellStart"/>
      <w:r w:rsidRPr="00A544B1">
        <w:rPr>
          <w:rFonts w:ascii="Times New Roman" w:hAnsi="Times New Roman" w:cs="Times New Roman"/>
          <w:sz w:val="24"/>
          <w:szCs w:val="24"/>
        </w:rPr>
        <w:t>Pelang</w:t>
      </w:r>
      <w:proofErr w:type="spellEnd"/>
      <w:r w:rsidRPr="00A544B1">
        <w:rPr>
          <w:rFonts w:ascii="Times New Roman" w:hAnsi="Times New Roman" w:cs="Times New Roman"/>
          <w:sz w:val="24"/>
          <w:szCs w:val="24"/>
        </w:rPr>
        <w:t xml:space="preserve"> Forest </w:t>
      </w:r>
      <w:r>
        <w:rPr>
          <w:rFonts w:ascii="Times New Roman" w:hAnsi="Times New Roman" w:cs="Times New Roman"/>
          <w:sz w:val="24"/>
          <w:szCs w:val="24"/>
        </w:rPr>
        <w:t>sites are</w:t>
      </w:r>
      <w:r w:rsidRPr="00A544B1">
        <w:rPr>
          <w:rFonts w:ascii="Times New Roman" w:hAnsi="Times New Roman" w:cs="Times New Roman"/>
          <w:sz w:val="24"/>
          <w:szCs w:val="24"/>
        </w:rPr>
        <w:t xml:space="preserve"> characterized by </w:t>
      </w:r>
      <w:r w:rsidR="00A12483">
        <w:rPr>
          <w:rFonts w:ascii="Times New Roman" w:hAnsi="Times New Roman" w:cs="Times New Roman"/>
          <w:sz w:val="24"/>
          <w:szCs w:val="24"/>
        </w:rPr>
        <w:t>extensive</w:t>
      </w:r>
      <w:r w:rsidRPr="00A544B1">
        <w:rPr>
          <w:rFonts w:ascii="Times New Roman" w:hAnsi="Times New Roman" w:cs="Times New Roman"/>
          <w:sz w:val="24"/>
          <w:szCs w:val="24"/>
        </w:rPr>
        <w:t xml:space="preserve"> </w:t>
      </w:r>
      <w:r w:rsidR="00DE66E6">
        <w:rPr>
          <w:rFonts w:ascii="Times New Roman" w:hAnsi="Times New Roman" w:cs="Times New Roman"/>
          <w:sz w:val="24"/>
          <w:szCs w:val="24"/>
        </w:rPr>
        <w:t xml:space="preserve">peatlands </w:t>
      </w:r>
      <w:r>
        <w:rPr>
          <w:rFonts w:ascii="Times New Roman" w:hAnsi="Times New Roman" w:cs="Times New Roman"/>
          <w:sz w:val="24"/>
          <w:szCs w:val="24"/>
        </w:rPr>
        <w:t xml:space="preserve">over about </w:t>
      </w:r>
      <w:r w:rsidRPr="00A544B1">
        <w:rPr>
          <w:rFonts w:ascii="Times New Roman" w:hAnsi="Times New Roman" w:cs="Times New Roman"/>
          <w:sz w:val="24"/>
          <w:szCs w:val="24"/>
        </w:rPr>
        <w:t>20</w:t>
      </w:r>
      <w:r>
        <w:rPr>
          <w:rFonts w:ascii="Times New Roman" w:hAnsi="Times New Roman" w:cs="Times New Roman"/>
          <w:sz w:val="24"/>
          <w:szCs w:val="24"/>
        </w:rPr>
        <w:t xml:space="preserve"> </w:t>
      </w:r>
      <w:r w:rsidRPr="00A544B1">
        <w:rPr>
          <w:rFonts w:ascii="Times New Roman" w:hAnsi="Times New Roman" w:cs="Times New Roman"/>
          <w:sz w:val="24"/>
          <w:szCs w:val="24"/>
        </w:rPr>
        <w:t>km x 20 km</w:t>
      </w:r>
      <w:r>
        <w:rPr>
          <w:rFonts w:ascii="Times New Roman" w:hAnsi="Times New Roman" w:cs="Times New Roman"/>
          <w:sz w:val="24"/>
          <w:szCs w:val="24"/>
        </w:rPr>
        <w:t xml:space="preserve"> (inset in Figure1)</w:t>
      </w:r>
      <w:r w:rsidRPr="00A544B1">
        <w:rPr>
          <w:rFonts w:ascii="Times New Roman" w:hAnsi="Times New Roman" w:cs="Times New Roman"/>
          <w:sz w:val="24"/>
          <w:szCs w:val="24"/>
        </w:rPr>
        <w:t xml:space="preserve">, forming </w:t>
      </w:r>
      <w:r>
        <w:rPr>
          <w:rFonts w:ascii="Times New Roman" w:hAnsi="Times New Roman" w:cs="Times New Roman"/>
          <w:sz w:val="24"/>
          <w:szCs w:val="24"/>
        </w:rPr>
        <w:t>three</w:t>
      </w:r>
      <w:r w:rsidRPr="00A544B1">
        <w:rPr>
          <w:rFonts w:ascii="Times New Roman" w:hAnsi="Times New Roman" w:cs="Times New Roman"/>
          <w:sz w:val="24"/>
          <w:szCs w:val="24"/>
        </w:rPr>
        <w:t xml:space="preserve"> types of peat ecosystems: </w:t>
      </w:r>
      <w:r>
        <w:rPr>
          <w:rFonts w:ascii="Times New Roman" w:hAnsi="Times New Roman" w:cs="Times New Roman"/>
          <w:sz w:val="24"/>
          <w:szCs w:val="24"/>
        </w:rPr>
        <w:t xml:space="preserve">a) </w:t>
      </w:r>
      <w:proofErr w:type="spellStart"/>
      <w:r w:rsidRPr="00A544B1">
        <w:rPr>
          <w:rFonts w:ascii="Times New Roman" w:hAnsi="Times New Roman" w:cs="Times New Roman"/>
          <w:sz w:val="24"/>
          <w:szCs w:val="24"/>
        </w:rPr>
        <w:t>Klaru</w:t>
      </w:r>
      <w:proofErr w:type="spellEnd"/>
      <w:r w:rsidRPr="00A544B1">
        <w:rPr>
          <w:rFonts w:ascii="Times New Roman" w:hAnsi="Times New Roman" w:cs="Times New Roman"/>
          <w:sz w:val="24"/>
          <w:szCs w:val="24"/>
        </w:rPr>
        <w:t xml:space="preserve"> (KLR) </w:t>
      </w:r>
      <w:r>
        <w:rPr>
          <w:rFonts w:ascii="Times New Roman" w:hAnsi="Times New Roman" w:cs="Times New Roman"/>
          <w:sz w:val="24"/>
          <w:szCs w:val="24"/>
        </w:rPr>
        <w:t>or</w:t>
      </w:r>
      <w:r w:rsidRPr="00A544B1">
        <w:rPr>
          <w:rFonts w:ascii="Times New Roman" w:hAnsi="Times New Roman" w:cs="Times New Roman"/>
          <w:sz w:val="24"/>
          <w:szCs w:val="24"/>
        </w:rPr>
        <w:t xml:space="preserve"> permanently water logged peaty floodplains</w:t>
      </w:r>
      <w:r>
        <w:rPr>
          <w:rFonts w:ascii="Times New Roman" w:hAnsi="Times New Roman" w:cs="Times New Roman"/>
          <w:sz w:val="24"/>
          <w:szCs w:val="24"/>
        </w:rPr>
        <w:t>;</w:t>
      </w:r>
      <w:r w:rsidRPr="00A544B1">
        <w:rPr>
          <w:rFonts w:ascii="Times New Roman" w:hAnsi="Times New Roman" w:cs="Times New Roman"/>
          <w:sz w:val="24"/>
          <w:szCs w:val="24"/>
        </w:rPr>
        <w:t xml:space="preserve"> </w:t>
      </w:r>
      <w:r>
        <w:rPr>
          <w:rFonts w:ascii="Times New Roman" w:hAnsi="Times New Roman" w:cs="Times New Roman"/>
          <w:sz w:val="24"/>
          <w:szCs w:val="24"/>
        </w:rPr>
        <w:t xml:space="preserve">b) </w:t>
      </w:r>
      <w:proofErr w:type="spellStart"/>
      <w:r>
        <w:rPr>
          <w:rFonts w:ascii="Times New Roman" w:hAnsi="Times New Roman" w:cs="Times New Roman"/>
          <w:sz w:val="24"/>
          <w:szCs w:val="24"/>
        </w:rPr>
        <w:t>Gambut</w:t>
      </w:r>
      <w:proofErr w:type="spellEnd"/>
      <w:r>
        <w:rPr>
          <w:rFonts w:ascii="Times New Roman" w:hAnsi="Times New Roman" w:cs="Times New Roman"/>
          <w:sz w:val="24"/>
          <w:szCs w:val="24"/>
        </w:rPr>
        <w:t xml:space="preserve"> (GBT) or  deeper dome-shaped peat swamp; </w:t>
      </w:r>
      <w:r w:rsidRPr="00A544B1">
        <w:rPr>
          <w:rFonts w:ascii="Times New Roman" w:hAnsi="Times New Roman" w:cs="Times New Roman"/>
          <w:sz w:val="24"/>
          <w:szCs w:val="24"/>
        </w:rPr>
        <w:t xml:space="preserve">and </w:t>
      </w:r>
      <w:r>
        <w:rPr>
          <w:rFonts w:ascii="Times New Roman" w:hAnsi="Times New Roman" w:cs="Times New Roman"/>
          <w:sz w:val="24"/>
          <w:szCs w:val="24"/>
        </w:rPr>
        <w:t xml:space="preserve"> c) </w:t>
      </w:r>
      <w:proofErr w:type="spellStart"/>
      <w:r>
        <w:rPr>
          <w:rFonts w:ascii="Times New Roman" w:hAnsi="Times New Roman" w:cs="Times New Roman"/>
          <w:sz w:val="24"/>
          <w:szCs w:val="24"/>
        </w:rPr>
        <w:t>Mendawai</w:t>
      </w:r>
      <w:proofErr w:type="spellEnd"/>
      <w:r>
        <w:rPr>
          <w:rFonts w:ascii="Times New Roman" w:hAnsi="Times New Roman" w:cs="Times New Roman"/>
          <w:sz w:val="24"/>
          <w:szCs w:val="24"/>
        </w:rPr>
        <w:t xml:space="preserve"> (MDW) or </w:t>
      </w:r>
      <w:r w:rsidRPr="00A544B1">
        <w:rPr>
          <w:rFonts w:ascii="Times New Roman" w:hAnsi="Times New Roman" w:cs="Times New Roman"/>
          <w:sz w:val="24"/>
          <w:szCs w:val="24"/>
        </w:rPr>
        <w:t xml:space="preserve">shallower peat swamp. Similar to </w:t>
      </w:r>
      <w:r>
        <w:rPr>
          <w:rFonts w:ascii="Times New Roman" w:hAnsi="Times New Roman" w:cs="Times New Roman"/>
          <w:sz w:val="24"/>
          <w:szCs w:val="24"/>
        </w:rPr>
        <w:t xml:space="preserve">the previous sites at </w:t>
      </w:r>
      <w:r w:rsidRPr="00A544B1">
        <w:rPr>
          <w:rFonts w:ascii="Times New Roman" w:hAnsi="Times New Roman" w:cs="Times New Roman"/>
          <w:sz w:val="24"/>
          <w:szCs w:val="24"/>
        </w:rPr>
        <w:t>T</w:t>
      </w:r>
      <w:r w:rsidR="00DE66E6">
        <w:rPr>
          <w:rFonts w:ascii="Times New Roman" w:hAnsi="Times New Roman" w:cs="Times New Roman"/>
          <w:sz w:val="24"/>
          <w:szCs w:val="24"/>
        </w:rPr>
        <w:t xml:space="preserve">G, </w:t>
      </w:r>
      <w:r w:rsidRPr="00A544B1">
        <w:rPr>
          <w:rFonts w:ascii="Times New Roman" w:hAnsi="Times New Roman" w:cs="Times New Roman"/>
          <w:sz w:val="24"/>
          <w:szCs w:val="24"/>
        </w:rPr>
        <w:t xml:space="preserve">Kahayan (KHY) peaty alluvial plains are </w:t>
      </w:r>
      <w:r>
        <w:rPr>
          <w:rFonts w:ascii="Times New Roman" w:hAnsi="Times New Roman" w:cs="Times New Roman"/>
          <w:sz w:val="24"/>
          <w:szCs w:val="24"/>
        </w:rPr>
        <w:t xml:space="preserve">also </w:t>
      </w:r>
      <w:r w:rsidRPr="00A544B1">
        <w:rPr>
          <w:rFonts w:ascii="Times New Roman" w:hAnsi="Times New Roman" w:cs="Times New Roman"/>
          <w:sz w:val="24"/>
          <w:szCs w:val="24"/>
        </w:rPr>
        <w:t>formed along the seaward edges of MDW</w:t>
      </w:r>
      <w:r w:rsidR="00DE66E6">
        <w:rPr>
          <w:rFonts w:ascii="Times New Roman" w:hAnsi="Times New Roman" w:cs="Times New Roman"/>
          <w:sz w:val="24"/>
          <w:szCs w:val="24"/>
        </w:rPr>
        <w:t xml:space="preserve"> (</w:t>
      </w:r>
      <w:r>
        <w:rPr>
          <w:rFonts w:ascii="Times New Roman" w:hAnsi="Times New Roman" w:cs="Times New Roman"/>
          <w:sz w:val="24"/>
          <w:szCs w:val="24"/>
        </w:rPr>
        <w:t>Figure 1</w:t>
      </w:r>
      <w:r w:rsidR="00DE66E6">
        <w:rPr>
          <w:rFonts w:ascii="Times New Roman" w:hAnsi="Times New Roman" w:cs="Times New Roman"/>
          <w:sz w:val="24"/>
          <w:szCs w:val="24"/>
        </w:rPr>
        <w:t>)</w:t>
      </w:r>
      <w:r w:rsidRPr="00A544B1">
        <w:rPr>
          <w:rFonts w:ascii="Times New Roman" w:hAnsi="Times New Roman" w:cs="Times New Roman"/>
          <w:sz w:val="24"/>
          <w:szCs w:val="24"/>
        </w:rPr>
        <w:t>.</w:t>
      </w:r>
      <w:r w:rsidRPr="00A544B1">
        <w:t xml:space="preserve"> </w:t>
      </w:r>
      <w:r w:rsidRPr="00A544B1">
        <w:rPr>
          <w:rFonts w:ascii="Times New Roman" w:hAnsi="Times New Roman" w:cs="Times New Roman"/>
          <w:sz w:val="24"/>
          <w:szCs w:val="24"/>
        </w:rPr>
        <w:t xml:space="preserve">Two measurement </w:t>
      </w:r>
      <w:r>
        <w:rPr>
          <w:rFonts w:ascii="Times New Roman" w:hAnsi="Times New Roman" w:cs="Times New Roman"/>
          <w:sz w:val="24"/>
          <w:szCs w:val="24"/>
        </w:rPr>
        <w:t xml:space="preserve">sites </w:t>
      </w:r>
      <w:r w:rsidRPr="00A544B1">
        <w:rPr>
          <w:rFonts w:ascii="Times New Roman" w:hAnsi="Times New Roman" w:cs="Times New Roman"/>
          <w:sz w:val="24"/>
          <w:szCs w:val="24"/>
        </w:rPr>
        <w:t xml:space="preserve">were </w:t>
      </w:r>
      <w:r>
        <w:rPr>
          <w:rFonts w:ascii="Times New Roman" w:hAnsi="Times New Roman" w:cs="Times New Roman"/>
          <w:sz w:val="24"/>
          <w:szCs w:val="24"/>
        </w:rPr>
        <w:t xml:space="preserve">also </w:t>
      </w:r>
      <w:r w:rsidRPr="00A544B1">
        <w:rPr>
          <w:rFonts w:ascii="Times New Roman" w:hAnsi="Times New Roman" w:cs="Times New Roman"/>
          <w:sz w:val="24"/>
          <w:szCs w:val="24"/>
        </w:rPr>
        <w:t>selected at this location</w:t>
      </w:r>
      <w:r>
        <w:rPr>
          <w:rFonts w:ascii="Times New Roman" w:hAnsi="Times New Roman" w:cs="Times New Roman"/>
          <w:sz w:val="24"/>
          <w:szCs w:val="24"/>
        </w:rPr>
        <w:t xml:space="preserve"> and included P1 (</w:t>
      </w:r>
      <w:r w:rsidRPr="00A544B1">
        <w:rPr>
          <w:rFonts w:ascii="Times New Roman" w:hAnsi="Times New Roman" w:cs="Times New Roman"/>
          <w:sz w:val="24"/>
          <w:szCs w:val="24"/>
        </w:rPr>
        <w:t>located at a boundary zone of GBT and MDW</w:t>
      </w:r>
      <w:r>
        <w:rPr>
          <w:rFonts w:ascii="Times New Roman" w:hAnsi="Times New Roman" w:cs="Times New Roman"/>
          <w:sz w:val="24"/>
          <w:szCs w:val="24"/>
        </w:rPr>
        <w:t>)</w:t>
      </w:r>
      <w:r w:rsidRPr="00A544B1">
        <w:rPr>
          <w:rFonts w:ascii="Times New Roman" w:hAnsi="Times New Roman" w:cs="Times New Roman"/>
          <w:sz w:val="24"/>
          <w:szCs w:val="24"/>
        </w:rPr>
        <w:t xml:space="preserve">, whereas site </w:t>
      </w:r>
      <w:r>
        <w:rPr>
          <w:rFonts w:ascii="Times New Roman" w:hAnsi="Times New Roman" w:cs="Times New Roman"/>
          <w:sz w:val="24"/>
          <w:szCs w:val="24"/>
        </w:rPr>
        <w:t>P2</w:t>
      </w:r>
      <w:r w:rsidRPr="00A544B1">
        <w:rPr>
          <w:rFonts w:ascii="Times New Roman" w:hAnsi="Times New Roman" w:cs="Times New Roman"/>
          <w:sz w:val="24"/>
          <w:szCs w:val="24"/>
        </w:rPr>
        <w:t xml:space="preserve"> is located within GBT. The results of 2D resistivity measurement</w:t>
      </w:r>
      <w:r>
        <w:rPr>
          <w:rFonts w:ascii="Times New Roman" w:hAnsi="Times New Roman" w:cs="Times New Roman"/>
          <w:sz w:val="24"/>
          <w:szCs w:val="24"/>
        </w:rPr>
        <w:t>s described below</w:t>
      </w:r>
      <w:r w:rsidRPr="00A544B1">
        <w:rPr>
          <w:rFonts w:ascii="Times New Roman" w:hAnsi="Times New Roman" w:cs="Times New Roman"/>
          <w:sz w:val="24"/>
          <w:szCs w:val="24"/>
        </w:rPr>
        <w:t xml:space="preserve"> show </w:t>
      </w:r>
      <w:r w:rsidRPr="00A544B1">
        <w:rPr>
          <w:rFonts w:ascii="Times New Roman" w:hAnsi="Times New Roman" w:cs="Times New Roman"/>
          <w:sz w:val="24"/>
          <w:szCs w:val="24"/>
        </w:rPr>
        <w:lastRenderedPageBreak/>
        <w:t xml:space="preserve">significant differences </w:t>
      </w:r>
      <w:r>
        <w:rPr>
          <w:rFonts w:ascii="Times New Roman" w:hAnsi="Times New Roman" w:cs="Times New Roman"/>
          <w:sz w:val="24"/>
          <w:szCs w:val="24"/>
        </w:rPr>
        <w:t>in</w:t>
      </w:r>
      <w:r w:rsidRPr="00A544B1">
        <w:rPr>
          <w:rFonts w:ascii="Times New Roman" w:hAnsi="Times New Roman" w:cs="Times New Roman"/>
          <w:sz w:val="24"/>
          <w:szCs w:val="24"/>
        </w:rPr>
        <w:t xml:space="preserve"> these two ecosystems. </w:t>
      </w:r>
      <w:r>
        <w:rPr>
          <w:rFonts w:ascii="Times New Roman" w:hAnsi="Times New Roman" w:cs="Times New Roman"/>
          <w:sz w:val="24"/>
          <w:szCs w:val="24"/>
        </w:rPr>
        <w:t xml:space="preserve">Additional specifications for each study site are </w:t>
      </w:r>
      <w:r w:rsidRPr="0033594C">
        <w:rPr>
          <w:rFonts w:ascii="Times New Roman" w:hAnsi="Times New Roman" w:cs="Times New Roman"/>
          <w:sz w:val="24"/>
          <w:szCs w:val="24"/>
        </w:rPr>
        <w:t xml:space="preserve">summarized in </w:t>
      </w:r>
      <w:r w:rsidRPr="007A1DE7">
        <w:rPr>
          <w:rFonts w:ascii="Times New Roman" w:hAnsi="Times New Roman" w:cs="Times New Roman"/>
          <w:sz w:val="24"/>
          <w:szCs w:val="24"/>
        </w:rPr>
        <w:t>Table 1</w:t>
      </w:r>
      <w:r>
        <w:rPr>
          <w:rFonts w:ascii="Times New Roman" w:hAnsi="Times New Roman" w:cs="Times New Roman"/>
          <w:sz w:val="24"/>
          <w:szCs w:val="24"/>
        </w:rPr>
        <w:t>, including a description of the landcover, average peat depth</w:t>
      </w:r>
      <w:del w:id="381" w:author="USDA Forest Service" w:date="2015-04-15T20:52:00Z">
        <w:r w:rsidDel="00C23BF2">
          <w:rPr>
            <w:rFonts w:ascii="Times New Roman" w:hAnsi="Times New Roman" w:cs="Times New Roman"/>
            <w:sz w:val="24"/>
            <w:szCs w:val="24"/>
          </w:rPr>
          <w:delText>.</w:delText>
        </w:r>
      </w:del>
      <w:r>
        <w:rPr>
          <w:rFonts w:ascii="Times New Roman" w:hAnsi="Times New Roman" w:cs="Times New Roman"/>
          <w:sz w:val="24"/>
          <w:szCs w:val="24"/>
        </w:rPr>
        <w:t xml:space="preserve"> and </w:t>
      </w:r>
      <w:r w:rsidRPr="00413010">
        <w:rPr>
          <w:rFonts w:ascii="Times New Roman" w:hAnsi="Times New Roman" w:cs="Times New Roman"/>
          <w:sz w:val="24"/>
          <w:szCs w:val="24"/>
        </w:rPr>
        <w:t>la</w:t>
      </w:r>
      <w:r>
        <w:rPr>
          <w:rFonts w:ascii="Times New Roman" w:hAnsi="Times New Roman" w:cs="Times New Roman"/>
          <w:sz w:val="24"/>
          <w:szCs w:val="24"/>
        </w:rPr>
        <w:t>n</w:t>
      </w:r>
      <w:r w:rsidRPr="00413010">
        <w:rPr>
          <w:rFonts w:ascii="Times New Roman" w:hAnsi="Times New Roman" w:cs="Times New Roman"/>
          <w:sz w:val="24"/>
          <w:szCs w:val="24"/>
        </w:rPr>
        <w:t xml:space="preserve">d system after </w:t>
      </w:r>
      <w:r w:rsidR="00F87A5A">
        <w:rPr>
          <w:rFonts w:ascii="Times New Roman" w:hAnsi="Times New Roman" w:cs="Times New Roman"/>
          <w:sz w:val="24"/>
          <w:szCs w:val="24"/>
        </w:rPr>
        <w:fldChar w:fldCharType="begin"/>
      </w:r>
      <w:r w:rsidR="009B3313">
        <w:rPr>
          <w:rFonts w:ascii="Times New Roman" w:hAnsi="Times New Roman" w:cs="Times New Roman"/>
          <w:sz w:val="24"/>
          <w:szCs w:val="24"/>
        </w:rPr>
        <w:instrText xml:space="preserve"> ADDIN EN.CITE &lt;EndNote&gt;&lt;Cite AuthorYear="1"&gt;&lt;Author&gt;RePPProT&lt;/Author&gt;&lt;Year&gt;1990&lt;/Year&gt;&lt;RecNum&gt;683&lt;/RecNum&gt;&lt;DisplayText&gt;RePPProT (1990)&lt;/DisplayText&gt;&lt;record&gt;&lt;rec-number&gt;683&lt;/rec-number&gt;&lt;foreign-keys&gt;&lt;key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F87A5A">
        <w:rPr>
          <w:rFonts w:ascii="Times New Roman" w:hAnsi="Times New Roman" w:cs="Times New Roman"/>
          <w:sz w:val="24"/>
          <w:szCs w:val="24"/>
        </w:rPr>
        <w:fldChar w:fldCharType="separate"/>
      </w:r>
      <w:hyperlink w:anchor="_ENREF_25" w:tooltip="RePPProT, 1990 #683" w:history="1">
        <w:r w:rsidR="00E23915">
          <w:rPr>
            <w:rFonts w:ascii="Times New Roman" w:hAnsi="Times New Roman" w:cs="Times New Roman"/>
            <w:noProof/>
            <w:sz w:val="24"/>
            <w:szCs w:val="24"/>
          </w:rPr>
          <w:t>RePPProT (1990</w:t>
        </w:r>
      </w:hyperlink>
      <w:r w:rsidR="001143D0">
        <w:rPr>
          <w:rFonts w:ascii="Times New Roman" w:hAnsi="Times New Roman" w:cs="Times New Roman"/>
          <w:noProof/>
          <w:sz w:val="24"/>
          <w:szCs w:val="24"/>
        </w:rPr>
        <w:t>)</w:t>
      </w:r>
      <w:r w:rsidR="00F87A5A">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BF37E1" w:rsidDel="00FD418A" w:rsidRDefault="00BF37E1" w:rsidP="00BF37E1">
      <w:pPr>
        <w:spacing w:after="0" w:line="480" w:lineRule="auto"/>
        <w:rPr>
          <w:del w:id="382" w:author="USDA Forest Service" w:date="2015-04-15T15:47:00Z"/>
          <w:rFonts w:ascii="Times New Roman" w:hAnsi="Times New Roman" w:cs="Times New Roman"/>
          <w:b/>
          <w:sz w:val="24"/>
          <w:szCs w:val="24"/>
        </w:rPr>
      </w:pPr>
    </w:p>
    <w:p w:rsidR="00BF37E1" w:rsidDel="00FD418A" w:rsidRDefault="001C64E4" w:rsidP="00BF37E1">
      <w:pPr>
        <w:spacing w:after="0" w:line="480" w:lineRule="auto"/>
        <w:rPr>
          <w:del w:id="383" w:author="USDA Forest Service" w:date="2015-04-15T15:47:00Z"/>
          <w:rFonts w:ascii="Times New Roman" w:hAnsi="Times New Roman" w:cs="Times New Roman"/>
          <w:b/>
          <w:sz w:val="24"/>
          <w:szCs w:val="24"/>
        </w:rPr>
      </w:pPr>
      <w:del w:id="384" w:author="USDA Forest Service" w:date="2015-04-15T15:47:00Z">
        <w:r w:rsidDel="00FD418A">
          <w:rPr>
            <w:rFonts w:ascii="Times New Roman" w:hAnsi="Times New Roman" w:cs="Times New Roman"/>
            <w:b/>
            <w:sz w:val="24"/>
            <w:szCs w:val="24"/>
          </w:rPr>
          <w:delText>3</w:delText>
        </w:r>
        <w:r w:rsidR="00BF37E1" w:rsidDel="00FD418A">
          <w:rPr>
            <w:rFonts w:ascii="Times New Roman" w:hAnsi="Times New Roman" w:cs="Times New Roman"/>
            <w:b/>
            <w:sz w:val="24"/>
            <w:szCs w:val="24"/>
          </w:rPr>
          <w:delText>. Methods</w:delText>
        </w:r>
      </w:del>
    </w:p>
    <w:p w:rsidR="00500A60" w:rsidRPr="00EE576D" w:rsidRDefault="00EE576D" w:rsidP="00BF37E1">
      <w:pPr>
        <w:spacing w:after="0" w:line="480" w:lineRule="auto"/>
        <w:rPr>
          <w:rFonts w:ascii="Times New Roman" w:hAnsi="Times New Roman" w:cs="Times New Roman"/>
          <w:b/>
          <w:sz w:val="24"/>
          <w:szCs w:val="24"/>
        </w:rPr>
      </w:pPr>
      <w:del w:id="385" w:author="USDA Forest Service" w:date="2015-04-15T15:47:00Z">
        <w:r w:rsidRPr="00EE576D" w:rsidDel="00FD418A">
          <w:rPr>
            <w:rFonts w:ascii="Times New Roman" w:hAnsi="Times New Roman" w:cs="Times New Roman"/>
            <w:b/>
            <w:sz w:val="24"/>
            <w:szCs w:val="24"/>
          </w:rPr>
          <w:delText>3.1</w:delText>
        </w:r>
      </w:del>
      <w:ins w:id="386" w:author="USDA Forest Service" w:date="2015-04-15T15:47:00Z">
        <w:r w:rsidR="00FD418A">
          <w:rPr>
            <w:rFonts w:ascii="Times New Roman" w:hAnsi="Times New Roman" w:cs="Times New Roman"/>
            <w:b/>
            <w:sz w:val="24"/>
            <w:szCs w:val="24"/>
          </w:rPr>
          <w:t>2.2</w:t>
        </w:r>
      </w:ins>
      <w:del w:id="387" w:author="USDA Forest Service" w:date="2015-04-15T15:47:00Z">
        <w:r w:rsidRPr="00EE576D" w:rsidDel="00FD418A">
          <w:rPr>
            <w:rFonts w:ascii="Times New Roman" w:hAnsi="Times New Roman" w:cs="Times New Roman"/>
            <w:b/>
            <w:sz w:val="24"/>
            <w:szCs w:val="24"/>
          </w:rPr>
          <w:delText>.</w:delText>
        </w:r>
      </w:del>
      <w:r w:rsidRPr="00EE576D">
        <w:rPr>
          <w:rFonts w:ascii="Times New Roman" w:hAnsi="Times New Roman" w:cs="Times New Roman"/>
          <w:b/>
          <w:sz w:val="24"/>
          <w:szCs w:val="24"/>
        </w:rPr>
        <w:t xml:space="preserve"> </w:t>
      </w:r>
      <w:r w:rsidR="00210E0F" w:rsidRPr="00EE576D">
        <w:rPr>
          <w:rFonts w:ascii="Times New Roman" w:hAnsi="Times New Roman" w:cs="Times New Roman"/>
          <w:b/>
          <w:sz w:val="24"/>
          <w:szCs w:val="24"/>
        </w:rPr>
        <w:t>Ground Penetrating Radar</w:t>
      </w:r>
    </w:p>
    <w:p w:rsidR="00BF37E1" w:rsidDel="00FA314F" w:rsidRDefault="00BF37E1" w:rsidP="00BF37E1">
      <w:pPr>
        <w:spacing w:after="0" w:line="480" w:lineRule="auto"/>
        <w:rPr>
          <w:del w:id="388" w:author="USDA Forest Service" w:date="2015-04-15T15:25:00Z"/>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Pr="00BF37E1">
        <w:rPr>
          <w:rFonts w:ascii="Times New Roman" w:eastAsia="TimesNewRomanPSMT" w:hAnsi="Times New Roman" w:cs="Times New Roman"/>
          <w:sz w:val="24"/>
          <w:szCs w:val="24"/>
        </w:rPr>
        <w:t xml:space="preserve">Ground penetrating radar (GPR) is a fast, reliable, and inexpensive geophysical method for non-destructive mapping of shallow subsurface features </w:t>
      </w:r>
      <w:r>
        <w:rPr>
          <w:rFonts w:ascii="Times New Roman" w:eastAsia="TimesNewRomanPSMT" w:hAnsi="Times New Roman" w:cs="Times New Roman"/>
          <w:sz w:val="24"/>
          <w:szCs w:val="24"/>
        </w:rPr>
        <w:t xml:space="preserve">in peatlands </w:t>
      </w:r>
      <w:r w:rsidRPr="00BF37E1">
        <w:rPr>
          <w:rFonts w:ascii="Times New Roman" w:eastAsia="TimesNewRomanPSMT" w:hAnsi="Times New Roman" w:cs="Times New Roman"/>
          <w:sz w:val="24"/>
          <w:szCs w:val="24"/>
        </w:rPr>
        <w:t xml:space="preserve">at scales </w:t>
      </w:r>
      <w:r>
        <w:rPr>
          <w:rFonts w:ascii="Times New Roman" w:eastAsia="TimesNewRomanPSMT" w:hAnsi="Times New Roman" w:cs="Times New Roman"/>
          <w:sz w:val="24"/>
          <w:szCs w:val="24"/>
        </w:rPr>
        <w:t xml:space="preserve">ranging </w:t>
      </w:r>
      <w:r w:rsidRPr="00BF37E1">
        <w:rPr>
          <w:rFonts w:ascii="Times New Roman" w:eastAsia="TimesNewRomanPSMT" w:hAnsi="Times New Roman" w:cs="Times New Roman"/>
          <w:sz w:val="24"/>
          <w:szCs w:val="24"/>
        </w:rPr>
        <w:t>from kilometers for geological features</w:t>
      </w:r>
      <w:r>
        <w:rPr>
          <w:rFonts w:ascii="Times New Roman" w:eastAsia="TimesNewRomanPSMT" w:hAnsi="Times New Roman" w:cs="Times New Roman"/>
          <w:sz w:val="24"/>
          <w:szCs w:val="24"/>
        </w:rPr>
        <w:t xml:space="preserve"> </w:t>
      </w:r>
      <w:r w:rsidR="00033EF1">
        <w:rPr>
          <w:rFonts w:ascii="Times New Roman" w:eastAsia="TimesNewRomanPSMT" w:hAnsi="Times New Roman" w:cs="Times New Roman"/>
          <w:sz w:val="24"/>
          <w:szCs w:val="24"/>
        </w:rPr>
        <w:t xml:space="preserve">influencing peatland hydrology </w:t>
      </w:r>
      <w:r>
        <w:rPr>
          <w:rFonts w:ascii="Times New Roman" w:eastAsia="TimesNewRomanPSMT" w:hAnsi="Times New Roman" w:cs="Times New Roman"/>
          <w:sz w:val="24"/>
          <w:szCs w:val="24"/>
        </w:rPr>
        <w:t xml:space="preserve">such as eskers </w:t>
      </w:r>
      <w:r w:rsidR="00F87A5A">
        <w:rPr>
          <w:rFonts w:ascii="Times New Roman" w:eastAsia="TimesNewRomanPSMT" w:hAnsi="Times New Roman" w:cs="Times New Roman"/>
          <w:sz w:val="24"/>
          <w:szCs w:val="24"/>
        </w:rPr>
        <w:fldChar w:fldCharType="begin"/>
      </w:r>
      <w:r w:rsidR="005413F2">
        <w:rPr>
          <w:rFonts w:ascii="Times New Roman" w:eastAsia="TimesNewRomanPSMT" w:hAnsi="Times New Roman" w:cs="Times New Roman"/>
          <w:sz w:val="24"/>
          <w:szCs w:val="24"/>
        </w:rPr>
        <w:instrText xml:space="preserve"> ADDIN EN.CITE &lt;EndNote&gt;&lt;Cite&gt;&lt;Author&gt;Comas&lt;/Author&gt;&lt;Year&gt;2011&lt;/Year&gt;&lt;RecNum&gt;680&lt;/RecNum&gt;&lt;DisplayText&gt;(Comas et al. 2011)&lt;/DisplayText&gt;&lt;record&gt;&lt;rec-number&gt;680&lt;/rec-number&gt;&lt;foreign-keys&gt;&lt;key app="EN" db-id="etp09zffjx9xw4esddr5s5d2pvadaapfvv2r"&gt;680&lt;/key&gt;&lt;/foreign-keys&gt;&lt;ref-type name="Journal Article"&gt;17&lt;/ref-type&gt;&lt;contributors&gt;&lt;authors&gt;&lt;author&gt;Comas, Xavier&lt;/author&gt;&lt;author&gt;Slater, Lee&lt;/author&gt;&lt;author&gt;Reeve, A. S.&lt;/author&gt;&lt;/authors&gt;&lt;/contributors&gt;&lt;titles&gt;&lt;title&gt;Pool patterning in a northern peatland: Geophysical evidence for the role of postglacial landforms&lt;/title&gt;&lt;secondary-title&gt;Journal of Hydrology&lt;/secondary-title&gt;&lt;/titles&gt;&lt;periodical&gt;&lt;full-title&gt;Journal of Hydrology&lt;/full-title&gt;&lt;/periodical&gt;&lt;pages&gt;173-184&lt;/pages&gt;&lt;volume&gt;399&lt;/volume&gt;&lt;number&gt;3–4&lt;/number&gt;&lt;keywords&gt;&lt;keyword&gt;Peatlands&lt;/keyword&gt;&lt;keyword&gt;Geophysics&lt;/keyword&gt;&lt;keyword&gt;Pool formation&lt;/keyword&gt;&lt;keyword&gt;Ground penetrating radar&lt;/keyword&gt;&lt;keyword&gt;Electrical resistivity&lt;/keyword&gt;&lt;keyword&gt;EM31&lt;/keyword&gt;&lt;/keywords&gt;&lt;dates&gt;&lt;year&gt;2011&lt;/year&gt;&lt;/dates&gt;&lt;isbn&gt;0022-1694&lt;/isbn&gt;&lt;urls&gt;&lt;related-urls&gt;&lt;url&gt;http://www.sciencedirect.com/science/article/pii/S0022169410008097&lt;/url&gt;&lt;/related-urls&gt;&lt;/urls&gt;&lt;electronic-resource-num&gt;http://dx.doi.org/10.1016/j.jhydrol.2010.12.031&lt;/electronic-resource-num&gt;&lt;/record&gt;&lt;/Cite&gt;&lt;/EndNote&gt;</w:instrText>
      </w:r>
      <w:r w:rsidR="00F87A5A">
        <w:rPr>
          <w:rFonts w:ascii="Times New Roman" w:eastAsia="TimesNewRomanPSMT" w:hAnsi="Times New Roman" w:cs="Times New Roman"/>
          <w:sz w:val="24"/>
          <w:szCs w:val="24"/>
        </w:rPr>
        <w:fldChar w:fldCharType="separate"/>
      </w:r>
      <w:r w:rsidR="005413F2">
        <w:rPr>
          <w:rFonts w:ascii="Times New Roman" w:eastAsia="TimesNewRomanPSMT" w:hAnsi="Times New Roman" w:cs="Times New Roman"/>
          <w:noProof/>
          <w:sz w:val="24"/>
          <w:szCs w:val="24"/>
        </w:rPr>
        <w:t>(</w:t>
      </w:r>
      <w:hyperlink w:anchor="_ENREF_7" w:tooltip="Comas, 2011 #680" w:history="1">
        <w:r w:rsidR="00E23915">
          <w:rPr>
            <w:rFonts w:ascii="Times New Roman" w:eastAsia="TimesNewRomanPSMT" w:hAnsi="Times New Roman" w:cs="Times New Roman"/>
            <w:noProof/>
            <w:sz w:val="24"/>
            <w:szCs w:val="24"/>
          </w:rPr>
          <w:t>Comas et al. 2011</w:t>
        </w:r>
      </w:hyperlink>
      <w:r w:rsidR="005413F2">
        <w:rPr>
          <w:rFonts w:ascii="Times New Roman" w:eastAsia="TimesNewRomanPSMT" w:hAnsi="Times New Roman" w:cs="Times New Roman"/>
          <w:noProof/>
          <w:sz w:val="24"/>
          <w:szCs w:val="24"/>
        </w:rPr>
        <w:t>)</w:t>
      </w:r>
      <w:r w:rsidR="00F87A5A">
        <w:rPr>
          <w:rFonts w:ascii="Times New Roman" w:eastAsia="TimesNewRomanPSMT" w:hAnsi="Times New Roman" w:cs="Times New Roman"/>
          <w:sz w:val="24"/>
          <w:szCs w:val="24"/>
        </w:rPr>
        <w:fldChar w:fldCharType="end"/>
      </w:r>
      <w:r w:rsidRPr="00BF37E1">
        <w:rPr>
          <w:rFonts w:ascii="Times New Roman" w:eastAsia="TimesNewRomanPSMT" w:hAnsi="Times New Roman" w:cs="Times New Roman"/>
          <w:sz w:val="24"/>
          <w:szCs w:val="24"/>
        </w:rPr>
        <w:t xml:space="preserve">, to centimeters for </w:t>
      </w:r>
      <w:r w:rsidR="00033EF1">
        <w:rPr>
          <w:rFonts w:ascii="Times New Roman" w:eastAsia="TimesNewRomanPSMT" w:hAnsi="Times New Roman" w:cs="Times New Roman"/>
          <w:sz w:val="24"/>
          <w:szCs w:val="24"/>
        </w:rPr>
        <w:t xml:space="preserve">determination of </w:t>
      </w:r>
      <w:r>
        <w:rPr>
          <w:rFonts w:ascii="Times New Roman" w:eastAsia="TimesNewRomanPSMT" w:hAnsi="Times New Roman" w:cs="Times New Roman"/>
          <w:sz w:val="24"/>
          <w:szCs w:val="24"/>
        </w:rPr>
        <w:t xml:space="preserve">bubble distribution in peat blocks at the laboratory scale </w:t>
      </w:r>
      <w:r w:rsidR="00F87A5A">
        <w:rPr>
          <w:rFonts w:ascii="Times New Roman" w:eastAsia="TimesNewRomanPSMT" w:hAnsi="Times New Roman" w:cs="Times New Roman"/>
          <w:sz w:val="24"/>
          <w:szCs w:val="24"/>
        </w:rPr>
        <w:fldChar w:fldCharType="begin"/>
      </w:r>
      <w:r>
        <w:rPr>
          <w:rFonts w:ascii="Times New Roman" w:eastAsia="TimesNewRomanPSMT" w:hAnsi="Times New Roman" w:cs="Times New Roman"/>
          <w:sz w:val="24"/>
          <w:szCs w:val="24"/>
        </w:rPr>
        <w:instrText xml:space="preserve"> ADDIN EN.CITE &lt;EndNote&gt;&lt;Cite&gt;&lt;Author&gt;Comas&lt;/Author&gt;&lt;Year&gt;2007&lt;/Year&gt;&lt;RecNum&gt;149&lt;/RecNum&gt;&lt;DisplayText&gt;(Comas and Slater 2007)&lt;/DisplayText&gt;&lt;record&gt;&lt;rec-number&gt;149&lt;/rec-number&gt;&lt;foreign-keys&gt;&lt;key app="EN" db-id="etp09zffjx9xw4esddr5s5d2pvadaapfvv2r"&gt;149&lt;/key&gt;&lt;/foreign-keys&gt;&lt;ref-type name="Journal Article"&gt;17&lt;/ref-type&gt;&lt;contributors&gt;&lt;authors&gt;&lt;author&gt;Comas, X. &lt;/author&gt;&lt;author&gt;Slater, L.&lt;/author&gt;&lt;/authors&gt;&lt;/contributors&gt;&lt;titles&gt;&lt;title&gt;Evolution of biogenic gasses in peat blocks inferred from non-invasive dielectric permittivity measurements&lt;/title&gt;&lt;secondary-title&gt;Water Resources Research&lt;/secondary-title&gt;&lt;/titles&gt;&lt;periodical&gt;&lt;full-title&gt;Water Resources Research&lt;/full-title&gt;&lt;/periodical&gt;&lt;pages&gt;W05424&lt;/pages&gt;&lt;volume&gt;43&lt;/volume&gt;&lt;number&gt;5&lt;/number&gt;&lt;dates&gt;&lt;year&gt;2007&lt;/year&gt;&lt;/dates&gt;&lt;urls&gt;&lt;/urls&gt;&lt;/record&gt;&lt;/Cite&gt;&lt;/EndNote&gt;</w:instrText>
      </w:r>
      <w:r w:rsidR="00F87A5A">
        <w:rPr>
          <w:rFonts w:ascii="Times New Roman" w:eastAsia="TimesNewRomanPSMT" w:hAnsi="Times New Roman" w:cs="Times New Roman"/>
          <w:sz w:val="24"/>
          <w:szCs w:val="24"/>
        </w:rPr>
        <w:fldChar w:fldCharType="separate"/>
      </w:r>
      <w:r>
        <w:rPr>
          <w:rFonts w:ascii="Times New Roman" w:eastAsia="TimesNewRomanPSMT" w:hAnsi="Times New Roman" w:cs="Times New Roman"/>
          <w:noProof/>
          <w:sz w:val="24"/>
          <w:szCs w:val="24"/>
        </w:rPr>
        <w:t>(</w:t>
      </w:r>
      <w:hyperlink w:anchor="_ENREF_3" w:tooltip="Comas, 2007 #149" w:history="1">
        <w:r w:rsidR="00E23915">
          <w:rPr>
            <w:rFonts w:ascii="Times New Roman" w:eastAsia="TimesNewRomanPSMT" w:hAnsi="Times New Roman" w:cs="Times New Roman"/>
            <w:noProof/>
            <w:sz w:val="24"/>
            <w:szCs w:val="24"/>
          </w:rPr>
          <w:t>Comas and Slater 2007</w:t>
        </w:r>
      </w:hyperlink>
      <w:r>
        <w:rPr>
          <w:rFonts w:ascii="Times New Roman" w:eastAsia="TimesNewRomanPSMT" w:hAnsi="Times New Roman" w:cs="Times New Roman"/>
          <w:noProof/>
          <w:sz w:val="24"/>
          <w:szCs w:val="24"/>
        </w:rPr>
        <w:t>)</w:t>
      </w:r>
      <w:r w:rsidR="00F87A5A">
        <w:rPr>
          <w:rFonts w:ascii="Times New Roman" w:eastAsia="TimesNewRomanPSMT" w:hAnsi="Times New Roman" w:cs="Times New Roman"/>
          <w:sz w:val="24"/>
          <w:szCs w:val="24"/>
        </w:rPr>
        <w:fldChar w:fldCharType="end"/>
      </w:r>
      <w:r w:rsidRPr="00BF37E1">
        <w:rPr>
          <w:rFonts w:ascii="Times New Roman" w:eastAsia="TimesNewRomanPSMT" w:hAnsi="Times New Roman" w:cs="Times New Roman"/>
          <w:sz w:val="24"/>
          <w:szCs w:val="24"/>
        </w:rPr>
        <w:t xml:space="preserve">. The GPR technique involves the transmission of short pulses of high frequency electromagnetic (EM) energy into the ground, and measurement of the energy reflected from interfaces between subsurface materials with contrasting electrical properties. In the most common deployment, one antenna (the transmitter) radiates short pulses of EM waves, and the other antenna (the receiver) measures the reflected signal as a function of time. Reflections are primarily caused by changes in water content, which in turn are determined by sediment type and soil density. Reliable estimates of EM wave velocity (v), primarily controlled by relative dielectric permittivity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are required to convert the EM wave travel times recorded by GPR to depths of significant reflectors. Due to the high water content of peat soils,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of peat is very high compared to inorganic </w:t>
      </w:r>
      <w:r w:rsidR="00FE1BD3">
        <w:rPr>
          <w:rFonts w:ascii="Times New Roman" w:eastAsia="TimesNewRomanPSMT" w:hAnsi="Times New Roman" w:cs="Times New Roman"/>
          <w:sz w:val="24"/>
          <w:szCs w:val="24"/>
        </w:rPr>
        <w:t xml:space="preserve">mineral </w:t>
      </w:r>
      <w:r w:rsidRPr="00BF37E1">
        <w:rPr>
          <w:rFonts w:ascii="Times New Roman" w:eastAsia="TimesNewRomanPSMT" w:hAnsi="Times New Roman" w:cs="Times New Roman"/>
          <w:sz w:val="24"/>
          <w:szCs w:val="24"/>
        </w:rPr>
        <w:t xml:space="preserve">soils, being </w:t>
      </w:r>
      <w:ins w:id="389" w:author="Xavier" w:date="2015-04-12T14:16:00Z">
        <w:r w:rsidR="002A4BA4">
          <w:rPr>
            <w:rFonts w:ascii="Times New Roman" w:eastAsia="TimesNewRomanPSMT" w:hAnsi="Times New Roman" w:cs="Times New Roman"/>
            <w:sz w:val="24"/>
            <w:szCs w:val="24"/>
          </w:rPr>
          <w:t>reaching values of</w:t>
        </w:r>
        <w:r w:rsidR="002A4BA4" w:rsidRPr="00BF37E1">
          <w:rPr>
            <w:rFonts w:ascii="Times New Roman" w:eastAsia="TimesNewRomanPSMT" w:hAnsi="Times New Roman" w:cs="Times New Roman"/>
            <w:sz w:val="24"/>
            <w:szCs w:val="24"/>
          </w:rPr>
          <w:t xml:space="preserve"> </w:t>
        </w:r>
      </w:ins>
      <w:r w:rsidRPr="00BF37E1">
        <w:rPr>
          <w:rFonts w:ascii="Times New Roman" w:eastAsia="TimesNewRomanPSMT" w:hAnsi="Times New Roman" w:cs="Times New Roman"/>
          <w:sz w:val="24"/>
          <w:szCs w:val="24"/>
        </w:rPr>
        <w:t xml:space="preserve">50-70 depending on peat type. </w:t>
      </w:r>
      <w:r w:rsidR="00033EF1">
        <w:rPr>
          <w:rFonts w:ascii="Times New Roman" w:eastAsia="TimesNewRomanPSMT" w:hAnsi="Times New Roman" w:cs="Times New Roman"/>
          <w:sz w:val="24"/>
          <w:szCs w:val="24"/>
        </w:rPr>
        <w:t>When</w:t>
      </w:r>
      <w:r w:rsidR="00033EF1" w:rsidRPr="00BF37E1">
        <w:rPr>
          <w:rFonts w:ascii="Times New Roman" w:eastAsia="TimesNewRomanPSMT" w:hAnsi="Times New Roman" w:cs="Times New Roman"/>
          <w:sz w:val="24"/>
          <w:szCs w:val="24"/>
        </w:rPr>
        <w:t xml:space="preserve">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is </w:t>
      </w:r>
      <w:r w:rsidR="00033EF1">
        <w:rPr>
          <w:rFonts w:ascii="Times New Roman" w:eastAsia="TimesNewRomanPSMT" w:hAnsi="Times New Roman" w:cs="Times New Roman"/>
          <w:sz w:val="24"/>
          <w:szCs w:val="24"/>
        </w:rPr>
        <w:t>generally</w:t>
      </w:r>
      <w:r w:rsidR="00033EF1" w:rsidRPr="00BF37E1">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well constrained </w:t>
      </w:r>
      <w:r w:rsidR="00033EF1">
        <w:rPr>
          <w:rFonts w:ascii="Times New Roman" w:eastAsia="TimesNewRomanPSMT" w:hAnsi="Times New Roman" w:cs="Times New Roman"/>
          <w:sz w:val="24"/>
          <w:szCs w:val="24"/>
        </w:rPr>
        <w:t>from velocity analysis</w:t>
      </w:r>
      <w:r w:rsidRPr="00BF37E1">
        <w:rPr>
          <w:rFonts w:ascii="Times New Roman" w:eastAsia="TimesNewRomanPSMT" w:hAnsi="Times New Roman" w:cs="Times New Roman"/>
          <w:sz w:val="24"/>
          <w:szCs w:val="24"/>
        </w:rPr>
        <w:t xml:space="preserve">, estimation of peat depth is typically accurate </w:t>
      </w:r>
      <w:r w:rsidR="00033EF1">
        <w:rPr>
          <w:rFonts w:ascii="Times New Roman" w:eastAsia="TimesNewRomanPSMT" w:hAnsi="Times New Roman" w:cs="Times New Roman"/>
          <w:sz w:val="24"/>
          <w:szCs w:val="24"/>
        </w:rPr>
        <w:t xml:space="preserve">to </w:t>
      </w:r>
      <w:r w:rsidRPr="00BF37E1">
        <w:rPr>
          <w:rFonts w:ascii="Times New Roman" w:eastAsia="TimesNewRomanPSMT" w:hAnsi="Times New Roman" w:cs="Times New Roman"/>
          <w:sz w:val="24"/>
          <w:szCs w:val="24"/>
        </w:rPr>
        <w:t xml:space="preserve">within ~20 cm </w:t>
      </w:r>
      <w:r w:rsidR="00F87A5A">
        <w:rPr>
          <w:rFonts w:ascii="Times New Roman" w:eastAsia="TimesNewRomanPSMT" w:hAnsi="Times New Roman" w:cs="Times New Roman"/>
          <w:sz w:val="24"/>
          <w:szCs w:val="24"/>
        </w:rPr>
        <w:fldChar w:fldCharType="begin"/>
      </w:r>
      <w:r w:rsidR="00C0086F">
        <w:rPr>
          <w:rFonts w:ascii="Times New Roman" w:eastAsia="TimesNewRomanPSMT" w:hAnsi="Times New Roman" w:cs="Times New Roman"/>
          <w:sz w:val="24"/>
          <w:szCs w:val="24"/>
        </w:rPr>
        <w:instrText xml:space="preserve"> ADDIN EN.CITE &lt;EndNote&gt;&lt;Cite&gt;&lt;Author&gt;Parsekian&lt;/Author&gt;&lt;Year&gt;2012&lt;/Year&gt;&lt;RecNum&gt;681&lt;/RecNum&gt;&lt;DisplayText&gt;(Parsekian et al. 2012)&lt;/DisplayText&gt;&lt;record&gt;&lt;rec-number&gt;681&lt;/rec-number&gt;&lt;foreign-keys&gt;&lt;key app="EN" db-id="etp09zffjx9xw4esddr5s5d2pvadaapfvv2r"&gt;681&lt;/key&gt;&lt;/foreign-keys&gt;&lt;ref-type name="Journal Article"&gt;17&lt;/ref-type&gt;&lt;contributors&gt;&lt;authors&gt;&lt;author&gt;Parsekian, A. D.&lt;/author&gt;&lt;author&gt;Slater, L.&lt;/author&gt;&lt;author&gt;Sebestyen, S. D.&lt;/author&gt;&lt;author&gt;Kolka, R. K.&lt;/author&gt;&lt;author&gt;Ntarlagiannis, D.&lt;/author&gt;&lt;author&gt;Nolan, J.&lt;/author&gt;&lt;author&gt;Hanson, P.&lt;/author&gt;&lt;/authors&gt;&lt;/contributors&gt;&lt;titles&gt;&lt;title&gt;Comparison of uncertainty in peat volume and soil carbon estimated using GPR and probing&lt;/title&gt;&lt;secondary-title&gt;Soil Science Society of America Journal&lt;/secondary-title&gt;&lt;/titles&gt;&lt;periodical&gt;&lt;full-title&gt;Soil Science Society of America Journal&lt;/full-title&gt;&lt;/periodical&gt;&lt;pages&gt;1911-1918&lt;/pages&gt;&lt;volume&gt;76&lt;/volume&gt;&lt;number&gt;5&lt;/number&gt;&lt;dates&gt;&lt;year&gt;2012&lt;/year&gt;&lt;/dates&gt;&lt;urls&gt;&lt;/urls&gt;&lt;/record&gt;&lt;/Cite&gt;&lt;/EndNote&gt;</w:instrText>
      </w:r>
      <w:r w:rsidR="00F87A5A">
        <w:rPr>
          <w:rFonts w:ascii="Times New Roman" w:eastAsia="TimesNewRomanPSMT" w:hAnsi="Times New Roman" w:cs="Times New Roman"/>
          <w:sz w:val="24"/>
          <w:szCs w:val="24"/>
        </w:rPr>
        <w:fldChar w:fldCharType="separate"/>
      </w:r>
      <w:del w:id="390" w:author="USDA Forest Service" w:date="2015-04-15T15:24:00Z">
        <w:r w:rsidR="00C0086F" w:rsidDel="00FA314F">
          <w:rPr>
            <w:rFonts w:ascii="Times New Roman" w:eastAsia="TimesNewRomanPSMT" w:hAnsi="Times New Roman" w:cs="Times New Roman"/>
            <w:noProof/>
            <w:sz w:val="24"/>
            <w:szCs w:val="24"/>
          </w:rPr>
          <w:delText>(</w:delText>
        </w:r>
      </w:del>
      <w:r w:rsidR="00F87A5A" w:rsidRPr="00F87A5A">
        <w:fldChar w:fldCharType="begin"/>
      </w:r>
      <w:r w:rsidR="00AE19E9">
        <w:instrText xml:space="preserve"> HYPERLINK \l "_ENREF_24" \o "Parsekian, 2012 #681" </w:instrText>
      </w:r>
      <w:r w:rsidR="00F87A5A" w:rsidRPr="00F87A5A">
        <w:fldChar w:fldCharType="separate"/>
      </w:r>
      <w:r w:rsidR="00E23915">
        <w:rPr>
          <w:rFonts w:ascii="Times New Roman" w:eastAsia="TimesNewRomanPSMT" w:hAnsi="Times New Roman" w:cs="Times New Roman"/>
          <w:noProof/>
          <w:sz w:val="24"/>
          <w:szCs w:val="24"/>
        </w:rPr>
        <w:t xml:space="preserve">Parsekian et al. </w:t>
      </w:r>
      <w:ins w:id="391" w:author="USDA Forest Service" w:date="2015-04-15T15:25:00Z">
        <w:r w:rsidR="00FA314F">
          <w:rPr>
            <w:rFonts w:ascii="Times New Roman" w:eastAsia="TimesNewRomanPSMT" w:hAnsi="Times New Roman" w:cs="Times New Roman"/>
            <w:noProof/>
            <w:sz w:val="24"/>
            <w:szCs w:val="24"/>
          </w:rPr>
          <w:t>(</w:t>
        </w:r>
      </w:ins>
      <w:r w:rsidR="00E23915">
        <w:rPr>
          <w:rFonts w:ascii="Times New Roman" w:eastAsia="TimesNewRomanPSMT" w:hAnsi="Times New Roman" w:cs="Times New Roman"/>
          <w:noProof/>
          <w:sz w:val="24"/>
          <w:szCs w:val="24"/>
        </w:rPr>
        <w:t>2012</w:t>
      </w:r>
      <w:r w:rsidR="00F87A5A">
        <w:rPr>
          <w:rFonts w:ascii="Times New Roman" w:eastAsia="TimesNewRomanPSMT" w:hAnsi="Times New Roman" w:cs="Times New Roman"/>
          <w:noProof/>
          <w:sz w:val="24"/>
          <w:szCs w:val="24"/>
        </w:rPr>
        <w:fldChar w:fldCharType="end"/>
      </w:r>
      <w:ins w:id="392" w:author="USDA Forest Service" w:date="2015-04-15T15:25:00Z">
        <w:r w:rsidR="00FA314F">
          <w:rPr>
            <w:rFonts w:ascii="Times New Roman" w:eastAsia="TimesNewRomanPSMT" w:hAnsi="Times New Roman" w:cs="Times New Roman"/>
            <w:noProof/>
            <w:sz w:val="24"/>
            <w:szCs w:val="24"/>
          </w:rPr>
          <w:t>)</w:t>
        </w:r>
      </w:ins>
      <w:ins w:id="393" w:author="USDA Forest Service" w:date="2015-04-15T15:24:00Z">
        <w:r w:rsidR="00FA314F">
          <w:rPr>
            <w:rFonts w:ascii="Times New Roman" w:eastAsia="TimesNewRomanPSMT" w:hAnsi="Times New Roman" w:cs="Times New Roman"/>
            <w:noProof/>
            <w:sz w:val="24"/>
            <w:szCs w:val="24"/>
          </w:rPr>
          <w:t>, and references therein</w:t>
        </w:r>
      </w:ins>
      <w:del w:id="394" w:author="USDA Forest Service" w:date="2015-04-15T15:25:00Z">
        <w:r w:rsidR="00C0086F" w:rsidDel="00FA314F">
          <w:rPr>
            <w:rFonts w:ascii="Times New Roman" w:eastAsia="TimesNewRomanPSMT" w:hAnsi="Times New Roman" w:cs="Times New Roman"/>
            <w:noProof/>
            <w:sz w:val="24"/>
            <w:szCs w:val="24"/>
          </w:rPr>
          <w:delText>)</w:delText>
        </w:r>
      </w:del>
      <w:r w:rsidR="00F87A5A">
        <w:rPr>
          <w:rFonts w:ascii="Times New Roman" w:eastAsia="TimesNewRomanPSMT" w:hAnsi="Times New Roman" w:cs="Times New Roman"/>
          <w:sz w:val="24"/>
          <w:szCs w:val="24"/>
        </w:rPr>
        <w:fldChar w:fldCharType="end"/>
      </w:r>
      <w:r w:rsidR="00C0086F">
        <w:rPr>
          <w:rFonts w:ascii="Times New Roman" w:eastAsia="TimesNewRomanPSMT" w:hAnsi="Times New Roman" w:cs="Times New Roman"/>
          <w:sz w:val="24"/>
          <w:szCs w:val="24"/>
        </w:rPr>
        <w:t>.</w:t>
      </w:r>
      <w:ins w:id="395" w:author="USDA Forest Service" w:date="2015-04-15T15:25:00Z">
        <w:r w:rsidR="00FA314F">
          <w:rPr>
            <w:rFonts w:ascii="Times New Roman" w:eastAsia="TimesNewRomanPSMT" w:hAnsi="Times New Roman" w:cs="Times New Roman"/>
            <w:sz w:val="24"/>
            <w:szCs w:val="24"/>
          </w:rPr>
          <w:t xml:space="preserve"> </w:t>
        </w:r>
      </w:ins>
      <w:del w:id="396" w:author="USDA Forest Service" w:date="2015-04-15T15:25:00Z">
        <w:r w:rsidR="000C59E7" w:rsidDel="00FA314F">
          <w:rPr>
            <w:rFonts w:ascii="Times New Roman" w:eastAsia="TimesNewRomanPSMT" w:hAnsi="Times New Roman" w:cs="Times New Roman"/>
            <w:sz w:val="24"/>
            <w:szCs w:val="24"/>
          </w:rPr>
          <w:delText xml:space="preserve"> </w:delText>
        </w:r>
      </w:del>
    </w:p>
    <w:p w:rsidR="00EC3126" w:rsidRDefault="00841548" w:rsidP="00BF37E1">
      <w:pPr>
        <w:spacing w:after="0" w:line="480" w:lineRule="auto"/>
        <w:rPr>
          <w:ins w:id="397" w:author="USDA Forest Service" w:date="2015-04-15T15:27:00Z"/>
          <w:rFonts w:ascii="Times New Roman" w:hAnsi="Times New Roman" w:cs="Times New Roman"/>
          <w:sz w:val="24"/>
          <w:szCs w:val="24"/>
        </w:rPr>
      </w:pPr>
      <w:del w:id="398" w:author="USDA Forest Service" w:date="2015-04-15T15:25:00Z">
        <w:r w:rsidDel="00FA314F">
          <w:rPr>
            <w:rFonts w:ascii="Times New Roman" w:eastAsia="TimesNewRomanPSMT" w:hAnsi="Times New Roman" w:cs="Times New Roman"/>
            <w:sz w:val="24"/>
            <w:szCs w:val="24"/>
          </w:rPr>
          <w:tab/>
        </w:r>
      </w:del>
      <w:r w:rsidRPr="00841548">
        <w:rPr>
          <w:rFonts w:ascii="Times New Roman" w:eastAsia="TimesNewRomanPSMT" w:hAnsi="Times New Roman" w:cs="Times New Roman"/>
          <w:sz w:val="24"/>
          <w:szCs w:val="24"/>
        </w:rPr>
        <w:t>GPR surve</w:t>
      </w:r>
      <w:r>
        <w:rPr>
          <w:rFonts w:ascii="Times New Roman" w:eastAsia="TimesNewRomanPSMT" w:hAnsi="Times New Roman" w:cs="Times New Roman"/>
          <w:sz w:val="24"/>
          <w:szCs w:val="24"/>
        </w:rPr>
        <w:t>ys were performed using a Mala-</w:t>
      </w:r>
      <w:r w:rsidRPr="00841548">
        <w:rPr>
          <w:rFonts w:ascii="Times New Roman" w:eastAsia="TimesNewRomanPSMT" w:hAnsi="Times New Roman" w:cs="Times New Roman"/>
          <w:sz w:val="24"/>
          <w:szCs w:val="24"/>
        </w:rPr>
        <w:t>RAMAC system</w:t>
      </w:r>
      <w:r>
        <w:rPr>
          <w:rFonts w:ascii="Times New Roman" w:eastAsia="TimesNewRomanPSMT" w:hAnsi="Times New Roman" w:cs="Times New Roman"/>
          <w:sz w:val="24"/>
          <w:szCs w:val="24"/>
        </w:rPr>
        <w:t xml:space="preserve"> with </w:t>
      </w:r>
      <w:ins w:id="399" w:author="USDA Forest Service" w:date="2015-04-15T20:53:00Z">
        <w:r w:rsidR="00C23BF2">
          <w:rPr>
            <w:rFonts w:ascii="Times New Roman" w:eastAsia="TimesNewRomanPSMT" w:hAnsi="Times New Roman" w:cs="Times New Roman"/>
            <w:sz w:val="24"/>
            <w:szCs w:val="24"/>
          </w:rPr>
          <w:t xml:space="preserve">50, </w:t>
        </w:r>
      </w:ins>
      <w:r>
        <w:rPr>
          <w:rFonts w:ascii="Times New Roman" w:eastAsia="TimesNewRomanPSMT" w:hAnsi="Times New Roman" w:cs="Times New Roman"/>
          <w:sz w:val="24"/>
          <w:szCs w:val="24"/>
        </w:rPr>
        <w:t xml:space="preserve">100, </w:t>
      </w:r>
      <w:ins w:id="400" w:author="USDA Forest Service" w:date="2015-04-15T20:53:00Z">
        <w:r w:rsidR="00C23BF2">
          <w:rPr>
            <w:rFonts w:ascii="Times New Roman" w:eastAsia="TimesNewRomanPSMT" w:hAnsi="Times New Roman" w:cs="Times New Roman"/>
            <w:sz w:val="24"/>
            <w:szCs w:val="24"/>
          </w:rPr>
          <w:t xml:space="preserve">and </w:t>
        </w:r>
      </w:ins>
      <w:r w:rsidRPr="00841548">
        <w:rPr>
          <w:rFonts w:ascii="Times New Roman" w:eastAsia="TimesNewRomanPSMT" w:hAnsi="Times New Roman" w:cs="Times New Roman"/>
          <w:sz w:val="24"/>
          <w:szCs w:val="24"/>
        </w:rPr>
        <w:t xml:space="preserve">200 </w:t>
      </w:r>
      <w:del w:id="401" w:author="USDA Forest Service" w:date="2015-04-15T20:53:00Z">
        <w:r w:rsidRPr="00841548" w:rsidDel="00C23BF2">
          <w:rPr>
            <w:rFonts w:ascii="Times New Roman" w:eastAsia="TimesNewRomanPSMT" w:hAnsi="Times New Roman" w:cs="Times New Roman"/>
            <w:sz w:val="24"/>
            <w:szCs w:val="24"/>
          </w:rPr>
          <w:delText xml:space="preserve">and 50 </w:delText>
        </w:r>
      </w:del>
      <w:r w:rsidRPr="00841548">
        <w:rPr>
          <w:rFonts w:ascii="Times New Roman" w:eastAsia="TimesNewRomanPSMT" w:hAnsi="Times New Roman" w:cs="Times New Roman"/>
          <w:sz w:val="24"/>
          <w:szCs w:val="24"/>
        </w:rPr>
        <w:t xml:space="preserve">MHz </w:t>
      </w:r>
      <w:r>
        <w:rPr>
          <w:rFonts w:ascii="Times New Roman" w:eastAsia="TimesNewRomanPSMT" w:hAnsi="Times New Roman" w:cs="Times New Roman"/>
          <w:sz w:val="24"/>
          <w:szCs w:val="24"/>
        </w:rPr>
        <w:t xml:space="preserve">antennas, with the 100 MHz </w:t>
      </w:r>
      <w:r w:rsidRPr="00841548">
        <w:rPr>
          <w:rFonts w:ascii="Times New Roman" w:eastAsia="TimesNewRomanPSMT" w:hAnsi="Times New Roman" w:cs="Times New Roman"/>
          <w:sz w:val="24"/>
          <w:szCs w:val="24"/>
        </w:rPr>
        <w:t>antennas prov</w:t>
      </w:r>
      <w:r>
        <w:rPr>
          <w:rFonts w:ascii="Times New Roman" w:eastAsia="TimesNewRomanPSMT" w:hAnsi="Times New Roman" w:cs="Times New Roman"/>
          <w:sz w:val="24"/>
          <w:szCs w:val="24"/>
        </w:rPr>
        <w:t xml:space="preserve">ing the best compromise between </w:t>
      </w:r>
      <w:r w:rsidR="00356B6B" w:rsidRPr="00841548">
        <w:rPr>
          <w:rFonts w:ascii="Times New Roman" w:eastAsia="TimesNewRomanPSMT" w:hAnsi="Times New Roman" w:cs="Times New Roman"/>
          <w:sz w:val="24"/>
          <w:szCs w:val="24"/>
        </w:rPr>
        <w:t>de</w:t>
      </w:r>
      <w:r w:rsidR="00356B6B">
        <w:rPr>
          <w:rFonts w:ascii="Times New Roman" w:eastAsia="TimesNewRomanPSMT" w:hAnsi="Times New Roman" w:cs="Times New Roman"/>
          <w:sz w:val="24"/>
          <w:szCs w:val="24"/>
        </w:rPr>
        <w:t>pth</w:t>
      </w:r>
      <w:r w:rsidR="00356B6B" w:rsidRPr="00841548">
        <w:rPr>
          <w:rFonts w:ascii="Times New Roman" w:eastAsia="TimesNewRomanPSMT" w:hAnsi="Times New Roman" w:cs="Times New Roman"/>
          <w:sz w:val="24"/>
          <w:szCs w:val="24"/>
        </w:rPr>
        <w:t xml:space="preserve"> </w:t>
      </w:r>
      <w:r w:rsidR="00356B6B">
        <w:rPr>
          <w:rFonts w:ascii="Times New Roman" w:eastAsia="TimesNewRomanPSMT" w:hAnsi="Times New Roman" w:cs="Times New Roman"/>
          <w:sz w:val="24"/>
          <w:szCs w:val="24"/>
        </w:rPr>
        <w:t xml:space="preserve">of </w:t>
      </w:r>
      <w:r w:rsidRPr="00841548">
        <w:rPr>
          <w:rFonts w:ascii="Times New Roman" w:eastAsia="TimesNewRomanPSMT" w:hAnsi="Times New Roman" w:cs="Times New Roman"/>
          <w:sz w:val="24"/>
          <w:szCs w:val="24"/>
        </w:rPr>
        <w:lastRenderedPageBreak/>
        <w:t xml:space="preserve">investigation </w:t>
      </w:r>
      <w:r>
        <w:rPr>
          <w:rFonts w:ascii="Times New Roman" w:eastAsia="TimesNewRomanPSMT" w:hAnsi="Times New Roman" w:cs="Times New Roman"/>
          <w:sz w:val="24"/>
          <w:szCs w:val="24"/>
        </w:rPr>
        <w:t xml:space="preserve">and resolution. </w:t>
      </w:r>
      <w:r w:rsidR="00A163D4">
        <w:rPr>
          <w:rFonts w:ascii="Times New Roman" w:eastAsia="TimesNewRomanPSMT" w:hAnsi="Times New Roman" w:cs="Times New Roman"/>
          <w:sz w:val="24"/>
          <w:szCs w:val="24"/>
        </w:rPr>
        <w:t xml:space="preserve">Malfunctioning of the 50 MHz antennas towards the end of the campaign prevented </w:t>
      </w:r>
      <w:r w:rsidR="00A163D4">
        <w:rPr>
          <w:rFonts w:ascii="Times New Roman" w:hAnsi="Times New Roman" w:cs="Times New Roman"/>
          <w:sz w:val="24"/>
          <w:szCs w:val="24"/>
        </w:rPr>
        <w:t xml:space="preserve">testing depth of penetration </w:t>
      </w:r>
      <w:r w:rsidR="00BD3D24">
        <w:rPr>
          <w:rFonts w:ascii="Times New Roman" w:hAnsi="Times New Roman" w:cs="Times New Roman"/>
          <w:sz w:val="24"/>
          <w:szCs w:val="24"/>
        </w:rPr>
        <w:t>for this frequency</w:t>
      </w:r>
      <w:r w:rsidR="00A163D4">
        <w:rPr>
          <w:rFonts w:ascii="Times New Roman" w:hAnsi="Times New Roman" w:cs="Times New Roman"/>
          <w:sz w:val="24"/>
          <w:szCs w:val="24"/>
        </w:rPr>
        <w:t xml:space="preserve"> at study sites with thicker peat columns. </w:t>
      </w:r>
      <w:r>
        <w:rPr>
          <w:rFonts w:ascii="Times New Roman" w:eastAsia="TimesNewRomanPSMT" w:hAnsi="Times New Roman" w:cs="Times New Roman"/>
          <w:sz w:val="24"/>
          <w:szCs w:val="24"/>
        </w:rPr>
        <w:t xml:space="preserve">The spacing </w:t>
      </w:r>
      <w:r w:rsidRPr="00841548">
        <w:rPr>
          <w:rFonts w:ascii="Times New Roman" w:eastAsia="TimesNewRomanPSMT" w:hAnsi="Times New Roman" w:cs="Times New Roman"/>
          <w:sz w:val="24"/>
          <w:szCs w:val="24"/>
        </w:rPr>
        <w:t>between traces was 0.</w:t>
      </w:r>
      <w:r>
        <w:rPr>
          <w:rFonts w:ascii="Times New Roman" w:eastAsia="TimesNewRomanPSMT" w:hAnsi="Times New Roman" w:cs="Times New Roman"/>
          <w:sz w:val="24"/>
          <w:szCs w:val="24"/>
        </w:rPr>
        <w:t xml:space="preserve">2 m and 16 stacks </w:t>
      </w:r>
      <w:r w:rsidR="00131347">
        <w:rPr>
          <w:rFonts w:ascii="Times New Roman" w:eastAsia="TimesNewRomanPSMT" w:hAnsi="Times New Roman" w:cs="Times New Roman"/>
          <w:sz w:val="24"/>
          <w:szCs w:val="24"/>
        </w:rPr>
        <w:t xml:space="preserve">(or replicates) </w:t>
      </w:r>
      <w:r>
        <w:rPr>
          <w:rFonts w:ascii="Times New Roman" w:eastAsia="TimesNewRomanPSMT" w:hAnsi="Times New Roman" w:cs="Times New Roman"/>
          <w:sz w:val="24"/>
          <w:szCs w:val="24"/>
        </w:rPr>
        <w:t xml:space="preserve">were used </w:t>
      </w:r>
      <w:r w:rsidRPr="00841548">
        <w:rPr>
          <w:rFonts w:ascii="Times New Roman" w:eastAsia="TimesNewRomanPSMT" w:hAnsi="Times New Roman" w:cs="Times New Roman"/>
          <w:sz w:val="24"/>
          <w:szCs w:val="24"/>
        </w:rPr>
        <w:t xml:space="preserve">for each trace. </w:t>
      </w:r>
      <w:r w:rsidR="00D05DDD">
        <w:rPr>
          <w:rFonts w:ascii="Times New Roman" w:eastAsia="TimesNewRomanPSMT" w:hAnsi="Times New Roman" w:cs="Times New Roman"/>
          <w:sz w:val="24"/>
          <w:szCs w:val="24"/>
        </w:rPr>
        <w:t xml:space="preserve">Two types of surface GPR surveys were performed: 1) common offset surveys, </w:t>
      </w:r>
      <w:r w:rsidR="00D05DDD">
        <w:rPr>
          <w:rFonts w:ascii="Times New Roman" w:hAnsi="Times New Roman" w:cs="Times New Roman"/>
          <w:sz w:val="24"/>
          <w:szCs w:val="24"/>
        </w:rPr>
        <w:t>where both transmitter and receiver antennas are kept at a constant distance as they are moved along transects; and 2) common mid-point (CMP) measurements where transmitter and receiver are separated</w:t>
      </w:r>
      <w:r w:rsidR="00D32F75">
        <w:rPr>
          <w:rFonts w:ascii="Times New Roman" w:hAnsi="Times New Roman" w:cs="Times New Roman"/>
          <w:sz w:val="24"/>
          <w:szCs w:val="24"/>
        </w:rPr>
        <w:t xml:space="preserve"> incrementally </w:t>
      </w:r>
      <w:r w:rsidR="00C375DA">
        <w:rPr>
          <w:rFonts w:ascii="Times New Roman" w:hAnsi="Times New Roman" w:cs="Times New Roman"/>
          <w:sz w:val="24"/>
          <w:szCs w:val="24"/>
        </w:rPr>
        <w:t xml:space="preserve">to </w:t>
      </w:r>
      <w:r w:rsidR="00D05DDD">
        <w:rPr>
          <w:rFonts w:ascii="Times New Roman" w:hAnsi="Times New Roman" w:cs="Times New Roman"/>
          <w:sz w:val="24"/>
          <w:szCs w:val="24"/>
        </w:rPr>
        <w:t xml:space="preserve">larger distances. </w:t>
      </w:r>
      <w:del w:id="402" w:author="USDA Forest Service" w:date="2015-04-15T20:54:00Z">
        <w:r w:rsidR="00D05DDD" w:rsidDel="00C23BF2">
          <w:rPr>
            <w:rFonts w:ascii="Times New Roman" w:hAnsi="Times New Roman" w:cs="Times New Roman"/>
            <w:sz w:val="24"/>
            <w:szCs w:val="24"/>
          </w:rPr>
          <w:delText xml:space="preserve">While </w:delText>
        </w:r>
        <w:r w:rsidR="00EC3126" w:rsidDel="00C23BF2">
          <w:rPr>
            <w:rFonts w:ascii="Times New Roman" w:hAnsi="Times New Roman" w:cs="Times New Roman"/>
            <w:sz w:val="24"/>
            <w:szCs w:val="24"/>
          </w:rPr>
          <w:delText>c</w:delText>
        </w:r>
      </w:del>
      <w:ins w:id="403" w:author="USDA Forest Service" w:date="2015-04-15T20:54:00Z">
        <w:r w:rsidR="00C23BF2">
          <w:rPr>
            <w:rFonts w:ascii="Times New Roman" w:hAnsi="Times New Roman" w:cs="Times New Roman"/>
            <w:sz w:val="24"/>
            <w:szCs w:val="24"/>
          </w:rPr>
          <w:t>C</w:t>
        </w:r>
      </w:ins>
      <w:r w:rsidR="00EC3126">
        <w:rPr>
          <w:rFonts w:ascii="Times New Roman" w:hAnsi="Times New Roman" w:cs="Times New Roman"/>
          <w:sz w:val="24"/>
          <w:szCs w:val="24"/>
        </w:rPr>
        <w:t xml:space="preserve">ommon offset surveys </w:t>
      </w:r>
      <w:ins w:id="404" w:author="USDA Forest Service" w:date="2015-04-15T20:54:00Z">
        <w:r w:rsidR="00C23BF2">
          <w:rPr>
            <w:rFonts w:ascii="Times New Roman" w:hAnsi="Times New Roman" w:cs="Times New Roman"/>
            <w:sz w:val="24"/>
            <w:szCs w:val="24"/>
          </w:rPr>
          <w:t>were</w:t>
        </w:r>
      </w:ins>
      <w:del w:id="405" w:author="USDA Forest Service" w:date="2015-04-15T20:54:00Z">
        <w:r w:rsidR="00EC3126" w:rsidDel="00C23BF2">
          <w:rPr>
            <w:rFonts w:ascii="Times New Roman" w:hAnsi="Times New Roman" w:cs="Times New Roman"/>
            <w:sz w:val="24"/>
            <w:szCs w:val="24"/>
          </w:rPr>
          <w:delText>are</w:delText>
        </w:r>
        <w:r w:rsidR="00D05DDD" w:rsidDel="00C23BF2">
          <w:rPr>
            <w:rFonts w:ascii="Times New Roman" w:hAnsi="Times New Roman" w:cs="Times New Roman"/>
            <w:sz w:val="24"/>
            <w:szCs w:val="24"/>
          </w:rPr>
          <w:delText xml:space="preserve"> </w:delText>
        </w:r>
        <w:r w:rsidR="00BD3D24" w:rsidDel="00C23BF2">
          <w:rPr>
            <w:rFonts w:ascii="Times New Roman" w:hAnsi="Times New Roman" w:cs="Times New Roman"/>
            <w:sz w:val="24"/>
            <w:szCs w:val="24"/>
          </w:rPr>
          <w:delText xml:space="preserve">frequently </w:delText>
        </w:r>
      </w:del>
      <w:ins w:id="406" w:author="USDA Forest Service" w:date="2015-04-15T20:54:00Z">
        <w:r w:rsidR="00C23BF2">
          <w:rPr>
            <w:rFonts w:ascii="Times New Roman" w:hAnsi="Times New Roman" w:cs="Times New Roman"/>
            <w:sz w:val="24"/>
            <w:szCs w:val="24"/>
          </w:rPr>
          <w:t xml:space="preserve"> </w:t>
        </w:r>
      </w:ins>
      <w:r w:rsidR="00D05DDD">
        <w:rPr>
          <w:rFonts w:ascii="Times New Roman" w:hAnsi="Times New Roman" w:cs="Times New Roman"/>
          <w:sz w:val="24"/>
          <w:szCs w:val="24"/>
        </w:rPr>
        <w:t>used for</w:t>
      </w:r>
      <w:r w:rsidR="00EC3126">
        <w:rPr>
          <w:rFonts w:ascii="Times New Roman" w:hAnsi="Times New Roman" w:cs="Times New Roman"/>
          <w:sz w:val="24"/>
          <w:szCs w:val="24"/>
        </w:rPr>
        <w:t xml:space="preserve"> subsurface</w:t>
      </w:r>
      <w:r w:rsidR="00D05DDD">
        <w:rPr>
          <w:rFonts w:ascii="Times New Roman" w:hAnsi="Times New Roman" w:cs="Times New Roman"/>
          <w:sz w:val="24"/>
          <w:szCs w:val="24"/>
        </w:rPr>
        <w:t xml:space="preserve"> </w:t>
      </w:r>
      <w:r w:rsidR="00EC3126">
        <w:rPr>
          <w:rFonts w:ascii="Times New Roman" w:hAnsi="Times New Roman" w:cs="Times New Roman"/>
          <w:sz w:val="24"/>
          <w:szCs w:val="24"/>
        </w:rPr>
        <w:t>imaging</w:t>
      </w:r>
      <w:r w:rsidR="00D05DDD">
        <w:rPr>
          <w:rFonts w:ascii="Times New Roman" w:hAnsi="Times New Roman" w:cs="Times New Roman"/>
          <w:sz w:val="24"/>
          <w:szCs w:val="24"/>
        </w:rPr>
        <w:t xml:space="preserve"> purposes</w:t>
      </w:r>
      <w:r w:rsidR="00EC3126">
        <w:rPr>
          <w:rFonts w:ascii="Times New Roman" w:hAnsi="Times New Roman" w:cs="Times New Roman"/>
          <w:sz w:val="24"/>
          <w:szCs w:val="24"/>
        </w:rPr>
        <w:t xml:space="preserve"> (since profiles resemble a geological cross-section where depth is expressed as a travel time of the EM wave), </w:t>
      </w:r>
      <w:ins w:id="407" w:author="USDA Forest Service" w:date="2015-04-15T20:54:00Z">
        <w:r w:rsidR="00C23BF2">
          <w:rPr>
            <w:rFonts w:ascii="Times New Roman" w:hAnsi="Times New Roman" w:cs="Times New Roman"/>
            <w:sz w:val="24"/>
            <w:szCs w:val="24"/>
          </w:rPr>
          <w:t xml:space="preserve">whereas </w:t>
        </w:r>
      </w:ins>
      <w:r w:rsidR="00EC3126">
        <w:rPr>
          <w:rFonts w:ascii="Times New Roman" w:hAnsi="Times New Roman" w:cs="Times New Roman"/>
          <w:sz w:val="24"/>
          <w:szCs w:val="24"/>
        </w:rPr>
        <w:t xml:space="preserve">CMPs </w:t>
      </w:r>
      <w:ins w:id="408" w:author="USDA Forest Service" w:date="2015-04-15T20:54:00Z">
        <w:r w:rsidR="00C23BF2">
          <w:rPr>
            <w:rFonts w:ascii="Times New Roman" w:hAnsi="Times New Roman" w:cs="Times New Roman"/>
            <w:sz w:val="24"/>
            <w:szCs w:val="24"/>
          </w:rPr>
          <w:t>were</w:t>
        </w:r>
      </w:ins>
      <w:del w:id="409" w:author="USDA Forest Service" w:date="2015-04-15T20:54:00Z">
        <w:r w:rsidR="00A33C36" w:rsidDel="00C23BF2">
          <w:rPr>
            <w:rFonts w:ascii="Times New Roman" w:hAnsi="Times New Roman" w:cs="Times New Roman"/>
            <w:sz w:val="24"/>
            <w:szCs w:val="24"/>
          </w:rPr>
          <w:delText>are</w:delText>
        </w:r>
      </w:del>
      <w:r w:rsidR="00A33C36">
        <w:rPr>
          <w:rFonts w:ascii="Times New Roman" w:hAnsi="Times New Roman" w:cs="Times New Roman"/>
          <w:sz w:val="24"/>
          <w:szCs w:val="24"/>
        </w:rPr>
        <w:t xml:space="preserve"> used for</w:t>
      </w:r>
      <w:r w:rsidR="00EC3126" w:rsidRPr="00EC3126">
        <w:rPr>
          <w:rFonts w:ascii="Times New Roman" w:hAnsi="Times New Roman" w:cs="Times New Roman"/>
          <w:sz w:val="24"/>
          <w:szCs w:val="24"/>
        </w:rPr>
        <w:t xml:space="preserve"> velocity estimation</w:t>
      </w:r>
      <w:r w:rsidR="00EC3126">
        <w:rPr>
          <w:rFonts w:ascii="Times New Roman" w:hAnsi="Times New Roman" w:cs="Times New Roman"/>
          <w:sz w:val="24"/>
          <w:szCs w:val="24"/>
        </w:rPr>
        <w:t>.</w:t>
      </w:r>
    </w:p>
    <w:p w:rsidR="00FA314F" w:rsidDel="00FD418A" w:rsidRDefault="00FA314F" w:rsidP="00BF37E1">
      <w:pPr>
        <w:spacing w:after="0" w:line="480" w:lineRule="auto"/>
        <w:rPr>
          <w:del w:id="410" w:author="USDA Forest Service" w:date="2015-04-15T15:28:00Z"/>
          <w:rFonts w:ascii="Times New Roman" w:eastAsia="TimesNewRomanPSMT" w:hAnsi="Times New Roman" w:cs="Times New Roman"/>
          <w:b/>
          <w:sz w:val="24"/>
          <w:szCs w:val="24"/>
        </w:rPr>
      </w:pPr>
    </w:p>
    <w:p w:rsidR="00FD418A" w:rsidRDefault="00FD418A" w:rsidP="00BF37E1">
      <w:pPr>
        <w:spacing w:after="0" w:line="480" w:lineRule="auto"/>
        <w:rPr>
          <w:ins w:id="411" w:author="USDA Forest Service" w:date="2015-04-15T15:48:00Z"/>
          <w:rFonts w:ascii="Times New Roman" w:eastAsia="TimesNewRomanPSMT" w:hAnsi="Times New Roman" w:cs="Times New Roman"/>
          <w:b/>
          <w:sz w:val="24"/>
          <w:szCs w:val="24"/>
        </w:rPr>
      </w:pPr>
    </w:p>
    <w:p w:rsidR="00BF37E1" w:rsidRPr="00FD418A" w:rsidDel="00FA314F" w:rsidRDefault="00F87A5A" w:rsidP="00BF37E1">
      <w:pPr>
        <w:spacing w:after="0" w:line="480" w:lineRule="auto"/>
        <w:rPr>
          <w:del w:id="412" w:author="USDA Forest Service" w:date="2015-04-15T15:28:00Z"/>
          <w:rFonts w:ascii="Times New Roman" w:eastAsia="TimesNewRomanPSMT" w:hAnsi="Times New Roman" w:cs="Times New Roman"/>
          <w:b/>
          <w:sz w:val="24"/>
          <w:szCs w:val="24"/>
          <w:rPrChange w:id="413" w:author="USDA Forest Service" w:date="2015-04-15T15:47:00Z">
            <w:rPr>
              <w:del w:id="414" w:author="USDA Forest Service" w:date="2015-04-15T15:28:00Z"/>
              <w:rFonts w:ascii="Times New Roman" w:eastAsia="TimesNewRomanPSMT" w:hAnsi="Times New Roman" w:cs="Times New Roman"/>
              <w:sz w:val="24"/>
              <w:szCs w:val="24"/>
            </w:rPr>
          </w:rPrChange>
        </w:rPr>
      </w:pPr>
      <w:del w:id="415" w:author="USDA Forest Service" w:date="2015-04-15T15:28:00Z">
        <w:r w:rsidRPr="00F87A5A">
          <w:rPr>
            <w:rFonts w:ascii="Times New Roman" w:eastAsia="TimesNewRomanPSMT" w:hAnsi="Times New Roman" w:cs="Times New Roman"/>
            <w:b/>
            <w:sz w:val="24"/>
            <w:szCs w:val="24"/>
            <w:rPrChange w:id="416" w:author="USDA Forest Service" w:date="2015-04-15T15:47:00Z">
              <w:rPr>
                <w:rFonts w:ascii="Times New Roman" w:eastAsia="TimesNewRomanPSMT" w:hAnsi="Times New Roman" w:cs="Times New Roman"/>
                <w:sz w:val="24"/>
                <w:szCs w:val="24"/>
              </w:rPr>
            </w:rPrChange>
          </w:rPr>
          <w:tab/>
        </w:r>
      </w:del>
    </w:p>
    <w:p w:rsidR="00500A60" w:rsidRPr="00EE576D" w:rsidRDefault="00EE576D" w:rsidP="00BF37E1">
      <w:pPr>
        <w:spacing w:after="0" w:line="480" w:lineRule="auto"/>
        <w:rPr>
          <w:rFonts w:ascii="Times New Roman" w:eastAsia="TimesNewRomanPSMT" w:hAnsi="Times New Roman" w:cs="Times New Roman"/>
          <w:b/>
          <w:sz w:val="24"/>
          <w:szCs w:val="24"/>
        </w:rPr>
      </w:pPr>
      <w:del w:id="417" w:author="USDA Forest Service" w:date="2015-04-15T15:47:00Z">
        <w:r w:rsidRPr="00FD418A" w:rsidDel="00FD418A">
          <w:rPr>
            <w:rFonts w:ascii="Times New Roman" w:eastAsia="TimesNewRomanPSMT" w:hAnsi="Times New Roman" w:cs="Times New Roman"/>
            <w:b/>
            <w:sz w:val="24"/>
            <w:szCs w:val="24"/>
          </w:rPr>
          <w:delText>3.2.</w:delText>
        </w:r>
      </w:del>
      <w:ins w:id="418" w:author="USDA Forest Service" w:date="2015-04-15T15:47:00Z">
        <w:r w:rsidR="00F87A5A" w:rsidRPr="00F87A5A">
          <w:rPr>
            <w:rFonts w:ascii="Times New Roman" w:eastAsia="TimesNewRomanPSMT" w:hAnsi="Times New Roman" w:cs="Times New Roman"/>
            <w:b/>
            <w:sz w:val="24"/>
            <w:szCs w:val="24"/>
            <w:rPrChange w:id="419" w:author="USDA Forest Service" w:date="2015-04-15T15:47:00Z">
              <w:rPr>
                <w:rFonts w:ascii="Times New Roman" w:eastAsia="TimesNewRomanPSMT" w:hAnsi="Times New Roman" w:cs="Times New Roman"/>
                <w:sz w:val="24"/>
                <w:szCs w:val="24"/>
              </w:rPr>
            </w:rPrChange>
          </w:rPr>
          <w:t>2.3</w:t>
        </w:r>
      </w:ins>
      <w:r w:rsidRPr="00EE576D">
        <w:rPr>
          <w:rFonts w:ascii="Times New Roman" w:eastAsia="TimesNewRomanPSMT" w:hAnsi="Times New Roman" w:cs="Times New Roman"/>
          <w:b/>
          <w:sz w:val="24"/>
          <w:szCs w:val="24"/>
        </w:rPr>
        <w:t xml:space="preserve"> </w:t>
      </w:r>
      <w:r w:rsidR="00500A60" w:rsidRPr="00EE576D">
        <w:rPr>
          <w:rFonts w:ascii="Times New Roman" w:eastAsia="TimesNewRomanPSMT" w:hAnsi="Times New Roman" w:cs="Times New Roman"/>
          <w:b/>
          <w:sz w:val="24"/>
          <w:szCs w:val="24"/>
        </w:rPr>
        <w:t>Electrical Resistivity Imaging</w:t>
      </w:r>
    </w:p>
    <w:p w:rsidR="00C12EE0" w:rsidRDefault="00462832"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C12EE0" w:rsidRPr="00BF37E1">
        <w:rPr>
          <w:rFonts w:ascii="Times New Roman" w:eastAsia="TimesNewRomanPSMT" w:hAnsi="Times New Roman" w:cs="Times New Roman"/>
          <w:sz w:val="24"/>
          <w:szCs w:val="24"/>
        </w:rPr>
        <w:t xml:space="preserve">ERI is a method for generating images of the variation in electrical resistivity in either 2 or 3 dimensions below a line or grid of electrodes placed at the </w:t>
      </w:r>
      <w:r w:rsidR="00C12EE0">
        <w:rPr>
          <w:rFonts w:ascii="Times New Roman" w:eastAsia="TimesNewRomanPSMT" w:hAnsi="Times New Roman" w:cs="Times New Roman"/>
          <w:sz w:val="24"/>
          <w:szCs w:val="24"/>
        </w:rPr>
        <w:t>e</w:t>
      </w:r>
      <w:r w:rsidR="00C12EE0" w:rsidRPr="00BF37E1">
        <w:rPr>
          <w:rFonts w:ascii="Times New Roman" w:eastAsia="TimesNewRomanPSMT" w:hAnsi="Times New Roman" w:cs="Times New Roman"/>
          <w:sz w:val="24"/>
          <w:szCs w:val="24"/>
        </w:rPr>
        <w:t>arth</w:t>
      </w:r>
      <w:r w:rsidR="00C12EE0">
        <w:rPr>
          <w:rFonts w:ascii="Times New Roman" w:eastAsia="TimesNewRomanPSMT" w:hAnsi="Times New Roman" w:cs="Times New Roman"/>
          <w:sz w:val="24"/>
          <w:szCs w:val="24"/>
        </w:rPr>
        <w:t>’s</w:t>
      </w:r>
      <w:r w:rsidR="00C12EE0" w:rsidRPr="00BF37E1">
        <w:rPr>
          <w:rFonts w:ascii="Times New Roman" w:eastAsia="TimesNewRomanPSMT" w:hAnsi="Times New Roman" w:cs="Times New Roman"/>
          <w:sz w:val="24"/>
          <w:szCs w:val="24"/>
        </w:rPr>
        <w:t xml:space="preserve"> surface. Data are acquired by measuring the voltage differences between electrode pairs in response to current injection between additional electrode pairs. Numerical methods are used to solve the Poisson equation relating the theoretical voltages at the electrodes to the distribution of resistivity in the subsurface. Inverse methods are used to find a model for the subsurface resistivity structure that is consistent with the recorded field data and also conforming to model constraints imposed (typically the resistivity structure var</w:t>
      </w:r>
      <w:r w:rsidR="00C12EE0">
        <w:rPr>
          <w:rFonts w:ascii="Times New Roman" w:eastAsia="TimesNewRomanPSMT" w:hAnsi="Times New Roman" w:cs="Times New Roman"/>
          <w:sz w:val="24"/>
          <w:szCs w:val="24"/>
        </w:rPr>
        <w:t>ies</w:t>
      </w:r>
      <w:r w:rsidR="00C12EE0" w:rsidRPr="00BF37E1">
        <w:rPr>
          <w:rFonts w:ascii="Times New Roman" w:eastAsia="TimesNewRomanPSMT" w:hAnsi="Times New Roman" w:cs="Times New Roman"/>
          <w:sz w:val="24"/>
          <w:szCs w:val="24"/>
        </w:rPr>
        <w:t xml:space="preserve"> smoothly). The resulting resistivity structure describes variations in the ability of subsurface soils and rocks to conduct an electrical current. The </w:t>
      </w:r>
      <w:r w:rsidR="00C12EE0" w:rsidRPr="00BF37E1">
        <w:rPr>
          <w:rFonts w:ascii="Times New Roman" w:eastAsia="TimesNewRomanPSMT" w:hAnsi="Times New Roman" w:cs="Times New Roman"/>
          <w:sz w:val="24"/>
          <w:szCs w:val="24"/>
        </w:rPr>
        <w:lastRenderedPageBreak/>
        <w:t xml:space="preserve">resistivity is strongly controlled by water content, chemical composition of the pore </w:t>
      </w:r>
      <w:r w:rsidR="00C12EE0">
        <w:rPr>
          <w:rFonts w:ascii="Times New Roman" w:eastAsia="TimesNewRomanPSMT" w:hAnsi="Times New Roman" w:cs="Times New Roman"/>
          <w:sz w:val="24"/>
          <w:szCs w:val="24"/>
        </w:rPr>
        <w:t>water</w:t>
      </w:r>
      <w:r w:rsidR="00C12EE0" w:rsidRPr="00BF37E1">
        <w:rPr>
          <w:rFonts w:ascii="Times New Roman" w:eastAsia="TimesNewRomanPSMT" w:hAnsi="Times New Roman" w:cs="Times New Roman"/>
          <w:sz w:val="24"/>
          <w:szCs w:val="24"/>
        </w:rPr>
        <w:t xml:space="preserve"> and soil surface area/grain </w:t>
      </w:r>
      <w:ins w:id="420" w:author="Xavier" w:date="2015-04-12T14:20:00Z">
        <w:r w:rsidR="00AA43D4">
          <w:rPr>
            <w:rFonts w:ascii="Times New Roman" w:eastAsia="TimesNewRomanPSMT" w:hAnsi="Times New Roman" w:cs="Times New Roman"/>
            <w:sz w:val="24"/>
            <w:szCs w:val="24"/>
          </w:rPr>
          <w:t>particle</w:t>
        </w:r>
        <w:r w:rsidR="00AA43D4" w:rsidRPr="00BF37E1">
          <w:rPr>
            <w:rFonts w:ascii="Times New Roman" w:eastAsia="TimesNewRomanPSMT" w:hAnsi="Times New Roman" w:cs="Times New Roman"/>
            <w:sz w:val="24"/>
            <w:szCs w:val="24"/>
          </w:rPr>
          <w:t xml:space="preserve"> </w:t>
        </w:r>
      </w:ins>
      <w:r w:rsidR="00C12EE0" w:rsidRPr="00BF37E1">
        <w:rPr>
          <w:rFonts w:ascii="Times New Roman" w:eastAsia="TimesNewRomanPSMT" w:hAnsi="Times New Roman" w:cs="Times New Roman"/>
          <w:sz w:val="24"/>
          <w:szCs w:val="24"/>
        </w:rPr>
        <w:t>size distribution.</w:t>
      </w:r>
    </w:p>
    <w:p w:rsidR="00345466" w:rsidRDefault="00C12EE0"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204F8D">
        <w:rPr>
          <w:rFonts w:ascii="Times New Roman" w:eastAsia="TimesNewRomanPSMT" w:hAnsi="Times New Roman" w:cs="Times New Roman"/>
          <w:sz w:val="24"/>
          <w:szCs w:val="24"/>
        </w:rPr>
        <w:t>Electrical resi</w:t>
      </w:r>
      <w:r w:rsidR="00685EAE">
        <w:rPr>
          <w:rFonts w:ascii="Times New Roman" w:eastAsia="TimesNewRomanPSMT" w:hAnsi="Times New Roman" w:cs="Times New Roman"/>
          <w:sz w:val="24"/>
          <w:szCs w:val="24"/>
        </w:rPr>
        <w:t>s</w:t>
      </w:r>
      <w:r w:rsidR="00204F8D">
        <w:rPr>
          <w:rFonts w:ascii="Times New Roman" w:eastAsia="TimesNewRomanPSMT" w:hAnsi="Times New Roman" w:cs="Times New Roman"/>
          <w:sz w:val="24"/>
          <w:szCs w:val="24"/>
        </w:rPr>
        <w:t xml:space="preserve">tivity imaging </w:t>
      </w:r>
      <w:r w:rsidR="00685EAE">
        <w:rPr>
          <w:rFonts w:ascii="Times New Roman" w:eastAsia="TimesNewRomanPSMT" w:hAnsi="Times New Roman" w:cs="Times New Roman"/>
          <w:sz w:val="24"/>
          <w:szCs w:val="24"/>
        </w:rPr>
        <w:t xml:space="preserve">was conducted using a four electrode </w:t>
      </w:r>
      <w:proofErr w:type="spellStart"/>
      <w:r w:rsidR="00685EAE">
        <w:rPr>
          <w:rFonts w:ascii="Times New Roman" w:eastAsia="TimesNewRomanPSMT" w:hAnsi="Times New Roman" w:cs="Times New Roman"/>
          <w:sz w:val="24"/>
          <w:szCs w:val="24"/>
        </w:rPr>
        <w:t>Wenner</w:t>
      </w:r>
      <w:proofErr w:type="spellEnd"/>
      <w:r w:rsidR="00685EAE">
        <w:rPr>
          <w:rFonts w:ascii="Times New Roman" w:eastAsia="TimesNewRomanPSMT" w:hAnsi="Times New Roman" w:cs="Times New Roman"/>
          <w:sz w:val="24"/>
          <w:szCs w:val="24"/>
        </w:rPr>
        <w:t xml:space="preserve"> configuration with both 1 m and 2 m electrode spacing and providing maximum imaged depths of about 16 m.</w:t>
      </w:r>
      <w:r w:rsidR="0081732E">
        <w:rPr>
          <w:rFonts w:ascii="Times New Roman" w:eastAsia="TimesNewRomanPSMT" w:hAnsi="Times New Roman" w:cs="Times New Roman"/>
          <w:sz w:val="24"/>
          <w:szCs w:val="24"/>
        </w:rPr>
        <w:t xml:space="preserve">  The imaging depth was estimated from </w:t>
      </w:r>
      <w:r w:rsidR="00DB1215">
        <w:rPr>
          <w:rFonts w:ascii="Times New Roman" w:eastAsia="TimesNewRomanPSMT" w:hAnsi="Times New Roman" w:cs="Times New Roman"/>
          <w:sz w:val="24"/>
          <w:szCs w:val="24"/>
        </w:rPr>
        <w:t>the</w:t>
      </w:r>
      <w:r w:rsidR="004900C0">
        <w:rPr>
          <w:rFonts w:ascii="Times New Roman" w:eastAsia="TimesNewRomanPSMT" w:hAnsi="Times New Roman" w:cs="Times New Roman"/>
          <w:sz w:val="24"/>
          <w:szCs w:val="24"/>
        </w:rPr>
        <w:t xml:space="preserve"> model</w:t>
      </w:r>
      <w:r w:rsidR="0081732E">
        <w:rPr>
          <w:rFonts w:ascii="Times New Roman" w:eastAsia="TimesNewRomanPSMT" w:hAnsi="Times New Roman" w:cs="Times New Roman"/>
          <w:sz w:val="24"/>
          <w:szCs w:val="24"/>
        </w:rPr>
        <w:t xml:space="preserve"> resolution matrix </w:t>
      </w:r>
      <w:r w:rsidR="00F87A5A">
        <w:rPr>
          <w:rFonts w:ascii="Times New Roman" w:eastAsia="TimesNewRomanPSMT" w:hAnsi="Times New Roman" w:cs="Times New Roman"/>
          <w:sz w:val="24"/>
          <w:szCs w:val="24"/>
        </w:rPr>
        <w:fldChar w:fldCharType="begin"/>
      </w:r>
      <w:r w:rsidR="00131347">
        <w:rPr>
          <w:rFonts w:ascii="Times New Roman" w:eastAsia="TimesNewRomanPSMT" w:hAnsi="Times New Roman" w:cs="Times New Roman"/>
          <w:sz w:val="24"/>
          <w:szCs w:val="24"/>
        </w:rPr>
        <w:instrText xml:space="preserve"> ADDIN EN.CITE &lt;EndNote&gt;&lt;Cite&gt;&lt;Author&gt;Menke&lt;/Author&gt;&lt;Year&gt;1989&lt;/Year&gt;&lt;RecNum&gt;705&lt;/RecNum&gt;&lt;DisplayText&gt;(Menke 1989)&lt;/DisplayText&gt;&lt;record&gt;&lt;rec-number&gt;705&lt;/rec-number&gt;&lt;foreign-keys&gt;&lt;key app="EN" db-id="etp09zffjx9xw4esddr5s5d2pvadaapfvv2r"&gt;705&lt;/key&gt;&lt;/foreign-keys&gt;&lt;ref-type name="Book"&gt;6&lt;/ref-type&gt;&lt;contributors&gt;&lt;authors&gt;&lt;author&gt;Menke, W.&lt;/author&gt;&lt;/authors&gt;&lt;/contributors&gt;&lt;titles&gt;&lt;title&gt;Geophysical Data Analysis: Discrete Inverse Theory&lt;/title&gt;&lt;secondary-title&gt;Revised Edition&lt;/secondary-title&gt;&lt;/titles&gt;&lt;dates&gt;&lt;year&gt;1989&lt;/year&gt;&lt;/dates&gt;&lt;pub-location&gt;New York&lt;/pub-location&gt;&lt;publisher&gt;Academic. Press, Inc.&lt;/publisher&gt;&lt;urls&gt;&lt;/urls&gt;&lt;/record&gt;&lt;/Cite&gt;&lt;/EndNote&gt;</w:instrText>
      </w:r>
      <w:r w:rsidR="00F87A5A">
        <w:rPr>
          <w:rFonts w:ascii="Times New Roman" w:eastAsia="TimesNewRomanPSMT" w:hAnsi="Times New Roman" w:cs="Times New Roman"/>
          <w:sz w:val="24"/>
          <w:szCs w:val="24"/>
        </w:rPr>
        <w:fldChar w:fldCharType="separate"/>
      </w:r>
      <w:r w:rsidR="00131347">
        <w:rPr>
          <w:rFonts w:ascii="Times New Roman" w:eastAsia="TimesNewRomanPSMT" w:hAnsi="Times New Roman" w:cs="Times New Roman"/>
          <w:noProof/>
          <w:sz w:val="24"/>
          <w:szCs w:val="24"/>
        </w:rPr>
        <w:t>(</w:t>
      </w:r>
      <w:r w:rsidR="00F87A5A" w:rsidRPr="00F87A5A">
        <w:fldChar w:fldCharType="begin"/>
      </w:r>
      <w:r w:rsidR="00AE19E9">
        <w:instrText xml:space="preserve"> HYPERLINK \l "_ENREF_18" \o "Menke, 1989 #705" </w:instrText>
      </w:r>
      <w:r w:rsidR="00F87A5A" w:rsidRPr="00F87A5A">
        <w:fldChar w:fldCharType="separate"/>
      </w:r>
      <w:r w:rsidR="00E23915">
        <w:rPr>
          <w:rFonts w:ascii="Times New Roman" w:eastAsia="TimesNewRomanPSMT" w:hAnsi="Times New Roman" w:cs="Times New Roman"/>
          <w:noProof/>
          <w:sz w:val="24"/>
          <w:szCs w:val="24"/>
        </w:rPr>
        <w:t xml:space="preserve">Menke </w:t>
      </w:r>
      <w:ins w:id="421" w:author="USDA Forest Service" w:date="2015-04-15T15:29:00Z">
        <w:r w:rsidR="00FA314F">
          <w:rPr>
            <w:rFonts w:ascii="Times New Roman" w:eastAsia="TimesNewRomanPSMT" w:hAnsi="Times New Roman" w:cs="Times New Roman"/>
            <w:noProof/>
            <w:sz w:val="24"/>
            <w:szCs w:val="24"/>
          </w:rPr>
          <w:t>(</w:t>
        </w:r>
      </w:ins>
      <w:r w:rsidR="00E23915">
        <w:rPr>
          <w:rFonts w:ascii="Times New Roman" w:eastAsia="TimesNewRomanPSMT" w:hAnsi="Times New Roman" w:cs="Times New Roman"/>
          <w:noProof/>
          <w:sz w:val="24"/>
          <w:szCs w:val="24"/>
        </w:rPr>
        <w:t>1989</w:t>
      </w:r>
      <w:r w:rsidR="00F87A5A">
        <w:rPr>
          <w:rFonts w:ascii="Times New Roman" w:eastAsia="TimesNewRomanPSMT" w:hAnsi="Times New Roman" w:cs="Times New Roman"/>
          <w:noProof/>
          <w:sz w:val="24"/>
          <w:szCs w:val="24"/>
        </w:rPr>
        <w:fldChar w:fldCharType="end"/>
      </w:r>
      <w:del w:id="422" w:author="USDA Forest Service" w:date="2015-04-15T15:29:00Z">
        <w:r w:rsidR="00131347" w:rsidDel="00FA314F">
          <w:rPr>
            <w:rFonts w:ascii="Times New Roman" w:eastAsia="TimesNewRomanPSMT" w:hAnsi="Times New Roman" w:cs="Times New Roman"/>
            <w:noProof/>
            <w:sz w:val="24"/>
            <w:szCs w:val="24"/>
          </w:rPr>
          <w:delText>)</w:delText>
        </w:r>
      </w:del>
      <w:r w:rsidR="00F87A5A">
        <w:rPr>
          <w:rFonts w:ascii="Times New Roman" w:eastAsia="TimesNewRomanPSMT" w:hAnsi="Times New Roman" w:cs="Times New Roman"/>
          <w:sz w:val="24"/>
          <w:szCs w:val="24"/>
        </w:rPr>
        <w:fldChar w:fldCharType="end"/>
      </w:r>
      <w:ins w:id="423" w:author="USDA Forest Service" w:date="2015-04-15T15:29:00Z">
        <w:r w:rsidR="00FA314F">
          <w:rPr>
            <w:rFonts w:ascii="Times New Roman" w:eastAsia="TimesNewRomanPSMT" w:hAnsi="Times New Roman" w:cs="Times New Roman"/>
            <w:sz w:val="24"/>
            <w:szCs w:val="24"/>
          </w:rPr>
          <w:t xml:space="preserve">); </w:t>
        </w:r>
      </w:ins>
      <w:del w:id="424" w:author="USDA Forest Service" w:date="2015-04-15T15:29:00Z">
        <w:r w:rsidR="00DA6A0A" w:rsidDel="00FA314F">
          <w:rPr>
            <w:rFonts w:ascii="Times New Roman" w:eastAsia="TimesNewRomanPSMT" w:hAnsi="Times New Roman" w:cs="Times New Roman"/>
            <w:sz w:val="24"/>
            <w:szCs w:val="24"/>
          </w:rPr>
          <w:delText xml:space="preserve"> </w:delText>
        </w:r>
        <w:r w:rsidR="001E7AFD" w:rsidDel="00FA314F">
          <w:rPr>
            <w:rFonts w:ascii="Times New Roman" w:eastAsia="TimesNewRomanPSMT" w:hAnsi="Times New Roman" w:cs="Times New Roman"/>
            <w:sz w:val="24"/>
            <w:szCs w:val="24"/>
          </w:rPr>
          <w:delText>(</w:delText>
        </w:r>
      </w:del>
      <w:r w:rsidR="001E7AFD">
        <w:rPr>
          <w:rFonts w:ascii="Times New Roman" w:eastAsia="TimesNewRomanPSMT" w:hAnsi="Times New Roman" w:cs="Times New Roman"/>
          <w:sz w:val="24"/>
          <w:szCs w:val="24"/>
        </w:rPr>
        <w:t>see</w:t>
      </w:r>
      <w:r w:rsidR="0081732E">
        <w:rPr>
          <w:rFonts w:ascii="Times New Roman" w:eastAsia="TimesNewRomanPSMT" w:hAnsi="Times New Roman" w:cs="Times New Roman"/>
          <w:sz w:val="24"/>
          <w:szCs w:val="24"/>
        </w:rPr>
        <w:t xml:space="preserve"> </w:t>
      </w:r>
      <w:r w:rsidR="00F87A5A">
        <w:rPr>
          <w:rFonts w:ascii="Times New Roman" w:eastAsia="TimesNewRomanPSMT" w:hAnsi="Times New Roman" w:cs="Times New Roman"/>
          <w:sz w:val="24"/>
          <w:szCs w:val="24"/>
        </w:rPr>
        <w:fldChar w:fldCharType="begin"/>
      </w:r>
      <w:r w:rsidR="00DA6A0A">
        <w:rPr>
          <w:rFonts w:ascii="Times New Roman" w:eastAsia="TimesNewRomanPSMT" w:hAnsi="Times New Roman" w:cs="Times New Roman"/>
          <w:sz w:val="24"/>
          <w:szCs w:val="24"/>
        </w:rPr>
        <w:instrText xml:space="preserve"> ADDIN EN.CITE &lt;EndNote&gt;&lt;Cite AuthorYear="1"&gt;&lt;Author&gt;Binley&lt;/Author&gt;&lt;Year&gt;2005&lt;/Year&gt;&lt;RecNum&gt;461&lt;/RecNum&gt;&lt;DisplayText&gt;Binley and Kemna (2005)&lt;/DisplayText&gt;&lt;record&gt;&lt;rec-number&gt;461&lt;/rec-number&gt;&lt;foreign-keys&gt;&lt;key app="EN" db-id="etp09zffjx9xw4esddr5s5d2pvadaapfvv2r"&gt;461&lt;/key&gt;&lt;/foreign-keys&gt;&lt;ref-type name="Book Section"&gt;5&lt;/ref-type&gt;&lt;contributors&gt;&lt;authors&gt;&lt;author&gt;Binley, A.&lt;/author&gt;&lt;author&gt;Kemna, A.&lt;/author&gt;&lt;/authors&gt;&lt;secondary-authors&gt;&lt;author&gt;Rubin, Y.&lt;/author&gt;&lt;author&gt;Hubbard, S. S.&lt;/author&gt;&lt;/secondary-authors&gt;&lt;/contributors&gt;&lt;titles&gt;&lt;title&gt;DC Resistivity and Induced Polarization Methods&lt;/title&gt;&lt;secondary-title&gt;Hydrogeophysics&lt;/secondary-title&gt;&lt;tertiary-title&gt;Water Science and Technology Library&lt;/tertiary-title&gt;&lt;/titles&gt;&lt;volume&gt;50&lt;/volume&gt;&lt;dates&gt;&lt;year&gt;2005&lt;/year&gt;&lt;/dates&gt;&lt;pub-location&gt;New York&lt;/pub-location&gt;&lt;publisher&gt;Springer&lt;/publisher&gt;&lt;urls&gt;&lt;/urls&gt;&lt;/record&gt;&lt;/Cite&gt;&lt;/EndNote&gt;</w:instrText>
      </w:r>
      <w:r w:rsidR="00F87A5A">
        <w:rPr>
          <w:rFonts w:ascii="Times New Roman" w:eastAsia="TimesNewRomanPSMT" w:hAnsi="Times New Roman" w:cs="Times New Roman"/>
          <w:sz w:val="24"/>
          <w:szCs w:val="24"/>
        </w:rPr>
        <w:fldChar w:fldCharType="separate"/>
      </w:r>
      <w:hyperlink w:anchor="_ENREF_1" w:tooltip="Binley, 2005 #461" w:history="1">
        <w:r w:rsidR="00E23915">
          <w:rPr>
            <w:rFonts w:ascii="Times New Roman" w:eastAsia="TimesNewRomanPSMT" w:hAnsi="Times New Roman" w:cs="Times New Roman"/>
            <w:noProof/>
            <w:sz w:val="24"/>
            <w:szCs w:val="24"/>
          </w:rPr>
          <w:t>Binley and Kemna (2005</w:t>
        </w:r>
      </w:hyperlink>
      <w:r w:rsidR="00DA6A0A">
        <w:rPr>
          <w:rFonts w:ascii="Times New Roman" w:eastAsia="TimesNewRomanPSMT" w:hAnsi="Times New Roman" w:cs="Times New Roman"/>
          <w:noProof/>
          <w:sz w:val="24"/>
          <w:szCs w:val="24"/>
        </w:rPr>
        <w:t>)</w:t>
      </w:r>
      <w:r w:rsidR="00F87A5A">
        <w:rPr>
          <w:rFonts w:ascii="Times New Roman" w:eastAsia="TimesNewRomanPSMT" w:hAnsi="Times New Roman" w:cs="Times New Roman"/>
          <w:sz w:val="24"/>
          <w:szCs w:val="24"/>
        </w:rPr>
        <w:fldChar w:fldCharType="end"/>
      </w:r>
      <w:r w:rsidR="00DA6A0A">
        <w:rPr>
          <w:rFonts w:ascii="Times New Roman" w:eastAsia="TimesNewRomanPSMT" w:hAnsi="Times New Roman" w:cs="Times New Roman"/>
          <w:sz w:val="24"/>
          <w:szCs w:val="24"/>
        </w:rPr>
        <w:t xml:space="preserve"> </w:t>
      </w:r>
      <w:r w:rsidR="004B088C">
        <w:rPr>
          <w:rFonts w:ascii="Times New Roman" w:eastAsia="TimesNewRomanPSMT" w:hAnsi="Times New Roman" w:cs="Times New Roman"/>
          <w:sz w:val="24"/>
          <w:szCs w:val="24"/>
        </w:rPr>
        <w:t>for further details)</w:t>
      </w:r>
      <w:r w:rsidR="008E40BE">
        <w:rPr>
          <w:rFonts w:ascii="Times New Roman" w:eastAsia="TimesNewRomanPSMT" w:hAnsi="Times New Roman" w:cs="Times New Roman"/>
          <w:sz w:val="24"/>
          <w:szCs w:val="24"/>
        </w:rPr>
        <w:t xml:space="preserve"> that d</w:t>
      </w:r>
      <w:r w:rsidR="00111111">
        <w:rPr>
          <w:rFonts w:ascii="Times New Roman" w:eastAsia="TimesNewRomanPSMT" w:hAnsi="Times New Roman" w:cs="Times New Roman"/>
          <w:sz w:val="24"/>
          <w:szCs w:val="24"/>
        </w:rPr>
        <w:t>epicted relatively good resolution within this region</w:t>
      </w:r>
      <w:r w:rsidR="004B088C">
        <w:rPr>
          <w:rFonts w:ascii="Times New Roman" w:eastAsia="TimesNewRomanPSMT" w:hAnsi="Times New Roman" w:cs="Times New Roman"/>
          <w:sz w:val="24"/>
          <w:szCs w:val="24"/>
        </w:rPr>
        <w:t xml:space="preserve"> when</w:t>
      </w:r>
      <w:r w:rsidR="001125E1">
        <w:rPr>
          <w:rFonts w:ascii="Times New Roman" w:eastAsia="TimesNewRomanPSMT" w:hAnsi="Times New Roman" w:cs="Times New Roman"/>
          <w:sz w:val="24"/>
          <w:szCs w:val="24"/>
        </w:rPr>
        <w:t xml:space="preserve"> </w:t>
      </w:r>
      <w:r w:rsidR="0081082D">
        <w:rPr>
          <w:rFonts w:ascii="Times New Roman" w:eastAsia="TimesNewRomanPSMT" w:hAnsi="Times New Roman" w:cs="Times New Roman"/>
          <w:sz w:val="24"/>
          <w:szCs w:val="24"/>
        </w:rPr>
        <w:t>compared with the rest of the modeling domain</w:t>
      </w:r>
      <w:r w:rsidR="00111111">
        <w:rPr>
          <w:rFonts w:ascii="Times New Roman" w:eastAsia="TimesNewRomanPSMT" w:hAnsi="Times New Roman" w:cs="Times New Roman"/>
          <w:sz w:val="24"/>
          <w:szCs w:val="24"/>
        </w:rPr>
        <w:t xml:space="preserve">. </w:t>
      </w:r>
      <w:r w:rsidR="00685EAE">
        <w:rPr>
          <w:rFonts w:ascii="Times New Roman" w:eastAsia="TimesNewRomanPSMT" w:hAnsi="Times New Roman" w:cs="Times New Roman"/>
          <w:sz w:val="24"/>
          <w:szCs w:val="24"/>
        </w:rPr>
        <w:t xml:space="preserve"> </w:t>
      </w:r>
      <w:r w:rsidR="00204F8D">
        <w:rPr>
          <w:rFonts w:ascii="Times New Roman" w:eastAsia="TimesNewRomanPSMT" w:hAnsi="Times New Roman" w:cs="Times New Roman"/>
          <w:sz w:val="24"/>
          <w:szCs w:val="24"/>
        </w:rPr>
        <w:t>Measurements were</w:t>
      </w:r>
      <w:r w:rsidR="00462832">
        <w:rPr>
          <w:rFonts w:ascii="Times New Roman" w:eastAsia="TimesNewRomanPSMT" w:hAnsi="Times New Roman" w:cs="Times New Roman"/>
          <w:sz w:val="24"/>
          <w:szCs w:val="24"/>
        </w:rPr>
        <w:t xml:space="preserve"> performed using an </w:t>
      </w:r>
      <w:r w:rsidR="00462832" w:rsidRPr="00462832">
        <w:rPr>
          <w:rFonts w:ascii="Times New Roman" w:eastAsia="TimesNewRomanPSMT" w:hAnsi="Times New Roman" w:cs="Times New Roman"/>
          <w:sz w:val="24"/>
          <w:szCs w:val="24"/>
        </w:rPr>
        <w:t>ARES</w:t>
      </w:r>
      <w:r w:rsidR="00010CB6">
        <w:rPr>
          <w:rFonts w:ascii="Times New Roman" w:eastAsia="TimesNewRomanPSMT" w:hAnsi="Times New Roman" w:cs="Times New Roman"/>
          <w:sz w:val="24"/>
          <w:szCs w:val="24"/>
        </w:rPr>
        <w:t xml:space="preserve"> </w:t>
      </w:r>
      <w:r w:rsidR="00462832">
        <w:rPr>
          <w:rFonts w:ascii="Times New Roman" w:eastAsia="TimesNewRomanPSMT" w:hAnsi="Times New Roman" w:cs="Times New Roman"/>
          <w:sz w:val="24"/>
          <w:szCs w:val="24"/>
        </w:rPr>
        <w:t>(</w:t>
      </w:r>
      <w:r w:rsidR="00462832" w:rsidRPr="00462832">
        <w:rPr>
          <w:rFonts w:ascii="Times New Roman" w:eastAsia="TimesNewRomanPSMT" w:hAnsi="Times New Roman" w:cs="Times New Roman"/>
          <w:sz w:val="24"/>
          <w:szCs w:val="24"/>
        </w:rPr>
        <w:t>Automatic Resistivity System</w:t>
      </w:r>
      <w:r w:rsidR="00462832">
        <w:rPr>
          <w:rFonts w:ascii="Times New Roman" w:eastAsia="TimesNewRomanPSMT" w:hAnsi="Times New Roman" w:cs="Times New Roman"/>
          <w:sz w:val="24"/>
          <w:szCs w:val="24"/>
        </w:rPr>
        <w:t xml:space="preserve">) G4 2A </w:t>
      </w:r>
      <w:r w:rsidR="00010CB6">
        <w:rPr>
          <w:rFonts w:ascii="Times New Roman" w:eastAsia="TimesNewRomanPSMT" w:hAnsi="Times New Roman" w:cs="Times New Roman"/>
          <w:sz w:val="24"/>
          <w:szCs w:val="24"/>
        </w:rPr>
        <w:t xml:space="preserve">resistivity meter </w:t>
      </w:r>
      <w:r w:rsidR="00462832">
        <w:rPr>
          <w:rFonts w:ascii="Times New Roman" w:eastAsia="TimesNewRomanPSMT" w:hAnsi="Times New Roman" w:cs="Times New Roman"/>
          <w:sz w:val="24"/>
          <w:szCs w:val="24"/>
        </w:rPr>
        <w:t>with a 48 multi-electrode switch box.</w:t>
      </w:r>
      <w:r w:rsidR="00204F8D">
        <w:rPr>
          <w:rFonts w:ascii="Times New Roman" w:eastAsia="TimesNewRomanPSMT" w:hAnsi="Times New Roman" w:cs="Times New Roman"/>
          <w:sz w:val="24"/>
          <w:szCs w:val="24"/>
        </w:rPr>
        <w:t xml:space="preserve"> </w:t>
      </w:r>
      <w:r w:rsidR="00010CB6" w:rsidRPr="00010CB6">
        <w:rPr>
          <w:rFonts w:ascii="Times New Roman" w:eastAsia="TimesNewRomanPSMT" w:hAnsi="Times New Roman" w:cs="Times New Roman"/>
          <w:sz w:val="24"/>
          <w:szCs w:val="24"/>
        </w:rPr>
        <w:t xml:space="preserve">Inversion and forward simulations were performed with R2 </w:t>
      </w:r>
      <w:ins w:id="425" w:author="USDA Forest Service" w:date="2015-04-15T20:55:00Z">
        <w:r w:rsidR="00C23BF2">
          <w:rPr>
            <w:rFonts w:ascii="Times New Roman" w:eastAsia="TimesNewRomanPSMT" w:hAnsi="Times New Roman" w:cs="Times New Roman"/>
            <w:sz w:val="24"/>
            <w:szCs w:val="24"/>
          </w:rPr>
          <w:t xml:space="preserve">software </w:t>
        </w:r>
      </w:ins>
      <w:r w:rsidR="00010CB6">
        <w:rPr>
          <w:rFonts w:ascii="Times New Roman" w:eastAsia="TimesNewRomanPSMT" w:hAnsi="Times New Roman" w:cs="Times New Roman"/>
          <w:sz w:val="24"/>
          <w:szCs w:val="24"/>
        </w:rPr>
        <w:t xml:space="preserve">written by </w:t>
      </w:r>
      <w:r w:rsidR="00010CB6" w:rsidRPr="00010CB6">
        <w:rPr>
          <w:rFonts w:ascii="Times New Roman" w:eastAsia="TimesNewRomanPSMT" w:hAnsi="Times New Roman" w:cs="Times New Roman"/>
          <w:sz w:val="24"/>
          <w:szCs w:val="24"/>
        </w:rPr>
        <w:t xml:space="preserve">Andrew Binley </w:t>
      </w:r>
      <w:r w:rsidR="00010CB6">
        <w:rPr>
          <w:rFonts w:ascii="Times New Roman" w:eastAsia="TimesNewRomanPSMT" w:hAnsi="Times New Roman" w:cs="Times New Roman"/>
          <w:sz w:val="24"/>
          <w:szCs w:val="24"/>
        </w:rPr>
        <w:t>(</w:t>
      </w:r>
      <w:r w:rsidR="00010CB6" w:rsidRPr="00010CB6">
        <w:rPr>
          <w:rFonts w:ascii="Times New Roman" w:eastAsia="TimesNewRomanPSMT" w:hAnsi="Times New Roman" w:cs="Times New Roman"/>
          <w:sz w:val="24"/>
          <w:szCs w:val="24"/>
        </w:rPr>
        <w:t>Lancaster University).  R2 uses an iterative finite element method to estimate resistivity values at user-specified element locations in a finite element mesh.</w:t>
      </w:r>
      <w:r w:rsidR="00010CB6" w:rsidRPr="00010CB6">
        <w:t xml:space="preserve"> </w:t>
      </w:r>
      <w:r w:rsidR="00A33C36">
        <w:rPr>
          <w:rFonts w:ascii="Times New Roman" w:eastAsia="TimesNewRomanPSMT" w:hAnsi="Times New Roman" w:cs="Times New Roman"/>
          <w:sz w:val="24"/>
          <w:szCs w:val="24"/>
        </w:rPr>
        <w:t>The regularization was based on the popular</w:t>
      </w:r>
      <w:r w:rsidR="00010CB6" w:rsidRPr="00010CB6">
        <w:rPr>
          <w:rFonts w:ascii="Times New Roman" w:eastAsia="TimesNewRomanPSMT" w:hAnsi="Times New Roman" w:cs="Times New Roman"/>
          <w:sz w:val="24"/>
          <w:szCs w:val="24"/>
        </w:rPr>
        <w:t xml:space="preserve"> smoo</w:t>
      </w:r>
      <w:r w:rsidR="00010CB6">
        <w:rPr>
          <w:rFonts w:ascii="Times New Roman" w:eastAsia="TimesNewRomanPSMT" w:hAnsi="Times New Roman" w:cs="Times New Roman"/>
          <w:sz w:val="24"/>
          <w:szCs w:val="24"/>
        </w:rPr>
        <w:t>thness constrained</w:t>
      </w:r>
      <w:r w:rsidR="0039055B">
        <w:rPr>
          <w:rFonts w:ascii="Times New Roman" w:eastAsia="TimesNewRomanPSMT" w:hAnsi="Times New Roman" w:cs="Times New Roman"/>
          <w:sz w:val="24"/>
          <w:szCs w:val="24"/>
        </w:rPr>
        <w:t xml:space="preserve"> approach</w:t>
      </w:r>
      <w:r w:rsidR="00010CB6">
        <w:rPr>
          <w:rFonts w:ascii="Times New Roman" w:eastAsia="TimesNewRomanPSMT" w:hAnsi="Times New Roman" w:cs="Times New Roman"/>
          <w:sz w:val="24"/>
          <w:szCs w:val="24"/>
        </w:rPr>
        <w:t xml:space="preserve"> </w:t>
      </w:r>
      <w:r w:rsidR="00A33C36">
        <w:rPr>
          <w:rFonts w:ascii="Times New Roman" w:eastAsia="TimesNewRomanPSMT" w:hAnsi="Times New Roman" w:cs="Times New Roman"/>
          <w:sz w:val="24"/>
          <w:szCs w:val="24"/>
        </w:rPr>
        <w:t>used to solve for the minimum structure resistivity model that satisfies the data constraints</w:t>
      </w:r>
      <w:r w:rsidR="00010CB6">
        <w:rPr>
          <w:rFonts w:ascii="Times New Roman" w:eastAsia="TimesNewRomanPSMT" w:hAnsi="Times New Roman" w:cs="Times New Roman"/>
          <w:sz w:val="24"/>
          <w:szCs w:val="24"/>
        </w:rPr>
        <w:t>.</w:t>
      </w:r>
      <w:r w:rsidR="00897929">
        <w:rPr>
          <w:rFonts w:ascii="Times New Roman" w:eastAsia="TimesNewRomanPSMT" w:hAnsi="Times New Roman" w:cs="Times New Roman"/>
          <w:sz w:val="24"/>
          <w:szCs w:val="24"/>
        </w:rPr>
        <w:t xml:space="preserve">  </w:t>
      </w:r>
    </w:p>
    <w:p w:rsidR="00010CB6" w:rsidDel="00C12EE0" w:rsidRDefault="00EE576D" w:rsidP="00C12EE0">
      <w:pPr>
        <w:spacing w:after="0" w:line="480" w:lineRule="auto"/>
        <w:rPr>
          <w:del w:id="426" w:author="Xavier" w:date="2015-04-07T20:03:00Z"/>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493C79" w:rsidRPr="009B633A">
        <w:rPr>
          <w:rFonts w:ascii="Times New Roman" w:eastAsia="TimesNewRomanPSMT" w:hAnsi="Times New Roman" w:cs="Times New Roman"/>
          <w:sz w:val="24"/>
          <w:szCs w:val="24"/>
        </w:rPr>
        <w:t>A</w:t>
      </w:r>
      <w:r w:rsidR="008E5B45" w:rsidRPr="009B633A">
        <w:rPr>
          <w:rFonts w:ascii="Times New Roman" w:eastAsia="TimesNewRomanPSMT" w:hAnsi="Times New Roman" w:cs="Times New Roman"/>
          <w:sz w:val="24"/>
          <w:szCs w:val="24"/>
        </w:rPr>
        <w:t xml:space="preserve"> triangular mesh with </w:t>
      </w:r>
      <w:del w:id="427" w:author="USDA Forest Service" w:date="2015-04-15T20:56:00Z">
        <w:r w:rsidR="008E5B45" w:rsidRPr="009B633A" w:rsidDel="00E10F81">
          <w:rPr>
            <w:rFonts w:ascii="Times New Roman" w:eastAsia="TimesNewRomanPSMT" w:hAnsi="Times New Roman" w:cs="Times New Roman"/>
            <w:sz w:val="24"/>
            <w:szCs w:val="24"/>
          </w:rPr>
          <w:delText xml:space="preserve">characteristic </w:delText>
        </w:r>
      </w:del>
      <w:r w:rsidR="008E5B45" w:rsidRPr="009B633A">
        <w:rPr>
          <w:rFonts w:ascii="Times New Roman" w:eastAsia="TimesNewRomanPSMT" w:hAnsi="Times New Roman" w:cs="Times New Roman"/>
          <w:sz w:val="24"/>
          <w:szCs w:val="24"/>
        </w:rPr>
        <w:t xml:space="preserve">length </w:t>
      </w:r>
      <w:del w:id="428" w:author="USDA Forest Service" w:date="2015-04-15T20:56:00Z">
        <w:r w:rsidR="008E5B45" w:rsidRPr="009B633A" w:rsidDel="00E10F81">
          <w:rPr>
            <w:rFonts w:ascii="Times New Roman" w:eastAsia="TimesNewRomanPSMT" w:hAnsi="Times New Roman" w:cs="Times New Roman"/>
            <w:sz w:val="24"/>
            <w:szCs w:val="24"/>
          </w:rPr>
          <w:delText xml:space="preserve">of </w:delText>
        </w:r>
      </w:del>
      <w:r w:rsidR="008E5B45" w:rsidRPr="009B633A">
        <w:rPr>
          <w:rFonts w:ascii="Times New Roman" w:eastAsia="TimesNewRomanPSMT" w:hAnsi="Times New Roman" w:cs="Times New Roman"/>
          <w:sz w:val="24"/>
          <w:szCs w:val="24"/>
        </w:rPr>
        <w:t xml:space="preserve">one quarter </w:t>
      </w:r>
      <w:ins w:id="429" w:author="USDA Forest Service" w:date="2015-04-15T20:56:00Z">
        <w:r w:rsidR="00E10F81">
          <w:rPr>
            <w:rFonts w:ascii="Times New Roman" w:eastAsia="TimesNewRomanPSMT" w:hAnsi="Times New Roman" w:cs="Times New Roman"/>
            <w:sz w:val="24"/>
            <w:szCs w:val="24"/>
          </w:rPr>
          <w:t xml:space="preserve">of </w:t>
        </w:r>
      </w:ins>
      <w:r w:rsidR="008E5B45" w:rsidRPr="009B633A">
        <w:rPr>
          <w:rFonts w:ascii="Times New Roman" w:eastAsia="TimesNewRomanPSMT" w:hAnsi="Times New Roman" w:cs="Times New Roman"/>
          <w:sz w:val="24"/>
          <w:szCs w:val="24"/>
        </w:rPr>
        <w:t xml:space="preserve">the </w:t>
      </w:r>
      <w:del w:id="430" w:author="USDA Forest Service" w:date="2015-04-15T20:56:00Z">
        <w:r w:rsidR="008E5B45" w:rsidRPr="009B633A" w:rsidDel="00E10F81">
          <w:rPr>
            <w:rFonts w:ascii="Times New Roman" w:eastAsia="TimesNewRomanPSMT" w:hAnsi="Times New Roman" w:cs="Times New Roman"/>
            <w:sz w:val="24"/>
            <w:szCs w:val="24"/>
          </w:rPr>
          <w:delText xml:space="preserve">electrode </w:delText>
        </w:r>
      </w:del>
      <w:r w:rsidR="008E5B45" w:rsidRPr="009B633A">
        <w:rPr>
          <w:rFonts w:ascii="Times New Roman" w:eastAsia="TimesNewRomanPSMT" w:hAnsi="Times New Roman" w:cs="Times New Roman"/>
          <w:sz w:val="24"/>
          <w:szCs w:val="24"/>
        </w:rPr>
        <w:t xml:space="preserve">spacing at the electrodes and growing larger toward the edges (to account for decaying model resolution) was built using </w:t>
      </w:r>
      <w:proofErr w:type="spellStart"/>
      <w:r w:rsidR="008E5B45" w:rsidRPr="009B633A">
        <w:rPr>
          <w:rFonts w:ascii="Times New Roman" w:eastAsia="TimesNewRomanPSMT" w:hAnsi="Times New Roman" w:cs="Times New Roman"/>
          <w:sz w:val="24"/>
          <w:szCs w:val="24"/>
        </w:rPr>
        <w:t>G</w:t>
      </w:r>
      <w:r w:rsidR="00C3304D" w:rsidRPr="009B633A">
        <w:rPr>
          <w:rFonts w:ascii="Times New Roman" w:eastAsia="TimesNewRomanPSMT" w:hAnsi="Times New Roman" w:cs="Times New Roman"/>
          <w:sz w:val="24"/>
          <w:szCs w:val="24"/>
        </w:rPr>
        <w:t>msh</w:t>
      </w:r>
      <w:proofErr w:type="spellEnd"/>
      <w:r w:rsidR="00DA1CE5">
        <w:rPr>
          <w:rFonts w:ascii="Times New Roman" w:eastAsia="TimesNewRomanPSMT" w:hAnsi="Times New Roman" w:cs="Times New Roman"/>
          <w:sz w:val="24"/>
          <w:szCs w:val="24"/>
        </w:rPr>
        <w:t>,</w:t>
      </w:r>
      <w:r w:rsidR="00131347">
        <w:rPr>
          <w:rFonts w:ascii="Times New Roman" w:eastAsia="TimesNewRomanPSMT" w:hAnsi="Times New Roman" w:cs="Times New Roman"/>
          <w:sz w:val="24"/>
          <w:szCs w:val="24"/>
        </w:rPr>
        <w:t xml:space="preserve"> a three-dimensional finite element mesh</w:t>
      </w:r>
      <w:ins w:id="431" w:author="USDA Forest Service" w:date="2015-04-15T20:57:00Z">
        <w:r w:rsidR="00E10F81">
          <w:rPr>
            <w:rFonts w:ascii="Times New Roman" w:eastAsia="TimesNewRomanPSMT" w:hAnsi="Times New Roman" w:cs="Times New Roman"/>
            <w:sz w:val="24"/>
            <w:szCs w:val="24"/>
          </w:rPr>
          <w:t xml:space="preserve"> program</w:t>
        </w:r>
      </w:ins>
      <w:r w:rsidR="00DA1CE5">
        <w:rPr>
          <w:rFonts w:ascii="Times New Roman" w:eastAsia="TimesNewRomanPSMT" w:hAnsi="Times New Roman" w:cs="Times New Roman"/>
          <w:sz w:val="24"/>
          <w:szCs w:val="24"/>
        </w:rPr>
        <w:t xml:space="preserve"> </w:t>
      </w:r>
      <w:r w:rsidR="00F87A5A">
        <w:rPr>
          <w:rFonts w:ascii="Times New Roman" w:eastAsia="TimesNewRomanPSMT" w:hAnsi="Times New Roman" w:cs="Times New Roman"/>
          <w:sz w:val="24"/>
          <w:szCs w:val="24"/>
        </w:rPr>
        <w:fldChar w:fldCharType="begin"/>
      </w:r>
      <w:r w:rsidR="00DA1CE5">
        <w:rPr>
          <w:rFonts w:ascii="Times New Roman" w:eastAsia="TimesNewRomanPSMT" w:hAnsi="Times New Roman" w:cs="Times New Roman"/>
          <w:sz w:val="24"/>
          <w:szCs w:val="24"/>
        </w:rPr>
        <w:instrText xml:space="preserve"> ADDIN EN.CITE &lt;EndNote&gt;&lt;Cite&gt;&lt;Author&gt;Geuzaine&lt;/Author&gt;&lt;Year&gt;2009&lt;/Year&gt;&lt;RecNum&gt;706&lt;/RecNum&gt;&lt;DisplayText&gt;(Geuzaine and Remacle 2009)&lt;/DisplayText&gt;&lt;record&gt;&lt;rec-number&gt;706&lt;/rec-number&gt;&lt;foreign-keys&gt;&lt;key app="EN" db-id="etp09zffjx9xw4esddr5s5d2pvadaapfvv2r"&gt;706&lt;/key&gt;&lt;/foreign-keys&gt;&lt;ref-type name="Journal Article"&gt;17&lt;/ref-type&gt;&lt;contributors&gt;&lt;authors&gt;&lt;author&gt;C. Geuzaine &lt;/author&gt;&lt;author&gt;J.F. Remacle&lt;/author&gt;&lt;/authors&gt;&lt;/contributors&gt;&lt;titles&gt;&lt;title&gt;Gmsh: a three-dimensional finite element mesh generator with built-in pre- and post-processing facilities&lt;/title&gt;&lt;secondary-title&gt;International Journal for Numerical Methods in Engineering&lt;/secondary-title&gt;&lt;/titles&gt;&lt;periodical&gt;&lt;full-title&gt;International Journal for Numerical Methods in Engineering&lt;/full-title&gt;&lt;/periodical&gt;&lt;pages&gt;1309-1331&lt;/pages&gt;&lt;volume&gt;79&lt;/volume&gt;&lt;number&gt;11&lt;/number&gt;&lt;dates&gt;&lt;year&gt;2009&lt;/year&gt;&lt;/dates&gt;&lt;urls&gt;&lt;/urls&gt;&lt;/record&gt;&lt;/Cite&gt;&lt;/EndNote&gt;</w:instrText>
      </w:r>
      <w:r w:rsidR="00F87A5A">
        <w:rPr>
          <w:rFonts w:ascii="Times New Roman" w:eastAsia="TimesNewRomanPSMT" w:hAnsi="Times New Roman" w:cs="Times New Roman"/>
          <w:sz w:val="24"/>
          <w:szCs w:val="24"/>
        </w:rPr>
        <w:fldChar w:fldCharType="separate"/>
      </w:r>
      <w:r w:rsidR="00DA1CE5">
        <w:rPr>
          <w:rFonts w:ascii="Times New Roman" w:eastAsia="TimesNewRomanPSMT" w:hAnsi="Times New Roman" w:cs="Times New Roman"/>
          <w:noProof/>
          <w:sz w:val="24"/>
          <w:szCs w:val="24"/>
        </w:rPr>
        <w:t>(</w:t>
      </w:r>
      <w:hyperlink w:anchor="_ENREF_12" w:tooltip="Geuzaine, 2009 #706" w:history="1">
        <w:r w:rsidR="00E23915">
          <w:rPr>
            <w:rFonts w:ascii="Times New Roman" w:eastAsia="TimesNewRomanPSMT" w:hAnsi="Times New Roman" w:cs="Times New Roman"/>
            <w:noProof/>
            <w:sz w:val="24"/>
            <w:szCs w:val="24"/>
          </w:rPr>
          <w:t>Geuzaine and Remacle 2009</w:t>
        </w:r>
      </w:hyperlink>
      <w:r w:rsidR="00DA1CE5">
        <w:rPr>
          <w:rFonts w:ascii="Times New Roman" w:eastAsia="TimesNewRomanPSMT" w:hAnsi="Times New Roman" w:cs="Times New Roman"/>
          <w:noProof/>
          <w:sz w:val="24"/>
          <w:szCs w:val="24"/>
        </w:rPr>
        <w:t>)</w:t>
      </w:r>
      <w:r w:rsidR="00F87A5A">
        <w:rPr>
          <w:rFonts w:ascii="Times New Roman" w:eastAsia="TimesNewRomanPSMT" w:hAnsi="Times New Roman" w:cs="Times New Roman"/>
          <w:sz w:val="24"/>
          <w:szCs w:val="24"/>
        </w:rPr>
        <w:fldChar w:fldCharType="end"/>
      </w:r>
      <w:r w:rsidR="009B633A" w:rsidRPr="009B633A">
        <w:rPr>
          <w:rFonts w:ascii="Times New Roman" w:eastAsia="TimesNewRomanPSMT" w:hAnsi="Times New Roman" w:cs="Times New Roman"/>
          <w:sz w:val="24"/>
          <w:szCs w:val="24"/>
        </w:rPr>
        <w:t>.</w:t>
      </w:r>
      <w:r w:rsidR="00454A30" w:rsidRPr="009B633A">
        <w:rPr>
          <w:rFonts w:ascii="Times New Roman" w:eastAsia="TimesNewRomanPSMT" w:hAnsi="Times New Roman" w:cs="Times New Roman"/>
          <w:sz w:val="24"/>
          <w:szCs w:val="24"/>
        </w:rPr>
        <w:t xml:space="preserve"> </w:t>
      </w:r>
      <w:r w:rsidR="001E1ED5" w:rsidRPr="009B633A">
        <w:rPr>
          <w:rFonts w:ascii="Times New Roman" w:eastAsia="TimesNewRomanPSMT" w:hAnsi="Times New Roman" w:cs="Times New Roman"/>
          <w:sz w:val="24"/>
          <w:szCs w:val="24"/>
        </w:rPr>
        <w:t xml:space="preserve">R2 requires an estimate of the error associated with each data point for convergence to be evaluated.  </w:t>
      </w:r>
      <w:ins w:id="432" w:author="Neil Terry" w:date="2015-04-14T12:03:00Z">
        <w:r w:rsidR="00774268">
          <w:rPr>
            <w:rFonts w:ascii="Times New Roman" w:eastAsia="TimesNewRomanPSMT" w:hAnsi="Times New Roman" w:cs="Times New Roman"/>
            <w:sz w:val="24"/>
            <w:szCs w:val="24"/>
          </w:rPr>
          <w:t>For this pu</w:t>
        </w:r>
      </w:ins>
      <w:ins w:id="433" w:author="Neil Terry" w:date="2015-04-14T12:28:00Z">
        <w:r w:rsidR="00774268">
          <w:rPr>
            <w:rFonts w:ascii="Times New Roman" w:eastAsia="TimesNewRomanPSMT" w:hAnsi="Times New Roman" w:cs="Times New Roman"/>
            <w:sz w:val="24"/>
            <w:szCs w:val="24"/>
          </w:rPr>
          <w:t>r</w:t>
        </w:r>
      </w:ins>
      <w:ins w:id="434" w:author="Neil Terry" w:date="2015-04-14T12:03:00Z">
        <w:r w:rsidR="00774268">
          <w:rPr>
            <w:rFonts w:ascii="Times New Roman" w:eastAsia="TimesNewRomanPSMT" w:hAnsi="Times New Roman" w:cs="Times New Roman"/>
            <w:sz w:val="24"/>
            <w:szCs w:val="24"/>
          </w:rPr>
          <w:t>pose, i</w:t>
        </w:r>
        <w:r w:rsidR="000436DC">
          <w:rPr>
            <w:rFonts w:ascii="Times New Roman" w:eastAsia="TimesNewRomanPSMT" w:hAnsi="Times New Roman" w:cs="Times New Roman"/>
            <w:sz w:val="24"/>
            <w:szCs w:val="24"/>
          </w:rPr>
          <w:t xml:space="preserve">t is best practice to collect reciprocal data </w:t>
        </w:r>
      </w:ins>
      <w:ins w:id="435" w:author="Neil Terry" w:date="2015-04-14T12:22:00Z">
        <w:r w:rsidR="00774268">
          <w:rPr>
            <w:rFonts w:ascii="Times New Roman" w:eastAsia="TimesNewRomanPSMT" w:hAnsi="Times New Roman" w:cs="Times New Roman"/>
            <w:sz w:val="24"/>
            <w:szCs w:val="24"/>
          </w:rPr>
          <w:t xml:space="preserve">(a companion dataset where current and potential electrodes are reversed) </w:t>
        </w:r>
      </w:ins>
      <w:ins w:id="436" w:author="Neil Terry" w:date="2015-04-14T12:03:00Z">
        <w:r w:rsidR="000436DC">
          <w:rPr>
            <w:rFonts w:ascii="Times New Roman" w:eastAsia="TimesNewRomanPSMT" w:hAnsi="Times New Roman" w:cs="Times New Roman"/>
            <w:sz w:val="24"/>
            <w:szCs w:val="24"/>
          </w:rPr>
          <w:t>to gain an informed estimate of the errors</w:t>
        </w:r>
      </w:ins>
      <w:ins w:id="437" w:author="Neil Terry" w:date="2015-04-14T12:05:00Z">
        <w:r w:rsidR="000436DC">
          <w:rPr>
            <w:rFonts w:ascii="Times New Roman" w:eastAsia="TimesNewRomanPSMT" w:hAnsi="Times New Roman" w:cs="Times New Roman"/>
            <w:sz w:val="24"/>
            <w:szCs w:val="24"/>
          </w:rPr>
          <w:t xml:space="preserve"> associated with ERI measurements (Slater et al., 2000)</w:t>
        </w:r>
      </w:ins>
      <w:ins w:id="438" w:author="Neil Terry" w:date="2015-04-14T12:09:00Z">
        <w:r w:rsidR="000C3220">
          <w:rPr>
            <w:rFonts w:ascii="Times New Roman" w:eastAsia="TimesNewRomanPSMT" w:hAnsi="Times New Roman" w:cs="Times New Roman"/>
            <w:sz w:val="24"/>
            <w:szCs w:val="24"/>
          </w:rPr>
          <w:t xml:space="preserve">, since underestimating these errors can produce image artifacts in the </w:t>
        </w:r>
      </w:ins>
      <w:ins w:id="439" w:author="Neil Terry" w:date="2015-04-14T12:18:00Z">
        <w:r w:rsidR="000C3220">
          <w:rPr>
            <w:rFonts w:ascii="Times New Roman" w:eastAsia="TimesNewRomanPSMT" w:hAnsi="Times New Roman" w:cs="Times New Roman"/>
            <w:sz w:val="24"/>
            <w:szCs w:val="24"/>
          </w:rPr>
          <w:t>final ERI</w:t>
        </w:r>
      </w:ins>
      <w:ins w:id="440" w:author="Neil Terry" w:date="2015-04-14T12:28:00Z">
        <w:r w:rsidR="00E00582">
          <w:rPr>
            <w:rFonts w:ascii="Times New Roman" w:eastAsia="TimesNewRomanPSMT" w:hAnsi="Times New Roman" w:cs="Times New Roman"/>
            <w:sz w:val="24"/>
            <w:szCs w:val="24"/>
          </w:rPr>
          <w:t xml:space="preserve"> result </w:t>
        </w:r>
      </w:ins>
      <w:ins w:id="441" w:author="Neil Terry" w:date="2015-04-14T12:17:00Z">
        <w:r w:rsidR="000C3220">
          <w:rPr>
            <w:rFonts w:ascii="Times New Roman" w:eastAsia="TimesNewRomanPSMT" w:hAnsi="Times New Roman" w:cs="Times New Roman"/>
            <w:sz w:val="24"/>
            <w:szCs w:val="24"/>
          </w:rPr>
          <w:t xml:space="preserve">which can mistakenly be interpreted as real structures.  </w:t>
        </w:r>
      </w:ins>
      <w:ins w:id="442" w:author="Neil Terry" w:date="2015-04-14T12:09:00Z">
        <w:r w:rsidR="003441EE">
          <w:rPr>
            <w:rFonts w:ascii="Times New Roman" w:eastAsia="TimesNewRomanPSMT" w:hAnsi="Times New Roman" w:cs="Times New Roman"/>
            <w:sz w:val="24"/>
            <w:szCs w:val="24"/>
          </w:rPr>
          <w:t>In lieu of</w:t>
        </w:r>
      </w:ins>
      <w:ins w:id="443" w:author="Neil Terry" w:date="2015-04-14T12:20:00Z">
        <w:r w:rsidR="001A46D8">
          <w:rPr>
            <w:rFonts w:ascii="Times New Roman" w:eastAsia="TimesNewRomanPSMT" w:hAnsi="Times New Roman" w:cs="Times New Roman"/>
            <w:sz w:val="24"/>
            <w:szCs w:val="24"/>
          </w:rPr>
          <w:t xml:space="preserve"> reciprocal</w:t>
        </w:r>
      </w:ins>
      <w:ins w:id="444" w:author="Neil Terry" w:date="2015-04-14T12:09:00Z">
        <w:r w:rsidR="003441EE">
          <w:rPr>
            <w:rFonts w:ascii="Times New Roman" w:eastAsia="TimesNewRomanPSMT" w:hAnsi="Times New Roman" w:cs="Times New Roman"/>
            <w:sz w:val="24"/>
            <w:szCs w:val="24"/>
          </w:rPr>
          <w:t xml:space="preserve"> data, we </w:t>
        </w:r>
      </w:ins>
      <w:ins w:id="445" w:author="Neil Terry" w:date="2015-04-14T12:11:00Z">
        <w:r w:rsidR="003441EE">
          <w:rPr>
            <w:rFonts w:ascii="Times New Roman" w:eastAsia="TimesNewRomanPSMT" w:hAnsi="Times New Roman" w:cs="Times New Roman"/>
            <w:sz w:val="24"/>
            <w:szCs w:val="24"/>
          </w:rPr>
          <w:t>employed a 2% error model</w:t>
        </w:r>
      </w:ins>
      <w:ins w:id="446" w:author="Neil Terry" w:date="2015-04-14T12:29:00Z">
        <w:r w:rsidR="00E00582">
          <w:rPr>
            <w:rFonts w:ascii="Times New Roman" w:eastAsia="TimesNewRomanPSMT" w:hAnsi="Times New Roman" w:cs="Times New Roman"/>
            <w:sz w:val="24"/>
            <w:szCs w:val="24"/>
          </w:rPr>
          <w:t xml:space="preserve"> as input to R2</w:t>
        </w:r>
      </w:ins>
      <w:ins w:id="447" w:author="Neil Terry" w:date="2015-04-14T12:11:00Z">
        <w:r w:rsidR="003441EE">
          <w:rPr>
            <w:rFonts w:ascii="Times New Roman" w:eastAsia="TimesNewRomanPSMT" w:hAnsi="Times New Roman" w:cs="Times New Roman"/>
            <w:sz w:val="24"/>
            <w:szCs w:val="24"/>
          </w:rPr>
          <w:t xml:space="preserve"> </w:t>
        </w:r>
      </w:ins>
      <w:ins w:id="448" w:author="Neil Terry" w:date="2015-04-14T12:12:00Z">
        <w:r w:rsidR="003441EE">
          <w:rPr>
            <w:rFonts w:ascii="Times New Roman" w:eastAsia="TimesNewRomanPSMT" w:hAnsi="Times New Roman" w:cs="Times New Roman"/>
            <w:sz w:val="24"/>
            <w:szCs w:val="24"/>
          </w:rPr>
          <w:t>given the low electrical noise expected in our remote field sites</w:t>
        </w:r>
      </w:ins>
      <w:ins w:id="449" w:author="Neil Terry" w:date="2015-04-14T12:18:00Z">
        <w:r w:rsidR="001A46D8">
          <w:rPr>
            <w:rFonts w:ascii="Times New Roman" w:eastAsia="TimesNewRomanPSMT" w:hAnsi="Times New Roman" w:cs="Times New Roman"/>
            <w:sz w:val="24"/>
            <w:szCs w:val="24"/>
          </w:rPr>
          <w:t xml:space="preserve"> and </w:t>
        </w:r>
      </w:ins>
      <w:ins w:id="450" w:author="Neil Terry" w:date="2015-04-14T12:19:00Z">
        <w:r w:rsidR="001A46D8">
          <w:rPr>
            <w:rFonts w:ascii="Times New Roman" w:eastAsia="TimesNewRomanPSMT" w:hAnsi="Times New Roman" w:cs="Times New Roman"/>
            <w:sz w:val="24"/>
            <w:szCs w:val="24"/>
          </w:rPr>
          <w:t>stacking</w:t>
        </w:r>
      </w:ins>
      <w:ins w:id="451" w:author="Neil Terry" w:date="2015-04-14T12:18:00Z">
        <w:r w:rsidR="001A46D8">
          <w:rPr>
            <w:rFonts w:ascii="Times New Roman" w:eastAsia="TimesNewRomanPSMT" w:hAnsi="Times New Roman" w:cs="Times New Roman"/>
            <w:sz w:val="24"/>
            <w:szCs w:val="24"/>
          </w:rPr>
          <w:t xml:space="preserve"> </w:t>
        </w:r>
      </w:ins>
      <w:ins w:id="452" w:author="Neil Terry" w:date="2015-04-14T12:19:00Z">
        <w:r w:rsidR="001A46D8">
          <w:rPr>
            <w:rFonts w:ascii="Times New Roman" w:eastAsia="TimesNewRomanPSMT" w:hAnsi="Times New Roman" w:cs="Times New Roman"/>
            <w:sz w:val="24"/>
            <w:szCs w:val="24"/>
          </w:rPr>
          <w:t xml:space="preserve">errors (recorded on the instrument) of less than 1.1%. </w:t>
        </w:r>
        <w:del w:id="453" w:author="USDA Forest Service" w:date="2015-04-15T15:30:00Z">
          <w:r w:rsidR="001A46D8" w:rsidDel="00FA314F">
            <w:rPr>
              <w:rFonts w:ascii="Times New Roman" w:eastAsia="TimesNewRomanPSMT" w:hAnsi="Times New Roman" w:cs="Times New Roman"/>
              <w:sz w:val="24"/>
              <w:szCs w:val="24"/>
            </w:rPr>
            <w:delText xml:space="preserve"> </w:delText>
          </w:r>
        </w:del>
      </w:ins>
      <w:del w:id="454" w:author="Neil Terry" w:date="2015-04-14T12:13:00Z">
        <w:r w:rsidR="001E1ED5" w:rsidRPr="009B633A" w:rsidDel="003441EE">
          <w:rPr>
            <w:rFonts w:ascii="Times New Roman" w:eastAsia="TimesNewRomanPSMT" w:hAnsi="Times New Roman" w:cs="Times New Roman"/>
            <w:sz w:val="24"/>
            <w:szCs w:val="24"/>
          </w:rPr>
          <w:delText xml:space="preserve">The two sources of error in </w:delText>
        </w:r>
        <w:r w:rsidR="00E22633" w:rsidRPr="009B633A" w:rsidDel="003441EE">
          <w:rPr>
            <w:rFonts w:ascii="Times New Roman" w:eastAsia="TimesNewRomanPSMT" w:hAnsi="Times New Roman" w:cs="Times New Roman"/>
            <w:sz w:val="24"/>
            <w:szCs w:val="24"/>
          </w:rPr>
          <w:delText>inversion of ERI</w:delText>
        </w:r>
        <w:r w:rsidR="001E1ED5" w:rsidRPr="009B633A" w:rsidDel="003441EE">
          <w:rPr>
            <w:rFonts w:ascii="Times New Roman" w:eastAsia="TimesNewRomanPSMT" w:hAnsi="Times New Roman" w:cs="Times New Roman"/>
            <w:sz w:val="24"/>
            <w:szCs w:val="24"/>
          </w:rPr>
          <w:delText xml:space="preserve"> data include forward </w:delText>
        </w:r>
        <w:r w:rsidR="001E1ED5" w:rsidRPr="009B633A" w:rsidDel="003441EE">
          <w:rPr>
            <w:rFonts w:ascii="Times New Roman" w:eastAsia="TimesNewRomanPSMT" w:hAnsi="Times New Roman" w:cs="Times New Roman"/>
            <w:sz w:val="24"/>
            <w:szCs w:val="24"/>
          </w:rPr>
          <w:lastRenderedPageBreak/>
          <w:delText xml:space="preserve">modeling errors (resulting from discretization of the modeling domain) and observational error (error in the measured data themselves). </w:delText>
        </w:r>
      </w:del>
      <w:del w:id="455" w:author="USDA Forest Service" w:date="2015-04-15T15:30:00Z">
        <w:r w:rsidR="001E1ED5" w:rsidRPr="009B633A" w:rsidDel="00FA314F">
          <w:rPr>
            <w:rFonts w:ascii="Times New Roman" w:eastAsia="TimesNewRomanPSMT" w:hAnsi="Times New Roman" w:cs="Times New Roman"/>
            <w:sz w:val="24"/>
            <w:szCs w:val="24"/>
          </w:rPr>
          <w:delText xml:space="preserve"> </w:delText>
        </w:r>
      </w:del>
      <w:del w:id="456" w:author="Xavier" w:date="2015-04-07T20:08:00Z">
        <w:r w:rsidR="00010CB6" w:rsidRPr="009B633A" w:rsidDel="00D35811">
          <w:rPr>
            <w:rFonts w:ascii="Times New Roman" w:eastAsia="TimesNewRomanPSMT" w:hAnsi="Times New Roman" w:cs="Times New Roman"/>
            <w:sz w:val="24"/>
            <w:szCs w:val="24"/>
          </w:rPr>
          <w:delText>For forward simulations</w:delText>
        </w:r>
        <w:r w:rsidR="00010CB6" w:rsidRPr="00010CB6" w:rsidDel="00D35811">
          <w:rPr>
            <w:rFonts w:ascii="Times New Roman" w:eastAsia="TimesNewRomanPSMT" w:hAnsi="Times New Roman" w:cs="Times New Roman"/>
            <w:sz w:val="24"/>
            <w:szCs w:val="24"/>
          </w:rPr>
          <w:delText xml:space="preserve">, 3D current flow </w:delText>
        </w:r>
        <w:r w:rsidR="00A33C36" w:rsidDel="00D35811">
          <w:rPr>
            <w:rFonts w:ascii="Times New Roman" w:eastAsia="TimesNewRomanPSMT" w:hAnsi="Times New Roman" w:cs="Times New Roman"/>
            <w:sz w:val="24"/>
            <w:szCs w:val="24"/>
          </w:rPr>
          <w:delText>in a 2D earth (i.e. constant resistivity in the direction perpendicular to the model mesh)</w:delText>
        </w:r>
        <w:r w:rsidR="00010CB6" w:rsidRPr="00010CB6" w:rsidDel="00D35811">
          <w:rPr>
            <w:rFonts w:ascii="Times New Roman" w:eastAsia="TimesNewRomanPSMT" w:hAnsi="Times New Roman" w:cs="Times New Roman"/>
            <w:sz w:val="24"/>
            <w:szCs w:val="24"/>
          </w:rPr>
          <w:delText xml:space="preserve"> and singularity removal were applied </w:delText>
        </w:r>
        <w:r w:rsidR="00F87A5A" w:rsidDel="00D35811">
          <w:rPr>
            <w:rFonts w:ascii="Times New Roman" w:eastAsia="TimesNewRomanPSMT" w:hAnsi="Times New Roman" w:cs="Times New Roman"/>
            <w:sz w:val="24"/>
            <w:szCs w:val="24"/>
          </w:rPr>
          <w:fldChar w:fldCharType="begin"/>
        </w:r>
        <w:r w:rsidR="00010CB6" w:rsidDel="00D35811">
          <w:rPr>
            <w:rFonts w:ascii="Times New Roman" w:eastAsia="TimesNewRomanPSMT" w:hAnsi="Times New Roman" w:cs="Times New Roman"/>
            <w:sz w:val="24"/>
            <w:szCs w:val="24"/>
          </w:rPr>
          <w:delInstrText xml:space="preserve"> ADDIN EN.CITE &lt;EndNote&gt;&lt;Cite&gt;&lt;Author&gt;Lowry&lt;/Author&gt;&lt;Year&gt;1989&lt;/Year&gt;&lt;RecNum&gt;682&lt;/RecNum&gt;&lt;DisplayText&gt;(Lowry et al. 1989)&lt;/DisplayText&gt;&lt;record&gt;&lt;rec-number&gt;682&lt;/rec-number&gt;&lt;foreign-keys&gt;&lt;key app="EN" db-id="etp09zffjx9xw4esddr5s5d2pvadaapfvv2r"&gt;682&lt;/key&gt;&lt;/foreign-keys&gt;&lt;ref-type name="Journal Article"&gt;17&lt;/ref-type&gt;&lt;contributors&gt;&lt;authors&gt;&lt;author&gt;Lowry, T.&lt;/author&gt;&lt;author&gt;Allen, M. B.&lt;/author&gt;&lt;author&gt;Shive, P. N.&lt;/author&gt;&lt;/authors&gt;&lt;/contributors&gt;&lt;titles&gt;&lt;title&gt;Singularity removal: A refinement of resistivity modeling techniques&lt;/title&gt;&lt;secondary-title&gt;Geophysics&lt;/secondary-title&gt;&lt;/titles&gt;&lt;periodical&gt;&lt;full-title&gt;Geophysics&lt;/full-title&gt;&lt;/periodical&gt;&lt;pages&gt;766-774&lt;/pages&gt;&lt;volume&gt;54&lt;/volume&gt;&lt;number&gt;6&lt;/number&gt;&lt;dates&gt;&lt;year&gt;1989&lt;/year&gt;&lt;/dates&gt;&lt;urls&gt;&lt;/urls&gt;&lt;/record&gt;&lt;/Cite&gt;&lt;/EndNote&gt;</w:delInstrText>
        </w:r>
        <w:r w:rsidR="00F87A5A" w:rsidDel="00D35811">
          <w:rPr>
            <w:rFonts w:ascii="Times New Roman" w:eastAsia="TimesNewRomanPSMT" w:hAnsi="Times New Roman" w:cs="Times New Roman"/>
            <w:sz w:val="24"/>
            <w:szCs w:val="24"/>
          </w:rPr>
          <w:fldChar w:fldCharType="separate"/>
        </w:r>
        <w:r w:rsidR="00010CB6" w:rsidDel="00D35811">
          <w:rPr>
            <w:rFonts w:ascii="Times New Roman" w:eastAsia="TimesNewRomanPSMT" w:hAnsi="Times New Roman" w:cs="Times New Roman"/>
            <w:noProof/>
            <w:sz w:val="24"/>
            <w:szCs w:val="24"/>
          </w:rPr>
          <w:delText>(</w:delText>
        </w:r>
        <w:r w:rsidR="00F87A5A" w:rsidDel="00D35811">
          <w:rPr>
            <w:rFonts w:ascii="Times New Roman" w:eastAsia="TimesNewRomanPSMT" w:hAnsi="Times New Roman" w:cs="Times New Roman"/>
            <w:noProof/>
            <w:sz w:val="24"/>
            <w:szCs w:val="24"/>
          </w:rPr>
          <w:fldChar w:fldCharType="begin"/>
        </w:r>
        <w:r w:rsidR="00EF379F" w:rsidDel="00D35811">
          <w:rPr>
            <w:rFonts w:ascii="Times New Roman" w:eastAsia="TimesNewRomanPSMT" w:hAnsi="Times New Roman" w:cs="Times New Roman"/>
            <w:noProof/>
            <w:sz w:val="24"/>
            <w:szCs w:val="24"/>
          </w:rPr>
          <w:delInstrText xml:space="preserve"> HYPERLINK \l "_ENREF_19" \o "Lowry, 1989 #682" </w:delInstrText>
        </w:r>
        <w:r w:rsidR="00F87A5A" w:rsidDel="00D35811">
          <w:rPr>
            <w:rFonts w:ascii="Times New Roman" w:eastAsia="TimesNewRomanPSMT" w:hAnsi="Times New Roman" w:cs="Times New Roman"/>
            <w:noProof/>
            <w:sz w:val="24"/>
            <w:szCs w:val="24"/>
          </w:rPr>
          <w:fldChar w:fldCharType="separate"/>
        </w:r>
        <w:r w:rsidR="00EF379F" w:rsidDel="00D35811">
          <w:rPr>
            <w:rFonts w:ascii="Times New Roman" w:eastAsia="TimesNewRomanPSMT" w:hAnsi="Times New Roman" w:cs="Times New Roman"/>
            <w:noProof/>
            <w:sz w:val="24"/>
            <w:szCs w:val="24"/>
          </w:rPr>
          <w:delText>Lowry et al. 1989</w:delText>
        </w:r>
        <w:r w:rsidR="00F87A5A" w:rsidDel="00D35811">
          <w:rPr>
            <w:rFonts w:ascii="Times New Roman" w:eastAsia="TimesNewRomanPSMT" w:hAnsi="Times New Roman" w:cs="Times New Roman"/>
            <w:noProof/>
            <w:sz w:val="24"/>
            <w:szCs w:val="24"/>
          </w:rPr>
          <w:fldChar w:fldCharType="end"/>
        </w:r>
        <w:r w:rsidR="00010CB6" w:rsidDel="00D35811">
          <w:rPr>
            <w:rFonts w:ascii="Times New Roman" w:eastAsia="TimesNewRomanPSMT" w:hAnsi="Times New Roman" w:cs="Times New Roman"/>
            <w:noProof/>
            <w:sz w:val="24"/>
            <w:szCs w:val="24"/>
          </w:rPr>
          <w:delText>)</w:delText>
        </w:r>
        <w:r w:rsidR="00F87A5A" w:rsidDel="00D35811">
          <w:rPr>
            <w:rFonts w:ascii="Times New Roman" w:eastAsia="TimesNewRomanPSMT" w:hAnsi="Times New Roman" w:cs="Times New Roman"/>
            <w:sz w:val="24"/>
            <w:szCs w:val="24"/>
          </w:rPr>
          <w:fldChar w:fldCharType="end"/>
        </w:r>
        <w:r w:rsidR="00010CB6" w:rsidDel="00D35811">
          <w:rPr>
            <w:rFonts w:ascii="Times New Roman" w:eastAsia="TimesNewRomanPSMT" w:hAnsi="Times New Roman" w:cs="Times New Roman"/>
            <w:sz w:val="24"/>
            <w:szCs w:val="24"/>
          </w:rPr>
          <w:delText>.</w:delText>
        </w:r>
        <w:r w:rsidR="00073169" w:rsidRPr="00073169" w:rsidDel="00D35811">
          <w:delText xml:space="preserve"> </w:delText>
        </w:r>
        <w:r w:rsidR="00073169" w:rsidRPr="00073169" w:rsidDel="00D35811">
          <w:rPr>
            <w:rFonts w:ascii="Times New Roman" w:eastAsia="TimesNewRomanPSMT" w:hAnsi="Times New Roman" w:cs="Times New Roman"/>
            <w:sz w:val="24"/>
            <w:szCs w:val="24"/>
          </w:rPr>
          <w:delText xml:space="preserve">Forward modeling errors were assessed through a forward simulation of the survey parameters in a 100 ohm-m earth.  </w:delText>
        </w:r>
      </w:del>
      <w:del w:id="457" w:author="Neil Terry" w:date="2015-04-14T12:14:00Z">
        <w:r w:rsidR="00073169" w:rsidRPr="00073169" w:rsidDel="003441EE">
          <w:rPr>
            <w:rFonts w:ascii="Times New Roman" w:eastAsia="TimesNewRomanPSMT" w:hAnsi="Times New Roman" w:cs="Times New Roman"/>
            <w:sz w:val="24"/>
            <w:szCs w:val="24"/>
          </w:rPr>
          <w:delText>A mean error of 0.083% with standard deviation of 0.12% and a maximum of 1.1% were observed</w:delText>
        </w:r>
        <w:r w:rsidR="00720CF2" w:rsidDel="003441EE">
          <w:rPr>
            <w:rFonts w:ascii="Times New Roman" w:eastAsia="TimesNewRomanPSMT" w:hAnsi="Times New Roman" w:cs="Times New Roman"/>
            <w:sz w:val="24"/>
            <w:szCs w:val="24"/>
          </w:rPr>
          <w:delText xml:space="preserve">. </w:delText>
        </w:r>
        <w:r w:rsidR="00521346" w:rsidDel="003441EE">
          <w:rPr>
            <w:rFonts w:ascii="Times New Roman" w:eastAsia="TimesNewRomanPSMT" w:hAnsi="Times New Roman" w:cs="Times New Roman"/>
            <w:sz w:val="24"/>
            <w:szCs w:val="24"/>
          </w:rPr>
          <w:delText>Errors based on 2 data stacks</w:delText>
        </w:r>
        <w:r w:rsidR="009D0E78" w:rsidDel="003441EE">
          <w:rPr>
            <w:rFonts w:ascii="Times New Roman" w:eastAsia="TimesNewRomanPSMT" w:hAnsi="Times New Roman" w:cs="Times New Roman"/>
            <w:sz w:val="24"/>
            <w:szCs w:val="24"/>
          </w:rPr>
          <w:delText xml:space="preserve"> averaged under 1% for all datasets</w:delText>
        </w:r>
      </w:del>
      <w:del w:id="458" w:author="Xavier" w:date="2015-04-07T20:08:00Z">
        <w:r w:rsidR="00521346" w:rsidDel="00D35811">
          <w:rPr>
            <w:rFonts w:ascii="Times New Roman" w:eastAsia="TimesNewRomanPSMT" w:hAnsi="Times New Roman" w:cs="Times New Roman"/>
            <w:sz w:val="24"/>
            <w:szCs w:val="24"/>
          </w:rPr>
          <w:delText xml:space="preserve">, however this type of repeatability assessment typically underestimates the true </w:delText>
        </w:r>
        <w:r w:rsidR="00AF208A" w:rsidDel="00D35811">
          <w:rPr>
            <w:rFonts w:ascii="Times New Roman" w:eastAsia="TimesNewRomanPSMT" w:hAnsi="Times New Roman" w:cs="Times New Roman"/>
            <w:sz w:val="24"/>
            <w:szCs w:val="24"/>
          </w:rPr>
          <w:delText xml:space="preserve">observational </w:delText>
        </w:r>
        <w:r w:rsidR="00521346" w:rsidDel="00D35811">
          <w:rPr>
            <w:rFonts w:ascii="Times New Roman" w:eastAsia="TimesNewRomanPSMT" w:hAnsi="Times New Roman" w:cs="Times New Roman"/>
            <w:sz w:val="24"/>
            <w:szCs w:val="24"/>
          </w:rPr>
          <w:delText xml:space="preserve">error, and best practice is to collect reciprocal data for error estimation </w:delText>
        </w:r>
        <w:r w:rsidR="00F87A5A" w:rsidDel="00D35811">
          <w:rPr>
            <w:rFonts w:ascii="Times New Roman" w:eastAsia="TimesNewRomanPSMT" w:hAnsi="Times New Roman" w:cs="Times New Roman"/>
            <w:sz w:val="24"/>
            <w:szCs w:val="24"/>
          </w:rPr>
          <w:fldChar w:fldCharType="begin"/>
        </w:r>
        <w:r w:rsidR="00131347" w:rsidDel="00D35811">
          <w:rPr>
            <w:rFonts w:ascii="Times New Roman" w:eastAsia="TimesNewRomanPSMT" w:hAnsi="Times New Roman" w:cs="Times New Roman"/>
            <w:sz w:val="24"/>
            <w:szCs w:val="24"/>
          </w:rPr>
          <w:delInstrText xml:space="preserve"> ADDIN EN.CITE &lt;EndNote&gt;&lt;Cite&gt;&lt;Author&gt;Slater&lt;/Author&gt;&lt;Year&gt;2000&lt;/Year&gt;&lt;RecNum&gt;702&lt;/RecNum&gt;&lt;DisplayText&gt;(Slater et al. 2000)&lt;/DisplayText&gt;&lt;record&gt;&lt;rec-number&gt;702&lt;/rec-number&gt;&lt;foreign-keys&gt;&lt;key app="EN" db-id="etp09zffjx9xw4esddr5s5d2pvadaapfvv2r"&gt;702&lt;/key&gt;&lt;/foreign-keys&gt;&lt;ref-type name="Journal Article"&gt;17&lt;/ref-type&gt;&lt;contributors&gt;&lt;authors&gt;&lt;author&gt;Slater, L.&lt;/author&gt;&lt;author&gt;Binley, A. M.&lt;/author&gt;&lt;author&gt;Daily, W.&lt;/author&gt;&lt;author&gt;Johnson, R.&lt;/author&gt;&lt;/authors&gt;&lt;/contributors&gt;&lt;titles&gt;&lt;title&gt;Cross-hole electrical imaging of a controlled saline tracer injection&lt;/title&gt;&lt;secondary-title&gt;Journal of Applied Geophysics&lt;/secondary-title&gt;&lt;/titles&gt;&lt;periodical&gt;&lt;full-title&gt;Journal of Applied Geophysics&lt;/full-title&gt;&lt;/periodical&gt;&lt;pages&gt;85-102&lt;/pages&gt;&lt;volume&gt;44&lt;/volume&gt;&lt;number&gt;2–3&lt;/number&gt;&lt;keywords&gt;&lt;keyword&gt;Resistivity&lt;/keyword&gt;&lt;keyword&gt;Tomography&lt;/keyword&gt;&lt;keyword&gt;Solute transport&lt;/keyword&gt;&lt;keyword&gt;Pixel-breakthroughs&lt;/keyword&gt;&lt;/keywords&gt;&lt;dates&gt;&lt;year&gt;2000&lt;/year&gt;&lt;/dates&gt;&lt;isbn&gt;0926-9851&lt;/isbn&gt;&lt;urls&gt;&lt;related-urls&gt;&lt;url&gt;http://www.sciencedirect.com/science/article/pii/S0926985100000021&lt;/url&gt;&lt;/related-urls&gt;&lt;/urls&gt;&lt;electronic-resource-num&gt;http://dx.doi.org/10.1016/S0926-9851(00)00002-1&lt;/electronic-resource-num&gt;&lt;/record&gt;&lt;/Cite&gt;&lt;/EndNote&gt;</w:delInstrText>
        </w:r>
        <w:r w:rsidR="00F87A5A" w:rsidDel="00D35811">
          <w:rPr>
            <w:rFonts w:ascii="Times New Roman" w:eastAsia="TimesNewRomanPSMT" w:hAnsi="Times New Roman" w:cs="Times New Roman"/>
            <w:sz w:val="24"/>
            <w:szCs w:val="24"/>
          </w:rPr>
          <w:fldChar w:fldCharType="separate"/>
        </w:r>
        <w:r w:rsidR="00131347" w:rsidDel="00D35811">
          <w:rPr>
            <w:rFonts w:ascii="Times New Roman" w:eastAsia="TimesNewRomanPSMT" w:hAnsi="Times New Roman" w:cs="Times New Roman"/>
            <w:noProof/>
            <w:sz w:val="24"/>
            <w:szCs w:val="24"/>
          </w:rPr>
          <w:delText>(</w:delText>
        </w:r>
        <w:r w:rsidR="00F87A5A" w:rsidDel="00D35811">
          <w:rPr>
            <w:rFonts w:ascii="Times New Roman" w:eastAsia="TimesNewRomanPSMT" w:hAnsi="Times New Roman" w:cs="Times New Roman"/>
            <w:noProof/>
            <w:sz w:val="24"/>
            <w:szCs w:val="24"/>
          </w:rPr>
          <w:fldChar w:fldCharType="begin"/>
        </w:r>
        <w:r w:rsidR="00EF379F" w:rsidDel="00D35811">
          <w:rPr>
            <w:rFonts w:ascii="Times New Roman" w:eastAsia="TimesNewRomanPSMT" w:hAnsi="Times New Roman" w:cs="Times New Roman"/>
            <w:noProof/>
            <w:sz w:val="24"/>
            <w:szCs w:val="24"/>
          </w:rPr>
          <w:delInstrText xml:space="preserve"> HYPERLINK \l "_ENREF_33" \o "Slater, 2000 #702" </w:delInstrText>
        </w:r>
        <w:r w:rsidR="00F87A5A" w:rsidDel="00D35811">
          <w:rPr>
            <w:rFonts w:ascii="Times New Roman" w:eastAsia="TimesNewRomanPSMT" w:hAnsi="Times New Roman" w:cs="Times New Roman"/>
            <w:noProof/>
            <w:sz w:val="24"/>
            <w:szCs w:val="24"/>
          </w:rPr>
          <w:fldChar w:fldCharType="separate"/>
        </w:r>
        <w:r w:rsidR="00EF379F" w:rsidDel="00D35811">
          <w:rPr>
            <w:rFonts w:ascii="Times New Roman" w:eastAsia="TimesNewRomanPSMT" w:hAnsi="Times New Roman" w:cs="Times New Roman"/>
            <w:noProof/>
            <w:sz w:val="24"/>
            <w:szCs w:val="24"/>
          </w:rPr>
          <w:delText>Slater et al. 2000</w:delText>
        </w:r>
        <w:r w:rsidR="00F87A5A" w:rsidDel="00D35811">
          <w:rPr>
            <w:rFonts w:ascii="Times New Roman" w:eastAsia="TimesNewRomanPSMT" w:hAnsi="Times New Roman" w:cs="Times New Roman"/>
            <w:noProof/>
            <w:sz w:val="24"/>
            <w:szCs w:val="24"/>
          </w:rPr>
          <w:fldChar w:fldCharType="end"/>
        </w:r>
        <w:r w:rsidR="00131347" w:rsidDel="00D35811">
          <w:rPr>
            <w:rFonts w:ascii="Times New Roman" w:eastAsia="TimesNewRomanPSMT" w:hAnsi="Times New Roman" w:cs="Times New Roman"/>
            <w:noProof/>
            <w:sz w:val="24"/>
            <w:szCs w:val="24"/>
          </w:rPr>
          <w:delText>)</w:delText>
        </w:r>
        <w:r w:rsidR="00F87A5A" w:rsidDel="00D35811">
          <w:rPr>
            <w:rFonts w:ascii="Times New Roman" w:eastAsia="TimesNewRomanPSMT" w:hAnsi="Times New Roman" w:cs="Times New Roman"/>
            <w:sz w:val="24"/>
            <w:szCs w:val="24"/>
          </w:rPr>
          <w:fldChar w:fldCharType="end"/>
        </w:r>
        <w:r w:rsidR="00521346" w:rsidDel="00D35811">
          <w:rPr>
            <w:rFonts w:ascii="Times New Roman" w:eastAsia="TimesNewRomanPSMT" w:hAnsi="Times New Roman" w:cs="Times New Roman"/>
            <w:sz w:val="24"/>
            <w:szCs w:val="24"/>
          </w:rPr>
          <w:delText>.</w:delText>
        </w:r>
        <w:r w:rsidDel="00D35811">
          <w:rPr>
            <w:rFonts w:ascii="Times New Roman" w:eastAsia="TimesNewRomanPSMT" w:hAnsi="Times New Roman" w:cs="Times New Roman"/>
            <w:sz w:val="24"/>
            <w:szCs w:val="24"/>
          </w:rPr>
          <w:delText xml:space="preserve"> </w:delText>
        </w:r>
        <w:r w:rsidR="00521346" w:rsidDel="00D35811">
          <w:rPr>
            <w:rFonts w:ascii="Times New Roman" w:eastAsia="TimesNewRomanPSMT" w:hAnsi="Times New Roman" w:cs="Times New Roman"/>
            <w:sz w:val="24"/>
            <w:szCs w:val="24"/>
          </w:rPr>
          <w:delText>Due to time limitations and the priority given to collecting other data during this campaign, no reciprocal data were collected. Therefore, for the pur</w:delText>
        </w:r>
        <w:r w:rsidR="00AF208A" w:rsidDel="00D35811">
          <w:rPr>
            <w:rFonts w:ascii="Times New Roman" w:eastAsia="TimesNewRomanPSMT" w:hAnsi="Times New Roman" w:cs="Times New Roman"/>
            <w:sz w:val="24"/>
            <w:szCs w:val="24"/>
          </w:rPr>
          <w:delText>pose</w:delText>
        </w:r>
        <w:r w:rsidR="00521346" w:rsidDel="00D35811">
          <w:rPr>
            <w:rFonts w:ascii="Times New Roman" w:eastAsia="TimesNewRomanPSMT" w:hAnsi="Times New Roman" w:cs="Times New Roman"/>
            <w:sz w:val="24"/>
            <w:szCs w:val="24"/>
          </w:rPr>
          <w:delText xml:space="preserve"> of the inversions, we chose an observational error model of 2% of the measured transfer resistance values</w:delText>
        </w:r>
        <w:r w:rsidR="00AF208A" w:rsidDel="00D35811">
          <w:rPr>
            <w:rFonts w:ascii="Times New Roman" w:eastAsia="TimesNewRomanPSMT" w:hAnsi="Times New Roman" w:cs="Times New Roman"/>
            <w:sz w:val="24"/>
            <w:szCs w:val="24"/>
          </w:rPr>
          <w:delText xml:space="preserve"> given the low electrical noise expected in these remote environments, the small stacking errors, and experimentation with trial inversions that converged </w:delText>
        </w:r>
        <w:r w:rsidR="0019234C" w:rsidDel="00D35811">
          <w:rPr>
            <w:rFonts w:ascii="Times New Roman" w:eastAsia="TimesNewRomanPSMT" w:hAnsi="Times New Roman" w:cs="Times New Roman"/>
            <w:sz w:val="24"/>
            <w:szCs w:val="24"/>
          </w:rPr>
          <w:delText>within</w:delText>
        </w:r>
        <w:r w:rsidR="00AF208A" w:rsidDel="00D35811">
          <w:rPr>
            <w:rFonts w:ascii="Times New Roman" w:eastAsia="TimesNewRomanPSMT" w:hAnsi="Times New Roman" w:cs="Times New Roman"/>
            <w:sz w:val="24"/>
            <w:szCs w:val="24"/>
          </w:rPr>
          <w:delText xml:space="preserve"> 2</w:delText>
        </w:r>
        <w:r w:rsidR="00905558" w:rsidDel="00D35811">
          <w:rPr>
            <w:rFonts w:ascii="Times New Roman" w:eastAsia="TimesNewRomanPSMT" w:hAnsi="Times New Roman" w:cs="Times New Roman"/>
            <w:sz w:val="24"/>
            <w:szCs w:val="24"/>
          </w:rPr>
          <w:delText xml:space="preserve"> to </w:delText>
        </w:r>
        <w:r w:rsidR="00AF208A" w:rsidDel="00D35811">
          <w:rPr>
            <w:rFonts w:ascii="Times New Roman" w:eastAsia="TimesNewRomanPSMT" w:hAnsi="Times New Roman" w:cs="Times New Roman"/>
            <w:sz w:val="24"/>
            <w:szCs w:val="24"/>
          </w:rPr>
          <w:delText>6 iterations using this error model</w:delText>
        </w:r>
      </w:del>
      <w:del w:id="459" w:author="USDA Forest Service" w:date="2015-04-15T15:30:00Z">
        <w:r w:rsidR="00AF208A" w:rsidDel="00FA314F">
          <w:rPr>
            <w:rFonts w:ascii="Times New Roman" w:eastAsia="TimesNewRomanPSMT" w:hAnsi="Times New Roman" w:cs="Times New Roman"/>
            <w:sz w:val="24"/>
            <w:szCs w:val="24"/>
          </w:rPr>
          <w:delText>.</w:delText>
        </w:r>
      </w:del>
    </w:p>
    <w:p w:rsidR="00493C79" w:rsidDel="00FA314F" w:rsidRDefault="00EE576D" w:rsidP="00C12EE0">
      <w:pPr>
        <w:spacing w:after="0" w:line="480" w:lineRule="auto"/>
        <w:rPr>
          <w:del w:id="460" w:author="USDA Forest Service" w:date="2015-04-15T15:30:00Z"/>
          <w:rFonts w:ascii="Times New Roman" w:eastAsia="TimesNewRomanPSMT" w:hAnsi="Times New Roman" w:cs="Times New Roman"/>
          <w:sz w:val="24"/>
          <w:szCs w:val="24"/>
        </w:rPr>
      </w:pPr>
      <w:del w:id="461" w:author="Xavier" w:date="2015-04-07T20:03:00Z">
        <w:r w:rsidDel="00C12EE0">
          <w:rPr>
            <w:rFonts w:ascii="Times New Roman" w:eastAsia="TimesNewRomanPSMT" w:hAnsi="Times New Roman" w:cs="Times New Roman"/>
            <w:sz w:val="24"/>
            <w:szCs w:val="24"/>
          </w:rPr>
          <w:tab/>
        </w:r>
        <w:r w:rsidR="00493C79" w:rsidDel="00C12EE0">
          <w:rPr>
            <w:rFonts w:ascii="Times New Roman" w:eastAsia="TimesNewRomanPSMT" w:hAnsi="Times New Roman" w:cs="Times New Roman"/>
            <w:sz w:val="24"/>
            <w:szCs w:val="24"/>
          </w:rPr>
          <w:delText xml:space="preserve">It is possible to specify regularization disconnects where no smoothing is to be applied in the model space (for example, where sharp lithological boundaries are expected). This approach has been demonstrated for engineered structures </w:delText>
        </w:r>
        <w:r w:rsidR="00F87A5A" w:rsidDel="00C12EE0">
          <w:rPr>
            <w:rFonts w:ascii="Times New Roman" w:eastAsia="TimesNewRomanPSMT" w:hAnsi="Times New Roman" w:cs="Times New Roman"/>
            <w:sz w:val="24"/>
            <w:szCs w:val="24"/>
          </w:rPr>
          <w:fldChar w:fldCharType="begin"/>
        </w:r>
        <w:r w:rsidR="00131347" w:rsidDel="00C12EE0">
          <w:rPr>
            <w:rFonts w:ascii="Times New Roman" w:eastAsia="TimesNewRomanPSMT" w:hAnsi="Times New Roman" w:cs="Times New Roman"/>
            <w:sz w:val="24"/>
            <w:szCs w:val="24"/>
          </w:rPr>
          <w:delInstrText xml:space="preserve"> ADDIN EN.CITE &lt;EndNote&gt;&lt;Cite&gt;&lt;Author&gt;Slater&lt;/Author&gt;&lt;Year&gt;2006&lt;/Year&gt;&lt;RecNum&gt;703&lt;/RecNum&gt;&lt;DisplayText&gt;(Slater and Binley 2006)&lt;/DisplayText&gt;&lt;record&gt;&lt;rec-number&gt;703&lt;/rec-number&gt;&lt;foreign-keys&gt;&lt;key app="EN" db-id="etp09zffjx9xw4esddr5s5d2pvadaapfvv2r"&gt;703&lt;/key&gt;&lt;/foreign-keys&gt;&lt;ref-type name="Journal Article"&gt;17&lt;/ref-type&gt;&lt;contributors&gt;&lt;authors&gt;&lt;author&gt;Slater, L.&lt;/author&gt;&lt;author&gt;Binley, A.&lt;/author&gt;&lt;/authors&gt;&lt;/contributors&gt;&lt;titles&gt;&lt;title&gt;Synthetic and field-based electrical imaging of a zerovalent iron barrier: Implications for monitoring long-term barrier performance&lt;/title&gt;&lt;secondary-title&gt;Geophysics&lt;/secondary-title&gt;&lt;/titles&gt;&lt;periodical&gt;&lt;full-title&gt;Geophysics&lt;/full-title&gt;&lt;/periodical&gt;&lt;pages&gt;B129-B137&lt;/pages&gt;&lt;volume&gt;71&lt;/volume&gt;&lt;number&gt;5&lt;/number&gt;&lt;dates&gt;&lt;year&gt;2006&lt;/year&gt;&lt;/dates&gt;&lt;urls&gt;&lt;/urls&gt;&lt;/record&gt;&lt;/Cite&gt;&lt;/EndNote&gt;</w:delInstrText>
        </w:r>
        <w:r w:rsidR="00F87A5A" w:rsidDel="00C12EE0">
          <w:rPr>
            <w:rFonts w:ascii="Times New Roman" w:eastAsia="TimesNewRomanPSMT" w:hAnsi="Times New Roman" w:cs="Times New Roman"/>
            <w:sz w:val="24"/>
            <w:szCs w:val="24"/>
          </w:rPr>
          <w:fldChar w:fldCharType="separate"/>
        </w:r>
        <w:r w:rsidR="00131347"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noProof/>
            <w:sz w:val="24"/>
            <w:szCs w:val="24"/>
          </w:rPr>
          <w:fldChar w:fldCharType="begin"/>
        </w:r>
        <w:r w:rsidR="00EF379F" w:rsidDel="00C12EE0">
          <w:rPr>
            <w:rFonts w:ascii="Times New Roman" w:eastAsia="TimesNewRomanPSMT" w:hAnsi="Times New Roman" w:cs="Times New Roman"/>
            <w:noProof/>
            <w:sz w:val="24"/>
            <w:szCs w:val="24"/>
          </w:rPr>
          <w:delInstrText xml:space="preserve"> HYPERLINK \l "_ENREF_32" \o "Slater, 2006 #703" </w:delInstrText>
        </w:r>
        <w:r w:rsidR="00F87A5A" w:rsidDel="00C12EE0">
          <w:rPr>
            <w:rFonts w:ascii="Times New Roman" w:eastAsia="TimesNewRomanPSMT" w:hAnsi="Times New Roman" w:cs="Times New Roman"/>
            <w:noProof/>
            <w:sz w:val="24"/>
            <w:szCs w:val="24"/>
          </w:rPr>
          <w:fldChar w:fldCharType="separate"/>
        </w:r>
        <w:r w:rsidR="00EF379F" w:rsidDel="00C12EE0">
          <w:rPr>
            <w:rFonts w:ascii="Times New Roman" w:eastAsia="TimesNewRomanPSMT" w:hAnsi="Times New Roman" w:cs="Times New Roman"/>
            <w:noProof/>
            <w:sz w:val="24"/>
            <w:szCs w:val="24"/>
          </w:rPr>
          <w:delText>Slater and Binley 2006</w:delText>
        </w:r>
        <w:r w:rsidR="00F87A5A" w:rsidDel="00C12EE0">
          <w:rPr>
            <w:rFonts w:ascii="Times New Roman" w:eastAsia="TimesNewRomanPSMT" w:hAnsi="Times New Roman" w:cs="Times New Roman"/>
            <w:noProof/>
            <w:sz w:val="24"/>
            <w:szCs w:val="24"/>
          </w:rPr>
          <w:fldChar w:fldCharType="end"/>
        </w:r>
        <w:r w:rsidR="00131347"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sz w:val="24"/>
            <w:szCs w:val="24"/>
          </w:rPr>
          <w:fldChar w:fldCharType="end"/>
        </w:r>
        <w:r w:rsidR="00493C79" w:rsidDel="00C12EE0">
          <w:rPr>
            <w:rFonts w:ascii="Times New Roman" w:eastAsia="TimesNewRomanPSMT" w:hAnsi="Times New Roman" w:cs="Times New Roman"/>
            <w:sz w:val="24"/>
            <w:szCs w:val="24"/>
          </w:rPr>
          <w:delText xml:space="preserve">. </w:delText>
        </w:r>
        <w:r w:rsidR="00493C79" w:rsidRPr="00493C79" w:rsidDel="00C12EE0">
          <w:rPr>
            <w:rFonts w:ascii="Times New Roman" w:eastAsia="TimesNewRomanPSMT" w:hAnsi="Times New Roman" w:cs="Times New Roman"/>
            <w:sz w:val="24"/>
            <w:szCs w:val="24"/>
          </w:rPr>
          <w:delText xml:space="preserve">More recently, </w:delText>
        </w:r>
        <w:r w:rsidR="00F87A5A" w:rsidDel="00C12EE0">
          <w:rPr>
            <w:rFonts w:ascii="Times New Roman" w:eastAsia="TimesNewRomanPSMT" w:hAnsi="Times New Roman" w:cs="Times New Roman"/>
            <w:sz w:val="24"/>
            <w:szCs w:val="24"/>
          </w:rPr>
          <w:fldChar w:fldCharType="begin"/>
        </w:r>
        <w:r w:rsidR="00131347" w:rsidDel="00C12EE0">
          <w:rPr>
            <w:rFonts w:ascii="Times New Roman" w:eastAsia="TimesNewRomanPSMT" w:hAnsi="Times New Roman" w:cs="Times New Roman"/>
            <w:sz w:val="24"/>
            <w:szCs w:val="24"/>
          </w:rPr>
          <w:delInstrText xml:space="preserve"> ADDIN EN.CITE &lt;EndNote&gt;&lt;Cite AuthorYear="1"&gt;&lt;Author&gt;Coscia&lt;/Author&gt;&lt;Year&gt;2011&lt;/Year&gt;&lt;RecNum&gt;704&lt;/RecNum&gt;&lt;DisplayText&gt;Coscia et al. (2011)&lt;/DisplayText&gt;&lt;record&gt;&lt;rec-number&gt;704&lt;/rec-number&gt;&lt;foreign-keys&gt;&lt;key app="EN" db-id="etp09zffjx9xw4esddr5s5d2pvadaapfvv2r"&gt;704&lt;/key&gt;&lt;/foreign-keys&gt;&lt;ref-type name="Journal Article"&gt;17&lt;/ref-type&gt;&lt;contributors&gt;&lt;authors&gt;&lt;author&gt;Coscia, I. &lt;/author&gt;&lt;author&gt;Greenhalgh, S. A.&lt;/author&gt;&lt;author&gt;Linde, N.&lt;/author&gt;&lt;author&gt;Doetsch, J.&lt;/author&gt;&lt;author&gt;Marescot, L.&lt;/author&gt;&lt;author&gt;Günther, T.&lt;/author&gt;&lt;author&gt;Vogt, T.&lt;/author&gt;&lt;author&gt;Green, A. G.  &lt;/author&gt;&lt;/authors&gt;&lt;/contributors&gt;&lt;titles&gt;&lt;title&gt;Three-Dimensional Geophysical Mapping: Providing New Constraints for Understanding Hydrogeogical and Geological Processes&lt;/title&gt;&lt;secondary-title&gt;Geophysics&lt;/secondary-title&gt;&lt;/titles&gt;&lt;periodical&gt;&lt;full-title&gt;Geophysics&lt;/full-title&gt;&lt;/periodical&gt;&lt;pages&gt;G49-G59&lt;/pages&gt;&lt;volume&gt;76&lt;/volume&gt;&lt;number&gt;2&lt;/number&gt;&lt;dates&gt;&lt;year&gt;2011&lt;/year&gt;&lt;/dates&gt;&lt;urls&gt;&lt;/urls&gt;&lt;/record&gt;&lt;/Cite&gt;&lt;/EndNote&gt;</w:delInstrText>
        </w:r>
        <w:r w:rsidR="00F87A5A" w:rsidDel="00C12EE0">
          <w:rPr>
            <w:rFonts w:ascii="Times New Roman" w:eastAsia="TimesNewRomanPSMT" w:hAnsi="Times New Roman" w:cs="Times New Roman"/>
            <w:sz w:val="24"/>
            <w:szCs w:val="24"/>
          </w:rPr>
          <w:fldChar w:fldCharType="separate"/>
        </w:r>
        <w:r w:rsidR="00F87A5A" w:rsidDel="00C12EE0">
          <w:rPr>
            <w:rFonts w:ascii="Times New Roman" w:eastAsia="TimesNewRomanPSMT" w:hAnsi="Times New Roman" w:cs="Times New Roman"/>
            <w:noProof/>
            <w:sz w:val="24"/>
            <w:szCs w:val="24"/>
          </w:rPr>
          <w:fldChar w:fldCharType="begin"/>
        </w:r>
        <w:r w:rsidR="00EF379F" w:rsidDel="00C12EE0">
          <w:rPr>
            <w:rFonts w:ascii="Times New Roman" w:eastAsia="TimesNewRomanPSMT" w:hAnsi="Times New Roman" w:cs="Times New Roman"/>
            <w:noProof/>
            <w:sz w:val="24"/>
            <w:szCs w:val="24"/>
          </w:rPr>
          <w:delInstrText xml:space="preserve"> HYPERLINK \l "_ENREF_9" \o "Coscia, 2011 #704" </w:delInstrText>
        </w:r>
        <w:r w:rsidR="00F87A5A" w:rsidDel="00C12EE0">
          <w:rPr>
            <w:rFonts w:ascii="Times New Roman" w:eastAsia="TimesNewRomanPSMT" w:hAnsi="Times New Roman" w:cs="Times New Roman"/>
            <w:noProof/>
            <w:sz w:val="24"/>
            <w:szCs w:val="24"/>
          </w:rPr>
          <w:fldChar w:fldCharType="separate"/>
        </w:r>
        <w:r w:rsidR="00EF379F" w:rsidDel="00C12EE0">
          <w:rPr>
            <w:rFonts w:ascii="Times New Roman" w:eastAsia="TimesNewRomanPSMT" w:hAnsi="Times New Roman" w:cs="Times New Roman"/>
            <w:noProof/>
            <w:sz w:val="24"/>
            <w:szCs w:val="24"/>
          </w:rPr>
          <w:delText>Coscia et al. (2011</w:delText>
        </w:r>
        <w:r w:rsidR="00F87A5A" w:rsidDel="00C12EE0">
          <w:rPr>
            <w:rFonts w:ascii="Times New Roman" w:eastAsia="TimesNewRomanPSMT" w:hAnsi="Times New Roman" w:cs="Times New Roman"/>
            <w:noProof/>
            <w:sz w:val="24"/>
            <w:szCs w:val="24"/>
          </w:rPr>
          <w:fldChar w:fldCharType="end"/>
        </w:r>
        <w:r w:rsidR="00131347"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sz w:val="24"/>
            <w:szCs w:val="24"/>
          </w:rPr>
          <w:fldChar w:fldCharType="end"/>
        </w:r>
        <w:r w:rsidRPr="00493C79" w:rsidDel="00C12EE0">
          <w:rPr>
            <w:rFonts w:ascii="Times New Roman" w:eastAsia="TimesNewRomanPSMT" w:hAnsi="Times New Roman" w:cs="Times New Roman"/>
            <w:sz w:val="24"/>
            <w:szCs w:val="24"/>
          </w:rPr>
          <w:delText xml:space="preserve"> </w:delText>
        </w:r>
        <w:r w:rsidR="00493C79" w:rsidRPr="00493C79" w:rsidDel="00C12EE0">
          <w:rPr>
            <w:rFonts w:ascii="Times New Roman" w:eastAsia="TimesNewRomanPSMT" w:hAnsi="Times New Roman" w:cs="Times New Roman"/>
            <w:sz w:val="24"/>
            <w:szCs w:val="24"/>
          </w:rPr>
          <w:delText xml:space="preserve">removed smoothness constraints </w:delText>
        </w:r>
        <w:r w:rsidR="00493C79" w:rsidDel="00C12EE0">
          <w:rPr>
            <w:rFonts w:ascii="Times New Roman" w:eastAsia="TimesNewRomanPSMT" w:hAnsi="Times New Roman" w:cs="Times New Roman"/>
            <w:sz w:val="24"/>
            <w:szCs w:val="24"/>
          </w:rPr>
          <w:delText xml:space="preserve">from resistivity images </w:delText>
        </w:r>
        <w:r w:rsidR="00493C79" w:rsidRPr="00493C79" w:rsidDel="00C12EE0">
          <w:rPr>
            <w:rFonts w:ascii="Times New Roman" w:eastAsia="TimesNewRomanPSMT" w:hAnsi="Times New Roman" w:cs="Times New Roman"/>
            <w:sz w:val="24"/>
            <w:szCs w:val="24"/>
          </w:rPr>
          <w:delText>along a well</w:delText>
        </w:r>
        <w:r w:rsidR="00493C79" w:rsidDel="00C12EE0">
          <w:rPr>
            <w:rFonts w:ascii="Times New Roman" w:eastAsia="TimesNewRomanPSMT" w:hAnsi="Times New Roman" w:cs="Times New Roman"/>
            <w:sz w:val="24"/>
            <w:szCs w:val="24"/>
          </w:rPr>
          <w:delText>-</w:delText>
        </w:r>
        <w:r w:rsidR="00493C79" w:rsidRPr="00493C79" w:rsidDel="00C12EE0">
          <w:rPr>
            <w:rFonts w:ascii="Times New Roman" w:eastAsia="TimesNewRomanPSMT" w:hAnsi="Times New Roman" w:cs="Times New Roman"/>
            <w:sz w:val="24"/>
            <w:szCs w:val="24"/>
          </w:rPr>
          <w:delText xml:space="preserve">defined clay layer boundary.  </w:delText>
        </w:r>
        <w:r w:rsidR="00493C79" w:rsidDel="00C12EE0">
          <w:rPr>
            <w:rFonts w:ascii="Times New Roman" w:eastAsia="TimesNewRomanPSMT" w:hAnsi="Times New Roman" w:cs="Times New Roman"/>
            <w:sz w:val="24"/>
            <w:szCs w:val="24"/>
          </w:rPr>
          <w:delText xml:space="preserve">Application of regularization disconnects at the peat-mineral soil contact identified by GPR were considered and experimental inversions were performed. However these inversions either failed to converge or yielded unrealistic results.  The most likely explanation for this observation is that the peat-mineral soil contact is actually smooth in terms of electrical conductivity, due to ionic transport upward into the peat from the underlying mineral soil </w:delText>
        </w:r>
        <w:r w:rsidR="00F87A5A" w:rsidDel="00C12EE0">
          <w:rPr>
            <w:rFonts w:ascii="Times New Roman" w:eastAsia="TimesNewRomanPSMT" w:hAnsi="Times New Roman" w:cs="Times New Roman"/>
            <w:sz w:val="24"/>
            <w:szCs w:val="24"/>
          </w:rPr>
          <w:fldChar w:fldCharType="begin"/>
        </w:r>
        <w:r w:rsidR="00C029A6" w:rsidDel="00C12EE0">
          <w:rPr>
            <w:rFonts w:ascii="Times New Roman" w:eastAsia="TimesNewRomanPSMT" w:hAnsi="Times New Roman" w:cs="Times New Roman"/>
            <w:sz w:val="24"/>
            <w:szCs w:val="24"/>
          </w:rPr>
          <w:del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delInstrText>
        </w:r>
        <w:r w:rsidR="00F87A5A" w:rsidDel="00C12EE0">
          <w:rPr>
            <w:rFonts w:ascii="Times New Roman" w:eastAsia="TimesNewRomanPSMT" w:hAnsi="Times New Roman" w:cs="Times New Roman"/>
            <w:sz w:val="24"/>
            <w:szCs w:val="24"/>
          </w:rPr>
          <w:fldChar w:fldCharType="separate"/>
        </w:r>
        <w:r w:rsidR="00C029A6"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noProof/>
            <w:sz w:val="24"/>
            <w:szCs w:val="24"/>
          </w:rPr>
          <w:fldChar w:fldCharType="begin"/>
        </w:r>
        <w:r w:rsidR="00EF379F" w:rsidDel="00C12EE0">
          <w:rPr>
            <w:rFonts w:ascii="Times New Roman" w:eastAsia="TimesNewRomanPSMT" w:hAnsi="Times New Roman" w:cs="Times New Roman"/>
            <w:noProof/>
            <w:sz w:val="24"/>
            <w:szCs w:val="24"/>
          </w:rPr>
          <w:delInstrText xml:space="preserve"> HYPERLINK \l "_ENREF_31" \o "Slater, 2002 #240" </w:delInstrText>
        </w:r>
        <w:r w:rsidR="00F87A5A" w:rsidDel="00C12EE0">
          <w:rPr>
            <w:rFonts w:ascii="Times New Roman" w:eastAsia="TimesNewRomanPSMT" w:hAnsi="Times New Roman" w:cs="Times New Roman"/>
            <w:noProof/>
            <w:sz w:val="24"/>
            <w:szCs w:val="24"/>
          </w:rPr>
          <w:fldChar w:fldCharType="separate"/>
        </w:r>
        <w:r w:rsidR="00EF379F" w:rsidDel="00C12EE0">
          <w:rPr>
            <w:rFonts w:ascii="Times New Roman" w:eastAsia="TimesNewRomanPSMT" w:hAnsi="Times New Roman" w:cs="Times New Roman"/>
            <w:noProof/>
            <w:sz w:val="24"/>
            <w:szCs w:val="24"/>
          </w:rPr>
          <w:delText>Slater and Reeve 2002</w:delText>
        </w:r>
        <w:r w:rsidR="00F87A5A" w:rsidDel="00C12EE0">
          <w:rPr>
            <w:rFonts w:ascii="Times New Roman" w:eastAsia="TimesNewRomanPSMT" w:hAnsi="Times New Roman" w:cs="Times New Roman"/>
            <w:noProof/>
            <w:sz w:val="24"/>
            <w:szCs w:val="24"/>
          </w:rPr>
          <w:fldChar w:fldCharType="end"/>
        </w:r>
        <w:r w:rsidR="00C029A6"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sz w:val="24"/>
            <w:szCs w:val="24"/>
          </w:rPr>
          <w:fldChar w:fldCharType="end"/>
        </w:r>
        <w:r w:rsidR="00493C79" w:rsidDel="00C12EE0">
          <w:rPr>
            <w:rFonts w:ascii="Times New Roman" w:eastAsia="TimesNewRomanPSMT" w:hAnsi="Times New Roman" w:cs="Times New Roman"/>
            <w:sz w:val="24"/>
            <w:szCs w:val="24"/>
          </w:rPr>
          <w:delText xml:space="preserve">.  Although increasingly popular for constraining resistivity inverse models, </w:delText>
        </w:r>
        <w:r w:rsidR="00493C79" w:rsidDel="00C12EE0">
          <w:rPr>
            <w:rFonts w:ascii="Times New Roman" w:eastAsia="TimesNewRomanPSMT" w:hAnsi="Times New Roman" w:cs="Times New Roman"/>
            <w:sz w:val="24"/>
            <w:szCs w:val="24"/>
          </w:rPr>
          <w:lastRenderedPageBreak/>
          <w:delText xml:space="preserve">enforcement of inappropriate regularization disconnects may in fact yield erroneous results when used inappropriately </w:delText>
        </w:r>
        <w:r w:rsidR="00F87A5A" w:rsidDel="00C12EE0">
          <w:rPr>
            <w:rFonts w:ascii="Times New Roman" w:eastAsia="TimesNewRomanPSMT" w:hAnsi="Times New Roman" w:cs="Times New Roman"/>
            <w:sz w:val="24"/>
            <w:szCs w:val="24"/>
          </w:rPr>
          <w:fldChar w:fldCharType="begin"/>
        </w:r>
        <w:r w:rsidR="00131347" w:rsidDel="00C12EE0">
          <w:rPr>
            <w:rFonts w:ascii="Times New Roman" w:eastAsia="TimesNewRomanPSMT" w:hAnsi="Times New Roman" w:cs="Times New Roman"/>
            <w:sz w:val="24"/>
            <w:szCs w:val="24"/>
          </w:rPr>
          <w:delInstrText xml:space="preserve"> ADDIN EN.CITE &lt;EndNote&gt;&lt;Cite&gt;&lt;Author&gt;Robinson&lt;/Author&gt;&lt;Year&gt;2013&lt;/Year&gt;&lt;RecNum&gt;707&lt;/RecNum&gt;&lt;DisplayText&gt;(Robinson et al. 2013)&lt;/DisplayText&gt;&lt;record&gt;&lt;rec-number&gt;707&lt;/rec-number&gt;&lt;foreign-keys&gt;&lt;key app="EN" db-id="etp09zffjx9xw4esddr5s5d2pvadaapfvv2r"&gt;707&lt;/key&gt;&lt;/foreign-keys&gt;&lt;ref-type name="Journal Article"&gt;17&lt;/ref-type&gt;&lt;contributors&gt;&lt;authors&gt;&lt;author&gt;Robinson, J.&lt;/author&gt;&lt;author&gt;Johnson, T. &lt;/author&gt;&lt;author&gt;Slater, L.D.&lt;/author&gt;&lt;/authors&gt;&lt;/contributors&gt;&lt;titles&gt;&lt;title&gt;Evaluation of regularization constraints for improving electrical resistivity imaging of discrete fractures&lt;/title&gt;&lt;secondary-title&gt;Geophysics&lt;/secondary-title&gt;&lt;/titles&gt;&lt;periodical&gt;&lt;full-title&gt;Geophysics&lt;/full-title&gt;&lt;/periodical&gt;&lt;pages&gt;D115-D127&lt;/pages&gt;&lt;volume&gt;78&lt;/volume&gt;&lt;number&gt;3&lt;/number&gt;&lt;section&gt;doi: 10.1190/geo2012-0333.1&lt;/section&gt;&lt;dates&gt;&lt;year&gt;2013&lt;/year&gt;&lt;/dates&gt;&lt;urls&gt;&lt;/urls&gt;&lt;/record&gt;&lt;/Cite&gt;&lt;/EndNote&gt;</w:delInstrText>
        </w:r>
        <w:r w:rsidR="00F87A5A" w:rsidDel="00C12EE0">
          <w:rPr>
            <w:rFonts w:ascii="Times New Roman" w:eastAsia="TimesNewRomanPSMT" w:hAnsi="Times New Roman" w:cs="Times New Roman"/>
            <w:sz w:val="24"/>
            <w:szCs w:val="24"/>
          </w:rPr>
          <w:fldChar w:fldCharType="separate"/>
        </w:r>
        <w:r w:rsidR="00131347"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noProof/>
            <w:sz w:val="24"/>
            <w:szCs w:val="24"/>
          </w:rPr>
          <w:fldChar w:fldCharType="begin"/>
        </w:r>
        <w:r w:rsidR="00EF379F" w:rsidDel="00C12EE0">
          <w:rPr>
            <w:rFonts w:ascii="Times New Roman" w:eastAsia="TimesNewRomanPSMT" w:hAnsi="Times New Roman" w:cs="Times New Roman"/>
            <w:noProof/>
            <w:sz w:val="24"/>
            <w:szCs w:val="24"/>
          </w:rPr>
          <w:delInstrText xml:space="preserve"> HYPERLINK \l "_ENREF_27" \o "Robinson, 2013 #707" </w:delInstrText>
        </w:r>
        <w:r w:rsidR="00F87A5A" w:rsidDel="00C12EE0">
          <w:rPr>
            <w:rFonts w:ascii="Times New Roman" w:eastAsia="TimesNewRomanPSMT" w:hAnsi="Times New Roman" w:cs="Times New Roman"/>
            <w:noProof/>
            <w:sz w:val="24"/>
            <w:szCs w:val="24"/>
          </w:rPr>
          <w:fldChar w:fldCharType="separate"/>
        </w:r>
        <w:r w:rsidR="00EF379F" w:rsidDel="00C12EE0">
          <w:rPr>
            <w:rFonts w:ascii="Times New Roman" w:eastAsia="TimesNewRomanPSMT" w:hAnsi="Times New Roman" w:cs="Times New Roman"/>
            <w:noProof/>
            <w:sz w:val="24"/>
            <w:szCs w:val="24"/>
          </w:rPr>
          <w:delText>Robinson et al. 2013</w:delText>
        </w:r>
        <w:r w:rsidR="00F87A5A" w:rsidDel="00C12EE0">
          <w:rPr>
            <w:rFonts w:ascii="Times New Roman" w:eastAsia="TimesNewRomanPSMT" w:hAnsi="Times New Roman" w:cs="Times New Roman"/>
            <w:noProof/>
            <w:sz w:val="24"/>
            <w:szCs w:val="24"/>
          </w:rPr>
          <w:fldChar w:fldCharType="end"/>
        </w:r>
        <w:r w:rsidR="00131347" w:rsidDel="00C12EE0">
          <w:rPr>
            <w:rFonts w:ascii="Times New Roman" w:eastAsia="TimesNewRomanPSMT" w:hAnsi="Times New Roman" w:cs="Times New Roman"/>
            <w:noProof/>
            <w:sz w:val="24"/>
            <w:szCs w:val="24"/>
          </w:rPr>
          <w:delText>)</w:delText>
        </w:r>
        <w:r w:rsidR="00F87A5A" w:rsidDel="00C12EE0">
          <w:rPr>
            <w:rFonts w:ascii="Times New Roman" w:eastAsia="TimesNewRomanPSMT" w:hAnsi="Times New Roman" w:cs="Times New Roman"/>
            <w:sz w:val="24"/>
            <w:szCs w:val="24"/>
          </w:rPr>
          <w:fldChar w:fldCharType="end"/>
        </w:r>
        <w:r w:rsidR="005F3F5C" w:rsidDel="00C12EE0">
          <w:rPr>
            <w:rFonts w:ascii="Times New Roman" w:eastAsia="TimesNewRomanPSMT" w:hAnsi="Times New Roman" w:cs="Times New Roman"/>
            <w:sz w:val="24"/>
            <w:szCs w:val="24"/>
          </w:rPr>
          <w:delText xml:space="preserve">. </w:delText>
        </w:r>
        <w:r w:rsidR="00493C79" w:rsidDel="00C12EE0">
          <w:rPr>
            <w:rFonts w:ascii="Times New Roman" w:eastAsia="TimesNewRomanPSMT" w:hAnsi="Times New Roman" w:cs="Times New Roman"/>
            <w:sz w:val="24"/>
            <w:szCs w:val="24"/>
          </w:rPr>
          <w:delText>Thus, no regularization disconnects were used in model constraints.</w:delText>
        </w:r>
      </w:del>
    </w:p>
    <w:p w:rsidR="00493C79" w:rsidRDefault="00493C79" w:rsidP="00BF37E1">
      <w:pPr>
        <w:spacing w:after="0" w:line="480" w:lineRule="auto"/>
        <w:rPr>
          <w:rFonts w:ascii="Times New Roman" w:eastAsia="TimesNewRomanPSMT" w:hAnsi="Times New Roman" w:cs="Times New Roman"/>
          <w:sz w:val="24"/>
          <w:szCs w:val="24"/>
        </w:rPr>
      </w:pPr>
    </w:p>
    <w:p w:rsidR="00905558" w:rsidRPr="00C029A6" w:rsidRDefault="00C029A6" w:rsidP="00BF37E1">
      <w:pPr>
        <w:spacing w:after="0" w:line="480" w:lineRule="auto"/>
        <w:rPr>
          <w:rFonts w:ascii="Times New Roman" w:eastAsia="TimesNewRomanPSMT" w:hAnsi="Times New Roman" w:cs="Times New Roman"/>
          <w:b/>
          <w:sz w:val="24"/>
          <w:szCs w:val="24"/>
        </w:rPr>
      </w:pPr>
      <w:del w:id="462" w:author="USDA Forest Service" w:date="2015-04-15T15:48:00Z">
        <w:r w:rsidRPr="00C029A6" w:rsidDel="00FD418A">
          <w:rPr>
            <w:rFonts w:ascii="Times New Roman" w:eastAsia="TimesNewRomanPSMT" w:hAnsi="Times New Roman" w:cs="Times New Roman"/>
            <w:b/>
            <w:sz w:val="24"/>
            <w:szCs w:val="24"/>
          </w:rPr>
          <w:delText>3</w:delText>
        </w:r>
      </w:del>
      <w:ins w:id="463" w:author="USDA Forest Service" w:date="2015-04-15T15:48:00Z">
        <w:r w:rsidR="00FD418A">
          <w:rPr>
            <w:rFonts w:ascii="Times New Roman" w:eastAsia="TimesNewRomanPSMT" w:hAnsi="Times New Roman" w:cs="Times New Roman"/>
            <w:b/>
            <w:sz w:val="24"/>
            <w:szCs w:val="24"/>
          </w:rPr>
          <w:t>2</w:t>
        </w:r>
      </w:ins>
      <w:r w:rsidRPr="00C029A6">
        <w:rPr>
          <w:rFonts w:ascii="Times New Roman" w:eastAsia="TimesNewRomanPSMT" w:hAnsi="Times New Roman" w:cs="Times New Roman"/>
          <w:b/>
          <w:sz w:val="24"/>
          <w:szCs w:val="24"/>
        </w:rPr>
        <w:t>.</w:t>
      </w:r>
      <w:del w:id="464" w:author="USDA Forest Service" w:date="2015-04-15T15:48:00Z">
        <w:r w:rsidRPr="00C029A6" w:rsidDel="00FD418A">
          <w:rPr>
            <w:rFonts w:ascii="Times New Roman" w:eastAsia="TimesNewRomanPSMT" w:hAnsi="Times New Roman" w:cs="Times New Roman"/>
            <w:b/>
            <w:sz w:val="24"/>
            <w:szCs w:val="24"/>
          </w:rPr>
          <w:delText>3</w:delText>
        </w:r>
      </w:del>
      <w:ins w:id="465" w:author="USDA Forest Service" w:date="2015-04-15T15:48:00Z">
        <w:r w:rsidR="00FD418A">
          <w:rPr>
            <w:rFonts w:ascii="Times New Roman" w:eastAsia="TimesNewRomanPSMT" w:hAnsi="Times New Roman" w:cs="Times New Roman"/>
            <w:b/>
            <w:sz w:val="24"/>
            <w:szCs w:val="24"/>
          </w:rPr>
          <w:t>4</w:t>
        </w:r>
      </w:ins>
      <w:del w:id="466" w:author="USDA Forest Service" w:date="2015-04-15T15:48:00Z">
        <w:r w:rsidRPr="00C029A6" w:rsidDel="00FD418A">
          <w:rPr>
            <w:rFonts w:ascii="Times New Roman" w:eastAsia="TimesNewRomanPSMT" w:hAnsi="Times New Roman" w:cs="Times New Roman"/>
            <w:b/>
            <w:sz w:val="24"/>
            <w:szCs w:val="24"/>
          </w:rPr>
          <w:delText>.</w:delText>
        </w:r>
      </w:del>
      <w:r w:rsidRPr="00C029A6">
        <w:rPr>
          <w:rFonts w:ascii="Times New Roman" w:eastAsia="TimesNewRomanPSMT" w:hAnsi="Times New Roman" w:cs="Times New Roman"/>
          <w:b/>
          <w:sz w:val="24"/>
          <w:szCs w:val="24"/>
        </w:rPr>
        <w:t xml:space="preserve"> </w:t>
      </w:r>
      <w:r w:rsidR="00210E0F" w:rsidRPr="00C029A6">
        <w:rPr>
          <w:rFonts w:ascii="Times New Roman" w:eastAsia="TimesNewRomanPSMT" w:hAnsi="Times New Roman" w:cs="Times New Roman"/>
          <w:b/>
          <w:sz w:val="24"/>
          <w:szCs w:val="24"/>
        </w:rPr>
        <w:t>Coring</w:t>
      </w:r>
    </w:p>
    <w:p w:rsidR="00CC0055" w:rsidRPr="00B30796" w:rsidRDefault="00BF37E1" w:rsidP="00CC0055">
      <w:pPr>
        <w:spacing w:after="0" w:line="480" w:lineRule="auto"/>
        <w:rPr>
          <w:ins w:id="467" w:author="USDA Forest Service" w:date="2015-04-15T22:49:00Z"/>
          <w:rFonts w:ascii="Times New Roman" w:hAnsi="Times New Roman" w:cs="Times New Roman"/>
          <w:sz w:val="24"/>
          <w:szCs w:val="24"/>
        </w:rPr>
      </w:pPr>
      <w:r w:rsidRPr="00BF37E1">
        <w:rPr>
          <w:rFonts w:ascii="Times New Roman" w:eastAsia="TimesNewRomanPSMT" w:hAnsi="Times New Roman" w:cs="Times New Roman"/>
          <w:sz w:val="24"/>
          <w:szCs w:val="24"/>
        </w:rPr>
        <w:tab/>
      </w:r>
      <w:r w:rsidR="00355174">
        <w:rPr>
          <w:rFonts w:ascii="Times New Roman" w:eastAsia="TimesNewRomanPSMT" w:hAnsi="Times New Roman" w:cs="Times New Roman"/>
          <w:sz w:val="24"/>
          <w:szCs w:val="24"/>
        </w:rPr>
        <w:t>A total of nine c</w:t>
      </w:r>
      <w:r w:rsidRPr="00BF37E1">
        <w:rPr>
          <w:rFonts w:ascii="Times New Roman" w:eastAsia="TimesNewRomanPSMT" w:hAnsi="Times New Roman" w:cs="Times New Roman"/>
          <w:sz w:val="24"/>
          <w:szCs w:val="24"/>
        </w:rPr>
        <w:t>ore</w:t>
      </w:r>
      <w:r w:rsidR="00CB3829">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samples were obtained </w:t>
      </w:r>
      <w:r w:rsidR="00D24284" w:rsidRPr="00BF37E1">
        <w:rPr>
          <w:rFonts w:ascii="Times New Roman" w:eastAsia="TimesNewRomanPSMT" w:hAnsi="Times New Roman" w:cs="Times New Roman"/>
          <w:sz w:val="24"/>
          <w:szCs w:val="24"/>
        </w:rPr>
        <w:t>along the linear transects estab</w:t>
      </w:r>
      <w:r w:rsidR="00D24284">
        <w:rPr>
          <w:rFonts w:ascii="Times New Roman" w:eastAsia="TimesNewRomanPSMT" w:hAnsi="Times New Roman" w:cs="Times New Roman"/>
          <w:sz w:val="24"/>
          <w:szCs w:val="24"/>
        </w:rPr>
        <w:t>lished for geophysical surveys</w:t>
      </w:r>
      <w:r w:rsidR="00D24284" w:rsidRPr="00BF37E1">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using an </w:t>
      </w:r>
      <w:proofErr w:type="spellStart"/>
      <w:r w:rsidRPr="00BF37E1">
        <w:rPr>
          <w:rFonts w:ascii="Times New Roman" w:eastAsia="TimesNewRomanPSMT" w:hAnsi="Times New Roman" w:cs="Times New Roman"/>
          <w:sz w:val="24"/>
          <w:szCs w:val="24"/>
        </w:rPr>
        <w:t>Eijkelkamp</w:t>
      </w:r>
      <w:proofErr w:type="spellEnd"/>
      <w:r w:rsidRPr="00BF37E1">
        <w:rPr>
          <w:rFonts w:ascii="Times New Roman" w:eastAsia="TimesNewRomanPSMT" w:hAnsi="Times New Roman" w:cs="Times New Roman"/>
          <w:sz w:val="24"/>
          <w:szCs w:val="24"/>
        </w:rPr>
        <w:t xml:space="preserve"> Russian style peat auger inserted vertically into the peat layer.  Representative 5</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cm </w:t>
      </w:r>
      <w:ins w:id="468" w:author="USDA Forest Service" w:date="2015-04-15T20:58:00Z">
        <w:r w:rsidR="00E10F81">
          <w:rPr>
            <w:rFonts w:ascii="Times New Roman" w:eastAsia="TimesNewRomanPSMT" w:hAnsi="Times New Roman" w:cs="Times New Roman"/>
            <w:sz w:val="24"/>
            <w:szCs w:val="24"/>
          </w:rPr>
          <w:t xml:space="preserve">peat soil </w:t>
        </w:r>
      </w:ins>
      <w:r w:rsidRPr="00BF37E1">
        <w:rPr>
          <w:rFonts w:ascii="Times New Roman" w:eastAsia="TimesNewRomanPSMT" w:hAnsi="Times New Roman" w:cs="Times New Roman"/>
          <w:sz w:val="24"/>
          <w:szCs w:val="24"/>
        </w:rPr>
        <w:t>subsamples were taken at depth intervals 0-30, 30-50, 50-100</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cm and each subsequent 100</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cm interval until mineral substrate was reached. </w:t>
      </w:r>
      <w:moveToRangeStart w:id="469" w:author="USDA Forest Service" w:date="2015-04-15T15:42:00Z" w:name="move416875848"/>
      <w:moveTo w:id="470" w:author="USDA Forest Service" w:date="2015-04-15T15:42:00Z">
        <w:r w:rsidR="00FD418A">
          <w:rPr>
            <w:rFonts w:ascii="Times New Roman" w:eastAsia="TimesNewRomanPSMT" w:hAnsi="Times New Roman" w:cs="Times New Roman"/>
            <w:sz w:val="24"/>
            <w:szCs w:val="24"/>
          </w:rPr>
          <w:t xml:space="preserve">After extraction of core samples, water tables were directly measured using a measuring tape. </w:t>
        </w:r>
      </w:moveTo>
      <w:moveToRangeEnd w:id="469"/>
      <w:r w:rsidR="007842CB">
        <w:rPr>
          <w:rFonts w:ascii="Times New Roman" w:eastAsia="TimesNewRomanPSMT" w:hAnsi="Times New Roman" w:cs="Times New Roman"/>
          <w:sz w:val="24"/>
          <w:szCs w:val="24"/>
        </w:rPr>
        <w:t xml:space="preserve">The length of the sampling device was </w:t>
      </w:r>
      <w:r w:rsidR="007842CB">
        <w:rPr>
          <w:rFonts w:ascii="Times New Roman" w:hAnsi="Times New Roman" w:cs="Times New Roman"/>
          <w:sz w:val="24"/>
          <w:szCs w:val="24"/>
        </w:rPr>
        <w:t>9 m</w:t>
      </w:r>
      <w:ins w:id="471" w:author="USDA Forest Service" w:date="2015-04-15T20:59:00Z">
        <w:r w:rsidR="00E10F81">
          <w:rPr>
            <w:rFonts w:ascii="Times New Roman" w:hAnsi="Times New Roman" w:cs="Times New Roman"/>
            <w:sz w:val="24"/>
            <w:szCs w:val="24"/>
          </w:rPr>
          <w:t>,</w:t>
        </w:r>
      </w:ins>
      <w:del w:id="472" w:author="USDA Forest Service" w:date="2015-04-15T20:59:00Z">
        <w:r w:rsidR="007842CB" w:rsidDel="00E10F81">
          <w:rPr>
            <w:rFonts w:ascii="Times New Roman" w:hAnsi="Times New Roman" w:cs="Times New Roman"/>
            <w:sz w:val="24"/>
            <w:szCs w:val="24"/>
          </w:rPr>
          <w:delText xml:space="preserve"> total</w:delText>
        </w:r>
      </w:del>
      <w:r w:rsidR="00500A60">
        <w:rPr>
          <w:rFonts w:ascii="Times New Roman" w:hAnsi="Times New Roman" w:cs="Times New Roman"/>
          <w:sz w:val="24"/>
          <w:szCs w:val="24"/>
        </w:rPr>
        <w:t xml:space="preserve"> so</w:t>
      </w:r>
      <w:r w:rsidR="007842CB">
        <w:rPr>
          <w:rFonts w:ascii="Times New Roman" w:hAnsi="Times New Roman" w:cs="Times New Roman"/>
          <w:sz w:val="24"/>
          <w:szCs w:val="24"/>
        </w:rPr>
        <w:t xml:space="preserve"> detection of any deeper boundaries below 9 m using direct methods was not possible. </w:t>
      </w:r>
      <w:r w:rsidRPr="00BF37E1">
        <w:rPr>
          <w:rFonts w:ascii="Times New Roman" w:eastAsia="TimesNewRomanPSMT" w:hAnsi="Times New Roman" w:cs="Times New Roman"/>
          <w:sz w:val="24"/>
          <w:szCs w:val="24"/>
        </w:rPr>
        <w:t>Peat layers were described in the field as “peat”, “transitional” (a mixing horizon of peat and mineral soil) and “mineral</w:t>
      </w:r>
      <w:r w:rsidR="00CB3829">
        <w:rPr>
          <w:rFonts w:ascii="Times New Roman" w:eastAsia="TimesNewRomanPSMT" w:hAnsi="Times New Roman" w:cs="Times New Roman"/>
          <w:sz w:val="24"/>
          <w:szCs w:val="24"/>
        </w:rPr>
        <w:t xml:space="preserve"> soil</w:t>
      </w:r>
      <w:r w:rsidRPr="00BF37E1">
        <w:rPr>
          <w:rFonts w:ascii="Times New Roman" w:eastAsia="TimesNewRomanPSMT" w:hAnsi="Times New Roman" w:cs="Times New Roman"/>
          <w:sz w:val="24"/>
          <w:szCs w:val="24"/>
        </w:rPr>
        <w:t>”</w:t>
      </w:r>
      <w:r w:rsidR="00CB3829">
        <w:rPr>
          <w:rFonts w:ascii="Times New Roman" w:eastAsia="TimesNewRomanPSMT" w:hAnsi="Times New Roman" w:cs="Times New Roman"/>
          <w:sz w:val="24"/>
          <w:szCs w:val="24"/>
        </w:rPr>
        <w:t xml:space="preserve"> (mostly </w:t>
      </w:r>
      <w:ins w:id="473" w:author="USDA Forest Service" w:date="2015-04-15T15:31:00Z">
        <w:r w:rsidR="003F076A">
          <w:rPr>
            <w:rFonts w:ascii="Times New Roman" w:eastAsia="TimesNewRomanPSMT" w:hAnsi="Times New Roman" w:cs="Times New Roman"/>
            <w:sz w:val="24"/>
            <w:szCs w:val="24"/>
          </w:rPr>
          <w:t xml:space="preserve">marine derived fine silt and </w:t>
        </w:r>
      </w:ins>
      <w:r w:rsidR="00CB3829">
        <w:rPr>
          <w:rFonts w:ascii="Times New Roman" w:eastAsia="TimesNewRomanPSMT" w:hAnsi="Times New Roman" w:cs="Times New Roman"/>
          <w:sz w:val="24"/>
          <w:szCs w:val="24"/>
        </w:rPr>
        <w:t>clay)</w:t>
      </w:r>
      <w:r w:rsidRPr="00BF37E1">
        <w:rPr>
          <w:rFonts w:ascii="Times New Roman" w:eastAsia="TimesNewRomanPSMT" w:hAnsi="Times New Roman" w:cs="Times New Roman"/>
          <w:sz w:val="24"/>
          <w:szCs w:val="24"/>
        </w:rPr>
        <w:t>, which represented underlying mineral substrate.  The 5</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cm subsamples we</w:t>
      </w:r>
      <w:r w:rsidR="002D5E3C">
        <w:rPr>
          <w:rFonts w:ascii="Times New Roman" w:eastAsia="TimesNewRomanPSMT" w:hAnsi="Times New Roman" w:cs="Times New Roman"/>
          <w:sz w:val="24"/>
          <w:szCs w:val="24"/>
        </w:rPr>
        <w:t xml:space="preserve">re oven dried </w:t>
      </w:r>
      <w:ins w:id="474" w:author="USDA Forest Service" w:date="2015-04-16T10:36:00Z">
        <w:r w:rsidR="00AD2E7C">
          <w:rPr>
            <w:rFonts w:ascii="Times New Roman" w:eastAsia="TimesNewRomanPSMT" w:hAnsi="Times New Roman" w:cs="Times New Roman"/>
            <w:sz w:val="24"/>
            <w:szCs w:val="24"/>
          </w:rPr>
          <w:t xml:space="preserve">at 60 °C until constant weight was achieved, and weighed </w:t>
        </w:r>
      </w:ins>
      <w:r w:rsidR="002D5E3C">
        <w:rPr>
          <w:rFonts w:ascii="Times New Roman" w:eastAsia="TimesNewRomanPSMT" w:hAnsi="Times New Roman" w:cs="Times New Roman"/>
          <w:sz w:val="24"/>
          <w:szCs w:val="24"/>
        </w:rPr>
        <w:t>for bulk density determination</w:t>
      </w:r>
      <w:ins w:id="475" w:author="USDA Forest Service" w:date="2015-04-16T10:37:00Z">
        <w:r w:rsidR="00AD2E7C">
          <w:rPr>
            <w:rFonts w:ascii="Times New Roman" w:eastAsia="TimesNewRomanPSMT" w:hAnsi="Times New Roman" w:cs="Times New Roman"/>
            <w:sz w:val="24"/>
            <w:szCs w:val="24"/>
          </w:rPr>
          <w:t>.  Peat samples were then</w:t>
        </w:r>
      </w:ins>
      <w:del w:id="476" w:author="USDA Forest Service" w:date="2015-04-16T10:37:00Z">
        <w:r w:rsidR="002D5E3C" w:rsidDel="00AD2E7C">
          <w:rPr>
            <w:rFonts w:ascii="Times New Roman" w:eastAsia="TimesNewRomanPSMT" w:hAnsi="Times New Roman" w:cs="Times New Roman"/>
            <w:sz w:val="24"/>
            <w:szCs w:val="24"/>
          </w:rPr>
          <w:delText xml:space="preserve"> and </w:delText>
        </w:r>
      </w:del>
      <w:ins w:id="477" w:author="USDA Forest Service" w:date="2015-04-16T10:37:00Z">
        <w:r w:rsidR="00AD2E7C">
          <w:rPr>
            <w:rFonts w:ascii="Times New Roman" w:eastAsia="TimesNewRomanPSMT" w:hAnsi="Times New Roman" w:cs="Times New Roman"/>
            <w:sz w:val="24"/>
            <w:szCs w:val="24"/>
          </w:rPr>
          <w:t xml:space="preserve"> </w:t>
        </w:r>
      </w:ins>
      <w:r w:rsidR="002D5E3C">
        <w:rPr>
          <w:rFonts w:ascii="Times New Roman" w:eastAsia="TimesNewRomanPSMT" w:hAnsi="Times New Roman" w:cs="Times New Roman"/>
          <w:sz w:val="24"/>
          <w:szCs w:val="24"/>
        </w:rPr>
        <w:t xml:space="preserve">sent to the USFS Northern Research Station soil analysis laboratory for carbon analysis. </w:t>
      </w:r>
      <w:ins w:id="478" w:author="USDA Forest Service" w:date="2015-04-16T10:37:00Z">
        <w:r w:rsidR="00AD2E7C">
          <w:rPr>
            <w:rFonts w:ascii="Times New Roman" w:eastAsia="TimesNewRomanPSMT" w:hAnsi="Times New Roman" w:cs="Times New Roman"/>
            <w:sz w:val="24"/>
            <w:szCs w:val="24"/>
          </w:rPr>
          <w:t>S</w:t>
        </w:r>
      </w:ins>
      <w:del w:id="479" w:author="USDA Forest Service" w:date="2015-04-16T10:37:00Z">
        <w:r w:rsidR="002D5E3C" w:rsidDel="00AD2E7C">
          <w:rPr>
            <w:rFonts w:ascii="Times New Roman" w:eastAsia="TimesNewRomanPSMT" w:hAnsi="Times New Roman" w:cs="Times New Roman"/>
            <w:sz w:val="24"/>
            <w:szCs w:val="24"/>
          </w:rPr>
          <w:delText xml:space="preserve"> </w:delText>
        </w:r>
      </w:del>
      <w:ins w:id="480" w:author="USDA Forest Service" w:date="2015-04-15T15:31:00Z">
        <w:r w:rsidR="003F076A">
          <w:rPr>
            <w:rFonts w:ascii="Times New Roman" w:eastAsia="TimesNewRomanPSMT" w:hAnsi="Times New Roman" w:cs="Times New Roman"/>
            <w:sz w:val="24"/>
            <w:szCs w:val="24"/>
          </w:rPr>
          <w:t xml:space="preserve">amples were </w:t>
        </w:r>
      </w:ins>
      <w:ins w:id="481" w:author="USDA Forest Service" w:date="2015-04-15T15:36:00Z">
        <w:r w:rsidR="003F076A">
          <w:rPr>
            <w:rFonts w:ascii="Times New Roman" w:eastAsia="TimesNewRomanPSMT" w:hAnsi="Times New Roman" w:cs="Times New Roman"/>
            <w:sz w:val="24"/>
            <w:szCs w:val="24"/>
          </w:rPr>
          <w:t xml:space="preserve">finely </w:t>
        </w:r>
      </w:ins>
      <w:ins w:id="482" w:author="USDA Forest Service" w:date="2015-04-15T15:31:00Z">
        <w:r w:rsidR="003F076A">
          <w:rPr>
            <w:rFonts w:ascii="Times New Roman" w:eastAsia="TimesNewRomanPSMT" w:hAnsi="Times New Roman" w:cs="Times New Roman"/>
            <w:sz w:val="24"/>
            <w:szCs w:val="24"/>
          </w:rPr>
          <w:t>ground</w:t>
        </w:r>
      </w:ins>
      <w:ins w:id="483" w:author="USDA Forest Service" w:date="2015-04-15T15:41:00Z">
        <w:r w:rsidR="00FD418A">
          <w:rPr>
            <w:rFonts w:ascii="Times New Roman" w:eastAsia="TimesNewRomanPSMT" w:hAnsi="Times New Roman" w:cs="Times New Roman"/>
            <w:sz w:val="24"/>
            <w:szCs w:val="24"/>
          </w:rPr>
          <w:t xml:space="preserve">, </w:t>
        </w:r>
      </w:ins>
      <w:ins w:id="484" w:author="USDA Forest Service" w:date="2015-04-15T15:31:00Z">
        <w:r w:rsidR="003F076A">
          <w:rPr>
            <w:rFonts w:ascii="Times New Roman" w:eastAsia="TimesNewRomanPSMT" w:hAnsi="Times New Roman" w:cs="Times New Roman"/>
            <w:sz w:val="24"/>
            <w:szCs w:val="24"/>
          </w:rPr>
          <w:t xml:space="preserve">homogenized, and analyzed for total C using a LECO </w:t>
        </w:r>
        <w:proofErr w:type="spellStart"/>
        <w:r w:rsidR="003F076A">
          <w:rPr>
            <w:rFonts w:ascii="Times New Roman" w:eastAsia="TimesNewRomanPSMT" w:hAnsi="Times New Roman" w:cs="Times New Roman"/>
            <w:sz w:val="24"/>
            <w:szCs w:val="24"/>
          </w:rPr>
          <w:t>TruSpec</w:t>
        </w:r>
        <w:proofErr w:type="spellEnd"/>
        <w:r w:rsidR="003F076A">
          <w:rPr>
            <w:rFonts w:ascii="Times New Roman" w:eastAsia="TimesNewRomanPSMT" w:hAnsi="Times New Roman" w:cs="Times New Roman"/>
            <w:sz w:val="24"/>
            <w:szCs w:val="24"/>
          </w:rPr>
          <w:t xml:space="preserve"> elemental CN analyzer (L</w:t>
        </w:r>
      </w:ins>
      <w:ins w:id="485" w:author="USDA Forest Service" w:date="2015-04-15T15:37:00Z">
        <w:r w:rsidR="003F076A">
          <w:rPr>
            <w:rFonts w:ascii="Times New Roman" w:eastAsia="TimesNewRomanPSMT" w:hAnsi="Times New Roman" w:cs="Times New Roman"/>
            <w:sz w:val="24"/>
            <w:szCs w:val="24"/>
          </w:rPr>
          <w:t>ECO</w:t>
        </w:r>
      </w:ins>
      <w:ins w:id="486" w:author="USDA Forest Service" w:date="2015-04-15T15:31:00Z">
        <w:r w:rsidR="003F076A">
          <w:rPr>
            <w:rFonts w:ascii="Times New Roman" w:eastAsia="TimesNewRomanPSMT" w:hAnsi="Times New Roman" w:cs="Times New Roman"/>
            <w:sz w:val="24"/>
            <w:szCs w:val="24"/>
          </w:rPr>
          <w:t xml:space="preserve"> Corp, St. Joseph Michigan).</w:t>
        </w:r>
      </w:ins>
      <w:ins w:id="487" w:author="USDA Forest Service" w:date="2015-04-15T15:38:00Z">
        <w:r w:rsidR="003F076A">
          <w:rPr>
            <w:rFonts w:ascii="Times New Roman" w:eastAsia="TimesNewRomanPSMT" w:hAnsi="Times New Roman" w:cs="Times New Roman"/>
            <w:sz w:val="24"/>
            <w:szCs w:val="24"/>
          </w:rPr>
          <w:t xml:space="preserve">  Laboratory standards</w:t>
        </w:r>
      </w:ins>
      <w:ins w:id="488" w:author="USDA Forest Service" w:date="2015-04-15T15:40:00Z">
        <w:r w:rsidR="003F076A">
          <w:rPr>
            <w:rFonts w:ascii="Times New Roman" w:eastAsia="TimesNewRomanPSMT" w:hAnsi="Times New Roman" w:cs="Times New Roman"/>
            <w:sz w:val="24"/>
            <w:szCs w:val="24"/>
          </w:rPr>
          <w:t xml:space="preserve"> and analytical duplicates were run every 10 samples </w:t>
        </w:r>
      </w:ins>
      <w:ins w:id="489" w:author="USDA Forest Service" w:date="2015-04-15T21:00:00Z">
        <w:r w:rsidR="00E10F81">
          <w:rPr>
            <w:rFonts w:ascii="Times New Roman" w:eastAsia="TimesNewRomanPSMT" w:hAnsi="Times New Roman" w:cs="Times New Roman"/>
            <w:sz w:val="24"/>
            <w:szCs w:val="24"/>
          </w:rPr>
          <w:t>to ensure</w:t>
        </w:r>
      </w:ins>
      <w:ins w:id="490" w:author="USDA Forest Service" w:date="2015-04-15T15:40:00Z">
        <w:r w:rsidR="00E10F81">
          <w:rPr>
            <w:rFonts w:ascii="Times New Roman" w:eastAsia="TimesNewRomanPSMT" w:hAnsi="Times New Roman" w:cs="Times New Roman"/>
            <w:sz w:val="24"/>
            <w:szCs w:val="24"/>
          </w:rPr>
          <w:t xml:space="preserve"> data quality</w:t>
        </w:r>
        <w:r w:rsidR="003F076A">
          <w:rPr>
            <w:rFonts w:ascii="Times New Roman" w:eastAsia="TimesNewRomanPSMT" w:hAnsi="Times New Roman" w:cs="Times New Roman"/>
            <w:sz w:val="24"/>
            <w:szCs w:val="24"/>
          </w:rPr>
          <w:t xml:space="preserve">.  </w:t>
        </w:r>
      </w:ins>
      <w:moveFromRangeStart w:id="491" w:author="USDA Forest Service" w:date="2015-04-15T15:42:00Z" w:name="move416875848"/>
      <w:moveFrom w:id="492" w:author="USDA Forest Service" w:date="2015-04-15T15:42:00Z">
        <w:r w:rsidR="00CB3829" w:rsidDel="00FD418A">
          <w:rPr>
            <w:rFonts w:ascii="Times New Roman" w:eastAsia="TimesNewRomanPSMT" w:hAnsi="Times New Roman" w:cs="Times New Roman"/>
            <w:sz w:val="24"/>
            <w:szCs w:val="24"/>
          </w:rPr>
          <w:t>After extraction of core samples</w:t>
        </w:r>
        <w:r w:rsidR="006244BB" w:rsidDel="00FD418A">
          <w:rPr>
            <w:rFonts w:ascii="Times New Roman" w:eastAsia="TimesNewRomanPSMT" w:hAnsi="Times New Roman" w:cs="Times New Roman"/>
            <w:sz w:val="24"/>
            <w:szCs w:val="24"/>
          </w:rPr>
          <w:t>,</w:t>
        </w:r>
        <w:r w:rsidR="00CB3829" w:rsidDel="00FD418A">
          <w:rPr>
            <w:rFonts w:ascii="Times New Roman" w:eastAsia="TimesNewRomanPSMT" w:hAnsi="Times New Roman" w:cs="Times New Roman"/>
            <w:sz w:val="24"/>
            <w:szCs w:val="24"/>
          </w:rPr>
          <w:t xml:space="preserve"> water tables were directly measured using a measuring tape. </w:t>
        </w:r>
      </w:moveFrom>
      <w:moveFromRangeEnd w:id="491"/>
      <w:ins w:id="493" w:author="USDA Forest Service" w:date="2015-04-15T22:49:00Z">
        <w:r w:rsidR="00CC0055" w:rsidRPr="00B30796">
          <w:rPr>
            <w:rFonts w:ascii="Times New Roman" w:hAnsi="Times New Roman" w:cs="Times New Roman"/>
            <w:sz w:val="24"/>
            <w:szCs w:val="24"/>
          </w:rPr>
          <w:t>Peat carbon storage was calculated</w:t>
        </w:r>
        <w:r w:rsidR="00CC0055">
          <w:rPr>
            <w:rFonts w:ascii="Times New Roman" w:hAnsi="Times New Roman" w:cs="Times New Roman"/>
            <w:sz w:val="24"/>
            <w:szCs w:val="24"/>
          </w:rPr>
          <w:t xml:space="preserve"> as</w:t>
        </w:r>
        <w:r w:rsidR="00CC0055" w:rsidRPr="00B30796">
          <w:rPr>
            <w:rFonts w:ascii="Times New Roman" w:hAnsi="Times New Roman" w:cs="Times New Roman"/>
            <w:sz w:val="24"/>
            <w:szCs w:val="24"/>
          </w:rPr>
          <w:t xml:space="preserve">: </w:t>
        </w:r>
      </w:ins>
    </w:p>
    <w:p w:rsidR="00CC0055" w:rsidRPr="00B30796" w:rsidRDefault="00CC0055" w:rsidP="00CC0055">
      <w:pPr>
        <w:spacing w:after="0" w:line="480" w:lineRule="auto"/>
        <w:rPr>
          <w:ins w:id="494" w:author="USDA Forest Service" w:date="2015-04-15T22:49:00Z"/>
          <w:rFonts w:ascii="Times New Roman" w:hAnsi="Times New Roman" w:cs="Times New Roman"/>
          <w:sz w:val="24"/>
          <w:szCs w:val="24"/>
        </w:rPr>
      </w:pPr>
      <w:proofErr w:type="spellStart"/>
      <w:ins w:id="495" w:author="USDA Forest Service" w:date="2015-04-15T22:49:00Z">
        <w:r w:rsidRPr="00B30796">
          <w:rPr>
            <w:rFonts w:ascii="Times New Roman" w:hAnsi="Times New Roman" w:cs="Times New Roman"/>
            <w:sz w:val="24"/>
            <w:szCs w:val="24"/>
          </w:rPr>
          <w:t>C</w:t>
        </w:r>
        <w:r w:rsidRPr="00B30796">
          <w:rPr>
            <w:rFonts w:ascii="Times New Roman" w:hAnsi="Times New Roman" w:cs="Times New Roman"/>
            <w:sz w:val="24"/>
            <w:szCs w:val="24"/>
            <w:vertAlign w:val="subscript"/>
          </w:rPr>
          <w:t>peat</w:t>
        </w:r>
        <w:proofErr w:type="spellEnd"/>
        <w:r w:rsidRPr="00B30796">
          <w:rPr>
            <w:rFonts w:ascii="Times New Roman" w:hAnsi="Times New Roman" w:cs="Times New Roman"/>
            <w:sz w:val="24"/>
            <w:szCs w:val="24"/>
          </w:rPr>
          <w:t xml:space="preserve"> = V*</w:t>
        </w:r>
        <w:proofErr w:type="spellStart"/>
        <w:r w:rsidRPr="00B30796">
          <w:rPr>
            <w:rFonts w:ascii="Times New Roman" w:hAnsi="Times New Roman" w:cs="Times New Roman"/>
            <w:sz w:val="24"/>
            <w:szCs w:val="24"/>
          </w:rPr>
          <w:t>C</w:t>
        </w:r>
        <w:r w:rsidRPr="00B30796">
          <w:rPr>
            <w:rFonts w:ascii="Times New Roman" w:hAnsi="Times New Roman" w:cs="Times New Roman"/>
            <w:sz w:val="24"/>
            <w:szCs w:val="24"/>
            <w:vertAlign w:val="subscript"/>
          </w:rPr>
          <w:t>d</w:t>
        </w:r>
        <w:proofErr w:type="spellEnd"/>
        <w:r w:rsidRPr="00B30796">
          <w:rPr>
            <w:rFonts w:ascii="Times New Roman" w:hAnsi="Times New Roman" w:cs="Times New Roman"/>
            <w:sz w:val="24"/>
            <w:szCs w:val="24"/>
          </w:rPr>
          <w:t xml:space="preserve"> </w:t>
        </w:r>
      </w:ins>
    </w:p>
    <w:p w:rsidR="0071469B" w:rsidDel="00AD2E7C" w:rsidRDefault="00CC0055" w:rsidP="000C0D16">
      <w:pPr>
        <w:spacing w:after="0" w:line="480" w:lineRule="auto"/>
        <w:rPr>
          <w:del w:id="496" w:author="USDA Forest Service" w:date="2015-04-15T22:49:00Z"/>
          <w:rFonts w:ascii="Times New Roman" w:hAnsi="Times New Roman" w:cs="Times New Roman"/>
          <w:sz w:val="24"/>
          <w:szCs w:val="24"/>
        </w:rPr>
      </w:pPr>
      <w:ins w:id="497" w:author="USDA Forest Service" w:date="2015-04-15T22:49:00Z">
        <w:r w:rsidRPr="00B30796">
          <w:rPr>
            <w:rFonts w:ascii="Times New Roman" w:hAnsi="Times New Roman" w:cs="Times New Roman"/>
            <w:sz w:val="24"/>
            <w:szCs w:val="24"/>
          </w:rPr>
          <w:lastRenderedPageBreak/>
          <w:t xml:space="preserve">where </w:t>
        </w:r>
        <w:proofErr w:type="spellStart"/>
        <w:r w:rsidRPr="00B30796">
          <w:rPr>
            <w:rFonts w:ascii="Times New Roman" w:hAnsi="Times New Roman" w:cs="Times New Roman"/>
            <w:sz w:val="24"/>
            <w:szCs w:val="24"/>
          </w:rPr>
          <w:t>C</w:t>
        </w:r>
        <w:r w:rsidRPr="00B30796">
          <w:rPr>
            <w:rFonts w:ascii="Times New Roman" w:hAnsi="Times New Roman" w:cs="Times New Roman"/>
            <w:sz w:val="24"/>
            <w:szCs w:val="24"/>
            <w:vertAlign w:val="subscript"/>
          </w:rPr>
          <w:t>peat</w:t>
        </w:r>
        <w:proofErr w:type="spellEnd"/>
        <w:r w:rsidRPr="00B30796">
          <w:rPr>
            <w:rFonts w:ascii="Times New Roman" w:hAnsi="Times New Roman" w:cs="Times New Roman"/>
            <w:sz w:val="24"/>
            <w:szCs w:val="24"/>
          </w:rPr>
          <w:t xml:space="preserve"> is carbon storage (</w:t>
        </w:r>
        <w:proofErr w:type="spellStart"/>
        <w:r>
          <w:rPr>
            <w:rFonts w:ascii="Times New Roman" w:hAnsi="Times New Roman" w:cs="Times New Roman"/>
            <w:sz w:val="24"/>
            <w:szCs w:val="24"/>
          </w:rPr>
          <w:t>MgC</w:t>
        </w:r>
        <w:proofErr w:type="spellEnd"/>
        <w:r>
          <w:rPr>
            <w:rFonts w:ascii="Times New Roman" w:hAnsi="Times New Roman" w:cs="Times New Roman"/>
            <w:sz w:val="24"/>
            <w:szCs w:val="24"/>
          </w:rPr>
          <w:t xml:space="preserve"> ha</w:t>
        </w:r>
        <w:r>
          <w:rPr>
            <w:rFonts w:ascii="Times New Roman" w:hAnsi="Times New Roman" w:cs="Times New Roman"/>
            <w:sz w:val="24"/>
            <w:szCs w:val="24"/>
            <w:vertAlign w:val="superscript"/>
          </w:rPr>
          <w:t>-1</w:t>
        </w:r>
        <w:r w:rsidRPr="00B30796">
          <w:rPr>
            <w:rFonts w:ascii="Times New Roman" w:hAnsi="Times New Roman" w:cs="Times New Roman"/>
            <w:sz w:val="24"/>
            <w:szCs w:val="24"/>
          </w:rPr>
          <w:t>); V is peat volume (m</w:t>
        </w:r>
        <w:r w:rsidRPr="00B30796">
          <w:rPr>
            <w:rFonts w:ascii="Times New Roman" w:hAnsi="Times New Roman" w:cs="Times New Roman"/>
            <w:sz w:val="24"/>
            <w:szCs w:val="24"/>
            <w:vertAlign w:val="superscript"/>
          </w:rPr>
          <w:t>3</w:t>
        </w:r>
        <w:r w:rsidRPr="00B30796">
          <w:rPr>
            <w:rFonts w:ascii="Times New Roman" w:hAnsi="Times New Roman" w:cs="Times New Roman"/>
            <w:sz w:val="24"/>
            <w:szCs w:val="24"/>
          </w:rPr>
          <w:t xml:space="preserve">), the product of area (ha) </w:t>
        </w:r>
        <w:r>
          <w:rPr>
            <w:rFonts w:ascii="Times New Roman" w:hAnsi="Times New Roman" w:cs="Times New Roman"/>
            <w:sz w:val="24"/>
            <w:szCs w:val="24"/>
          </w:rPr>
          <w:t xml:space="preserve">and </w:t>
        </w:r>
        <w:r w:rsidRPr="00B30796">
          <w:rPr>
            <w:rFonts w:ascii="Times New Roman" w:hAnsi="Times New Roman" w:cs="Times New Roman"/>
            <w:sz w:val="24"/>
            <w:szCs w:val="24"/>
          </w:rPr>
          <w:t>depth</w:t>
        </w:r>
        <w:r>
          <w:rPr>
            <w:rFonts w:ascii="Times New Roman" w:hAnsi="Times New Roman" w:cs="Times New Roman"/>
            <w:sz w:val="24"/>
            <w:szCs w:val="24"/>
          </w:rPr>
          <w:t xml:space="preserve"> </w:t>
        </w:r>
        <w:r w:rsidRPr="00B30796">
          <w:rPr>
            <w:rFonts w:ascii="Times New Roman" w:hAnsi="Times New Roman" w:cs="Times New Roman"/>
            <w:sz w:val="24"/>
            <w:szCs w:val="24"/>
          </w:rPr>
          <w:t>(cm); and C</w:t>
        </w:r>
        <w:r w:rsidRPr="00B30796">
          <w:rPr>
            <w:rFonts w:ascii="Times New Roman" w:hAnsi="Times New Roman" w:cs="Times New Roman"/>
            <w:sz w:val="24"/>
            <w:szCs w:val="24"/>
            <w:vertAlign w:val="subscript"/>
          </w:rPr>
          <w:t>d</w:t>
        </w:r>
        <w:r w:rsidRPr="00B30796">
          <w:rPr>
            <w:rFonts w:ascii="Times New Roman" w:hAnsi="Times New Roman" w:cs="Times New Roman"/>
            <w:sz w:val="24"/>
            <w:szCs w:val="24"/>
          </w:rPr>
          <w:t xml:space="preserve"> is </w:t>
        </w:r>
        <w:r>
          <w:rPr>
            <w:rFonts w:ascii="Times New Roman" w:hAnsi="Times New Roman" w:cs="Times New Roman"/>
            <w:sz w:val="24"/>
            <w:szCs w:val="24"/>
          </w:rPr>
          <w:t xml:space="preserve">peat </w:t>
        </w:r>
        <w:r w:rsidRPr="00B30796">
          <w:rPr>
            <w:rFonts w:ascii="Times New Roman" w:hAnsi="Times New Roman" w:cs="Times New Roman"/>
            <w:sz w:val="24"/>
            <w:szCs w:val="24"/>
          </w:rPr>
          <w:t>carbon density (kg</w:t>
        </w:r>
        <w:r>
          <w:rPr>
            <w:rFonts w:ascii="Times New Roman" w:hAnsi="Times New Roman" w:cs="Times New Roman"/>
            <w:sz w:val="24"/>
            <w:szCs w:val="24"/>
          </w:rPr>
          <w:t xml:space="preserve"> C</w:t>
        </w:r>
        <w:r w:rsidRPr="00B30796">
          <w:rPr>
            <w:rFonts w:ascii="Times New Roman" w:hAnsi="Times New Roman" w:cs="Times New Roman"/>
            <w:sz w:val="24"/>
            <w:szCs w:val="24"/>
          </w:rPr>
          <w:t xml:space="preserve"> </w:t>
        </w:r>
        <w:r w:rsidRPr="00A96D1A">
          <w:rPr>
            <w:rFonts w:ascii="Times New Roman" w:hAnsi="Times New Roman" w:cs="Times New Roman"/>
            <w:sz w:val="24"/>
            <w:szCs w:val="24"/>
          </w:rPr>
          <w:t>m</w:t>
        </w:r>
        <w:r>
          <w:rPr>
            <w:rFonts w:ascii="Times New Roman" w:hAnsi="Times New Roman" w:cs="Times New Roman"/>
            <w:sz w:val="24"/>
            <w:szCs w:val="24"/>
            <w:vertAlign w:val="superscript"/>
          </w:rPr>
          <w:t>-</w:t>
        </w:r>
        <w:r w:rsidRPr="00A96D1A">
          <w:rPr>
            <w:rFonts w:ascii="Times New Roman" w:hAnsi="Times New Roman" w:cs="Times New Roman"/>
            <w:sz w:val="24"/>
            <w:szCs w:val="24"/>
            <w:vertAlign w:val="superscript"/>
          </w:rPr>
          <w:t>3</w:t>
        </w:r>
        <w:r w:rsidRPr="00B30796">
          <w:rPr>
            <w:rFonts w:ascii="Times New Roman" w:hAnsi="Times New Roman" w:cs="Times New Roman"/>
            <w:sz w:val="24"/>
            <w:szCs w:val="24"/>
          </w:rPr>
          <w:t>), the product of peat bulk density (kg m</w:t>
        </w:r>
        <w:r w:rsidRPr="00A96D1A">
          <w:rPr>
            <w:rFonts w:ascii="Times New Roman" w:hAnsi="Times New Roman" w:cs="Times New Roman"/>
            <w:sz w:val="24"/>
            <w:szCs w:val="24"/>
            <w:vertAlign w:val="superscript"/>
          </w:rPr>
          <w:t>-</w:t>
        </w:r>
        <w:r w:rsidRPr="00B30796">
          <w:rPr>
            <w:rFonts w:ascii="Times New Roman" w:hAnsi="Times New Roman" w:cs="Times New Roman"/>
            <w:sz w:val="24"/>
            <w:szCs w:val="24"/>
            <w:vertAlign w:val="superscript"/>
          </w:rPr>
          <w:t>3</w:t>
        </w:r>
        <w:r w:rsidRPr="00B30796">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B30796">
          <w:rPr>
            <w:rFonts w:ascii="Times New Roman" w:hAnsi="Times New Roman" w:cs="Times New Roman"/>
            <w:sz w:val="24"/>
            <w:szCs w:val="24"/>
          </w:rPr>
          <w:t>carbon content (%C).</w:t>
        </w:r>
      </w:ins>
    </w:p>
    <w:p w:rsidR="00AD2E7C" w:rsidRPr="00E741FF" w:rsidRDefault="00AD2E7C" w:rsidP="00CC0055">
      <w:pPr>
        <w:spacing w:after="0" w:line="480" w:lineRule="auto"/>
        <w:rPr>
          <w:ins w:id="498" w:author="USDA Forest Service" w:date="2015-04-16T10:38:00Z"/>
          <w:rFonts w:ascii="Times New Roman" w:eastAsia="TimesNewRomanPSMT" w:hAnsi="Times New Roman" w:cs="Times New Roman"/>
          <w:sz w:val="24"/>
          <w:szCs w:val="24"/>
        </w:rPr>
      </w:pPr>
    </w:p>
    <w:p w:rsidR="000C0D16" w:rsidRDefault="00FD418A" w:rsidP="000C0D16">
      <w:pPr>
        <w:spacing w:after="0" w:line="480" w:lineRule="auto"/>
        <w:rPr>
          <w:ins w:id="499" w:author="USDA Forest Service" w:date="2015-04-15T15:48:00Z"/>
          <w:rFonts w:ascii="Times New Roman" w:hAnsi="Times New Roman" w:cs="Times New Roman"/>
          <w:b/>
          <w:sz w:val="24"/>
          <w:szCs w:val="24"/>
        </w:rPr>
      </w:pPr>
      <w:ins w:id="500" w:author="USDA Forest Service" w:date="2015-04-15T15:48:00Z">
        <w:r>
          <w:rPr>
            <w:rFonts w:ascii="Times New Roman" w:hAnsi="Times New Roman" w:cs="Times New Roman"/>
            <w:b/>
            <w:sz w:val="24"/>
            <w:szCs w:val="24"/>
          </w:rPr>
          <w:t>2.5 Geophysical surveys</w:t>
        </w:r>
      </w:ins>
    </w:p>
    <w:p w:rsidR="00FD418A" w:rsidRDefault="00FD418A" w:rsidP="000C0D16">
      <w:pPr>
        <w:spacing w:after="0" w:line="480" w:lineRule="auto"/>
        <w:rPr>
          <w:ins w:id="501" w:author="Xavier" w:date="2015-04-16T13:18:00Z"/>
          <w:rFonts w:ascii="Times New Roman" w:eastAsia="TimesNewRomanPSMT" w:hAnsi="Times New Roman" w:cs="Times New Roman"/>
          <w:sz w:val="24"/>
          <w:szCs w:val="24"/>
        </w:rPr>
      </w:pPr>
      <w:ins w:id="502" w:author="USDA Forest Service" w:date="2015-04-15T15:48:00Z">
        <w:r>
          <w:rPr>
            <w:rFonts w:ascii="Times New Roman" w:eastAsia="TimesNewRomanPSMT" w:hAnsi="Times New Roman" w:cs="Times New Roman"/>
            <w:sz w:val="24"/>
            <w:szCs w:val="24"/>
          </w:rPr>
          <w:t xml:space="preserve">A set of geophysical surveys combined with direct sampling at each study site consisted of: 1) one or more GPR common offset transects between 30-100 m long to identify the peat-mineral soil reflector and other stratigraphic features (such as </w:t>
        </w:r>
        <w:r>
          <w:rPr>
            <w:rFonts w:ascii="Times New Roman" w:hAnsi="Times New Roman" w:cs="Times New Roman"/>
            <w:sz w:val="24"/>
            <w:szCs w:val="24"/>
          </w:rPr>
          <w:t>presence of wood layers or buried buttressed trees</w:t>
        </w:r>
        <w:r>
          <w:rPr>
            <w:rFonts w:ascii="Times New Roman" w:eastAsia="TimesNewRomanPSMT" w:hAnsi="Times New Roman" w:cs="Times New Roman"/>
            <w:sz w:val="24"/>
            <w:szCs w:val="24"/>
          </w:rPr>
          <w:t xml:space="preserve">) within the peat soil reflection record; 2) one or more GPR common mid-point surveys to estimate EM wave velocity along the peat column and convert two-way travel time into depth for common offset profiles; 3) one or more electrical resistivity transects between 48-144 m long to </w:t>
        </w:r>
        <w:r w:rsidRPr="000829CF">
          <w:rPr>
            <w:rFonts w:ascii="Times New Roman" w:eastAsia="TimesNewRomanPSMT" w:hAnsi="Times New Roman" w:cs="Times New Roman"/>
            <w:sz w:val="24"/>
            <w:szCs w:val="24"/>
          </w:rPr>
          <w:t xml:space="preserve">provide additional information </w:t>
        </w:r>
        <w:r>
          <w:rPr>
            <w:rFonts w:ascii="Times New Roman" w:eastAsia="TimesNewRomanPSMT" w:hAnsi="Times New Roman" w:cs="Times New Roman"/>
            <w:sz w:val="24"/>
            <w:szCs w:val="24"/>
          </w:rPr>
          <w:t>related to: a)</w:t>
        </w:r>
        <w:r w:rsidRPr="000829CF">
          <w:rPr>
            <w:rFonts w:ascii="Times New Roman" w:eastAsia="TimesNewRomanPSMT" w:hAnsi="Times New Roman" w:cs="Times New Roman"/>
            <w:sz w:val="24"/>
            <w:szCs w:val="24"/>
          </w:rPr>
          <w:t xml:space="preserve"> peat thickness in regions where GPR was anticipated to fail due to thicknesses </w:t>
        </w:r>
        <w:r>
          <w:rPr>
            <w:rFonts w:ascii="Times New Roman" w:eastAsia="TimesNewRomanPSMT" w:hAnsi="Times New Roman" w:cs="Times New Roman"/>
            <w:sz w:val="24"/>
            <w:szCs w:val="24"/>
          </w:rPr>
          <w:t xml:space="preserve">being </w:t>
        </w:r>
        <w:r w:rsidRPr="000829CF">
          <w:rPr>
            <w:rFonts w:ascii="Times New Roman" w:eastAsia="TimesNewRomanPSMT" w:hAnsi="Times New Roman" w:cs="Times New Roman"/>
            <w:sz w:val="24"/>
            <w:szCs w:val="24"/>
          </w:rPr>
          <w:t xml:space="preserve">greater than the GPR penetration depth and/or </w:t>
        </w:r>
        <w:r>
          <w:rPr>
            <w:rFonts w:ascii="Times New Roman" w:eastAsia="TimesNewRomanPSMT" w:hAnsi="Times New Roman" w:cs="Times New Roman"/>
            <w:sz w:val="24"/>
            <w:szCs w:val="24"/>
          </w:rPr>
          <w:t xml:space="preserve">excessive </w:t>
        </w:r>
        <w:r w:rsidRPr="000829CF">
          <w:rPr>
            <w:rFonts w:ascii="Times New Roman" w:eastAsia="TimesNewRomanPSMT" w:hAnsi="Times New Roman" w:cs="Times New Roman"/>
            <w:sz w:val="24"/>
            <w:szCs w:val="24"/>
          </w:rPr>
          <w:t>GPR attenuation associated with high electrical conductivity</w:t>
        </w:r>
        <w:r>
          <w:rPr>
            <w:rFonts w:ascii="Times New Roman" w:eastAsia="TimesNewRomanPSMT" w:hAnsi="Times New Roman" w:cs="Times New Roman"/>
            <w:sz w:val="24"/>
            <w:szCs w:val="24"/>
          </w:rPr>
          <w:t>; and b)</w:t>
        </w:r>
        <w:r w:rsidRPr="000829CF">
          <w:rPr>
            <w:rFonts w:ascii="Times New Roman" w:eastAsia="TimesNewRomanPSMT" w:hAnsi="Times New Roman" w:cs="Times New Roman"/>
            <w:sz w:val="24"/>
            <w:szCs w:val="24"/>
          </w:rPr>
          <w:t xml:space="preserve"> variations in the lithology of the sub-peat mineral deposits</w:t>
        </w:r>
        <w:r>
          <w:rPr>
            <w:rFonts w:ascii="Times New Roman" w:eastAsia="TimesNewRomanPSMT" w:hAnsi="Times New Roman" w:cs="Times New Roman"/>
            <w:sz w:val="24"/>
            <w:szCs w:val="24"/>
          </w:rPr>
          <w:t>; and 4) one or more direct soil cores in order to confirm depth of the peat-mineral soil interface and to obtain samples for subsequent C analysis at selected locations. Since not every core collected was analyzed for C content, Table 2 presents a summary of cores collected including average C percent and content along the peat column.</w:t>
        </w:r>
      </w:ins>
    </w:p>
    <w:p w:rsidR="00D15C16" w:rsidRDefault="00D15C16" w:rsidP="000C0D16">
      <w:pPr>
        <w:spacing w:after="0" w:line="480" w:lineRule="auto"/>
        <w:rPr>
          <w:rFonts w:ascii="Times New Roman" w:hAnsi="Times New Roman" w:cs="Times New Roman"/>
          <w:b/>
          <w:sz w:val="24"/>
          <w:szCs w:val="24"/>
        </w:rPr>
      </w:pPr>
    </w:p>
    <w:p w:rsidR="00011765" w:rsidRDefault="00011765" w:rsidP="00011765">
      <w:pPr>
        <w:spacing w:after="0" w:line="480" w:lineRule="auto"/>
        <w:rPr>
          <w:rFonts w:ascii="Times New Roman" w:hAnsi="Times New Roman" w:cs="Times New Roman"/>
          <w:b/>
          <w:sz w:val="24"/>
          <w:szCs w:val="24"/>
        </w:rPr>
      </w:pPr>
      <w:del w:id="503" w:author="USDA Forest Service" w:date="2015-04-15T21:02:00Z">
        <w:r w:rsidDel="00E10F81">
          <w:rPr>
            <w:rFonts w:ascii="Times New Roman" w:hAnsi="Times New Roman" w:cs="Times New Roman"/>
            <w:b/>
            <w:sz w:val="24"/>
            <w:szCs w:val="24"/>
          </w:rPr>
          <w:delText>4</w:delText>
        </w:r>
      </w:del>
      <w:ins w:id="504" w:author="USDA Forest Service" w:date="2015-04-15T21:02:00Z">
        <w:r w:rsidR="00E10F81">
          <w:rPr>
            <w:rFonts w:ascii="Times New Roman" w:hAnsi="Times New Roman" w:cs="Times New Roman"/>
            <w:b/>
            <w:sz w:val="24"/>
            <w:szCs w:val="24"/>
          </w:rPr>
          <w:t>3</w:t>
        </w:r>
      </w:ins>
      <w:r>
        <w:rPr>
          <w:rFonts w:ascii="Times New Roman" w:hAnsi="Times New Roman" w:cs="Times New Roman"/>
          <w:b/>
          <w:sz w:val="24"/>
          <w:szCs w:val="24"/>
        </w:rPr>
        <w:t>. Results</w:t>
      </w:r>
    </w:p>
    <w:p w:rsidR="0071469B" w:rsidRPr="00BF37E1" w:rsidDel="00FD418A" w:rsidRDefault="00E10F81" w:rsidP="000D192B">
      <w:pPr>
        <w:spacing w:after="0" w:line="480" w:lineRule="auto"/>
        <w:rPr>
          <w:del w:id="505" w:author="USDA Forest Service" w:date="2015-04-15T15:49:00Z"/>
          <w:rFonts w:ascii="Times New Roman" w:eastAsia="TimesNewRomanPSMT" w:hAnsi="Times New Roman" w:cs="Times New Roman"/>
          <w:sz w:val="24"/>
          <w:szCs w:val="24"/>
        </w:rPr>
      </w:pPr>
      <w:ins w:id="506" w:author="USDA Forest Service" w:date="2015-04-15T21:02:00Z">
        <w:r>
          <w:rPr>
            <w:rFonts w:ascii="Times New Roman" w:eastAsia="TimesNewRomanPSMT" w:hAnsi="Times New Roman" w:cs="Times New Roman"/>
            <w:b/>
            <w:sz w:val="24"/>
            <w:szCs w:val="24"/>
          </w:rPr>
          <w:t>3</w:t>
        </w:r>
      </w:ins>
      <w:del w:id="507" w:author="USDA Forest Service" w:date="2015-04-15T15:49:00Z">
        <w:r w:rsidR="00A0233F" w:rsidDel="00FD418A">
          <w:rPr>
            <w:rFonts w:ascii="Times New Roman" w:eastAsia="TimesNewRomanPSMT" w:hAnsi="Times New Roman" w:cs="Times New Roman"/>
            <w:sz w:val="24"/>
            <w:szCs w:val="24"/>
          </w:rPr>
          <w:tab/>
        </w:r>
      </w:del>
      <w:del w:id="508" w:author="USDA Forest Service" w:date="2015-04-15T15:46:00Z">
        <w:r w:rsidR="00A0233F" w:rsidDel="00FD418A">
          <w:rPr>
            <w:rFonts w:ascii="Times New Roman" w:eastAsia="TimesNewRomanPSMT" w:hAnsi="Times New Roman" w:cs="Times New Roman"/>
            <w:sz w:val="24"/>
            <w:szCs w:val="24"/>
          </w:rPr>
          <w:delText xml:space="preserve">A set of geophysical surveys combined with direct sampling </w:delText>
        </w:r>
      </w:del>
      <w:del w:id="509" w:author="USDA Forest Service" w:date="2015-04-15T15:43:00Z">
        <w:r w:rsidR="00A0233F" w:rsidDel="00FD418A">
          <w:rPr>
            <w:rFonts w:ascii="Times New Roman" w:eastAsia="TimesNewRomanPSMT" w:hAnsi="Times New Roman" w:cs="Times New Roman"/>
            <w:sz w:val="24"/>
            <w:szCs w:val="24"/>
          </w:rPr>
          <w:delText xml:space="preserve">was conducted </w:delText>
        </w:r>
      </w:del>
      <w:del w:id="510" w:author="USDA Forest Service" w:date="2015-04-15T15:46:00Z">
        <w:r w:rsidR="00A0233F" w:rsidDel="00FD418A">
          <w:rPr>
            <w:rFonts w:ascii="Times New Roman" w:eastAsia="TimesNewRomanPSMT" w:hAnsi="Times New Roman" w:cs="Times New Roman"/>
            <w:sz w:val="24"/>
            <w:szCs w:val="24"/>
          </w:rPr>
          <w:delText xml:space="preserve">at each study site </w:delText>
        </w:r>
      </w:del>
      <w:del w:id="511" w:author="USDA Forest Service" w:date="2015-04-15T15:43:00Z">
        <w:r w:rsidR="00A0233F" w:rsidDel="00FD418A">
          <w:rPr>
            <w:rFonts w:ascii="Times New Roman" w:eastAsia="TimesNewRomanPSMT" w:hAnsi="Times New Roman" w:cs="Times New Roman"/>
            <w:sz w:val="24"/>
            <w:szCs w:val="24"/>
          </w:rPr>
          <w:delText xml:space="preserve">and </w:delText>
        </w:r>
      </w:del>
      <w:del w:id="512" w:author="USDA Forest Service" w:date="2015-04-15T15:46:00Z">
        <w:r w:rsidR="00A0233F" w:rsidDel="00FD418A">
          <w:rPr>
            <w:rFonts w:ascii="Times New Roman" w:eastAsia="TimesNewRomanPSMT" w:hAnsi="Times New Roman" w:cs="Times New Roman"/>
            <w:sz w:val="24"/>
            <w:szCs w:val="24"/>
          </w:rPr>
          <w:delText xml:space="preserve">consisted </w:delText>
        </w:r>
        <w:r w:rsidR="000C10B8" w:rsidDel="00FD418A">
          <w:rPr>
            <w:rFonts w:ascii="Times New Roman" w:eastAsia="TimesNewRomanPSMT" w:hAnsi="Times New Roman" w:cs="Times New Roman"/>
            <w:sz w:val="24"/>
            <w:szCs w:val="24"/>
          </w:rPr>
          <w:delText>of</w:delText>
        </w:r>
        <w:r w:rsidR="00A0233F" w:rsidDel="00FD418A">
          <w:rPr>
            <w:rFonts w:ascii="Times New Roman" w:eastAsia="TimesNewRomanPSMT" w:hAnsi="Times New Roman" w:cs="Times New Roman"/>
            <w:sz w:val="24"/>
            <w:szCs w:val="24"/>
          </w:rPr>
          <w:delText xml:space="preserve">: 1) one or more GPR common offset transects between 30-100 m long to identify the peat-mineral soil reflector and other </w:delText>
        </w:r>
        <w:r w:rsidR="004A4CFF" w:rsidDel="00FD418A">
          <w:rPr>
            <w:rFonts w:ascii="Times New Roman" w:eastAsia="TimesNewRomanPSMT" w:hAnsi="Times New Roman" w:cs="Times New Roman"/>
            <w:sz w:val="24"/>
            <w:szCs w:val="24"/>
          </w:rPr>
          <w:delText xml:space="preserve">stratigraphic </w:delText>
        </w:r>
        <w:r w:rsidR="00A0233F" w:rsidDel="00FD418A">
          <w:rPr>
            <w:rFonts w:ascii="Times New Roman" w:eastAsia="TimesNewRomanPSMT" w:hAnsi="Times New Roman" w:cs="Times New Roman"/>
            <w:sz w:val="24"/>
            <w:szCs w:val="24"/>
          </w:rPr>
          <w:delText xml:space="preserve">features </w:delText>
        </w:r>
        <w:r w:rsidR="004A4CFF" w:rsidDel="00FD418A">
          <w:rPr>
            <w:rFonts w:ascii="Times New Roman" w:eastAsia="TimesNewRomanPSMT" w:hAnsi="Times New Roman" w:cs="Times New Roman"/>
            <w:sz w:val="24"/>
            <w:szCs w:val="24"/>
          </w:rPr>
          <w:delText>(</w:delText>
        </w:r>
        <w:r w:rsidR="000D5BC1" w:rsidDel="00FD418A">
          <w:rPr>
            <w:rFonts w:ascii="Times New Roman" w:eastAsia="TimesNewRomanPSMT" w:hAnsi="Times New Roman" w:cs="Times New Roman"/>
            <w:sz w:val="24"/>
            <w:szCs w:val="24"/>
          </w:rPr>
          <w:delText xml:space="preserve">such as </w:delText>
        </w:r>
        <w:r w:rsidR="000D5BC1" w:rsidDel="00FD418A">
          <w:rPr>
            <w:rFonts w:ascii="Times New Roman" w:hAnsi="Times New Roman" w:cs="Times New Roman"/>
            <w:sz w:val="24"/>
            <w:szCs w:val="24"/>
          </w:rPr>
          <w:delText xml:space="preserve">presence of wood layers or </w:delText>
        </w:r>
        <w:r w:rsidR="00854D65" w:rsidDel="00FD418A">
          <w:rPr>
            <w:rFonts w:ascii="Times New Roman" w:hAnsi="Times New Roman" w:cs="Times New Roman"/>
            <w:sz w:val="24"/>
            <w:szCs w:val="24"/>
          </w:rPr>
          <w:delText xml:space="preserve">buried </w:delText>
        </w:r>
        <w:r w:rsidR="000D5BC1" w:rsidDel="00FD418A">
          <w:rPr>
            <w:rFonts w:ascii="Times New Roman" w:hAnsi="Times New Roman" w:cs="Times New Roman"/>
            <w:sz w:val="24"/>
            <w:szCs w:val="24"/>
          </w:rPr>
          <w:delText>buttressed trees</w:delText>
        </w:r>
        <w:r w:rsidR="004A4CFF" w:rsidDel="00FD418A">
          <w:rPr>
            <w:rFonts w:ascii="Times New Roman" w:eastAsia="TimesNewRomanPSMT" w:hAnsi="Times New Roman" w:cs="Times New Roman"/>
            <w:sz w:val="24"/>
            <w:szCs w:val="24"/>
          </w:rPr>
          <w:delText xml:space="preserve">) </w:delText>
        </w:r>
        <w:r w:rsidR="00A0233F" w:rsidDel="00FD418A">
          <w:rPr>
            <w:rFonts w:ascii="Times New Roman" w:eastAsia="TimesNewRomanPSMT" w:hAnsi="Times New Roman" w:cs="Times New Roman"/>
            <w:sz w:val="24"/>
            <w:szCs w:val="24"/>
          </w:rPr>
          <w:delText xml:space="preserve">within the peat soil reflection record; 2) one or more GPR </w:delText>
        </w:r>
        <w:r w:rsidR="00A0233F" w:rsidDel="00FD418A">
          <w:rPr>
            <w:rFonts w:ascii="Times New Roman" w:eastAsia="TimesNewRomanPSMT" w:hAnsi="Times New Roman" w:cs="Times New Roman"/>
            <w:sz w:val="24"/>
            <w:szCs w:val="24"/>
          </w:rPr>
          <w:lastRenderedPageBreak/>
          <w:delText>common mid</w:delText>
        </w:r>
        <w:r w:rsidR="00FC56EC" w:rsidDel="00FD418A">
          <w:rPr>
            <w:rFonts w:ascii="Times New Roman" w:eastAsia="TimesNewRomanPSMT" w:hAnsi="Times New Roman" w:cs="Times New Roman"/>
            <w:sz w:val="24"/>
            <w:szCs w:val="24"/>
          </w:rPr>
          <w:delText>-</w:delText>
        </w:r>
        <w:r w:rsidR="00A0233F" w:rsidDel="00FD418A">
          <w:rPr>
            <w:rFonts w:ascii="Times New Roman" w:eastAsia="TimesNewRomanPSMT" w:hAnsi="Times New Roman" w:cs="Times New Roman"/>
            <w:sz w:val="24"/>
            <w:szCs w:val="24"/>
          </w:rPr>
          <w:delText>point surveys to estimate EM wave velocity along the peat column and convert two-way travel time into depth</w:delText>
        </w:r>
        <w:r w:rsidR="00422BA9" w:rsidDel="00FD418A">
          <w:rPr>
            <w:rFonts w:ascii="Times New Roman" w:eastAsia="TimesNewRomanPSMT" w:hAnsi="Times New Roman" w:cs="Times New Roman"/>
            <w:sz w:val="24"/>
            <w:szCs w:val="24"/>
          </w:rPr>
          <w:delText xml:space="preserve"> </w:delText>
        </w:r>
        <w:r w:rsidR="000C10B8" w:rsidDel="00FD418A">
          <w:rPr>
            <w:rFonts w:ascii="Times New Roman" w:eastAsia="TimesNewRomanPSMT" w:hAnsi="Times New Roman" w:cs="Times New Roman"/>
            <w:sz w:val="24"/>
            <w:szCs w:val="24"/>
          </w:rPr>
          <w:delText xml:space="preserve">for </w:delText>
        </w:r>
        <w:r w:rsidR="00422BA9" w:rsidDel="00FD418A">
          <w:rPr>
            <w:rFonts w:ascii="Times New Roman" w:eastAsia="TimesNewRomanPSMT" w:hAnsi="Times New Roman" w:cs="Times New Roman"/>
            <w:sz w:val="24"/>
            <w:szCs w:val="24"/>
          </w:rPr>
          <w:delText>common offset profiles</w:delText>
        </w:r>
        <w:r w:rsidR="00A0233F" w:rsidDel="00FD418A">
          <w:rPr>
            <w:rFonts w:ascii="Times New Roman" w:eastAsia="TimesNewRomanPSMT" w:hAnsi="Times New Roman" w:cs="Times New Roman"/>
            <w:sz w:val="24"/>
            <w:szCs w:val="24"/>
          </w:rPr>
          <w:delText xml:space="preserve">; 3) one or more electrical resistivity transects between 48-144 m long to </w:delText>
        </w:r>
        <w:r w:rsidR="000829CF" w:rsidRPr="000829CF" w:rsidDel="00FD418A">
          <w:rPr>
            <w:rFonts w:ascii="Times New Roman" w:eastAsia="TimesNewRomanPSMT" w:hAnsi="Times New Roman" w:cs="Times New Roman"/>
            <w:sz w:val="24"/>
            <w:szCs w:val="24"/>
          </w:rPr>
          <w:delText xml:space="preserve">provide additional information </w:delText>
        </w:r>
        <w:r w:rsidR="000829CF" w:rsidDel="00FD418A">
          <w:rPr>
            <w:rFonts w:ascii="Times New Roman" w:eastAsia="TimesNewRomanPSMT" w:hAnsi="Times New Roman" w:cs="Times New Roman"/>
            <w:sz w:val="24"/>
            <w:szCs w:val="24"/>
          </w:rPr>
          <w:delText>related to: a)</w:delText>
        </w:r>
        <w:r w:rsidR="000829CF" w:rsidRPr="000829CF" w:rsidDel="00FD418A">
          <w:rPr>
            <w:rFonts w:ascii="Times New Roman" w:eastAsia="TimesNewRomanPSMT" w:hAnsi="Times New Roman" w:cs="Times New Roman"/>
            <w:sz w:val="24"/>
            <w:szCs w:val="24"/>
          </w:rPr>
          <w:delText xml:space="preserve"> peat thickness in regions where GPR was anticipated to fail due to thicknesses </w:delText>
        </w:r>
        <w:r w:rsidR="00500A60" w:rsidDel="00FD418A">
          <w:rPr>
            <w:rFonts w:ascii="Times New Roman" w:eastAsia="TimesNewRomanPSMT" w:hAnsi="Times New Roman" w:cs="Times New Roman"/>
            <w:sz w:val="24"/>
            <w:szCs w:val="24"/>
          </w:rPr>
          <w:delText xml:space="preserve">being </w:delText>
        </w:r>
        <w:r w:rsidR="000829CF" w:rsidRPr="000829CF" w:rsidDel="00FD418A">
          <w:rPr>
            <w:rFonts w:ascii="Times New Roman" w:eastAsia="TimesNewRomanPSMT" w:hAnsi="Times New Roman" w:cs="Times New Roman"/>
            <w:sz w:val="24"/>
            <w:szCs w:val="24"/>
          </w:rPr>
          <w:delText xml:space="preserve">greater than the GPR penetration depth and/or </w:delText>
        </w:r>
        <w:r w:rsidR="00500A60" w:rsidDel="00FD418A">
          <w:rPr>
            <w:rFonts w:ascii="Times New Roman" w:eastAsia="TimesNewRomanPSMT" w:hAnsi="Times New Roman" w:cs="Times New Roman"/>
            <w:sz w:val="24"/>
            <w:szCs w:val="24"/>
          </w:rPr>
          <w:delText xml:space="preserve">excessive </w:delText>
        </w:r>
        <w:r w:rsidR="000829CF" w:rsidRPr="000829CF" w:rsidDel="00FD418A">
          <w:rPr>
            <w:rFonts w:ascii="Times New Roman" w:eastAsia="TimesNewRomanPSMT" w:hAnsi="Times New Roman" w:cs="Times New Roman"/>
            <w:sz w:val="24"/>
            <w:szCs w:val="24"/>
          </w:rPr>
          <w:delText>GPR attenuation associated with high electrical conductivity</w:delText>
        </w:r>
        <w:r w:rsidR="000829CF" w:rsidDel="00FD418A">
          <w:rPr>
            <w:rFonts w:ascii="Times New Roman" w:eastAsia="TimesNewRomanPSMT" w:hAnsi="Times New Roman" w:cs="Times New Roman"/>
            <w:sz w:val="24"/>
            <w:szCs w:val="24"/>
          </w:rPr>
          <w:delText>; and b)</w:delText>
        </w:r>
        <w:r w:rsidR="000829CF" w:rsidRPr="000829CF" w:rsidDel="00FD418A">
          <w:rPr>
            <w:rFonts w:ascii="Times New Roman" w:eastAsia="TimesNewRomanPSMT" w:hAnsi="Times New Roman" w:cs="Times New Roman"/>
            <w:sz w:val="24"/>
            <w:szCs w:val="24"/>
          </w:rPr>
          <w:delText xml:space="preserve"> variations in the lithology of the sub-peat mineral deposits</w:delText>
        </w:r>
        <w:r w:rsidR="00A0233F" w:rsidDel="00FD418A">
          <w:rPr>
            <w:rFonts w:ascii="Times New Roman" w:eastAsia="TimesNewRomanPSMT" w:hAnsi="Times New Roman" w:cs="Times New Roman"/>
            <w:sz w:val="24"/>
            <w:szCs w:val="24"/>
          </w:rPr>
          <w:delText xml:space="preserve">; and 4) </w:delText>
        </w:r>
        <w:r w:rsidR="004D2267" w:rsidDel="00FD418A">
          <w:rPr>
            <w:rFonts w:ascii="Times New Roman" w:eastAsia="TimesNewRomanPSMT" w:hAnsi="Times New Roman" w:cs="Times New Roman"/>
            <w:sz w:val="24"/>
            <w:szCs w:val="24"/>
          </w:rPr>
          <w:delText>one or more direct soil cores in order to confirm depth of the peat-mineral soil interface and to obtain samples for subsequent C analysis</w:delText>
        </w:r>
        <w:r w:rsidR="00422BA9" w:rsidDel="00FD418A">
          <w:rPr>
            <w:rFonts w:ascii="Times New Roman" w:eastAsia="TimesNewRomanPSMT" w:hAnsi="Times New Roman" w:cs="Times New Roman"/>
            <w:sz w:val="24"/>
            <w:szCs w:val="24"/>
          </w:rPr>
          <w:delText xml:space="preserve"> at selected locations</w:delText>
        </w:r>
        <w:r w:rsidR="004D2267" w:rsidDel="00FD418A">
          <w:rPr>
            <w:rFonts w:ascii="Times New Roman" w:eastAsia="TimesNewRomanPSMT" w:hAnsi="Times New Roman" w:cs="Times New Roman"/>
            <w:sz w:val="24"/>
            <w:szCs w:val="24"/>
          </w:rPr>
          <w:delText>.</w:delText>
        </w:r>
        <w:r w:rsidR="007A1DE7" w:rsidDel="00FD418A">
          <w:rPr>
            <w:rFonts w:ascii="Times New Roman" w:eastAsia="TimesNewRomanPSMT" w:hAnsi="Times New Roman" w:cs="Times New Roman"/>
            <w:sz w:val="24"/>
            <w:szCs w:val="24"/>
          </w:rPr>
          <w:delText xml:space="preserve"> Since not every core collected was analyzed for C content, Table 2 presents a summary of cores collected including average C percent and content along the peat column. </w:delText>
        </w:r>
      </w:del>
      <w:del w:id="513" w:author="USDA Forest Service" w:date="2015-04-15T15:49:00Z">
        <w:r w:rsidR="007A1DE7" w:rsidDel="00FD418A">
          <w:rPr>
            <w:rFonts w:ascii="Times New Roman" w:eastAsia="TimesNewRomanPSMT" w:hAnsi="Times New Roman" w:cs="Times New Roman"/>
            <w:sz w:val="24"/>
            <w:szCs w:val="24"/>
          </w:rPr>
          <w:delText xml:space="preserve">Specific results per site are explained below. </w:delText>
        </w:r>
      </w:del>
    </w:p>
    <w:p w:rsidR="00540EFC" w:rsidDel="00FD418A" w:rsidRDefault="00540EFC" w:rsidP="001A64EE">
      <w:pPr>
        <w:spacing w:after="0" w:line="480" w:lineRule="auto"/>
        <w:rPr>
          <w:del w:id="514" w:author="USDA Forest Service" w:date="2015-04-15T15:49:00Z"/>
          <w:rFonts w:ascii="Times New Roman" w:hAnsi="Times New Roman" w:cs="Times New Roman"/>
          <w:b/>
          <w:sz w:val="24"/>
          <w:szCs w:val="24"/>
        </w:rPr>
      </w:pPr>
    </w:p>
    <w:p w:rsidR="001A64EE" w:rsidRDefault="001A64EE" w:rsidP="001A64EE">
      <w:pPr>
        <w:spacing w:after="0" w:line="480" w:lineRule="auto"/>
        <w:rPr>
          <w:rFonts w:ascii="Times New Roman" w:hAnsi="Times New Roman" w:cs="Times New Roman"/>
          <w:b/>
          <w:sz w:val="24"/>
          <w:szCs w:val="24"/>
        </w:rPr>
      </w:pPr>
      <w:del w:id="515" w:author="USDA Forest Service" w:date="2015-04-15T21:02:00Z">
        <w:r w:rsidRPr="003059AD" w:rsidDel="00E10F81">
          <w:rPr>
            <w:rFonts w:ascii="Times New Roman" w:hAnsi="Times New Roman" w:cs="Times New Roman"/>
            <w:b/>
            <w:sz w:val="24"/>
            <w:szCs w:val="24"/>
          </w:rPr>
          <w:delText>4. 1.</w:delText>
        </w:r>
      </w:del>
      <w:ins w:id="516" w:author="USDA Forest Service" w:date="2015-04-15T21:02:00Z">
        <w:r w:rsidR="00E10F81">
          <w:rPr>
            <w:rFonts w:ascii="Times New Roman" w:hAnsi="Times New Roman" w:cs="Times New Roman"/>
            <w:b/>
            <w:sz w:val="24"/>
            <w:szCs w:val="24"/>
          </w:rPr>
          <w:t>.1</w:t>
        </w:r>
      </w:ins>
      <w:r w:rsidRPr="003059AD">
        <w:rPr>
          <w:rFonts w:ascii="Times New Roman" w:hAnsi="Times New Roman" w:cs="Times New Roman"/>
          <w:b/>
          <w:sz w:val="24"/>
          <w:szCs w:val="24"/>
        </w:rPr>
        <w:t xml:space="preserve"> </w:t>
      </w:r>
      <w:proofErr w:type="spellStart"/>
      <w:r w:rsidRPr="003059AD">
        <w:rPr>
          <w:rFonts w:ascii="Times New Roman" w:hAnsi="Times New Roman" w:cs="Times New Roman"/>
          <w:b/>
          <w:sz w:val="24"/>
          <w:szCs w:val="24"/>
        </w:rPr>
        <w:t>Tanjung</w:t>
      </w:r>
      <w:proofErr w:type="spellEnd"/>
      <w:r w:rsidRPr="003059AD">
        <w:rPr>
          <w:rFonts w:ascii="Times New Roman" w:hAnsi="Times New Roman" w:cs="Times New Roman"/>
          <w:b/>
          <w:sz w:val="24"/>
          <w:szCs w:val="24"/>
        </w:rPr>
        <w:t xml:space="preserve"> </w:t>
      </w:r>
      <w:proofErr w:type="spellStart"/>
      <w:r w:rsidRPr="003059AD">
        <w:rPr>
          <w:rFonts w:ascii="Times New Roman" w:hAnsi="Times New Roman" w:cs="Times New Roman"/>
          <w:b/>
          <w:sz w:val="24"/>
          <w:szCs w:val="24"/>
        </w:rPr>
        <w:t>Gunun</w:t>
      </w:r>
      <w:r w:rsidR="00944B08" w:rsidRPr="003059AD">
        <w:rPr>
          <w:rFonts w:ascii="Times New Roman" w:hAnsi="Times New Roman" w:cs="Times New Roman"/>
          <w:b/>
          <w:sz w:val="24"/>
          <w:szCs w:val="24"/>
        </w:rPr>
        <w:t>g</w:t>
      </w:r>
      <w:proofErr w:type="spellEnd"/>
      <w:r w:rsidR="00944B08" w:rsidRPr="003059AD">
        <w:rPr>
          <w:rFonts w:ascii="Times New Roman" w:hAnsi="Times New Roman" w:cs="Times New Roman"/>
          <w:b/>
          <w:sz w:val="24"/>
          <w:szCs w:val="24"/>
        </w:rPr>
        <w:t xml:space="preserve">: </w:t>
      </w:r>
      <w:r w:rsidR="0019028F" w:rsidRPr="003059AD">
        <w:rPr>
          <w:rFonts w:ascii="Times New Roman" w:hAnsi="Times New Roman" w:cs="Times New Roman"/>
          <w:b/>
          <w:sz w:val="24"/>
          <w:szCs w:val="24"/>
        </w:rPr>
        <w:t>shallow peat</w:t>
      </w:r>
      <w:r w:rsidR="00944B08" w:rsidRPr="003059AD">
        <w:rPr>
          <w:rFonts w:ascii="Times New Roman" w:hAnsi="Times New Roman" w:cs="Times New Roman"/>
          <w:b/>
          <w:sz w:val="24"/>
          <w:szCs w:val="24"/>
        </w:rPr>
        <w:t xml:space="preserve"> (0-4 m)</w:t>
      </w:r>
    </w:p>
    <w:p w:rsidR="00393C15" w:rsidRDefault="00FD418A" w:rsidP="000C42C9">
      <w:pPr>
        <w:spacing w:after="0" w:line="480" w:lineRule="auto"/>
        <w:rPr>
          <w:rFonts w:ascii="Times New Roman" w:hAnsi="Times New Roman" w:cs="Times New Roman"/>
          <w:sz w:val="24"/>
          <w:szCs w:val="24"/>
        </w:rPr>
      </w:pPr>
      <w:ins w:id="517" w:author="USDA Forest Service" w:date="2015-04-15T15:49:00Z">
        <w:r>
          <w:rPr>
            <w:rFonts w:ascii="Times New Roman" w:hAnsi="Times New Roman" w:cs="Times New Roman"/>
            <w:sz w:val="24"/>
            <w:szCs w:val="24"/>
          </w:rPr>
          <w:tab/>
        </w:r>
      </w:ins>
      <w:del w:id="518" w:author="USDA Forest Service" w:date="2015-04-15T15:49:00Z">
        <w:r w:rsidR="0019028F" w:rsidDel="00FD418A">
          <w:rPr>
            <w:rFonts w:ascii="Times New Roman" w:hAnsi="Times New Roman" w:cs="Times New Roman"/>
            <w:sz w:val="24"/>
            <w:szCs w:val="24"/>
          </w:rPr>
          <w:tab/>
        </w:r>
      </w:del>
      <w:r w:rsidR="00393C15">
        <w:rPr>
          <w:rFonts w:ascii="Times New Roman" w:hAnsi="Times New Roman" w:cs="Times New Roman"/>
          <w:sz w:val="24"/>
          <w:szCs w:val="24"/>
        </w:rPr>
        <w:t>A set of two orthogonal common-offset profiles were collected at Site TG1 with the 0 m distance in Line 1 (Figure 2a) crossing Line 2 (Figure 2b) at 24 m along the profile. An average EM wave velocity of 0.04 m ns</w:t>
      </w:r>
      <w:r w:rsidR="00393C15" w:rsidRPr="00FC56EC">
        <w:rPr>
          <w:rFonts w:ascii="Times New Roman" w:hAnsi="Times New Roman" w:cs="Times New Roman"/>
          <w:sz w:val="24"/>
          <w:szCs w:val="24"/>
          <w:vertAlign w:val="superscript"/>
        </w:rPr>
        <w:t>-1</w:t>
      </w:r>
      <w:r w:rsidR="00393C15">
        <w:rPr>
          <w:rFonts w:ascii="Times New Roman" w:hAnsi="Times New Roman" w:cs="Times New Roman"/>
          <w:sz w:val="24"/>
          <w:szCs w:val="24"/>
          <w:vertAlign w:val="superscript"/>
        </w:rPr>
        <w:t xml:space="preserve"> </w:t>
      </w:r>
      <w:r w:rsidR="00393C15" w:rsidRPr="00FC56EC">
        <w:rPr>
          <w:rFonts w:ascii="Times New Roman" w:hAnsi="Times New Roman" w:cs="Times New Roman"/>
          <w:sz w:val="24"/>
          <w:szCs w:val="24"/>
        </w:rPr>
        <w:t>for the</w:t>
      </w:r>
      <w:r w:rsidR="00393C15">
        <w:rPr>
          <w:rFonts w:ascii="Times New Roman" w:hAnsi="Times New Roman" w:cs="Times New Roman"/>
          <w:sz w:val="24"/>
          <w:szCs w:val="24"/>
          <w:vertAlign w:val="superscript"/>
        </w:rPr>
        <w:t xml:space="preserve"> </w:t>
      </w:r>
      <w:ins w:id="519" w:author="USDA Forest Service" w:date="2015-04-15T21:02:00Z">
        <w:r w:rsidR="00E10F81">
          <w:rPr>
            <w:rFonts w:ascii="Times New Roman" w:hAnsi="Times New Roman" w:cs="Times New Roman"/>
            <w:sz w:val="24"/>
            <w:szCs w:val="24"/>
            <w:vertAlign w:val="superscript"/>
          </w:rPr>
          <w:t xml:space="preserve"> </w:t>
        </w:r>
      </w:ins>
      <w:r w:rsidR="00393C15">
        <w:rPr>
          <w:rFonts w:ascii="Times New Roman" w:hAnsi="Times New Roman" w:cs="Times New Roman"/>
          <w:sz w:val="24"/>
          <w:szCs w:val="24"/>
        </w:rPr>
        <w:t xml:space="preserve">peat column was estimated from GPR common mid-point profiles (not shown here for brevity). Using this velocity estimate, </w:t>
      </w:r>
      <w:r w:rsidR="0019028F">
        <w:rPr>
          <w:rFonts w:ascii="Times New Roman" w:hAnsi="Times New Roman" w:cs="Times New Roman"/>
          <w:sz w:val="24"/>
          <w:szCs w:val="24"/>
        </w:rPr>
        <w:t xml:space="preserve">GPR common offset profiles </w:t>
      </w:r>
      <w:r w:rsidR="0090454E">
        <w:rPr>
          <w:rFonts w:ascii="Times New Roman" w:hAnsi="Times New Roman" w:cs="Times New Roman"/>
          <w:sz w:val="24"/>
          <w:szCs w:val="24"/>
        </w:rPr>
        <w:t>(Figure 2)</w:t>
      </w:r>
      <w:r w:rsidR="0019028F">
        <w:rPr>
          <w:rFonts w:ascii="Times New Roman" w:hAnsi="Times New Roman" w:cs="Times New Roman"/>
          <w:sz w:val="24"/>
          <w:szCs w:val="24"/>
        </w:rPr>
        <w:t xml:space="preserve"> identified </w:t>
      </w:r>
      <w:r w:rsidR="0090454E">
        <w:rPr>
          <w:rFonts w:ascii="Times New Roman" w:hAnsi="Times New Roman" w:cs="Times New Roman"/>
          <w:sz w:val="24"/>
          <w:szCs w:val="24"/>
        </w:rPr>
        <w:t xml:space="preserve">a 4 m thick peat column that </w:t>
      </w:r>
      <w:r w:rsidR="00393C15">
        <w:rPr>
          <w:rFonts w:ascii="Times New Roman" w:hAnsi="Times New Roman" w:cs="Times New Roman"/>
          <w:sz w:val="24"/>
          <w:szCs w:val="24"/>
        </w:rPr>
        <w:t xml:space="preserve">is </w:t>
      </w:r>
      <w:r w:rsidR="0090454E">
        <w:rPr>
          <w:rFonts w:ascii="Times New Roman" w:hAnsi="Times New Roman" w:cs="Times New Roman"/>
          <w:sz w:val="24"/>
          <w:szCs w:val="24"/>
        </w:rPr>
        <w:t xml:space="preserve">laterally continuous </w:t>
      </w:r>
      <w:r w:rsidR="00393C15">
        <w:rPr>
          <w:rFonts w:ascii="Times New Roman" w:hAnsi="Times New Roman" w:cs="Times New Roman"/>
          <w:sz w:val="24"/>
          <w:szCs w:val="24"/>
        </w:rPr>
        <w:t>over the</w:t>
      </w:r>
      <w:r w:rsidR="0090454E">
        <w:rPr>
          <w:rFonts w:ascii="Times New Roman" w:hAnsi="Times New Roman" w:cs="Times New Roman"/>
          <w:sz w:val="24"/>
          <w:szCs w:val="24"/>
        </w:rPr>
        <w:t xml:space="preserve"> profile.</w:t>
      </w:r>
      <w:r w:rsidR="002A66F3">
        <w:rPr>
          <w:rFonts w:ascii="Times New Roman" w:hAnsi="Times New Roman" w:cs="Times New Roman"/>
          <w:sz w:val="24"/>
          <w:szCs w:val="24"/>
        </w:rPr>
        <w:t xml:space="preserve"> </w:t>
      </w:r>
    </w:p>
    <w:p w:rsidR="00573A93" w:rsidRDefault="002A66F3" w:rsidP="000C42C9">
      <w:pPr>
        <w:spacing w:after="0" w:line="480" w:lineRule="auto"/>
        <w:rPr>
          <w:rFonts w:ascii="Times New Roman" w:hAnsi="Times New Roman" w:cs="Times New Roman"/>
          <w:sz w:val="24"/>
          <w:szCs w:val="24"/>
        </w:rPr>
      </w:pPr>
      <w:r>
        <w:rPr>
          <w:rFonts w:ascii="Times New Roman" w:hAnsi="Times New Roman" w:cs="Times New Roman"/>
          <w:sz w:val="24"/>
          <w:szCs w:val="24"/>
        </w:rPr>
        <w:t>Direct coring at two locations (shown in Figure 2a and 2b respectively) confirm</w:t>
      </w:r>
      <w:r w:rsidR="00AA6184">
        <w:rPr>
          <w:rFonts w:ascii="Times New Roman" w:hAnsi="Times New Roman" w:cs="Times New Roman"/>
          <w:sz w:val="24"/>
          <w:szCs w:val="24"/>
        </w:rPr>
        <w:t>s</w:t>
      </w:r>
      <w:r>
        <w:rPr>
          <w:rFonts w:ascii="Times New Roman" w:hAnsi="Times New Roman" w:cs="Times New Roman"/>
          <w:sz w:val="24"/>
          <w:szCs w:val="24"/>
        </w:rPr>
        <w:t xml:space="preserve"> </w:t>
      </w:r>
      <w:r w:rsidR="00CB1D0C">
        <w:rPr>
          <w:rFonts w:ascii="Times New Roman" w:hAnsi="Times New Roman" w:cs="Times New Roman"/>
          <w:sz w:val="24"/>
          <w:szCs w:val="24"/>
        </w:rPr>
        <w:t xml:space="preserve">a </w:t>
      </w:r>
      <w:r>
        <w:rPr>
          <w:rFonts w:ascii="Times New Roman" w:hAnsi="Times New Roman" w:cs="Times New Roman"/>
          <w:sz w:val="24"/>
          <w:szCs w:val="24"/>
        </w:rPr>
        <w:t xml:space="preserve">total peat thickness of 4 m with a 0.1-0.2 m sandy clay transition </w:t>
      </w:r>
      <w:r w:rsidR="00E302D5">
        <w:rPr>
          <w:rFonts w:ascii="Times New Roman" w:hAnsi="Times New Roman" w:cs="Times New Roman"/>
          <w:sz w:val="24"/>
          <w:szCs w:val="24"/>
        </w:rPr>
        <w:t xml:space="preserve">(also containing some organics) </w:t>
      </w:r>
      <w:r>
        <w:rPr>
          <w:rFonts w:ascii="Times New Roman" w:hAnsi="Times New Roman" w:cs="Times New Roman"/>
          <w:sz w:val="24"/>
          <w:szCs w:val="24"/>
        </w:rPr>
        <w:t>into a clayey mineral soil at about 4.2 m</w:t>
      </w:r>
      <w:r w:rsidR="00CB1D0C">
        <w:rPr>
          <w:rFonts w:ascii="Times New Roman" w:hAnsi="Times New Roman" w:cs="Times New Roman"/>
          <w:sz w:val="24"/>
          <w:szCs w:val="24"/>
        </w:rPr>
        <w:t xml:space="preserve"> </w:t>
      </w:r>
      <w:r w:rsidR="00393C15">
        <w:rPr>
          <w:rFonts w:ascii="Times New Roman" w:hAnsi="Times New Roman" w:cs="Times New Roman"/>
          <w:sz w:val="24"/>
          <w:szCs w:val="24"/>
        </w:rPr>
        <w:t>depth</w:t>
      </w:r>
      <w:r>
        <w:rPr>
          <w:rFonts w:ascii="Times New Roman" w:hAnsi="Times New Roman" w:cs="Times New Roman"/>
          <w:sz w:val="24"/>
          <w:szCs w:val="24"/>
        </w:rPr>
        <w:t xml:space="preserve">. Direct coring also </w:t>
      </w:r>
      <w:r w:rsidR="003C68CF">
        <w:rPr>
          <w:rFonts w:ascii="Times New Roman" w:hAnsi="Times New Roman" w:cs="Times New Roman"/>
          <w:sz w:val="24"/>
          <w:szCs w:val="24"/>
        </w:rPr>
        <w:t xml:space="preserve">detected </w:t>
      </w:r>
      <w:r>
        <w:rPr>
          <w:rFonts w:ascii="Times New Roman" w:hAnsi="Times New Roman" w:cs="Times New Roman"/>
          <w:sz w:val="24"/>
          <w:szCs w:val="24"/>
        </w:rPr>
        <w:t>the presence of: 1) a water table at 0.5 m de</w:t>
      </w:r>
      <w:r w:rsidR="0073666C">
        <w:rPr>
          <w:rFonts w:ascii="Times New Roman" w:hAnsi="Times New Roman" w:cs="Times New Roman"/>
          <w:sz w:val="24"/>
          <w:szCs w:val="24"/>
        </w:rPr>
        <w:t>pth</w:t>
      </w:r>
      <w:r w:rsidR="000C42C9">
        <w:rPr>
          <w:rFonts w:ascii="Times New Roman" w:hAnsi="Times New Roman" w:cs="Times New Roman"/>
          <w:sz w:val="24"/>
          <w:szCs w:val="24"/>
        </w:rPr>
        <w:t xml:space="preserve"> </w:t>
      </w:r>
      <w:r w:rsidR="00393C15">
        <w:rPr>
          <w:rFonts w:ascii="Times New Roman" w:hAnsi="Times New Roman" w:cs="Times New Roman"/>
          <w:sz w:val="24"/>
          <w:szCs w:val="24"/>
        </w:rPr>
        <w:t xml:space="preserve">coinciding </w:t>
      </w:r>
      <w:r w:rsidR="000C42C9">
        <w:rPr>
          <w:rFonts w:ascii="Times New Roman" w:hAnsi="Times New Roman" w:cs="Times New Roman"/>
          <w:sz w:val="24"/>
          <w:szCs w:val="24"/>
        </w:rPr>
        <w:t xml:space="preserve">with the presence of a distinctive reflector in the GPR record (particularly </w:t>
      </w:r>
      <w:r w:rsidR="000F386D">
        <w:rPr>
          <w:rFonts w:ascii="Times New Roman" w:hAnsi="Times New Roman" w:cs="Times New Roman"/>
          <w:sz w:val="24"/>
          <w:szCs w:val="24"/>
        </w:rPr>
        <w:t xml:space="preserve">clear </w:t>
      </w:r>
      <w:r w:rsidR="000C42C9">
        <w:rPr>
          <w:rFonts w:ascii="Times New Roman" w:hAnsi="Times New Roman" w:cs="Times New Roman"/>
          <w:sz w:val="24"/>
          <w:szCs w:val="24"/>
        </w:rPr>
        <w:t>in Figure 2b)</w:t>
      </w:r>
      <w:r w:rsidR="00BA2288">
        <w:rPr>
          <w:rFonts w:ascii="Times New Roman" w:hAnsi="Times New Roman" w:cs="Times New Roman"/>
          <w:sz w:val="24"/>
          <w:szCs w:val="24"/>
        </w:rPr>
        <w:t xml:space="preserve">; 2) a woody area </w:t>
      </w:r>
      <w:r w:rsidR="00E31463">
        <w:rPr>
          <w:rFonts w:ascii="Times New Roman" w:hAnsi="Times New Roman" w:cs="Times New Roman"/>
          <w:sz w:val="24"/>
          <w:szCs w:val="24"/>
        </w:rPr>
        <w:t>between</w:t>
      </w:r>
      <w:r w:rsidR="00BA2288">
        <w:rPr>
          <w:rFonts w:ascii="Times New Roman" w:hAnsi="Times New Roman" w:cs="Times New Roman"/>
          <w:sz w:val="24"/>
          <w:szCs w:val="24"/>
        </w:rPr>
        <w:t xml:space="preserve"> 2-3 m depth</w:t>
      </w:r>
      <w:r w:rsidR="00E31463">
        <w:rPr>
          <w:rFonts w:ascii="Times New Roman" w:hAnsi="Times New Roman" w:cs="Times New Roman"/>
          <w:sz w:val="24"/>
          <w:szCs w:val="24"/>
        </w:rPr>
        <w:t xml:space="preserve"> (indicated in Figure 2)</w:t>
      </w:r>
      <w:r w:rsidR="00BA2288">
        <w:rPr>
          <w:rFonts w:ascii="Times New Roman" w:hAnsi="Times New Roman" w:cs="Times New Roman"/>
          <w:sz w:val="24"/>
          <w:szCs w:val="24"/>
        </w:rPr>
        <w:t xml:space="preserve"> </w:t>
      </w:r>
      <w:r w:rsidR="007B18B2">
        <w:rPr>
          <w:rFonts w:ascii="Times New Roman" w:hAnsi="Times New Roman" w:cs="Times New Roman"/>
          <w:sz w:val="24"/>
          <w:szCs w:val="24"/>
        </w:rPr>
        <w:t>resulting in</w:t>
      </w:r>
      <w:r w:rsidR="0012494A">
        <w:rPr>
          <w:rFonts w:ascii="Times New Roman" w:hAnsi="Times New Roman" w:cs="Times New Roman"/>
          <w:sz w:val="24"/>
          <w:szCs w:val="24"/>
        </w:rPr>
        <w:t xml:space="preserve"> isolated points of </w:t>
      </w:r>
      <w:r w:rsidR="007B18B2">
        <w:rPr>
          <w:rFonts w:ascii="Times New Roman" w:hAnsi="Times New Roman" w:cs="Times New Roman"/>
          <w:sz w:val="24"/>
          <w:szCs w:val="24"/>
        </w:rPr>
        <w:t>core r</w:t>
      </w:r>
      <w:r w:rsidR="0012494A">
        <w:rPr>
          <w:rFonts w:ascii="Times New Roman" w:hAnsi="Times New Roman" w:cs="Times New Roman"/>
          <w:sz w:val="24"/>
          <w:szCs w:val="24"/>
        </w:rPr>
        <w:t>efusal</w:t>
      </w:r>
      <w:r w:rsidR="007B18B2">
        <w:rPr>
          <w:rFonts w:ascii="Times New Roman" w:hAnsi="Times New Roman" w:cs="Times New Roman"/>
          <w:sz w:val="24"/>
          <w:szCs w:val="24"/>
        </w:rPr>
        <w:t xml:space="preserve"> </w:t>
      </w:r>
      <w:r w:rsidR="00BA2288">
        <w:rPr>
          <w:rFonts w:ascii="Times New Roman" w:hAnsi="Times New Roman" w:cs="Times New Roman"/>
          <w:sz w:val="24"/>
          <w:szCs w:val="24"/>
        </w:rPr>
        <w:t>that coincid</w:t>
      </w:r>
      <w:r w:rsidR="0073666C">
        <w:rPr>
          <w:rFonts w:ascii="Times New Roman" w:hAnsi="Times New Roman" w:cs="Times New Roman"/>
          <w:sz w:val="24"/>
          <w:szCs w:val="24"/>
        </w:rPr>
        <w:t>e</w:t>
      </w:r>
      <w:r w:rsidR="00BA2288">
        <w:rPr>
          <w:rFonts w:ascii="Times New Roman" w:hAnsi="Times New Roman" w:cs="Times New Roman"/>
          <w:sz w:val="24"/>
          <w:szCs w:val="24"/>
        </w:rPr>
        <w:t xml:space="preserve"> with the presence of hyperbolic </w:t>
      </w:r>
      <w:r w:rsidR="00BA2288">
        <w:rPr>
          <w:rFonts w:ascii="Times New Roman" w:hAnsi="Times New Roman" w:cs="Times New Roman"/>
          <w:sz w:val="24"/>
          <w:szCs w:val="24"/>
        </w:rPr>
        <w:lastRenderedPageBreak/>
        <w:t>diffractions in the reflection record</w:t>
      </w:r>
      <w:r w:rsidR="00076404">
        <w:rPr>
          <w:rFonts w:ascii="Times New Roman" w:hAnsi="Times New Roman" w:cs="Times New Roman"/>
          <w:sz w:val="24"/>
          <w:szCs w:val="24"/>
        </w:rPr>
        <w:t xml:space="preserve">. Extracted core samples showed </w:t>
      </w:r>
      <w:ins w:id="520" w:author="Xavier" w:date="2015-04-07T20:51:00Z">
        <w:r w:rsidR="00984DEC">
          <w:rPr>
            <w:rFonts w:ascii="Times New Roman" w:hAnsi="Times New Roman" w:cs="Times New Roman"/>
            <w:sz w:val="24"/>
            <w:szCs w:val="24"/>
          </w:rPr>
          <w:t xml:space="preserve">an </w:t>
        </w:r>
      </w:ins>
      <w:r w:rsidR="005F661C">
        <w:rPr>
          <w:rFonts w:ascii="Times New Roman" w:hAnsi="Times New Roman" w:cs="Times New Roman"/>
          <w:sz w:val="24"/>
          <w:szCs w:val="24"/>
        </w:rPr>
        <w:t xml:space="preserve">average of 58.5 % </w:t>
      </w:r>
      <w:r w:rsidR="00EB7F39">
        <w:rPr>
          <w:rFonts w:ascii="Times New Roman" w:hAnsi="Times New Roman" w:cs="Times New Roman"/>
          <w:sz w:val="24"/>
          <w:szCs w:val="24"/>
        </w:rPr>
        <w:t xml:space="preserve">C </w:t>
      </w:r>
      <w:r w:rsidR="005F661C">
        <w:rPr>
          <w:rFonts w:ascii="Times New Roman" w:hAnsi="Times New Roman" w:cs="Times New Roman"/>
          <w:sz w:val="24"/>
          <w:szCs w:val="24"/>
        </w:rPr>
        <w:t>and C content of 2</w:t>
      </w:r>
      <w:r w:rsidR="00A70B13">
        <w:rPr>
          <w:rFonts w:ascii="Times New Roman" w:hAnsi="Times New Roman" w:cs="Times New Roman"/>
          <w:sz w:val="24"/>
          <w:szCs w:val="24"/>
        </w:rPr>
        <w:t>,</w:t>
      </w:r>
      <w:r w:rsidR="005F661C">
        <w:rPr>
          <w:rFonts w:ascii="Times New Roman" w:hAnsi="Times New Roman" w:cs="Times New Roman"/>
          <w:sz w:val="24"/>
          <w:szCs w:val="24"/>
        </w:rPr>
        <w:t>311.0 Mg ha</w:t>
      </w:r>
      <w:r w:rsidR="005F661C" w:rsidRPr="005F661C">
        <w:rPr>
          <w:rFonts w:ascii="Times New Roman" w:hAnsi="Times New Roman" w:cs="Times New Roman"/>
          <w:sz w:val="24"/>
          <w:szCs w:val="24"/>
          <w:vertAlign w:val="superscript"/>
        </w:rPr>
        <w:t>-1</w:t>
      </w:r>
      <w:r w:rsidR="002F331F">
        <w:rPr>
          <w:rFonts w:ascii="Times New Roman" w:hAnsi="Times New Roman" w:cs="Times New Roman"/>
          <w:sz w:val="24"/>
          <w:szCs w:val="24"/>
        </w:rPr>
        <w:t xml:space="preserve"> (Table 2)</w:t>
      </w:r>
      <w:r w:rsidR="00BA2288">
        <w:rPr>
          <w:rFonts w:ascii="Times New Roman" w:hAnsi="Times New Roman" w:cs="Times New Roman"/>
          <w:sz w:val="24"/>
          <w:szCs w:val="24"/>
        </w:rPr>
        <w:t>.</w:t>
      </w:r>
      <w:r w:rsidR="0073666C">
        <w:rPr>
          <w:rFonts w:ascii="Times New Roman" w:hAnsi="Times New Roman" w:cs="Times New Roman"/>
          <w:sz w:val="24"/>
          <w:szCs w:val="24"/>
        </w:rPr>
        <w:tab/>
      </w:r>
    </w:p>
    <w:p w:rsidR="000C42C9" w:rsidRDefault="00573A93" w:rsidP="00B60CBC">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eastAsia="TimesNewRomanPSMT" w:hAnsi="Times New Roman" w:cs="Times New Roman"/>
          <w:sz w:val="24"/>
          <w:szCs w:val="24"/>
        </w:rPr>
        <w:t xml:space="preserve">Electrical resistivity imaging results for Line 1 and </w:t>
      </w:r>
      <w:r w:rsidR="000F386D">
        <w:rPr>
          <w:rFonts w:ascii="Times New Roman" w:eastAsia="TimesNewRomanPSMT" w:hAnsi="Times New Roman" w:cs="Times New Roman"/>
          <w:sz w:val="24"/>
          <w:szCs w:val="24"/>
        </w:rPr>
        <w:t>Line 2</w:t>
      </w:r>
      <w:r>
        <w:rPr>
          <w:rFonts w:ascii="Times New Roman" w:eastAsia="TimesNewRomanPSMT" w:hAnsi="Times New Roman" w:cs="Times New Roman"/>
          <w:sz w:val="24"/>
          <w:szCs w:val="24"/>
        </w:rPr>
        <w:t xml:space="preserve"> at Site TG1 are shown in Figure 3a and 3b respectively. </w:t>
      </w:r>
      <w:r w:rsidR="000B7C71">
        <w:rPr>
          <w:rFonts w:ascii="Times New Roman" w:eastAsia="TimesNewRomanPSMT" w:hAnsi="Times New Roman" w:cs="Times New Roman"/>
          <w:sz w:val="24"/>
          <w:szCs w:val="24"/>
        </w:rPr>
        <w:t xml:space="preserve">Direct cores as shown in Figure 2 are superimposed for comparison. </w:t>
      </w:r>
      <w:r w:rsidRPr="00573A93">
        <w:rPr>
          <w:rFonts w:ascii="Times New Roman" w:hAnsi="Times New Roman" w:cs="Times New Roman"/>
          <w:sz w:val="24"/>
          <w:szCs w:val="24"/>
        </w:rPr>
        <w:t>The resistivity inversion</w:t>
      </w:r>
      <w:r w:rsidR="000B7C71">
        <w:rPr>
          <w:rFonts w:ascii="Times New Roman" w:hAnsi="Times New Roman" w:cs="Times New Roman"/>
          <w:sz w:val="24"/>
          <w:szCs w:val="24"/>
        </w:rPr>
        <w:t xml:space="preserve"> </w:t>
      </w:r>
      <w:r w:rsidRPr="00573A93">
        <w:rPr>
          <w:rFonts w:ascii="Times New Roman" w:hAnsi="Times New Roman" w:cs="Times New Roman"/>
          <w:sz w:val="24"/>
          <w:szCs w:val="24"/>
        </w:rPr>
        <w:t xml:space="preserve">shows a </w:t>
      </w:r>
      <w:r w:rsidR="000F386D">
        <w:rPr>
          <w:rFonts w:ascii="Times New Roman" w:hAnsi="Times New Roman" w:cs="Times New Roman"/>
          <w:sz w:val="24"/>
          <w:szCs w:val="24"/>
        </w:rPr>
        <w:t xml:space="preserve">relatively </w:t>
      </w:r>
      <w:r w:rsidR="000B7C71">
        <w:rPr>
          <w:rFonts w:ascii="Times New Roman" w:hAnsi="Times New Roman" w:cs="Times New Roman"/>
          <w:sz w:val="24"/>
          <w:szCs w:val="24"/>
        </w:rPr>
        <w:t>conductive</w:t>
      </w:r>
      <w:r w:rsidRPr="00573A93">
        <w:rPr>
          <w:rFonts w:ascii="Times New Roman" w:hAnsi="Times New Roman" w:cs="Times New Roman"/>
          <w:sz w:val="24"/>
          <w:szCs w:val="24"/>
        </w:rPr>
        <w:t xml:space="preserve"> </w:t>
      </w:r>
      <w:r w:rsidR="000F386D">
        <w:rPr>
          <w:rFonts w:ascii="Times New Roman" w:hAnsi="Times New Roman" w:cs="Times New Roman"/>
          <w:sz w:val="24"/>
          <w:szCs w:val="24"/>
        </w:rPr>
        <w:t>(</w:t>
      </w:r>
      <w:r w:rsidR="003059AD">
        <w:rPr>
          <w:rFonts w:ascii="Times New Roman" w:hAnsi="Times New Roman" w:cs="Times New Roman"/>
          <w:sz w:val="24"/>
          <w:szCs w:val="24"/>
        </w:rPr>
        <w:t xml:space="preserve">resistivity </w:t>
      </w:r>
      <w:r w:rsidR="000F386D">
        <w:rPr>
          <w:rFonts w:ascii="Times New Roman" w:hAnsi="Times New Roman" w:cs="Times New Roman"/>
          <w:sz w:val="24"/>
          <w:szCs w:val="24"/>
        </w:rPr>
        <w:t xml:space="preserve">less than 100 Ohm m) </w:t>
      </w:r>
      <w:r w:rsidRPr="00573A93">
        <w:rPr>
          <w:rFonts w:ascii="Times New Roman" w:hAnsi="Times New Roman" w:cs="Times New Roman"/>
          <w:sz w:val="24"/>
          <w:szCs w:val="24"/>
        </w:rPr>
        <w:t>upper layer, underlain by a</w:t>
      </w:r>
      <w:r w:rsidR="000F386D">
        <w:rPr>
          <w:rFonts w:ascii="Times New Roman" w:hAnsi="Times New Roman" w:cs="Times New Roman"/>
          <w:sz w:val="24"/>
          <w:szCs w:val="24"/>
        </w:rPr>
        <w:t xml:space="preserve"> more</w:t>
      </w:r>
      <w:r w:rsidR="000F386D" w:rsidRPr="00573A93">
        <w:rPr>
          <w:rFonts w:ascii="Times New Roman" w:hAnsi="Times New Roman" w:cs="Times New Roman"/>
          <w:sz w:val="24"/>
          <w:szCs w:val="24"/>
        </w:rPr>
        <w:t xml:space="preserve"> </w:t>
      </w:r>
      <w:r w:rsidRPr="00573A93">
        <w:rPr>
          <w:rFonts w:ascii="Times New Roman" w:hAnsi="Times New Roman" w:cs="Times New Roman"/>
          <w:sz w:val="24"/>
          <w:szCs w:val="24"/>
        </w:rPr>
        <w:t>resistive unit</w:t>
      </w:r>
      <w:r w:rsidR="000B7C71">
        <w:rPr>
          <w:rFonts w:ascii="Times New Roman" w:hAnsi="Times New Roman" w:cs="Times New Roman"/>
          <w:sz w:val="24"/>
          <w:szCs w:val="24"/>
        </w:rPr>
        <w:t xml:space="preserve"> of undetermined thickness. The upper </w:t>
      </w:r>
      <w:r w:rsidRPr="00573A93">
        <w:rPr>
          <w:rFonts w:ascii="Times New Roman" w:hAnsi="Times New Roman" w:cs="Times New Roman"/>
          <w:sz w:val="24"/>
          <w:szCs w:val="24"/>
        </w:rPr>
        <w:t xml:space="preserve">layer </w:t>
      </w:r>
      <w:r w:rsidR="000B7C71">
        <w:rPr>
          <w:rFonts w:ascii="Times New Roman" w:hAnsi="Times New Roman" w:cs="Times New Roman"/>
          <w:sz w:val="24"/>
          <w:szCs w:val="24"/>
        </w:rPr>
        <w:t>(</w:t>
      </w:r>
      <w:r w:rsidR="006137CA">
        <w:rPr>
          <w:rFonts w:ascii="Times New Roman" w:hAnsi="Times New Roman" w:cs="Times New Roman"/>
          <w:sz w:val="24"/>
          <w:szCs w:val="24"/>
        </w:rPr>
        <w:t>showing a progressive increase in</w:t>
      </w:r>
      <w:r w:rsidR="00064972">
        <w:rPr>
          <w:rFonts w:ascii="Times New Roman" w:hAnsi="Times New Roman" w:cs="Times New Roman"/>
          <w:sz w:val="24"/>
          <w:szCs w:val="24"/>
        </w:rPr>
        <w:t xml:space="preserve"> resistivity</w:t>
      </w:r>
      <w:r w:rsidR="006137CA">
        <w:rPr>
          <w:rFonts w:ascii="Times New Roman" w:hAnsi="Times New Roman" w:cs="Times New Roman"/>
          <w:sz w:val="24"/>
          <w:szCs w:val="24"/>
        </w:rPr>
        <w:t xml:space="preserve"> </w:t>
      </w:r>
      <w:r w:rsidR="0050174E">
        <w:rPr>
          <w:rFonts w:ascii="Times New Roman" w:hAnsi="Times New Roman" w:cs="Times New Roman"/>
          <w:sz w:val="24"/>
          <w:szCs w:val="24"/>
        </w:rPr>
        <w:t xml:space="preserve">with depth </w:t>
      </w:r>
      <w:r w:rsidR="000B7C71">
        <w:rPr>
          <w:rFonts w:ascii="Times New Roman" w:hAnsi="Times New Roman" w:cs="Times New Roman"/>
          <w:sz w:val="24"/>
          <w:szCs w:val="24"/>
        </w:rPr>
        <w:t xml:space="preserve">between 60-200 Ohm m) </w:t>
      </w:r>
      <w:r w:rsidRPr="00573A93">
        <w:rPr>
          <w:rFonts w:ascii="Times New Roman" w:hAnsi="Times New Roman" w:cs="Times New Roman"/>
          <w:sz w:val="24"/>
          <w:szCs w:val="24"/>
        </w:rPr>
        <w:t xml:space="preserve">correlates </w:t>
      </w:r>
      <w:r w:rsidR="006B1FF0">
        <w:rPr>
          <w:rFonts w:ascii="Times New Roman" w:hAnsi="Times New Roman" w:cs="Times New Roman"/>
          <w:sz w:val="24"/>
          <w:szCs w:val="24"/>
        </w:rPr>
        <w:t xml:space="preserve">with </w:t>
      </w:r>
      <w:r w:rsidRPr="00573A93">
        <w:rPr>
          <w:rFonts w:ascii="Times New Roman" w:hAnsi="Times New Roman" w:cs="Times New Roman"/>
          <w:sz w:val="24"/>
          <w:szCs w:val="24"/>
        </w:rPr>
        <w:t>the terrestrial peat d</w:t>
      </w:r>
      <w:r w:rsidR="006B1FF0">
        <w:rPr>
          <w:rFonts w:ascii="Times New Roman" w:hAnsi="Times New Roman" w:cs="Times New Roman"/>
          <w:sz w:val="24"/>
          <w:szCs w:val="24"/>
        </w:rPr>
        <w:t xml:space="preserve">eposit as confirmed from direct </w:t>
      </w:r>
      <w:r w:rsidRPr="00573A93">
        <w:rPr>
          <w:rFonts w:ascii="Times New Roman" w:hAnsi="Times New Roman" w:cs="Times New Roman"/>
          <w:sz w:val="24"/>
          <w:szCs w:val="24"/>
        </w:rPr>
        <w:t xml:space="preserve">sampling and GPR. </w:t>
      </w:r>
      <w:del w:id="521" w:author="Xavier" w:date="2015-04-07T20:52:00Z">
        <w:r w:rsidR="00BB67EE" w:rsidDel="00984DEC">
          <w:rPr>
            <w:rFonts w:ascii="Times New Roman" w:hAnsi="Times New Roman" w:cs="Times New Roman"/>
            <w:sz w:val="24"/>
            <w:szCs w:val="24"/>
          </w:rPr>
          <w:delText>R</w:delText>
        </w:r>
        <w:r w:rsidR="006B1FF0" w:rsidDel="00984DEC">
          <w:rPr>
            <w:rFonts w:ascii="Times New Roman" w:hAnsi="Times New Roman" w:cs="Times New Roman"/>
            <w:sz w:val="24"/>
            <w:szCs w:val="24"/>
          </w:rPr>
          <w:delText xml:space="preserve">esistivity values </w:delText>
        </w:r>
        <w:r w:rsidR="00BB67EE" w:rsidDel="00984DEC">
          <w:rPr>
            <w:rFonts w:ascii="Times New Roman" w:hAnsi="Times New Roman" w:cs="Times New Roman"/>
            <w:sz w:val="24"/>
            <w:szCs w:val="24"/>
          </w:rPr>
          <w:delText xml:space="preserve">for the upper layer </w:delText>
        </w:r>
        <w:r w:rsidR="006B1FF0" w:rsidDel="00984DEC">
          <w:rPr>
            <w:rFonts w:ascii="Times New Roman" w:hAnsi="Times New Roman" w:cs="Times New Roman"/>
            <w:sz w:val="24"/>
            <w:szCs w:val="24"/>
          </w:rPr>
          <w:delText xml:space="preserve">are </w:delText>
        </w:r>
        <w:r w:rsidR="000F386D" w:rsidDel="00984DEC">
          <w:rPr>
            <w:rFonts w:ascii="Times New Roman" w:hAnsi="Times New Roman" w:cs="Times New Roman"/>
            <w:sz w:val="24"/>
            <w:szCs w:val="24"/>
          </w:rPr>
          <w:delText>comparable</w:delText>
        </w:r>
        <w:r w:rsidR="006B1FF0" w:rsidDel="00984DEC">
          <w:rPr>
            <w:rFonts w:ascii="Times New Roman" w:hAnsi="Times New Roman" w:cs="Times New Roman"/>
            <w:sz w:val="24"/>
            <w:szCs w:val="24"/>
          </w:rPr>
          <w:delText xml:space="preserve"> with values obtained in northern </w:delText>
        </w:r>
        <w:r w:rsidR="006137CA" w:rsidDel="00984DEC">
          <w:rPr>
            <w:rFonts w:ascii="Times New Roman" w:hAnsi="Times New Roman" w:cs="Times New Roman"/>
            <w:sz w:val="24"/>
            <w:szCs w:val="24"/>
          </w:rPr>
          <w:delText>peatlands</w:delText>
        </w:r>
        <w:r w:rsidR="006B1FF0" w:rsidDel="00984DEC">
          <w:rPr>
            <w:rFonts w:ascii="Times New Roman" w:hAnsi="Times New Roman" w:cs="Times New Roman"/>
            <w:sz w:val="24"/>
            <w:szCs w:val="24"/>
          </w:rPr>
          <w:delText xml:space="preserve"> a</w:delText>
        </w:r>
        <w:r w:rsidR="00B60CBC" w:rsidDel="00984DEC">
          <w:rPr>
            <w:rFonts w:ascii="Times New Roman" w:hAnsi="Times New Roman" w:cs="Times New Roman"/>
            <w:sz w:val="24"/>
            <w:szCs w:val="24"/>
          </w:rPr>
          <w:delText>nd</w:delText>
        </w:r>
        <w:r w:rsidR="006B1FF0" w:rsidDel="00984DEC">
          <w:rPr>
            <w:rFonts w:ascii="Times New Roman" w:hAnsi="Times New Roman" w:cs="Times New Roman"/>
            <w:sz w:val="24"/>
            <w:szCs w:val="24"/>
          </w:rPr>
          <w:delText xml:space="preserve"> </w:delText>
        </w:r>
        <w:r w:rsidR="000F386D" w:rsidDel="00984DEC">
          <w:rPr>
            <w:rFonts w:ascii="Times New Roman" w:hAnsi="Times New Roman" w:cs="Times New Roman"/>
            <w:sz w:val="24"/>
            <w:szCs w:val="24"/>
          </w:rPr>
          <w:delText xml:space="preserve">partly </w:delText>
        </w:r>
        <w:r w:rsidR="006B1FF0" w:rsidDel="00984DEC">
          <w:rPr>
            <w:rFonts w:ascii="Times New Roman" w:hAnsi="Times New Roman" w:cs="Times New Roman"/>
            <w:sz w:val="24"/>
            <w:szCs w:val="24"/>
          </w:rPr>
          <w:delText xml:space="preserve">attributed </w:delText>
        </w:r>
        <w:r w:rsidR="006B1FF0" w:rsidRPr="00573A93" w:rsidDel="00984DEC">
          <w:rPr>
            <w:rFonts w:ascii="Times New Roman" w:hAnsi="Times New Roman" w:cs="Times New Roman"/>
            <w:sz w:val="24"/>
            <w:szCs w:val="24"/>
          </w:rPr>
          <w:delText>to</w:delText>
        </w:r>
        <w:r w:rsidR="006B1FF0" w:rsidDel="00984DEC">
          <w:rPr>
            <w:rFonts w:ascii="Times New Roman" w:hAnsi="Times New Roman" w:cs="Times New Roman"/>
            <w:sz w:val="24"/>
            <w:szCs w:val="24"/>
          </w:rPr>
          <w:delText xml:space="preserve"> the low ionic concentration of </w:delText>
        </w:r>
        <w:r w:rsidR="006B1FF0" w:rsidRPr="00573A93" w:rsidDel="00984DEC">
          <w:rPr>
            <w:rFonts w:ascii="Times New Roman" w:hAnsi="Times New Roman" w:cs="Times New Roman"/>
            <w:sz w:val="24"/>
            <w:szCs w:val="24"/>
          </w:rPr>
          <w:delText>the peat pore water</w:delText>
        </w:r>
        <w:r w:rsidR="006B1FF0" w:rsidDel="00984DEC">
          <w:rPr>
            <w:rFonts w:ascii="Times New Roman" w:hAnsi="Times New Roman" w:cs="Times New Roman"/>
            <w:sz w:val="24"/>
            <w:szCs w:val="24"/>
          </w:rPr>
          <w:delText xml:space="preserve"> </w:delText>
        </w:r>
        <w:r w:rsidR="00F87A5A" w:rsidDel="00984DEC">
          <w:rPr>
            <w:rFonts w:ascii="Times New Roman" w:hAnsi="Times New Roman" w:cs="Times New Roman"/>
            <w:sz w:val="24"/>
            <w:szCs w:val="24"/>
          </w:rPr>
          <w:fldChar w:fldCharType="begin"/>
        </w:r>
        <w:r w:rsidR="005413F2" w:rsidDel="00984DEC">
          <w:rPr>
            <w:rFonts w:ascii="Times New Roman" w:hAnsi="Times New Roman" w:cs="Times New Roman"/>
            <w:sz w:val="24"/>
            <w:szCs w:val="24"/>
          </w:rPr>
          <w:delInstrText xml:space="preserve"> ADDIN EN.CITE &lt;EndNote&gt;&lt;Cite&gt;&lt;Author&gt;Slater&lt;/Author&gt;&lt;Year&gt;2002&lt;/Year&gt;&lt;RecNum&gt;240&lt;/RecNum&gt;&lt;DisplayText&gt;(Slater and Reeve 2002, Comas et al. 2011)&lt;/DisplayText&gt;&lt;record&gt;&lt;rec-number&gt;240&lt;/rec-number&gt;&lt;foreign-keys&gt;&lt;key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Cite&gt;&lt;Author&gt;Comas&lt;/Author&gt;&lt;Year&gt;2011&lt;/Year&gt;&lt;RecNum&gt;680&lt;/RecNum&gt;&lt;record&gt;&lt;rec-number&gt;680&lt;/rec-number&gt;&lt;foreign-keys&gt;&lt;key app="EN" db-id="etp09zffjx9xw4esddr5s5d2pvadaapfvv2r"&gt;680&lt;/key&gt;&lt;/foreign-keys&gt;&lt;ref-type name="Journal Article"&gt;17&lt;/ref-type&gt;&lt;contributors&gt;&lt;authors&gt;&lt;author&gt;Comas, Xavier&lt;/author&gt;&lt;author&gt;Slater, Lee&lt;/author&gt;&lt;author&gt;Reeve, A. S.&lt;/author&gt;&lt;/authors&gt;&lt;/contributors&gt;&lt;titles&gt;&lt;title&gt;Pool patterning in a northern peatland: Geophysical evidence for the role of postglacial landforms&lt;/title&gt;&lt;secondary-title&gt;Journal of Hydrology&lt;/secondary-title&gt;&lt;/titles&gt;&lt;periodical&gt;&lt;full-title&gt;Journal of Hydrology&lt;/full-title&gt;&lt;/periodical&gt;&lt;pages&gt;173-184&lt;/pages&gt;&lt;volume&gt;399&lt;/volume&gt;&lt;number&gt;3–4&lt;/number&gt;&lt;keywords&gt;&lt;keyword&gt;Peatlands&lt;/keyword&gt;&lt;keyword&gt;Geophysics&lt;/keyword&gt;&lt;keyword&gt;Pool formation&lt;/keyword&gt;&lt;keyword&gt;Ground penetrating radar&lt;/keyword&gt;&lt;keyword&gt;Electrical resistivity&lt;/keyword&gt;&lt;keyword&gt;EM31&lt;/keyword&gt;&lt;/keywords&gt;&lt;dates&gt;&lt;year&gt;2011&lt;/year&gt;&lt;/dates&gt;&lt;isbn&gt;0022-1694&lt;/isbn&gt;&lt;urls&gt;&lt;related-urls&gt;&lt;url&gt;http://www.sciencedirect.com/science/article/pii/S0022169410008097&lt;/url&gt;&lt;/related-urls&gt;&lt;/urls&gt;&lt;electronic-resource-num&gt;http://dx.doi.org/10.1016/j.jhydrol.2010.12.031&lt;/electronic-resource-num&gt;&lt;/record&gt;&lt;/Cite&gt;&lt;/EndNote&gt;</w:delInstrText>
        </w:r>
        <w:r w:rsidR="00F87A5A" w:rsidDel="00984DEC">
          <w:rPr>
            <w:rFonts w:ascii="Times New Roman" w:hAnsi="Times New Roman" w:cs="Times New Roman"/>
            <w:sz w:val="24"/>
            <w:szCs w:val="24"/>
          </w:rPr>
          <w:fldChar w:fldCharType="separate"/>
        </w:r>
        <w:r w:rsidR="005413F2" w:rsidDel="00984DEC">
          <w:rPr>
            <w:rFonts w:ascii="Times New Roman" w:hAnsi="Times New Roman" w:cs="Times New Roman"/>
            <w:noProof/>
            <w:sz w:val="24"/>
            <w:szCs w:val="24"/>
          </w:rPr>
          <w:delText>(</w:delText>
        </w:r>
        <w:r w:rsidR="00F87A5A" w:rsidDel="00984DEC">
          <w:rPr>
            <w:rFonts w:ascii="Times New Roman" w:hAnsi="Times New Roman" w:cs="Times New Roman"/>
            <w:noProof/>
            <w:sz w:val="24"/>
            <w:szCs w:val="24"/>
          </w:rPr>
          <w:fldChar w:fldCharType="begin"/>
        </w:r>
        <w:r w:rsidR="00EF379F" w:rsidDel="00984DEC">
          <w:rPr>
            <w:rFonts w:ascii="Times New Roman" w:hAnsi="Times New Roman" w:cs="Times New Roman"/>
            <w:noProof/>
            <w:sz w:val="24"/>
            <w:szCs w:val="24"/>
          </w:rPr>
          <w:delInstrText xml:space="preserve"> HYPERLINK \l "_ENREF_31" \o "Slater, 2002 #240" </w:delInstrText>
        </w:r>
        <w:r w:rsidR="00F87A5A" w:rsidDel="00984DEC">
          <w:rPr>
            <w:rFonts w:ascii="Times New Roman" w:hAnsi="Times New Roman" w:cs="Times New Roman"/>
            <w:noProof/>
            <w:sz w:val="24"/>
            <w:szCs w:val="24"/>
          </w:rPr>
          <w:fldChar w:fldCharType="separate"/>
        </w:r>
        <w:r w:rsidR="00EF379F" w:rsidDel="00984DEC">
          <w:rPr>
            <w:rFonts w:ascii="Times New Roman" w:hAnsi="Times New Roman" w:cs="Times New Roman"/>
            <w:noProof/>
            <w:sz w:val="24"/>
            <w:szCs w:val="24"/>
          </w:rPr>
          <w:delText>Slater and Reeve 2002</w:delText>
        </w:r>
        <w:r w:rsidR="00F87A5A" w:rsidDel="00984DEC">
          <w:rPr>
            <w:rFonts w:ascii="Times New Roman" w:hAnsi="Times New Roman" w:cs="Times New Roman"/>
            <w:noProof/>
            <w:sz w:val="24"/>
            <w:szCs w:val="24"/>
          </w:rPr>
          <w:fldChar w:fldCharType="end"/>
        </w:r>
        <w:r w:rsidR="005413F2" w:rsidDel="00984DEC">
          <w:rPr>
            <w:rFonts w:ascii="Times New Roman" w:hAnsi="Times New Roman" w:cs="Times New Roman"/>
            <w:noProof/>
            <w:sz w:val="24"/>
            <w:szCs w:val="24"/>
          </w:rPr>
          <w:delText xml:space="preserve">, </w:delText>
        </w:r>
        <w:r w:rsidR="00F87A5A" w:rsidDel="00984DEC">
          <w:rPr>
            <w:rFonts w:ascii="Times New Roman" w:hAnsi="Times New Roman" w:cs="Times New Roman"/>
            <w:noProof/>
            <w:sz w:val="24"/>
            <w:szCs w:val="24"/>
          </w:rPr>
          <w:fldChar w:fldCharType="begin"/>
        </w:r>
        <w:r w:rsidR="00EF379F" w:rsidDel="00984DEC">
          <w:rPr>
            <w:rFonts w:ascii="Times New Roman" w:hAnsi="Times New Roman" w:cs="Times New Roman"/>
            <w:noProof/>
            <w:sz w:val="24"/>
            <w:szCs w:val="24"/>
          </w:rPr>
          <w:delInstrText xml:space="preserve"> HYPERLINK \l "_ENREF_8" \o "Comas, 2011 #680" </w:delInstrText>
        </w:r>
        <w:r w:rsidR="00F87A5A" w:rsidDel="00984DEC">
          <w:rPr>
            <w:rFonts w:ascii="Times New Roman" w:hAnsi="Times New Roman" w:cs="Times New Roman"/>
            <w:noProof/>
            <w:sz w:val="24"/>
            <w:szCs w:val="24"/>
          </w:rPr>
          <w:fldChar w:fldCharType="separate"/>
        </w:r>
        <w:r w:rsidR="00EF379F" w:rsidDel="00984DEC">
          <w:rPr>
            <w:rFonts w:ascii="Times New Roman" w:hAnsi="Times New Roman" w:cs="Times New Roman"/>
            <w:noProof/>
            <w:sz w:val="24"/>
            <w:szCs w:val="24"/>
          </w:rPr>
          <w:delText>Comas et al. 2011</w:delText>
        </w:r>
        <w:r w:rsidR="00F87A5A" w:rsidDel="00984DEC">
          <w:rPr>
            <w:rFonts w:ascii="Times New Roman" w:hAnsi="Times New Roman" w:cs="Times New Roman"/>
            <w:noProof/>
            <w:sz w:val="24"/>
            <w:szCs w:val="24"/>
          </w:rPr>
          <w:fldChar w:fldCharType="end"/>
        </w:r>
        <w:r w:rsidR="005413F2" w:rsidDel="00984DEC">
          <w:rPr>
            <w:rFonts w:ascii="Times New Roman" w:hAnsi="Times New Roman" w:cs="Times New Roman"/>
            <w:noProof/>
            <w:sz w:val="24"/>
            <w:szCs w:val="24"/>
          </w:rPr>
          <w:delText>)</w:delText>
        </w:r>
        <w:r w:rsidR="00F87A5A" w:rsidDel="00984DEC">
          <w:rPr>
            <w:rFonts w:ascii="Times New Roman" w:hAnsi="Times New Roman" w:cs="Times New Roman"/>
            <w:sz w:val="24"/>
            <w:szCs w:val="24"/>
          </w:rPr>
          <w:fldChar w:fldCharType="end"/>
        </w:r>
        <w:r w:rsidR="006B1FF0" w:rsidDel="00984DEC">
          <w:rPr>
            <w:rFonts w:ascii="Times New Roman" w:hAnsi="Times New Roman" w:cs="Times New Roman"/>
            <w:sz w:val="24"/>
            <w:szCs w:val="24"/>
          </w:rPr>
          <w:delText>.</w:delText>
        </w:r>
        <w:r w:rsidR="00B60CBC" w:rsidDel="00984DEC">
          <w:rPr>
            <w:rFonts w:ascii="Times New Roman" w:hAnsi="Times New Roman" w:cs="Times New Roman"/>
            <w:sz w:val="24"/>
            <w:szCs w:val="24"/>
          </w:rPr>
          <w:delText xml:space="preserve"> </w:delText>
        </w:r>
      </w:del>
      <w:r w:rsidRPr="00573A93">
        <w:rPr>
          <w:rFonts w:ascii="Times New Roman" w:hAnsi="Times New Roman" w:cs="Times New Roman"/>
          <w:sz w:val="24"/>
          <w:szCs w:val="24"/>
        </w:rPr>
        <w:t xml:space="preserve">The underlying </w:t>
      </w:r>
      <w:r w:rsidR="00B60CBC">
        <w:rPr>
          <w:rFonts w:ascii="Times New Roman" w:hAnsi="Times New Roman" w:cs="Times New Roman"/>
          <w:sz w:val="24"/>
          <w:szCs w:val="24"/>
        </w:rPr>
        <w:t>resis</w:t>
      </w:r>
      <w:r w:rsidRPr="00573A93">
        <w:rPr>
          <w:rFonts w:ascii="Times New Roman" w:hAnsi="Times New Roman" w:cs="Times New Roman"/>
          <w:sz w:val="24"/>
          <w:szCs w:val="24"/>
        </w:rPr>
        <w:t>tive layer</w:t>
      </w:r>
      <w:r w:rsidR="00E36E40">
        <w:rPr>
          <w:rFonts w:ascii="Times New Roman" w:hAnsi="Times New Roman" w:cs="Times New Roman"/>
          <w:sz w:val="24"/>
          <w:szCs w:val="24"/>
        </w:rPr>
        <w:t xml:space="preserve"> (ranging between 200-300 Ohm m) includes both a transition layer composed of a mixture of sand and clay </w:t>
      </w:r>
      <w:r w:rsidR="00E302D5">
        <w:rPr>
          <w:rFonts w:ascii="Times New Roman" w:hAnsi="Times New Roman" w:cs="Times New Roman"/>
          <w:sz w:val="24"/>
          <w:szCs w:val="24"/>
        </w:rPr>
        <w:t xml:space="preserve">(with some organics) </w:t>
      </w:r>
      <w:r w:rsidR="00E36E40">
        <w:rPr>
          <w:rFonts w:ascii="Times New Roman" w:hAnsi="Times New Roman" w:cs="Times New Roman"/>
          <w:sz w:val="24"/>
          <w:szCs w:val="24"/>
        </w:rPr>
        <w:t>and a clayey mineral soil</w:t>
      </w:r>
      <w:r w:rsidR="009A7FE6">
        <w:rPr>
          <w:rFonts w:ascii="Times New Roman" w:hAnsi="Times New Roman" w:cs="Times New Roman"/>
          <w:sz w:val="24"/>
          <w:szCs w:val="24"/>
        </w:rPr>
        <w:t xml:space="preserve"> as confirmed from coring</w:t>
      </w:r>
      <w:r w:rsidR="00E36E40">
        <w:rPr>
          <w:rFonts w:ascii="Times New Roman" w:hAnsi="Times New Roman" w:cs="Times New Roman"/>
          <w:sz w:val="24"/>
          <w:szCs w:val="24"/>
        </w:rPr>
        <w:t xml:space="preserve">. </w:t>
      </w:r>
      <w:r w:rsidR="006137CA">
        <w:rPr>
          <w:rFonts w:ascii="Times New Roman" w:hAnsi="Times New Roman" w:cs="Times New Roman"/>
          <w:sz w:val="24"/>
          <w:szCs w:val="24"/>
        </w:rPr>
        <w:t xml:space="preserve">Although </w:t>
      </w:r>
      <w:r w:rsidR="00061ABB">
        <w:rPr>
          <w:rFonts w:ascii="Times New Roman" w:hAnsi="Times New Roman" w:cs="Times New Roman"/>
          <w:sz w:val="24"/>
          <w:szCs w:val="24"/>
        </w:rPr>
        <w:t xml:space="preserve">lower </w:t>
      </w:r>
      <w:del w:id="522" w:author="USDA Forest Service" w:date="2015-04-15T21:05:00Z">
        <w:r w:rsidR="00926B79" w:rsidDel="00E10F81">
          <w:rPr>
            <w:rFonts w:ascii="Times New Roman" w:hAnsi="Times New Roman" w:cs="Times New Roman"/>
            <w:sz w:val="24"/>
            <w:szCs w:val="24"/>
          </w:rPr>
          <w:delText>resistivities</w:delText>
        </w:r>
      </w:del>
      <w:ins w:id="523" w:author="USDA Forest Service" w:date="2015-04-15T21:05:00Z">
        <w:r w:rsidR="00E10F81">
          <w:rPr>
            <w:rFonts w:ascii="Times New Roman" w:hAnsi="Times New Roman" w:cs="Times New Roman"/>
            <w:sz w:val="24"/>
            <w:szCs w:val="24"/>
          </w:rPr>
          <w:t>resistivities</w:t>
        </w:r>
      </w:ins>
      <w:r w:rsidR="006137CA">
        <w:rPr>
          <w:rFonts w:ascii="Times New Roman" w:hAnsi="Times New Roman" w:cs="Times New Roman"/>
          <w:sz w:val="24"/>
          <w:szCs w:val="24"/>
        </w:rPr>
        <w:t xml:space="preserve"> </w:t>
      </w:r>
      <w:r w:rsidR="00926B79">
        <w:rPr>
          <w:rFonts w:ascii="Times New Roman" w:hAnsi="Times New Roman" w:cs="Times New Roman"/>
          <w:sz w:val="24"/>
          <w:szCs w:val="24"/>
        </w:rPr>
        <w:t xml:space="preserve">are typical for clayey mineral sediments that are </w:t>
      </w:r>
      <w:r w:rsidR="00061ABB">
        <w:rPr>
          <w:rFonts w:ascii="Times New Roman" w:hAnsi="Times New Roman" w:cs="Times New Roman"/>
          <w:sz w:val="24"/>
          <w:szCs w:val="24"/>
        </w:rPr>
        <w:t>usually</w:t>
      </w:r>
      <w:r w:rsidR="00926B79">
        <w:rPr>
          <w:rFonts w:ascii="Times New Roman" w:hAnsi="Times New Roman" w:cs="Times New Roman"/>
          <w:sz w:val="24"/>
          <w:szCs w:val="24"/>
        </w:rPr>
        <w:t xml:space="preserve"> found below peat, in this case</w:t>
      </w:r>
      <w:r w:rsidR="006137CA">
        <w:rPr>
          <w:rFonts w:ascii="Times New Roman" w:hAnsi="Times New Roman" w:cs="Times New Roman"/>
          <w:sz w:val="24"/>
          <w:szCs w:val="24"/>
        </w:rPr>
        <w:t xml:space="preserve"> the high</w:t>
      </w:r>
      <w:r w:rsidR="00926B79">
        <w:rPr>
          <w:rFonts w:ascii="Times New Roman" w:hAnsi="Times New Roman" w:cs="Times New Roman"/>
          <w:sz w:val="24"/>
          <w:szCs w:val="24"/>
        </w:rPr>
        <w:t>er</w:t>
      </w:r>
      <w:r w:rsidR="006137CA">
        <w:rPr>
          <w:rFonts w:ascii="Times New Roman" w:hAnsi="Times New Roman" w:cs="Times New Roman"/>
          <w:sz w:val="24"/>
          <w:szCs w:val="24"/>
        </w:rPr>
        <w:t xml:space="preserve"> </w:t>
      </w:r>
      <w:r w:rsidR="00926B79">
        <w:rPr>
          <w:rFonts w:ascii="Times New Roman" w:hAnsi="Times New Roman" w:cs="Times New Roman"/>
          <w:sz w:val="24"/>
          <w:szCs w:val="24"/>
        </w:rPr>
        <w:t>resistivities are attributed to a</w:t>
      </w:r>
      <w:r w:rsidR="006137CA">
        <w:rPr>
          <w:rFonts w:ascii="Times New Roman" w:hAnsi="Times New Roman" w:cs="Times New Roman"/>
          <w:sz w:val="24"/>
          <w:szCs w:val="24"/>
        </w:rPr>
        <w:t xml:space="preserve"> sandy </w:t>
      </w:r>
      <w:r w:rsidR="00926B79">
        <w:rPr>
          <w:rFonts w:ascii="Times New Roman" w:hAnsi="Times New Roman" w:cs="Times New Roman"/>
          <w:sz w:val="24"/>
          <w:szCs w:val="24"/>
        </w:rPr>
        <w:t xml:space="preserve">mineral soil </w:t>
      </w:r>
      <w:r w:rsidR="00396869">
        <w:rPr>
          <w:rFonts w:ascii="Times New Roman" w:hAnsi="Times New Roman" w:cs="Times New Roman"/>
          <w:sz w:val="24"/>
          <w:szCs w:val="24"/>
        </w:rPr>
        <w:t xml:space="preserve">matrix as confirmed </w:t>
      </w:r>
      <w:r w:rsidR="009A7FE6">
        <w:rPr>
          <w:rFonts w:ascii="Times New Roman" w:hAnsi="Times New Roman" w:cs="Times New Roman"/>
          <w:sz w:val="24"/>
          <w:szCs w:val="24"/>
        </w:rPr>
        <w:t xml:space="preserve">from coring </w:t>
      </w:r>
      <w:r w:rsidR="00396869">
        <w:rPr>
          <w:rFonts w:ascii="Times New Roman" w:hAnsi="Times New Roman" w:cs="Times New Roman"/>
          <w:sz w:val="24"/>
          <w:szCs w:val="24"/>
        </w:rPr>
        <w:t>in the transition layer.</w:t>
      </w:r>
      <w:r w:rsidR="002F198C">
        <w:rPr>
          <w:rFonts w:ascii="Times New Roman" w:hAnsi="Times New Roman" w:cs="Times New Roman"/>
          <w:sz w:val="24"/>
          <w:szCs w:val="24"/>
        </w:rPr>
        <w:t xml:space="preserve"> </w:t>
      </w:r>
      <w:moveFromRangeStart w:id="524" w:author="Xavier" w:date="2015-04-10T00:40:00Z" w:name="move416389748"/>
      <w:moveFrom w:id="525" w:author="Xavier" w:date="2015-04-10T00:40:00Z">
        <w:r w:rsidR="00926B79" w:rsidDel="00B87CDE">
          <w:rPr>
            <w:rFonts w:ascii="Times New Roman" w:hAnsi="Times New Roman" w:cs="Times New Roman"/>
            <w:sz w:val="24"/>
            <w:szCs w:val="24"/>
          </w:rPr>
          <w:t xml:space="preserve">Sandy </w:t>
        </w:r>
        <w:r w:rsidR="002F198C" w:rsidDel="00B87CDE">
          <w:rPr>
            <w:rFonts w:ascii="Times New Roman" w:hAnsi="Times New Roman" w:cs="Times New Roman"/>
            <w:sz w:val="24"/>
            <w:szCs w:val="24"/>
          </w:rPr>
          <w:t xml:space="preserve">mineral soils </w:t>
        </w:r>
        <w:r w:rsidR="00926B79" w:rsidDel="00B87CDE">
          <w:rPr>
            <w:rFonts w:ascii="Times New Roman" w:hAnsi="Times New Roman" w:cs="Times New Roman"/>
            <w:sz w:val="24"/>
            <w:szCs w:val="24"/>
          </w:rPr>
          <w:t xml:space="preserve">below the organic sediments of </w:t>
        </w:r>
        <w:r w:rsidR="002F198C" w:rsidDel="00B87CDE">
          <w:rPr>
            <w:rFonts w:ascii="Times New Roman" w:hAnsi="Times New Roman" w:cs="Times New Roman"/>
            <w:sz w:val="24"/>
            <w:szCs w:val="24"/>
          </w:rPr>
          <w:t>other peatlands in Central Kalimantan</w:t>
        </w:r>
        <w:r w:rsidR="00926B79" w:rsidDel="00B87CDE">
          <w:rPr>
            <w:rFonts w:ascii="Times New Roman" w:hAnsi="Times New Roman" w:cs="Times New Roman"/>
            <w:sz w:val="24"/>
            <w:szCs w:val="24"/>
          </w:rPr>
          <w:t xml:space="preserve"> have been reported</w:t>
        </w:r>
        <w:r w:rsidR="002F198C" w:rsidDel="00B87CDE">
          <w:rPr>
            <w:rFonts w:ascii="Times New Roman" w:hAnsi="Times New Roman" w:cs="Times New Roman"/>
            <w:sz w:val="24"/>
            <w:szCs w:val="24"/>
          </w:rPr>
          <w:t xml:space="preserve"> </w:t>
        </w:r>
        <w:r w:rsidR="00F87A5A" w:rsidDel="00B87CDE">
          <w:rPr>
            <w:rFonts w:ascii="Times New Roman" w:hAnsi="Times New Roman" w:cs="Times New Roman"/>
            <w:sz w:val="24"/>
            <w:szCs w:val="24"/>
          </w:rPr>
          <w:fldChar w:fldCharType="begin"/>
        </w:r>
        <w:r w:rsidR="002F198C" w:rsidDel="00B87CDE">
          <w:rPr>
            <w:rFonts w:ascii="Times New Roman" w:hAnsi="Times New Roman" w:cs="Times New Roman"/>
            <w:sz w:val="24"/>
            <w:szCs w:val="24"/>
          </w:rPr>
          <w:instrText xml:space="preserve"> ADDIN EN.CITE &lt;EndNote&gt;&lt;Cite&gt;&lt;Author&gt;Shimada&lt;/Author&gt;&lt;Year&gt;2001&lt;/Year&gt;&lt;RecNum&gt;698&lt;/RecNum&gt;&lt;DisplayText&gt;(Shimada et al. 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instrText>
        </w:r>
        <w:r w:rsidR="00F87A5A" w:rsidDel="00B87CDE">
          <w:rPr>
            <w:rFonts w:ascii="Times New Roman" w:hAnsi="Times New Roman" w:cs="Times New Roman"/>
            <w:sz w:val="24"/>
            <w:szCs w:val="24"/>
          </w:rPr>
          <w:fldChar w:fldCharType="separate"/>
        </w:r>
        <w:r w:rsidR="002F198C" w:rsidDel="00B87CDE">
          <w:rPr>
            <w:rFonts w:ascii="Times New Roman" w:hAnsi="Times New Roman" w:cs="Times New Roman"/>
            <w:noProof/>
            <w:sz w:val="24"/>
            <w:szCs w:val="24"/>
          </w:rPr>
          <w:t>(</w:t>
        </w:r>
        <w:r w:rsidR="00F87A5A" w:rsidDel="00B87CDE">
          <w:rPr>
            <w:rFonts w:ascii="Times New Roman" w:hAnsi="Times New Roman" w:cs="Times New Roman"/>
            <w:noProof/>
            <w:sz w:val="24"/>
            <w:szCs w:val="24"/>
          </w:rPr>
          <w:fldChar w:fldCharType="begin"/>
        </w:r>
        <w:r w:rsidR="003E1E4D" w:rsidDel="00B87CDE">
          <w:rPr>
            <w:rFonts w:ascii="Times New Roman" w:hAnsi="Times New Roman" w:cs="Times New Roman"/>
            <w:noProof/>
            <w:sz w:val="24"/>
            <w:szCs w:val="24"/>
          </w:rPr>
          <w:instrText xml:space="preserve"> HYPERLINK \l "_ENREF_28" \o "Shimada, 2001 #698" </w:instrText>
        </w:r>
        <w:r w:rsidR="00F87A5A" w:rsidDel="00B87CDE">
          <w:rPr>
            <w:rFonts w:ascii="Times New Roman" w:hAnsi="Times New Roman" w:cs="Times New Roman"/>
            <w:noProof/>
            <w:sz w:val="24"/>
            <w:szCs w:val="24"/>
          </w:rPr>
          <w:fldChar w:fldCharType="separate"/>
        </w:r>
        <w:r w:rsidR="003E1E4D" w:rsidDel="00B87CDE">
          <w:rPr>
            <w:rFonts w:ascii="Times New Roman" w:hAnsi="Times New Roman" w:cs="Times New Roman"/>
            <w:noProof/>
            <w:sz w:val="24"/>
            <w:szCs w:val="24"/>
          </w:rPr>
          <w:t>Shimada et al. 2001</w:t>
        </w:r>
        <w:r w:rsidR="00F87A5A" w:rsidDel="00B87CDE">
          <w:rPr>
            <w:rFonts w:ascii="Times New Roman" w:hAnsi="Times New Roman" w:cs="Times New Roman"/>
            <w:noProof/>
            <w:sz w:val="24"/>
            <w:szCs w:val="24"/>
          </w:rPr>
          <w:fldChar w:fldCharType="end"/>
        </w:r>
        <w:r w:rsidR="002F198C" w:rsidDel="00B87CDE">
          <w:rPr>
            <w:rFonts w:ascii="Times New Roman" w:hAnsi="Times New Roman" w:cs="Times New Roman"/>
            <w:noProof/>
            <w:sz w:val="24"/>
            <w:szCs w:val="24"/>
          </w:rPr>
          <w:t>)</w:t>
        </w:r>
        <w:r w:rsidR="00F87A5A" w:rsidDel="00B87CDE">
          <w:rPr>
            <w:rFonts w:ascii="Times New Roman" w:hAnsi="Times New Roman" w:cs="Times New Roman"/>
            <w:sz w:val="24"/>
            <w:szCs w:val="24"/>
          </w:rPr>
          <w:fldChar w:fldCharType="end"/>
        </w:r>
        <w:r w:rsidR="002F198C" w:rsidDel="00B87CDE">
          <w:rPr>
            <w:rFonts w:ascii="Times New Roman" w:hAnsi="Times New Roman" w:cs="Times New Roman"/>
            <w:sz w:val="24"/>
            <w:szCs w:val="24"/>
          </w:rPr>
          <w:t xml:space="preserve">. </w:t>
        </w:r>
        <w:r w:rsidR="00396869" w:rsidDel="00B87CDE">
          <w:rPr>
            <w:rFonts w:ascii="Times New Roman" w:hAnsi="Times New Roman" w:cs="Times New Roman"/>
            <w:sz w:val="24"/>
            <w:szCs w:val="24"/>
          </w:rPr>
          <w:t xml:space="preserve"> </w:t>
        </w:r>
      </w:moveFrom>
      <w:moveFromRangeEnd w:id="524"/>
    </w:p>
    <w:p w:rsidR="000C42C9" w:rsidRPr="009E269A" w:rsidRDefault="00454611" w:rsidP="00DB6D33">
      <w:pPr>
        <w:spacing w:after="0" w:line="480" w:lineRule="auto"/>
        <w:rPr>
          <w:rFonts w:ascii="Times New Roman" w:hAnsi="Times New Roman" w:cs="Times New Roman"/>
          <w:sz w:val="24"/>
          <w:szCs w:val="24"/>
        </w:rPr>
      </w:pPr>
      <w:r>
        <w:rPr>
          <w:rFonts w:ascii="Times New Roman" w:hAnsi="Times New Roman" w:cs="Times New Roman"/>
          <w:sz w:val="24"/>
          <w:szCs w:val="24"/>
        </w:rPr>
        <w:tab/>
        <w:t>GPR common offset profiles at Site TG2 (Figure 4</w:t>
      </w:r>
      <w:r w:rsidR="0076521B">
        <w:rPr>
          <w:rFonts w:ascii="Times New Roman" w:hAnsi="Times New Roman" w:cs="Times New Roman"/>
          <w:sz w:val="24"/>
          <w:szCs w:val="24"/>
        </w:rPr>
        <w:t xml:space="preserve"> and 5</w:t>
      </w:r>
      <w:r>
        <w:rPr>
          <w:rFonts w:ascii="Times New Roman" w:hAnsi="Times New Roman" w:cs="Times New Roman"/>
          <w:sz w:val="24"/>
          <w:szCs w:val="24"/>
        </w:rPr>
        <w:t>) identified a variable peat column ranging between 0.</w:t>
      </w:r>
      <w:r w:rsidR="007212D8">
        <w:rPr>
          <w:rFonts w:ascii="Times New Roman" w:hAnsi="Times New Roman" w:cs="Times New Roman"/>
          <w:sz w:val="24"/>
          <w:szCs w:val="24"/>
        </w:rPr>
        <w:t>1</w:t>
      </w:r>
      <w:r>
        <w:rPr>
          <w:rFonts w:ascii="Times New Roman" w:hAnsi="Times New Roman" w:cs="Times New Roman"/>
          <w:sz w:val="24"/>
          <w:szCs w:val="24"/>
        </w:rPr>
        <w:t xml:space="preserve">-3.4 m </w:t>
      </w:r>
      <w:r w:rsidR="00926B79">
        <w:rPr>
          <w:rFonts w:ascii="Times New Roman" w:hAnsi="Times New Roman" w:cs="Times New Roman"/>
          <w:sz w:val="24"/>
          <w:szCs w:val="24"/>
        </w:rPr>
        <w:t>along</w:t>
      </w:r>
      <w:r>
        <w:rPr>
          <w:rFonts w:ascii="Times New Roman" w:hAnsi="Times New Roman" w:cs="Times New Roman"/>
          <w:sz w:val="24"/>
          <w:szCs w:val="24"/>
        </w:rPr>
        <w:t xml:space="preserve"> the profiles. </w:t>
      </w:r>
      <w:r w:rsidR="00AC6D7C">
        <w:rPr>
          <w:rFonts w:ascii="Times New Roman" w:hAnsi="Times New Roman" w:cs="Times New Roman"/>
          <w:sz w:val="24"/>
          <w:szCs w:val="24"/>
        </w:rPr>
        <w:t>An average EM wave velocity of 0.038 m ns</w:t>
      </w:r>
      <w:r w:rsidR="00AC6D7C" w:rsidRPr="00FC56EC">
        <w:rPr>
          <w:rFonts w:ascii="Times New Roman" w:hAnsi="Times New Roman" w:cs="Times New Roman"/>
          <w:sz w:val="24"/>
          <w:szCs w:val="24"/>
          <w:vertAlign w:val="superscript"/>
        </w:rPr>
        <w:t>-1</w:t>
      </w:r>
      <w:r w:rsidR="00AC6D7C">
        <w:rPr>
          <w:rFonts w:ascii="Times New Roman" w:hAnsi="Times New Roman" w:cs="Times New Roman"/>
          <w:sz w:val="24"/>
          <w:szCs w:val="24"/>
          <w:vertAlign w:val="superscript"/>
        </w:rPr>
        <w:t xml:space="preserve"> </w:t>
      </w:r>
      <w:r w:rsidR="00AC6D7C" w:rsidRPr="00FC56EC">
        <w:rPr>
          <w:rFonts w:ascii="Times New Roman" w:hAnsi="Times New Roman" w:cs="Times New Roman"/>
          <w:sz w:val="24"/>
          <w:szCs w:val="24"/>
        </w:rPr>
        <w:t>for the</w:t>
      </w:r>
      <w:r w:rsidR="00AC6D7C">
        <w:rPr>
          <w:rFonts w:ascii="Times New Roman" w:hAnsi="Times New Roman" w:cs="Times New Roman"/>
          <w:sz w:val="24"/>
          <w:szCs w:val="24"/>
          <w:vertAlign w:val="superscript"/>
        </w:rPr>
        <w:t xml:space="preserve"> </w:t>
      </w:r>
      <w:r w:rsidR="00AC6D7C">
        <w:rPr>
          <w:rFonts w:ascii="Times New Roman" w:hAnsi="Times New Roman" w:cs="Times New Roman"/>
          <w:sz w:val="24"/>
          <w:szCs w:val="24"/>
        </w:rPr>
        <w:t xml:space="preserve">peat column (slightly lower than that at TG1) was estimated from GPR common mid-point profiles. </w:t>
      </w:r>
      <w:r>
        <w:rPr>
          <w:rFonts w:ascii="Times New Roman" w:hAnsi="Times New Roman" w:cs="Times New Roman"/>
          <w:sz w:val="24"/>
          <w:szCs w:val="24"/>
        </w:rPr>
        <w:t xml:space="preserve">As shown in </w:t>
      </w:r>
      <w:r w:rsidR="00276C84">
        <w:rPr>
          <w:rFonts w:ascii="Times New Roman" w:hAnsi="Times New Roman" w:cs="Times New Roman"/>
          <w:sz w:val="24"/>
          <w:szCs w:val="24"/>
        </w:rPr>
        <w:t xml:space="preserve">the reflection record in </w:t>
      </w:r>
      <w:r>
        <w:rPr>
          <w:rFonts w:ascii="Times New Roman" w:hAnsi="Times New Roman" w:cs="Times New Roman"/>
          <w:sz w:val="24"/>
          <w:szCs w:val="24"/>
        </w:rPr>
        <w:t xml:space="preserve">Figure 4a and confirmed with direct coring, </w:t>
      </w:r>
      <w:r w:rsidR="00276C84">
        <w:rPr>
          <w:rFonts w:ascii="Times New Roman" w:hAnsi="Times New Roman" w:cs="Times New Roman"/>
          <w:sz w:val="24"/>
          <w:szCs w:val="24"/>
        </w:rPr>
        <w:t xml:space="preserve">the reflector interpreted as the peat-mineral soil interface </w:t>
      </w:r>
      <w:r w:rsidR="00061ABB">
        <w:rPr>
          <w:rFonts w:ascii="Times New Roman" w:hAnsi="Times New Roman" w:cs="Times New Roman"/>
          <w:sz w:val="24"/>
          <w:szCs w:val="24"/>
        </w:rPr>
        <w:t>deepens from</w:t>
      </w:r>
      <w:r w:rsidR="007212D8">
        <w:rPr>
          <w:rFonts w:ascii="Times New Roman" w:hAnsi="Times New Roman" w:cs="Times New Roman"/>
          <w:sz w:val="24"/>
          <w:szCs w:val="24"/>
        </w:rPr>
        <w:t xml:space="preserve"> </w:t>
      </w:r>
      <w:r w:rsidR="00EE70A0">
        <w:rPr>
          <w:rFonts w:ascii="Times New Roman" w:hAnsi="Times New Roman" w:cs="Times New Roman"/>
          <w:sz w:val="24"/>
          <w:szCs w:val="24"/>
        </w:rPr>
        <w:t>the surface</w:t>
      </w:r>
      <w:r w:rsidR="00926B79">
        <w:rPr>
          <w:rFonts w:ascii="Times New Roman" w:hAnsi="Times New Roman" w:cs="Times New Roman"/>
          <w:sz w:val="24"/>
          <w:szCs w:val="24"/>
        </w:rPr>
        <w:t xml:space="preserve"> </w:t>
      </w:r>
      <w:r w:rsidR="007212D8">
        <w:rPr>
          <w:rFonts w:ascii="Times New Roman" w:hAnsi="Times New Roman" w:cs="Times New Roman"/>
          <w:sz w:val="24"/>
          <w:szCs w:val="24"/>
        </w:rPr>
        <w:t>(at 70 m along the profile</w:t>
      </w:r>
      <w:r w:rsidR="00EE70A0">
        <w:rPr>
          <w:rFonts w:ascii="Times New Roman" w:hAnsi="Times New Roman" w:cs="Times New Roman"/>
          <w:sz w:val="24"/>
          <w:szCs w:val="24"/>
        </w:rPr>
        <w:t xml:space="preserve"> where the reflector is not discernible from the ground coupling</w:t>
      </w:r>
      <w:r w:rsidR="007212D8">
        <w:rPr>
          <w:rFonts w:ascii="Times New Roman" w:hAnsi="Times New Roman" w:cs="Times New Roman"/>
          <w:sz w:val="24"/>
          <w:szCs w:val="24"/>
        </w:rPr>
        <w:t>) to 1.5 m (at 74 m along the profile)</w:t>
      </w:r>
      <w:r w:rsidR="00C605B4">
        <w:rPr>
          <w:rFonts w:ascii="Times New Roman" w:hAnsi="Times New Roman" w:cs="Times New Roman"/>
          <w:sz w:val="24"/>
          <w:szCs w:val="24"/>
        </w:rPr>
        <w:t xml:space="preserve"> towards the NE</w:t>
      </w:r>
      <w:r w:rsidR="007212D8">
        <w:rPr>
          <w:rFonts w:ascii="Times New Roman" w:hAnsi="Times New Roman" w:cs="Times New Roman"/>
          <w:sz w:val="24"/>
          <w:szCs w:val="24"/>
        </w:rPr>
        <w:t xml:space="preserve">, </w:t>
      </w:r>
      <w:r w:rsidR="00276C84">
        <w:rPr>
          <w:rFonts w:ascii="Times New Roman" w:hAnsi="Times New Roman" w:cs="Times New Roman"/>
          <w:sz w:val="24"/>
          <w:szCs w:val="24"/>
        </w:rPr>
        <w:t>representing a</w:t>
      </w:r>
      <w:r w:rsidR="007212D8">
        <w:rPr>
          <w:rFonts w:ascii="Times New Roman" w:hAnsi="Times New Roman" w:cs="Times New Roman"/>
          <w:sz w:val="24"/>
          <w:szCs w:val="24"/>
        </w:rPr>
        <w:t xml:space="preserve"> total </w:t>
      </w:r>
      <w:r w:rsidR="00276C84">
        <w:rPr>
          <w:rFonts w:ascii="Times New Roman" w:hAnsi="Times New Roman" w:cs="Times New Roman"/>
          <w:sz w:val="24"/>
          <w:szCs w:val="24"/>
        </w:rPr>
        <w:t xml:space="preserve">increase </w:t>
      </w:r>
      <w:r w:rsidR="007212D8">
        <w:rPr>
          <w:rFonts w:ascii="Times New Roman" w:hAnsi="Times New Roman" w:cs="Times New Roman"/>
          <w:sz w:val="24"/>
          <w:szCs w:val="24"/>
        </w:rPr>
        <w:t xml:space="preserve">of 1.4 m </w:t>
      </w:r>
      <w:r w:rsidR="002B6F79">
        <w:rPr>
          <w:rFonts w:ascii="Times New Roman" w:hAnsi="Times New Roman" w:cs="Times New Roman"/>
          <w:sz w:val="24"/>
          <w:szCs w:val="24"/>
        </w:rPr>
        <w:t>in</w:t>
      </w:r>
      <w:r w:rsidR="007212D8">
        <w:rPr>
          <w:rFonts w:ascii="Times New Roman" w:hAnsi="Times New Roman" w:cs="Times New Roman"/>
          <w:sz w:val="24"/>
          <w:szCs w:val="24"/>
        </w:rPr>
        <w:t xml:space="preserve"> peat thickness over </w:t>
      </w:r>
      <w:r w:rsidR="007212D8">
        <w:rPr>
          <w:rFonts w:ascii="Times New Roman" w:hAnsi="Times New Roman" w:cs="Times New Roman"/>
          <w:sz w:val="24"/>
          <w:szCs w:val="24"/>
        </w:rPr>
        <w:lastRenderedPageBreak/>
        <w:t xml:space="preserve">a 4 m horizontal distance </w:t>
      </w:r>
      <w:r w:rsidR="002F2D2B">
        <w:rPr>
          <w:rFonts w:ascii="Times New Roman" w:hAnsi="Times New Roman" w:cs="Times New Roman"/>
          <w:sz w:val="24"/>
          <w:szCs w:val="24"/>
        </w:rPr>
        <w:t xml:space="preserve">(i.e. between 70 and 74 m </w:t>
      </w:r>
      <w:r w:rsidR="007212D8">
        <w:rPr>
          <w:rFonts w:ascii="Times New Roman" w:hAnsi="Times New Roman" w:cs="Times New Roman"/>
          <w:sz w:val="24"/>
          <w:szCs w:val="24"/>
        </w:rPr>
        <w:t xml:space="preserve">along </w:t>
      </w:r>
      <w:r w:rsidR="002F2D2B">
        <w:rPr>
          <w:rFonts w:ascii="Times New Roman" w:hAnsi="Times New Roman" w:cs="Times New Roman"/>
          <w:sz w:val="24"/>
          <w:szCs w:val="24"/>
        </w:rPr>
        <w:t xml:space="preserve">the </w:t>
      </w:r>
      <w:r w:rsidR="007212D8">
        <w:rPr>
          <w:rFonts w:ascii="Times New Roman" w:hAnsi="Times New Roman" w:cs="Times New Roman"/>
          <w:sz w:val="24"/>
          <w:szCs w:val="24"/>
        </w:rPr>
        <w:t>profile</w:t>
      </w:r>
      <w:r w:rsidR="002F2D2B">
        <w:rPr>
          <w:rFonts w:ascii="Times New Roman" w:hAnsi="Times New Roman" w:cs="Times New Roman"/>
          <w:sz w:val="24"/>
          <w:szCs w:val="24"/>
        </w:rPr>
        <w:t>)</w:t>
      </w:r>
      <w:r w:rsidR="007212D8">
        <w:rPr>
          <w:rFonts w:ascii="Times New Roman" w:hAnsi="Times New Roman" w:cs="Times New Roman"/>
          <w:sz w:val="24"/>
          <w:szCs w:val="24"/>
        </w:rPr>
        <w:t xml:space="preserve">. </w:t>
      </w:r>
      <w:r w:rsidR="00276C84">
        <w:rPr>
          <w:rFonts w:ascii="Times New Roman" w:hAnsi="Times New Roman" w:cs="Times New Roman"/>
          <w:sz w:val="24"/>
          <w:szCs w:val="24"/>
        </w:rPr>
        <w:t xml:space="preserve">This trend extends </w:t>
      </w:r>
      <w:r w:rsidR="00DB64A6">
        <w:rPr>
          <w:rFonts w:ascii="Times New Roman" w:hAnsi="Times New Roman" w:cs="Times New Roman"/>
          <w:sz w:val="24"/>
          <w:szCs w:val="24"/>
        </w:rPr>
        <w:t>to the end of the profile where the peat-mineral soil exceeds depths of 3 m</w:t>
      </w:r>
      <w:r w:rsidR="00926B79">
        <w:rPr>
          <w:rFonts w:ascii="Times New Roman" w:hAnsi="Times New Roman" w:cs="Times New Roman"/>
          <w:sz w:val="24"/>
          <w:szCs w:val="24"/>
        </w:rPr>
        <w:t>,</w:t>
      </w:r>
      <w:r w:rsidR="00DB64A6">
        <w:rPr>
          <w:rFonts w:ascii="Times New Roman" w:hAnsi="Times New Roman" w:cs="Times New Roman"/>
          <w:sz w:val="24"/>
          <w:szCs w:val="24"/>
        </w:rPr>
        <w:t xml:space="preserve"> </w:t>
      </w:r>
      <w:r w:rsidR="00251615">
        <w:rPr>
          <w:rFonts w:ascii="Times New Roman" w:hAnsi="Times New Roman" w:cs="Times New Roman"/>
          <w:sz w:val="24"/>
          <w:szCs w:val="24"/>
        </w:rPr>
        <w:t>where</w:t>
      </w:r>
      <w:r w:rsidR="00061ABB">
        <w:rPr>
          <w:rFonts w:ascii="Times New Roman" w:hAnsi="Times New Roman" w:cs="Times New Roman"/>
          <w:sz w:val="24"/>
          <w:szCs w:val="24"/>
        </w:rPr>
        <w:t xml:space="preserve"> </w:t>
      </w:r>
      <w:r w:rsidR="00926B79">
        <w:rPr>
          <w:rFonts w:ascii="Times New Roman" w:hAnsi="Times New Roman" w:cs="Times New Roman"/>
          <w:sz w:val="24"/>
          <w:szCs w:val="24"/>
        </w:rPr>
        <w:t>peat thickness increases by over</w:t>
      </w:r>
      <w:r w:rsidR="00DB64A6">
        <w:rPr>
          <w:rFonts w:ascii="Times New Roman" w:hAnsi="Times New Roman" w:cs="Times New Roman"/>
          <w:sz w:val="24"/>
          <w:szCs w:val="24"/>
        </w:rPr>
        <w:t xml:space="preserve"> 3 m in about 20 m along the </w:t>
      </w:r>
      <w:r w:rsidR="00CF5278">
        <w:rPr>
          <w:rFonts w:ascii="Times New Roman" w:hAnsi="Times New Roman" w:cs="Times New Roman"/>
          <w:sz w:val="24"/>
          <w:szCs w:val="24"/>
        </w:rPr>
        <w:t>transect</w:t>
      </w:r>
      <w:r w:rsidR="00DB64A6">
        <w:rPr>
          <w:rFonts w:ascii="Times New Roman" w:hAnsi="Times New Roman" w:cs="Times New Roman"/>
          <w:sz w:val="24"/>
          <w:szCs w:val="24"/>
        </w:rPr>
        <w:t xml:space="preserve">. </w:t>
      </w:r>
      <w:r w:rsidR="00E85270">
        <w:rPr>
          <w:rFonts w:ascii="Times New Roman" w:hAnsi="Times New Roman" w:cs="Times New Roman"/>
          <w:sz w:val="24"/>
          <w:szCs w:val="24"/>
        </w:rPr>
        <w:t>The</w:t>
      </w:r>
      <w:r w:rsidR="00F03AF5">
        <w:rPr>
          <w:rFonts w:ascii="Times New Roman" w:hAnsi="Times New Roman" w:cs="Times New Roman"/>
          <w:sz w:val="24"/>
          <w:szCs w:val="24"/>
        </w:rPr>
        <w:t xml:space="preserve"> </w:t>
      </w:r>
      <w:r w:rsidR="00926B79">
        <w:rPr>
          <w:rFonts w:ascii="Times New Roman" w:hAnsi="Times New Roman" w:cs="Times New Roman"/>
          <w:sz w:val="24"/>
          <w:szCs w:val="24"/>
        </w:rPr>
        <w:t>ERI images are consistent with this interpretation</w:t>
      </w:r>
      <w:r w:rsidR="00E85270">
        <w:rPr>
          <w:rFonts w:ascii="Times New Roman" w:hAnsi="Times New Roman" w:cs="Times New Roman"/>
          <w:sz w:val="24"/>
          <w:szCs w:val="24"/>
        </w:rPr>
        <w:t xml:space="preserve"> (Figure 4b) depicting a resistive upper layer (</w:t>
      </w:r>
      <w:r w:rsidR="006D5055">
        <w:rPr>
          <w:rFonts w:ascii="Times New Roman" w:hAnsi="Times New Roman" w:cs="Times New Roman"/>
          <w:sz w:val="24"/>
          <w:szCs w:val="24"/>
        </w:rPr>
        <w:t>100</w:t>
      </w:r>
      <w:r w:rsidR="00E85270">
        <w:rPr>
          <w:rFonts w:ascii="Times New Roman" w:hAnsi="Times New Roman" w:cs="Times New Roman"/>
          <w:sz w:val="24"/>
          <w:szCs w:val="24"/>
        </w:rPr>
        <w:t>-3</w:t>
      </w:r>
      <w:r w:rsidR="006D5055">
        <w:rPr>
          <w:rFonts w:ascii="Times New Roman" w:hAnsi="Times New Roman" w:cs="Times New Roman"/>
          <w:sz w:val="24"/>
          <w:szCs w:val="24"/>
        </w:rPr>
        <w:t>7</w:t>
      </w:r>
      <w:r w:rsidR="00E85270">
        <w:rPr>
          <w:rFonts w:ascii="Times New Roman" w:hAnsi="Times New Roman" w:cs="Times New Roman"/>
          <w:sz w:val="24"/>
          <w:szCs w:val="24"/>
        </w:rPr>
        <w:t>0 Ohm m interpreted as peat) underlain by a conductive unit (as low as 20 Ohm m) interpreted as clay a</w:t>
      </w:r>
      <w:r w:rsidR="00024A50">
        <w:rPr>
          <w:rFonts w:ascii="Times New Roman" w:hAnsi="Times New Roman" w:cs="Times New Roman"/>
          <w:sz w:val="24"/>
          <w:szCs w:val="24"/>
        </w:rPr>
        <w:t>nd</w:t>
      </w:r>
      <w:r w:rsidR="00E85270">
        <w:rPr>
          <w:rFonts w:ascii="Times New Roman" w:hAnsi="Times New Roman" w:cs="Times New Roman"/>
          <w:sz w:val="24"/>
          <w:szCs w:val="24"/>
        </w:rPr>
        <w:t xml:space="preserve"> confirmed from </w:t>
      </w:r>
      <w:r w:rsidR="00024A50">
        <w:rPr>
          <w:rFonts w:ascii="Times New Roman" w:hAnsi="Times New Roman" w:cs="Times New Roman"/>
          <w:sz w:val="24"/>
          <w:szCs w:val="24"/>
        </w:rPr>
        <w:t xml:space="preserve">both </w:t>
      </w:r>
      <w:r w:rsidR="00E85270">
        <w:rPr>
          <w:rFonts w:ascii="Times New Roman" w:hAnsi="Times New Roman" w:cs="Times New Roman"/>
          <w:sz w:val="24"/>
          <w:szCs w:val="24"/>
        </w:rPr>
        <w:t>coring and surface outcrops between 0 and 60 m along the transect.</w:t>
      </w:r>
      <w:r w:rsidR="00C605B4">
        <w:rPr>
          <w:rFonts w:ascii="Times New Roman" w:hAnsi="Times New Roman" w:cs="Times New Roman"/>
          <w:sz w:val="24"/>
          <w:szCs w:val="24"/>
        </w:rPr>
        <w:t xml:space="preserve"> Figure 5</w:t>
      </w:r>
      <w:r w:rsidR="002B6689">
        <w:rPr>
          <w:rFonts w:ascii="Times New Roman" w:hAnsi="Times New Roman" w:cs="Times New Roman"/>
          <w:sz w:val="24"/>
          <w:szCs w:val="24"/>
        </w:rPr>
        <w:t>a</w:t>
      </w:r>
      <w:r w:rsidR="00C605B4">
        <w:rPr>
          <w:rFonts w:ascii="Times New Roman" w:hAnsi="Times New Roman" w:cs="Times New Roman"/>
          <w:sz w:val="24"/>
          <w:szCs w:val="24"/>
        </w:rPr>
        <w:t xml:space="preserve"> represents the continuation of the GPR common offset </w:t>
      </w:r>
      <w:r w:rsidR="00061ABB">
        <w:rPr>
          <w:rFonts w:ascii="Times New Roman" w:hAnsi="Times New Roman" w:cs="Times New Roman"/>
          <w:sz w:val="24"/>
          <w:szCs w:val="24"/>
        </w:rPr>
        <w:t xml:space="preserve">profile </w:t>
      </w:r>
      <w:r w:rsidR="00C605B4">
        <w:rPr>
          <w:rFonts w:ascii="Times New Roman" w:hAnsi="Times New Roman" w:cs="Times New Roman"/>
          <w:sz w:val="24"/>
          <w:szCs w:val="24"/>
        </w:rPr>
        <w:t xml:space="preserve">in Figure 4a towards the NE. In this case peat thickness </w:t>
      </w:r>
      <w:r w:rsidR="00467635">
        <w:rPr>
          <w:rFonts w:ascii="Times New Roman" w:hAnsi="Times New Roman" w:cs="Times New Roman"/>
          <w:sz w:val="24"/>
          <w:szCs w:val="24"/>
        </w:rPr>
        <w:t xml:space="preserve">is almost </w:t>
      </w:r>
      <w:r w:rsidR="00A43C35">
        <w:rPr>
          <w:rFonts w:ascii="Times New Roman" w:hAnsi="Times New Roman" w:cs="Times New Roman"/>
          <w:sz w:val="24"/>
          <w:szCs w:val="24"/>
        </w:rPr>
        <w:t>uniform</w:t>
      </w:r>
      <w:r w:rsidR="00C605B4">
        <w:rPr>
          <w:rFonts w:ascii="Times New Roman" w:hAnsi="Times New Roman" w:cs="Times New Roman"/>
          <w:sz w:val="24"/>
          <w:szCs w:val="24"/>
        </w:rPr>
        <w:t xml:space="preserve"> (as confirmed with coring and depicted in Figure 5</w:t>
      </w:r>
      <w:r w:rsidR="002B6689">
        <w:rPr>
          <w:rFonts w:ascii="Times New Roman" w:hAnsi="Times New Roman" w:cs="Times New Roman"/>
          <w:sz w:val="24"/>
          <w:szCs w:val="24"/>
        </w:rPr>
        <w:t>a</w:t>
      </w:r>
      <w:r w:rsidR="00C605B4">
        <w:rPr>
          <w:rFonts w:ascii="Times New Roman" w:hAnsi="Times New Roman" w:cs="Times New Roman"/>
          <w:sz w:val="24"/>
          <w:szCs w:val="24"/>
        </w:rPr>
        <w:t xml:space="preserve">), with peat thickness changing only by 0.4 m across the </w:t>
      </w:r>
      <w:r w:rsidR="008A7949">
        <w:rPr>
          <w:rFonts w:ascii="Times New Roman" w:hAnsi="Times New Roman" w:cs="Times New Roman"/>
          <w:sz w:val="24"/>
          <w:szCs w:val="24"/>
        </w:rPr>
        <w:t xml:space="preserve">100 m long </w:t>
      </w:r>
      <w:r w:rsidR="00C605B4">
        <w:rPr>
          <w:rFonts w:ascii="Times New Roman" w:hAnsi="Times New Roman" w:cs="Times New Roman"/>
          <w:sz w:val="24"/>
          <w:szCs w:val="24"/>
        </w:rPr>
        <w:t>profile.</w:t>
      </w:r>
      <w:r w:rsidR="00947621">
        <w:rPr>
          <w:rFonts w:ascii="Times New Roman" w:hAnsi="Times New Roman" w:cs="Times New Roman"/>
          <w:sz w:val="24"/>
          <w:szCs w:val="24"/>
        </w:rPr>
        <w:t xml:space="preserve"> </w:t>
      </w:r>
      <w:r w:rsidR="00061ABB">
        <w:rPr>
          <w:rFonts w:ascii="Times New Roman" w:hAnsi="Times New Roman" w:cs="Times New Roman"/>
          <w:sz w:val="24"/>
          <w:szCs w:val="24"/>
        </w:rPr>
        <w:t xml:space="preserve">This </w:t>
      </w:r>
      <w:r w:rsidR="00947621">
        <w:rPr>
          <w:rFonts w:ascii="Times New Roman" w:hAnsi="Times New Roman" w:cs="Times New Roman"/>
          <w:sz w:val="24"/>
          <w:szCs w:val="24"/>
        </w:rPr>
        <w:t>profile also confirms the presence</w:t>
      </w:r>
      <w:r w:rsidR="00C605B4">
        <w:rPr>
          <w:rFonts w:ascii="Times New Roman" w:hAnsi="Times New Roman" w:cs="Times New Roman"/>
          <w:sz w:val="24"/>
          <w:szCs w:val="24"/>
        </w:rPr>
        <w:t xml:space="preserve"> </w:t>
      </w:r>
      <w:r w:rsidR="00947621">
        <w:rPr>
          <w:rFonts w:ascii="Times New Roman" w:hAnsi="Times New Roman" w:cs="Times New Roman"/>
          <w:sz w:val="24"/>
          <w:szCs w:val="24"/>
        </w:rPr>
        <w:t>of a distinctive reflector at about 0.8 m depth interpreted as the water table</w:t>
      </w:r>
      <w:r w:rsidR="008A7949">
        <w:rPr>
          <w:rFonts w:ascii="Times New Roman" w:hAnsi="Times New Roman" w:cs="Times New Roman"/>
          <w:sz w:val="24"/>
          <w:szCs w:val="24"/>
        </w:rPr>
        <w:t xml:space="preserve"> as confirmed from coring</w:t>
      </w:r>
      <w:r w:rsidR="00947621">
        <w:rPr>
          <w:rFonts w:ascii="Times New Roman" w:hAnsi="Times New Roman" w:cs="Times New Roman"/>
          <w:sz w:val="24"/>
          <w:szCs w:val="24"/>
        </w:rPr>
        <w:t>.</w:t>
      </w:r>
      <w:r w:rsidR="002F331F" w:rsidRPr="002F331F">
        <w:rPr>
          <w:rFonts w:ascii="Times New Roman" w:hAnsi="Times New Roman" w:cs="Times New Roman"/>
          <w:sz w:val="24"/>
          <w:szCs w:val="24"/>
        </w:rPr>
        <w:t xml:space="preserve"> </w:t>
      </w:r>
      <w:r w:rsidR="00806984">
        <w:rPr>
          <w:rFonts w:ascii="Times New Roman" w:hAnsi="Times New Roman" w:cs="Times New Roman"/>
          <w:sz w:val="24"/>
          <w:szCs w:val="24"/>
        </w:rPr>
        <w:t xml:space="preserve">Although </w:t>
      </w:r>
      <w:r w:rsidR="00AE1D40">
        <w:rPr>
          <w:rFonts w:ascii="Times New Roman" w:hAnsi="Times New Roman" w:cs="Times New Roman"/>
          <w:sz w:val="24"/>
          <w:szCs w:val="24"/>
        </w:rPr>
        <w:t xml:space="preserve">the coring did </w:t>
      </w:r>
      <w:r w:rsidR="00806984">
        <w:rPr>
          <w:rFonts w:ascii="Times New Roman" w:hAnsi="Times New Roman" w:cs="Times New Roman"/>
          <w:sz w:val="24"/>
          <w:szCs w:val="24"/>
        </w:rPr>
        <w:t xml:space="preserve">not explicitly detect </w:t>
      </w:r>
      <w:r w:rsidR="00AE1D40">
        <w:rPr>
          <w:rFonts w:ascii="Times New Roman" w:hAnsi="Times New Roman" w:cs="Times New Roman"/>
          <w:sz w:val="24"/>
          <w:szCs w:val="24"/>
        </w:rPr>
        <w:t>points of core refusal (like those at TG1)</w:t>
      </w:r>
      <w:r w:rsidR="00A43C35">
        <w:rPr>
          <w:rFonts w:ascii="Times New Roman" w:hAnsi="Times New Roman" w:cs="Times New Roman"/>
          <w:sz w:val="24"/>
          <w:szCs w:val="24"/>
        </w:rPr>
        <w:t>,</w:t>
      </w:r>
      <w:r w:rsidR="00806984">
        <w:rPr>
          <w:rFonts w:ascii="Times New Roman" w:hAnsi="Times New Roman" w:cs="Times New Roman"/>
          <w:sz w:val="24"/>
          <w:szCs w:val="24"/>
        </w:rPr>
        <w:t xml:space="preserve"> the GPR record also shows the presence of hyperbolic diffractions in the reflection record (i.e. between 40-85 m along the transect and between 2-3 m depth in Figure 5</w:t>
      </w:r>
      <w:r w:rsidR="002B6689">
        <w:rPr>
          <w:rFonts w:ascii="Times New Roman" w:hAnsi="Times New Roman" w:cs="Times New Roman"/>
          <w:sz w:val="24"/>
          <w:szCs w:val="24"/>
        </w:rPr>
        <w:t>a</w:t>
      </w:r>
      <w:r w:rsidR="000F2C42">
        <w:rPr>
          <w:rFonts w:ascii="Times New Roman" w:hAnsi="Times New Roman" w:cs="Times New Roman"/>
          <w:sz w:val="24"/>
          <w:szCs w:val="24"/>
        </w:rPr>
        <w:t xml:space="preserve"> as indicated by white arrows</w:t>
      </w:r>
      <w:r w:rsidR="00806984">
        <w:rPr>
          <w:rFonts w:ascii="Times New Roman" w:hAnsi="Times New Roman" w:cs="Times New Roman"/>
          <w:sz w:val="24"/>
          <w:szCs w:val="24"/>
        </w:rPr>
        <w:t>).</w:t>
      </w:r>
      <w:r w:rsidR="008A2AB5">
        <w:rPr>
          <w:rFonts w:ascii="Times New Roman" w:hAnsi="Times New Roman" w:cs="Times New Roman"/>
          <w:sz w:val="24"/>
          <w:szCs w:val="24"/>
        </w:rPr>
        <w:t xml:space="preserve"> </w:t>
      </w:r>
      <w:r w:rsidR="002B6689">
        <w:rPr>
          <w:rFonts w:ascii="Times New Roman" w:hAnsi="Times New Roman" w:cs="Times New Roman"/>
          <w:sz w:val="24"/>
          <w:szCs w:val="24"/>
        </w:rPr>
        <w:t xml:space="preserve">The ERI image in Figure 5b follows the GPR profile in Figure 5a  and is consistent with the results shown in Figure 4b depicting a resistive upper layer (100-370 Ohm m interpreted as peat) underlain by a conductive unit (as low as 20 Ohm m) interpreted as clay. </w:t>
      </w:r>
      <w:r w:rsidR="00EB7F39">
        <w:rPr>
          <w:rFonts w:ascii="Times New Roman" w:hAnsi="Times New Roman" w:cs="Times New Roman"/>
          <w:sz w:val="24"/>
          <w:szCs w:val="24"/>
        </w:rPr>
        <w:t>For TG1.1-TG1.3, the organic soil had a</w:t>
      </w:r>
      <w:r w:rsidR="004527D4">
        <w:rPr>
          <w:rFonts w:ascii="Times New Roman" w:hAnsi="Times New Roman" w:cs="Times New Roman"/>
          <w:sz w:val="24"/>
          <w:szCs w:val="24"/>
        </w:rPr>
        <w:t>n a</w:t>
      </w:r>
      <w:r w:rsidR="002F331F">
        <w:rPr>
          <w:rFonts w:ascii="Times New Roman" w:hAnsi="Times New Roman" w:cs="Times New Roman"/>
          <w:sz w:val="24"/>
          <w:szCs w:val="24"/>
        </w:rPr>
        <w:t xml:space="preserve">verage C percent of  49.3 % </w:t>
      </w:r>
      <w:r w:rsidR="004527D4">
        <w:rPr>
          <w:rFonts w:ascii="Times New Roman" w:hAnsi="Times New Roman" w:cs="Times New Roman"/>
          <w:sz w:val="24"/>
          <w:szCs w:val="24"/>
        </w:rPr>
        <w:t xml:space="preserve">C </w:t>
      </w:r>
      <w:r w:rsidR="002F331F">
        <w:rPr>
          <w:rFonts w:ascii="Times New Roman" w:hAnsi="Times New Roman" w:cs="Times New Roman"/>
          <w:sz w:val="24"/>
          <w:szCs w:val="24"/>
        </w:rPr>
        <w:t>and C content of 1</w:t>
      </w:r>
      <w:r w:rsidR="00A70B13">
        <w:rPr>
          <w:rFonts w:ascii="Times New Roman" w:hAnsi="Times New Roman" w:cs="Times New Roman"/>
          <w:sz w:val="24"/>
          <w:szCs w:val="24"/>
        </w:rPr>
        <w:t>,</w:t>
      </w:r>
      <w:r w:rsidR="002F331F">
        <w:rPr>
          <w:rFonts w:ascii="Times New Roman" w:hAnsi="Times New Roman" w:cs="Times New Roman"/>
          <w:sz w:val="24"/>
          <w:szCs w:val="24"/>
        </w:rPr>
        <w:t>683.4 Mg ha</w:t>
      </w:r>
      <w:r w:rsidR="002F331F" w:rsidRPr="005F661C">
        <w:rPr>
          <w:rFonts w:ascii="Times New Roman" w:hAnsi="Times New Roman" w:cs="Times New Roman"/>
          <w:sz w:val="24"/>
          <w:szCs w:val="24"/>
          <w:vertAlign w:val="superscript"/>
        </w:rPr>
        <w:t>-1</w:t>
      </w:r>
      <w:r w:rsidR="002F331F">
        <w:rPr>
          <w:rFonts w:ascii="Times New Roman" w:hAnsi="Times New Roman" w:cs="Times New Roman"/>
          <w:sz w:val="24"/>
          <w:szCs w:val="24"/>
        </w:rPr>
        <w:t xml:space="preserve"> (Table 2).</w:t>
      </w:r>
    </w:p>
    <w:p w:rsidR="00D13BB8" w:rsidRDefault="00D13BB8" w:rsidP="00D13BB8">
      <w:pPr>
        <w:spacing w:after="0" w:line="480" w:lineRule="auto"/>
        <w:rPr>
          <w:rFonts w:ascii="Times New Roman" w:hAnsi="Times New Roman" w:cs="Times New Roman"/>
          <w:b/>
          <w:sz w:val="24"/>
          <w:szCs w:val="24"/>
        </w:rPr>
      </w:pPr>
    </w:p>
    <w:p w:rsidR="00D13BB8" w:rsidRDefault="00D13BB8" w:rsidP="00D13BB8">
      <w:pPr>
        <w:spacing w:after="0" w:line="480" w:lineRule="auto"/>
        <w:rPr>
          <w:rFonts w:ascii="Times New Roman" w:hAnsi="Times New Roman" w:cs="Times New Roman"/>
          <w:b/>
          <w:sz w:val="24"/>
          <w:szCs w:val="24"/>
        </w:rPr>
      </w:pPr>
      <w:del w:id="526" w:author="USDA Forest Service" w:date="2015-04-15T21:36:00Z">
        <w:r w:rsidDel="00575BBD">
          <w:rPr>
            <w:rFonts w:ascii="Times New Roman" w:hAnsi="Times New Roman" w:cs="Times New Roman"/>
            <w:b/>
            <w:sz w:val="24"/>
            <w:szCs w:val="24"/>
          </w:rPr>
          <w:delText xml:space="preserve">4. </w:delText>
        </w:r>
      </w:del>
      <w:ins w:id="527" w:author="USDA Forest Service" w:date="2015-04-15T21:36:00Z">
        <w:r w:rsidR="00575BBD">
          <w:rPr>
            <w:rFonts w:ascii="Times New Roman" w:hAnsi="Times New Roman" w:cs="Times New Roman"/>
            <w:b/>
            <w:sz w:val="24"/>
            <w:szCs w:val="24"/>
          </w:rPr>
          <w:t>3.</w:t>
        </w:r>
      </w:ins>
      <w:r>
        <w:rPr>
          <w:rFonts w:ascii="Times New Roman" w:hAnsi="Times New Roman" w:cs="Times New Roman"/>
          <w:b/>
          <w:sz w:val="24"/>
          <w:szCs w:val="24"/>
        </w:rPr>
        <w:t>2</w:t>
      </w:r>
      <w:del w:id="528" w:author="USDA Forest Service" w:date="2015-04-15T21:36:00Z">
        <w:r w:rsidDel="00575BBD">
          <w:rPr>
            <w:rFonts w:ascii="Times New Roman" w:hAnsi="Times New Roman" w:cs="Times New Roman"/>
            <w:b/>
            <w:sz w:val="24"/>
            <w:szCs w:val="24"/>
          </w:rPr>
          <w:delText>.</w:delText>
        </w:r>
      </w:del>
      <w:r>
        <w:rPr>
          <w:rFonts w:ascii="Times New Roman" w:hAnsi="Times New Roman" w:cs="Times New Roman"/>
          <w:b/>
          <w:sz w:val="24"/>
          <w:szCs w:val="24"/>
        </w:rPr>
        <w:t xml:space="preserve"> </w:t>
      </w:r>
      <w:proofErr w:type="spellStart"/>
      <w:r>
        <w:rPr>
          <w:rFonts w:ascii="Times New Roman" w:hAnsi="Times New Roman" w:cs="Times New Roman"/>
          <w:b/>
          <w:sz w:val="24"/>
          <w:szCs w:val="24"/>
        </w:rPr>
        <w:t>Pelang</w:t>
      </w:r>
      <w:proofErr w:type="spellEnd"/>
      <w:r>
        <w:rPr>
          <w:rFonts w:ascii="Times New Roman" w:hAnsi="Times New Roman" w:cs="Times New Roman"/>
          <w:b/>
          <w:sz w:val="24"/>
          <w:szCs w:val="24"/>
        </w:rPr>
        <w:t xml:space="preserve"> Forest: intermediate and deep peat (</w:t>
      </w:r>
      <w:r w:rsidR="00681B98">
        <w:rPr>
          <w:rFonts w:ascii="Times New Roman" w:hAnsi="Times New Roman" w:cs="Times New Roman"/>
          <w:b/>
          <w:sz w:val="24"/>
          <w:szCs w:val="24"/>
        </w:rPr>
        <w:t>5</w:t>
      </w:r>
      <w:r>
        <w:rPr>
          <w:rFonts w:ascii="Times New Roman" w:hAnsi="Times New Roman" w:cs="Times New Roman"/>
          <w:b/>
          <w:sz w:val="24"/>
          <w:szCs w:val="24"/>
        </w:rPr>
        <w:t>-9 m)</w:t>
      </w:r>
    </w:p>
    <w:p w:rsidR="00454611" w:rsidRPr="00B10D91" w:rsidRDefault="001E2F13" w:rsidP="00FC56E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Geophysical surveys constrained with direct coring at </w:t>
      </w:r>
      <w:proofErr w:type="spellStart"/>
      <w:r w:rsidR="00681B98">
        <w:rPr>
          <w:rFonts w:ascii="Times New Roman" w:hAnsi="Times New Roman" w:cs="Times New Roman"/>
          <w:sz w:val="24"/>
          <w:szCs w:val="24"/>
        </w:rPr>
        <w:t>Pelang</w:t>
      </w:r>
      <w:proofErr w:type="spellEnd"/>
      <w:r w:rsidR="00681B98">
        <w:rPr>
          <w:rFonts w:ascii="Times New Roman" w:hAnsi="Times New Roman" w:cs="Times New Roman"/>
          <w:sz w:val="24"/>
          <w:szCs w:val="24"/>
        </w:rPr>
        <w:t xml:space="preserve"> Forest contrast with those </w:t>
      </w:r>
      <w:r w:rsidR="003E2F79">
        <w:rPr>
          <w:rFonts w:ascii="Times New Roman" w:hAnsi="Times New Roman" w:cs="Times New Roman"/>
          <w:sz w:val="24"/>
          <w:szCs w:val="24"/>
        </w:rPr>
        <w:t xml:space="preserve">previously described </w:t>
      </w:r>
      <w:r w:rsidR="00681B98">
        <w:rPr>
          <w:rFonts w:ascii="Times New Roman" w:hAnsi="Times New Roman" w:cs="Times New Roman"/>
          <w:sz w:val="24"/>
          <w:szCs w:val="24"/>
        </w:rPr>
        <w:t xml:space="preserve">at </w:t>
      </w:r>
      <w:proofErr w:type="spellStart"/>
      <w:r w:rsidR="00681B98">
        <w:rPr>
          <w:rFonts w:ascii="Times New Roman" w:hAnsi="Times New Roman" w:cs="Times New Roman"/>
          <w:sz w:val="24"/>
          <w:szCs w:val="24"/>
        </w:rPr>
        <w:t>Tanjung</w:t>
      </w:r>
      <w:proofErr w:type="spellEnd"/>
      <w:r w:rsidR="00681B98">
        <w:rPr>
          <w:rFonts w:ascii="Times New Roman" w:hAnsi="Times New Roman" w:cs="Times New Roman"/>
          <w:sz w:val="24"/>
          <w:szCs w:val="24"/>
        </w:rPr>
        <w:t xml:space="preserve"> </w:t>
      </w:r>
      <w:proofErr w:type="spellStart"/>
      <w:r w:rsidR="00681B98">
        <w:rPr>
          <w:rFonts w:ascii="Times New Roman" w:hAnsi="Times New Roman" w:cs="Times New Roman"/>
          <w:sz w:val="24"/>
          <w:szCs w:val="24"/>
        </w:rPr>
        <w:t>Gunung</w:t>
      </w:r>
      <w:proofErr w:type="spellEnd"/>
      <w:r w:rsidR="00681B98">
        <w:rPr>
          <w:rFonts w:ascii="Times New Roman" w:hAnsi="Times New Roman" w:cs="Times New Roman"/>
          <w:sz w:val="24"/>
          <w:szCs w:val="24"/>
        </w:rPr>
        <w:t xml:space="preserve"> by showing </w:t>
      </w:r>
      <w:r w:rsidR="00831E32">
        <w:rPr>
          <w:rFonts w:ascii="Times New Roman" w:hAnsi="Times New Roman" w:cs="Times New Roman"/>
          <w:sz w:val="24"/>
          <w:szCs w:val="24"/>
        </w:rPr>
        <w:t xml:space="preserve">greater </w:t>
      </w:r>
      <w:r w:rsidR="00681B98">
        <w:rPr>
          <w:rFonts w:ascii="Times New Roman" w:hAnsi="Times New Roman" w:cs="Times New Roman"/>
          <w:sz w:val="24"/>
          <w:szCs w:val="24"/>
        </w:rPr>
        <w:t>peat thickness</w:t>
      </w:r>
      <w:r w:rsidR="00831E32">
        <w:rPr>
          <w:rFonts w:ascii="Times New Roman" w:hAnsi="Times New Roman" w:cs="Times New Roman"/>
          <w:sz w:val="24"/>
          <w:szCs w:val="24"/>
        </w:rPr>
        <w:t>es</w:t>
      </w:r>
      <w:r w:rsidR="00681B98">
        <w:rPr>
          <w:rFonts w:ascii="Times New Roman" w:hAnsi="Times New Roman" w:cs="Times New Roman"/>
          <w:sz w:val="24"/>
          <w:szCs w:val="24"/>
        </w:rPr>
        <w:t xml:space="preserve"> ranging between 5 m at </w:t>
      </w:r>
      <w:r>
        <w:rPr>
          <w:rFonts w:ascii="Times New Roman" w:hAnsi="Times New Roman" w:cs="Times New Roman"/>
          <w:sz w:val="24"/>
          <w:szCs w:val="24"/>
        </w:rPr>
        <w:t xml:space="preserve">Site P1 </w:t>
      </w:r>
      <w:r w:rsidR="00061ABB">
        <w:rPr>
          <w:rFonts w:ascii="Times New Roman" w:hAnsi="Times New Roman" w:cs="Times New Roman"/>
          <w:sz w:val="24"/>
          <w:szCs w:val="24"/>
        </w:rPr>
        <w:t xml:space="preserve">up </w:t>
      </w:r>
      <w:r w:rsidR="00681B98">
        <w:rPr>
          <w:rFonts w:ascii="Times New Roman" w:hAnsi="Times New Roman" w:cs="Times New Roman"/>
          <w:sz w:val="24"/>
          <w:szCs w:val="24"/>
        </w:rPr>
        <w:t>to 9 m at Site</w:t>
      </w:r>
      <w:r>
        <w:rPr>
          <w:rFonts w:ascii="Times New Roman" w:hAnsi="Times New Roman" w:cs="Times New Roman"/>
          <w:sz w:val="24"/>
          <w:szCs w:val="24"/>
        </w:rPr>
        <w:t xml:space="preserve"> P2. </w:t>
      </w:r>
      <w:r w:rsidR="000029EB">
        <w:rPr>
          <w:rFonts w:ascii="Times New Roman" w:hAnsi="Times New Roman" w:cs="Times New Roman"/>
          <w:sz w:val="24"/>
          <w:szCs w:val="24"/>
        </w:rPr>
        <w:t xml:space="preserve">GPR and electrical resistivity surveys at Site P1 were collected at different locations separated by about 1 km </w:t>
      </w:r>
      <w:r w:rsidR="00F45432">
        <w:rPr>
          <w:rFonts w:ascii="Times New Roman" w:hAnsi="Times New Roman" w:cs="Times New Roman"/>
          <w:sz w:val="24"/>
          <w:szCs w:val="24"/>
        </w:rPr>
        <w:t>sin</w:t>
      </w:r>
      <w:r w:rsidR="000A5DFD">
        <w:rPr>
          <w:rFonts w:ascii="Times New Roman" w:hAnsi="Times New Roman" w:cs="Times New Roman"/>
          <w:sz w:val="24"/>
          <w:szCs w:val="24"/>
        </w:rPr>
        <w:t>c</w:t>
      </w:r>
      <w:r w:rsidR="00F45432">
        <w:rPr>
          <w:rFonts w:ascii="Times New Roman" w:hAnsi="Times New Roman" w:cs="Times New Roman"/>
          <w:sz w:val="24"/>
          <w:szCs w:val="24"/>
        </w:rPr>
        <w:t xml:space="preserve">e GPR transects at this site were not accessible </w:t>
      </w:r>
      <w:r w:rsidR="00F45432">
        <w:rPr>
          <w:rFonts w:ascii="Times New Roman" w:hAnsi="Times New Roman" w:cs="Times New Roman"/>
          <w:sz w:val="24"/>
          <w:szCs w:val="24"/>
        </w:rPr>
        <w:lastRenderedPageBreak/>
        <w:t xml:space="preserve">with </w:t>
      </w:r>
      <w:r w:rsidR="00DB1215">
        <w:rPr>
          <w:rFonts w:ascii="Times New Roman" w:hAnsi="Times New Roman" w:cs="Times New Roman"/>
          <w:sz w:val="24"/>
          <w:szCs w:val="24"/>
        </w:rPr>
        <w:t xml:space="preserve">heavy </w:t>
      </w:r>
      <w:r w:rsidR="00AC52BC">
        <w:rPr>
          <w:rFonts w:ascii="Times New Roman" w:hAnsi="Times New Roman" w:cs="Times New Roman"/>
          <w:sz w:val="24"/>
          <w:szCs w:val="24"/>
        </w:rPr>
        <w:t xml:space="preserve">resistivity instrumentation. </w:t>
      </w:r>
      <w:r w:rsidR="00321DEB">
        <w:rPr>
          <w:rFonts w:ascii="Times New Roman" w:hAnsi="Times New Roman" w:cs="Times New Roman"/>
          <w:sz w:val="24"/>
          <w:szCs w:val="24"/>
        </w:rPr>
        <w:t>Similar to Site TG1</w:t>
      </w:r>
      <w:r w:rsidR="00831E32">
        <w:rPr>
          <w:rFonts w:ascii="Times New Roman" w:hAnsi="Times New Roman" w:cs="Times New Roman"/>
          <w:sz w:val="24"/>
          <w:szCs w:val="24"/>
        </w:rPr>
        <w:t>,</w:t>
      </w:r>
      <w:r w:rsidR="00321DEB">
        <w:rPr>
          <w:rFonts w:ascii="Times New Roman" w:hAnsi="Times New Roman" w:cs="Times New Roman"/>
          <w:sz w:val="24"/>
          <w:szCs w:val="24"/>
        </w:rPr>
        <w:t xml:space="preserve"> an average EM wave velocity of 0.04 m ns</w:t>
      </w:r>
      <w:r w:rsidR="00321DEB" w:rsidRPr="00FC56EC">
        <w:rPr>
          <w:rFonts w:ascii="Times New Roman" w:hAnsi="Times New Roman" w:cs="Times New Roman"/>
          <w:sz w:val="24"/>
          <w:szCs w:val="24"/>
          <w:vertAlign w:val="superscript"/>
        </w:rPr>
        <w:t>-1</w:t>
      </w:r>
      <w:r w:rsidR="00321DEB">
        <w:rPr>
          <w:rFonts w:ascii="Times New Roman" w:hAnsi="Times New Roman" w:cs="Times New Roman"/>
          <w:sz w:val="24"/>
          <w:szCs w:val="24"/>
          <w:vertAlign w:val="superscript"/>
        </w:rPr>
        <w:t xml:space="preserve"> </w:t>
      </w:r>
      <w:r w:rsidR="00321DEB" w:rsidRPr="00FC56EC">
        <w:rPr>
          <w:rFonts w:ascii="Times New Roman" w:hAnsi="Times New Roman" w:cs="Times New Roman"/>
          <w:sz w:val="24"/>
          <w:szCs w:val="24"/>
        </w:rPr>
        <w:t>for the</w:t>
      </w:r>
      <w:r w:rsidR="00321DEB">
        <w:rPr>
          <w:rFonts w:ascii="Times New Roman" w:hAnsi="Times New Roman" w:cs="Times New Roman"/>
          <w:sz w:val="24"/>
          <w:szCs w:val="24"/>
          <w:vertAlign w:val="superscript"/>
        </w:rPr>
        <w:t xml:space="preserve"> </w:t>
      </w:r>
      <w:r w:rsidR="00321DEB">
        <w:rPr>
          <w:rFonts w:ascii="Times New Roman" w:hAnsi="Times New Roman" w:cs="Times New Roman"/>
          <w:sz w:val="24"/>
          <w:szCs w:val="24"/>
        </w:rPr>
        <w:t xml:space="preserve">peat column was estimated from GPR common mid-point profiles </w:t>
      </w:r>
      <w:r w:rsidR="00061ABB">
        <w:rPr>
          <w:rFonts w:ascii="Times New Roman" w:hAnsi="Times New Roman" w:cs="Times New Roman"/>
          <w:sz w:val="24"/>
          <w:szCs w:val="24"/>
        </w:rPr>
        <w:t xml:space="preserve">at </w:t>
      </w:r>
      <w:r w:rsidR="00321DEB">
        <w:rPr>
          <w:rFonts w:ascii="Times New Roman" w:hAnsi="Times New Roman" w:cs="Times New Roman"/>
          <w:sz w:val="24"/>
          <w:szCs w:val="24"/>
        </w:rPr>
        <w:t xml:space="preserve">this site. </w:t>
      </w:r>
      <w:r>
        <w:rPr>
          <w:rFonts w:ascii="Times New Roman" w:hAnsi="Times New Roman" w:cs="Times New Roman"/>
          <w:sz w:val="24"/>
          <w:szCs w:val="24"/>
        </w:rPr>
        <w:t>GPR common offset profile</w:t>
      </w:r>
      <w:r w:rsidR="0072426A">
        <w:rPr>
          <w:rFonts w:ascii="Times New Roman" w:hAnsi="Times New Roman" w:cs="Times New Roman"/>
          <w:sz w:val="24"/>
          <w:szCs w:val="24"/>
        </w:rPr>
        <w:t>s</w:t>
      </w:r>
      <w:r>
        <w:rPr>
          <w:rFonts w:ascii="Times New Roman" w:hAnsi="Times New Roman" w:cs="Times New Roman"/>
          <w:sz w:val="24"/>
          <w:szCs w:val="24"/>
        </w:rPr>
        <w:t xml:space="preserve"> at Site P1 (Figure 6)</w:t>
      </w:r>
      <w:r w:rsidR="00FC56EC">
        <w:rPr>
          <w:rFonts w:ascii="Times New Roman" w:hAnsi="Times New Roman" w:cs="Times New Roman"/>
          <w:sz w:val="24"/>
          <w:szCs w:val="24"/>
        </w:rPr>
        <w:t xml:space="preserve"> show a reflect</w:t>
      </w:r>
      <w:r w:rsidR="0072426A">
        <w:rPr>
          <w:rFonts w:ascii="Times New Roman" w:hAnsi="Times New Roman" w:cs="Times New Roman"/>
          <w:sz w:val="24"/>
          <w:szCs w:val="24"/>
        </w:rPr>
        <w:t>ion record</w:t>
      </w:r>
      <w:r w:rsidR="00FC56EC">
        <w:rPr>
          <w:rFonts w:ascii="Times New Roman" w:hAnsi="Times New Roman" w:cs="Times New Roman"/>
          <w:sz w:val="24"/>
          <w:szCs w:val="24"/>
        </w:rPr>
        <w:t xml:space="preserve"> </w:t>
      </w:r>
      <w:r w:rsidR="0072426A">
        <w:rPr>
          <w:rFonts w:ascii="Times New Roman" w:hAnsi="Times New Roman" w:cs="Times New Roman"/>
          <w:sz w:val="24"/>
          <w:szCs w:val="24"/>
        </w:rPr>
        <w:t>characterized by: 1) a depth of penetration of 5 m followed by signal attenuation</w:t>
      </w:r>
      <w:r>
        <w:rPr>
          <w:rFonts w:ascii="Times New Roman" w:hAnsi="Times New Roman" w:cs="Times New Roman"/>
          <w:sz w:val="24"/>
          <w:szCs w:val="24"/>
        </w:rPr>
        <w:t xml:space="preserve"> </w:t>
      </w:r>
      <w:r w:rsidR="0072426A">
        <w:rPr>
          <w:rFonts w:ascii="Times New Roman" w:hAnsi="Times New Roman" w:cs="Times New Roman"/>
          <w:sz w:val="24"/>
          <w:szCs w:val="24"/>
        </w:rPr>
        <w:t xml:space="preserve">that coincides with a sandy clay transition </w:t>
      </w:r>
      <w:r w:rsidR="00CF5278">
        <w:rPr>
          <w:rFonts w:ascii="Times New Roman" w:hAnsi="Times New Roman" w:cs="Times New Roman"/>
          <w:sz w:val="24"/>
          <w:szCs w:val="24"/>
        </w:rPr>
        <w:t xml:space="preserve">(with some organics) </w:t>
      </w:r>
      <w:r w:rsidR="0072426A">
        <w:rPr>
          <w:rFonts w:ascii="Times New Roman" w:hAnsi="Times New Roman" w:cs="Times New Roman"/>
          <w:sz w:val="24"/>
          <w:szCs w:val="24"/>
        </w:rPr>
        <w:t xml:space="preserve">between 5-7.5 m underlain by a clayey mineral soil as confirmed from coring (shown at 95 m along the profile in Figure 6); 2) a </w:t>
      </w:r>
      <w:r w:rsidR="00B064C4">
        <w:rPr>
          <w:rFonts w:ascii="Times New Roman" w:hAnsi="Times New Roman" w:cs="Times New Roman"/>
          <w:sz w:val="24"/>
          <w:szCs w:val="24"/>
        </w:rPr>
        <w:t xml:space="preserve">distinct </w:t>
      </w:r>
      <w:r w:rsidR="0072426A">
        <w:rPr>
          <w:rFonts w:ascii="Times New Roman" w:hAnsi="Times New Roman" w:cs="Times New Roman"/>
          <w:sz w:val="24"/>
          <w:szCs w:val="24"/>
        </w:rPr>
        <w:t xml:space="preserve">reflector at about 35-40 ns interpreted as the water table; 3) a sequence of laterally discontinuous chaotic reflectors with some hyperbolic diffractions (i.e. as </w:t>
      </w:r>
      <w:r w:rsidR="00B064C4">
        <w:rPr>
          <w:rFonts w:ascii="Times New Roman" w:hAnsi="Times New Roman" w:cs="Times New Roman"/>
          <w:sz w:val="24"/>
          <w:szCs w:val="24"/>
        </w:rPr>
        <w:t xml:space="preserve">seen </w:t>
      </w:r>
      <w:r w:rsidR="0072426A">
        <w:rPr>
          <w:rFonts w:ascii="Times New Roman" w:hAnsi="Times New Roman" w:cs="Times New Roman"/>
          <w:sz w:val="24"/>
          <w:szCs w:val="24"/>
        </w:rPr>
        <w:t xml:space="preserve">at </w:t>
      </w:r>
      <w:r w:rsidR="007D6C02">
        <w:rPr>
          <w:rFonts w:ascii="Times New Roman" w:hAnsi="Times New Roman" w:cs="Times New Roman"/>
          <w:sz w:val="24"/>
          <w:szCs w:val="24"/>
        </w:rPr>
        <w:t>150 ns and 15 m along the profile</w:t>
      </w:r>
      <w:r w:rsidR="000F2C42">
        <w:rPr>
          <w:rFonts w:ascii="Times New Roman" w:hAnsi="Times New Roman" w:cs="Times New Roman"/>
          <w:sz w:val="24"/>
          <w:szCs w:val="24"/>
        </w:rPr>
        <w:t xml:space="preserve"> and indicated by a small white arrow</w:t>
      </w:r>
      <w:r w:rsidR="007D6C02">
        <w:rPr>
          <w:rFonts w:ascii="Times New Roman" w:hAnsi="Times New Roman" w:cs="Times New Roman"/>
          <w:sz w:val="24"/>
          <w:szCs w:val="24"/>
        </w:rPr>
        <w:t xml:space="preserve">); and 4) a </w:t>
      </w:r>
      <w:r w:rsidR="00B064C4">
        <w:rPr>
          <w:rFonts w:ascii="Times New Roman" w:hAnsi="Times New Roman" w:cs="Times New Roman"/>
          <w:sz w:val="24"/>
          <w:szCs w:val="24"/>
        </w:rPr>
        <w:t xml:space="preserve">possible </w:t>
      </w:r>
      <w:r w:rsidR="004472D6" w:rsidRPr="004472D6">
        <w:rPr>
          <w:rFonts w:ascii="Times New Roman" w:hAnsi="Times New Roman" w:cs="Times New Roman"/>
          <w:sz w:val="24"/>
          <w:szCs w:val="24"/>
        </w:rPr>
        <w:t xml:space="preserve">depression feature within the peat column between 150-250 ns and 10-35 m along the profile, with a SE side tilting about 9 degrees towards the NW and a NW side tilting about 13 degrees towards the SE. The white arrow in Figure 6 indicates the lowest point of this feature. </w:t>
      </w:r>
      <w:del w:id="529" w:author="Xavier" w:date="2015-04-07T20:55:00Z">
        <w:r w:rsidR="004472D6" w:rsidRPr="004472D6">
          <w:rPr>
            <w:rFonts w:ascii="Times New Roman" w:hAnsi="Times New Roman" w:cs="Times New Roman"/>
            <w:sz w:val="24"/>
            <w:szCs w:val="24"/>
          </w:rPr>
          <w:delText>It is important to consider that although migration has not been included in any GPR common offset in order to preserve the appearance of diffractions, application of a 1D Stolt migration in the common offset in Figure 6 (based on a velocity of 0.04 m ns</w:delText>
        </w:r>
        <w:r w:rsidR="004472D6" w:rsidRPr="004472D6">
          <w:rPr>
            <w:rFonts w:ascii="Times New Roman" w:hAnsi="Times New Roman" w:cs="Times New Roman"/>
            <w:sz w:val="24"/>
            <w:szCs w:val="24"/>
            <w:vertAlign w:val="superscript"/>
          </w:rPr>
          <w:delText>-1</w:delText>
        </w:r>
        <w:r w:rsidR="004472D6" w:rsidRPr="004472D6">
          <w:rPr>
            <w:rFonts w:ascii="Times New Roman" w:hAnsi="Times New Roman" w:cs="Times New Roman"/>
            <w:sz w:val="24"/>
            <w:szCs w:val="24"/>
          </w:rPr>
          <w:delText xml:space="preserve">) resulted in changes in the tilt of the reflectors of less than one degree. </w:delText>
        </w:r>
      </w:del>
    </w:p>
    <w:p w:rsidR="00693717" w:rsidRDefault="003767FE" w:rsidP="003767FE">
      <w:pPr>
        <w:spacing w:after="0" w:line="480" w:lineRule="auto"/>
        <w:rPr>
          <w:rFonts w:ascii="Times New Roman" w:hAnsi="Times New Roman" w:cs="Times New Roman"/>
          <w:sz w:val="24"/>
          <w:szCs w:val="24"/>
        </w:rPr>
      </w:pPr>
      <w:r>
        <w:rPr>
          <w:rFonts w:ascii="Times New Roman" w:eastAsia="TimesNewRomanPSMT" w:hAnsi="Times New Roman" w:cs="Times New Roman"/>
          <w:sz w:val="24"/>
          <w:szCs w:val="24"/>
        </w:rPr>
        <w:tab/>
        <w:t xml:space="preserve">Electrical resistivity imaging results at Site P1 </w:t>
      </w:r>
      <w:r w:rsidR="00E81622">
        <w:rPr>
          <w:rFonts w:ascii="Times New Roman" w:eastAsia="TimesNewRomanPSMT" w:hAnsi="Times New Roman" w:cs="Times New Roman"/>
          <w:sz w:val="24"/>
          <w:szCs w:val="24"/>
        </w:rPr>
        <w:t>(</w:t>
      </w:r>
      <w:r>
        <w:rPr>
          <w:rFonts w:ascii="Times New Roman" w:eastAsia="TimesNewRomanPSMT" w:hAnsi="Times New Roman" w:cs="Times New Roman"/>
          <w:sz w:val="24"/>
          <w:szCs w:val="24"/>
        </w:rPr>
        <w:t>Figure 7</w:t>
      </w:r>
      <w:r w:rsidR="00E81622">
        <w:rPr>
          <w:rFonts w:ascii="Times New Roman" w:eastAsia="TimesNewRomanPSMT" w:hAnsi="Times New Roman" w:cs="Times New Roman"/>
          <w:sz w:val="24"/>
          <w:szCs w:val="24"/>
        </w:rPr>
        <w:t>) show</w:t>
      </w:r>
      <w:r>
        <w:rPr>
          <w:rFonts w:ascii="Times New Roman" w:eastAsia="TimesNewRomanPSMT" w:hAnsi="Times New Roman" w:cs="Times New Roman"/>
          <w:sz w:val="24"/>
          <w:szCs w:val="24"/>
        </w:rPr>
        <w:t xml:space="preserve"> an interface at about 5 m depth </w:t>
      </w:r>
      <w:r w:rsidR="00E81622">
        <w:rPr>
          <w:rFonts w:ascii="Times New Roman" w:eastAsia="TimesNewRomanPSMT" w:hAnsi="Times New Roman" w:cs="Times New Roman"/>
          <w:sz w:val="24"/>
          <w:szCs w:val="24"/>
        </w:rPr>
        <w:t xml:space="preserve">(as confirmed from coring) </w:t>
      </w:r>
      <w:r>
        <w:rPr>
          <w:rFonts w:ascii="Times New Roman" w:eastAsia="TimesNewRomanPSMT" w:hAnsi="Times New Roman" w:cs="Times New Roman"/>
          <w:sz w:val="24"/>
          <w:szCs w:val="24"/>
        </w:rPr>
        <w:t xml:space="preserve">between  </w:t>
      </w:r>
      <w:r w:rsidR="00317FC0">
        <w:rPr>
          <w:rFonts w:ascii="Times New Roman" w:eastAsia="TimesNewRomanPSMT" w:hAnsi="Times New Roman" w:cs="Times New Roman"/>
          <w:sz w:val="24"/>
          <w:szCs w:val="24"/>
        </w:rPr>
        <w:t>an upper</w:t>
      </w:r>
      <w:r>
        <w:rPr>
          <w:rFonts w:ascii="Times New Roman" w:eastAsia="TimesNewRomanPSMT" w:hAnsi="Times New Roman" w:cs="Times New Roman"/>
          <w:sz w:val="24"/>
          <w:szCs w:val="24"/>
        </w:rPr>
        <w:t xml:space="preserve"> resistive layer with </w:t>
      </w:r>
      <w:r w:rsidR="00447422">
        <w:rPr>
          <w:rFonts w:ascii="Times New Roman" w:eastAsia="TimesNewRomanPSMT" w:hAnsi="Times New Roman" w:cs="Times New Roman"/>
          <w:sz w:val="24"/>
          <w:szCs w:val="24"/>
        </w:rPr>
        <w:t>a resistivity</w:t>
      </w:r>
      <w:r>
        <w:rPr>
          <w:rFonts w:ascii="Times New Roman" w:eastAsia="TimesNewRomanPSMT" w:hAnsi="Times New Roman" w:cs="Times New Roman"/>
          <w:sz w:val="24"/>
          <w:szCs w:val="24"/>
        </w:rPr>
        <w:t xml:space="preserve"> </w:t>
      </w:r>
      <w:r w:rsidR="00447422">
        <w:rPr>
          <w:rFonts w:ascii="Times New Roman" w:eastAsia="TimesNewRomanPSMT" w:hAnsi="Times New Roman" w:cs="Times New Roman"/>
          <w:sz w:val="24"/>
          <w:szCs w:val="24"/>
        </w:rPr>
        <w:t xml:space="preserve">ranging </w:t>
      </w:r>
      <w:r>
        <w:rPr>
          <w:rFonts w:ascii="Times New Roman" w:eastAsia="TimesNewRomanPSMT" w:hAnsi="Times New Roman" w:cs="Times New Roman"/>
          <w:sz w:val="24"/>
          <w:szCs w:val="24"/>
        </w:rPr>
        <w:t xml:space="preserve">between </w:t>
      </w:r>
      <w:r w:rsidR="006D5055">
        <w:rPr>
          <w:rFonts w:ascii="Times New Roman" w:eastAsia="TimesNewRomanPSMT" w:hAnsi="Times New Roman" w:cs="Times New Roman"/>
          <w:sz w:val="24"/>
          <w:szCs w:val="24"/>
        </w:rPr>
        <w:t>150</w:t>
      </w:r>
      <w:r>
        <w:rPr>
          <w:rFonts w:ascii="Times New Roman" w:eastAsia="TimesNewRomanPSMT" w:hAnsi="Times New Roman" w:cs="Times New Roman"/>
          <w:sz w:val="24"/>
          <w:szCs w:val="24"/>
        </w:rPr>
        <w:t>-300 Ohm m interpreted as peat</w:t>
      </w:r>
      <w:r w:rsidR="00317FC0">
        <w:rPr>
          <w:rFonts w:ascii="Times New Roman" w:eastAsia="TimesNewRomanPSMT" w:hAnsi="Times New Roman" w:cs="Times New Roman"/>
          <w:sz w:val="24"/>
          <w:szCs w:val="24"/>
        </w:rPr>
        <w:t>,</w:t>
      </w:r>
      <w:r w:rsidRPr="003767FE">
        <w:rPr>
          <w:rFonts w:ascii="Times New Roman" w:hAnsi="Times New Roman" w:cs="Times New Roman"/>
          <w:sz w:val="24"/>
          <w:szCs w:val="24"/>
        </w:rPr>
        <w:t xml:space="preserve"> </w:t>
      </w:r>
      <w:r>
        <w:rPr>
          <w:rFonts w:ascii="Times New Roman" w:hAnsi="Times New Roman" w:cs="Times New Roman"/>
          <w:sz w:val="24"/>
          <w:szCs w:val="24"/>
        </w:rPr>
        <w:t xml:space="preserve">underlain by a conductive unit (as low as 30 Ohm m) interpreted as clay and confirmed from coring. </w:t>
      </w:r>
      <w:r w:rsidR="00BF7982">
        <w:rPr>
          <w:rFonts w:ascii="Times New Roman" w:hAnsi="Times New Roman" w:cs="Times New Roman"/>
          <w:sz w:val="24"/>
          <w:szCs w:val="24"/>
        </w:rPr>
        <w:t xml:space="preserve">These resistivity values are consistent with those previously shown for Site TG2 in Figure 4b. </w:t>
      </w:r>
      <w:r w:rsidR="00317FC0">
        <w:rPr>
          <w:rFonts w:ascii="Times New Roman" w:hAnsi="Times New Roman" w:cs="Times New Roman"/>
          <w:sz w:val="24"/>
          <w:szCs w:val="24"/>
        </w:rPr>
        <w:t>A</w:t>
      </w:r>
      <w:r w:rsidR="00447422">
        <w:rPr>
          <w:rFonts w:ascii="Times New Roman" w:hAnsi="Times New Roman" w:cs="Times New Roman"/>
          <w:sz w:val="24"/>
          <w:szCs w:val="24"/>
        </w:rPr>
        <w:t>lthough boundaries are not clear</w:t>
      </w:r>
      <w:r w:rsidR="00317FC0">
        <w:rPr>
          <w:rFonts w:ascii="Times New Roman" w:hAnsi="Times New Roman" w:cs="Times New Roman"/>
          <w:sz w:val="24"/>
          <w:szCs w:val="24"/>
        </w:rPr>
        <w:t>,</w:t>
      </w:r>
      <w:r w:rsidR="00447422">
        <w:rPr>
          <w:rFonts w:ascii="Times New Roman" w:hAnsi="Times New Roman" w:cs="Times New Roman"/>
          <w:sz w:val="24"/>
          <w:szCs w:val="24"/>
        </w:rPr>
        <w:t xml:space="preserve"> </w:t>
      </w:r>
      <w:r w:rsidR="00BF7982">
        <w:rPr>
          <w:rFonts w:ascii="Times New Roman" w:hAnsi="Times New Roman" w:cs="Times New Roman"/>
          <w:sz w:val="24"/>
          <w:szCs w:val="24"/>
        </w:rPr>
        <w:t xml:space="preserve">a </w:t>
      </w:r>
      <w:r w:rsidR="00C318F6">
        <w:rPr>
          <w:rFonts w:ascii="Times New Roman" w:hAnsi="Times New Roman" w:cs="Times New Roman"/>
          <w:sz w:val="24"/>
          <w:szCs w:val="24"/>
        </w:rPr>
        <w:t xml:space="preserve">transitional </w:t>
      </w:r>
      <w:r w:rsidR="00447422">
        <w:rPr>
          <w:rFonts w:ascii="Times New Roman" w:hAnsi="Times New Roman" w:cs="Times New Roman"/>
          <w:sz w:val="24"/>
          <w:szCs w:val="24"/>
        </w:rPr>
        <w:t>layer along</w:t>
      </w:r>
      <w:r w:rsidR="00C318F6">
        <w:rPr>
          <w:rFonts w:ascii="Times New Roman" w:hAnsi="Times New Roman" w:cs="Times New Roman"/>
          <w:sz w:val="24"/>
          <w:szCs w:val="24"/>
        </w:rPr>
        <w:t xml:space="preserve"> the column between the </w:t>
      </w:r>
      <w:r w:rsidR="00BF7982">
        <w:rPr>
          <w:rFonts w:ascii="Times New Roman" w:hAnsi="Times New Roman" w:cs="Times New Roman"/>
          <w:sz w:val="24"/>
          <w:szCs w:val="24"/>
        </w:rPr>
        <w:t>peat and clay</w:t>
      </w:r>
      <w:r w:rsidR="00C318F6">
        <w:rPr>
          <w:rFonts w:ascii="Times New Roman" w:hAnsi="Times New Roman" w:cs="Times New Roman"/>
          <w:sz w:val="24"/>
          <w:szCs w:val="24"/>
        </w:rPr>
        <w:t xml:space="preserve"> </w:t>
      </w:r>
      <w:r w:rsidR="00BF7982">
        <w:rPr>
          <w:rFonts w:ascii="Times New Roman" w:hAnsi="Times New Roman" w:cs="Times New Roman"/>
          <w:sz w:val="24"/>
          <w:szCs w:val="24"/>
        </w:rPr>
        <w:t xml:space="preserve">units </w:t>
      </w:r>
      <w:r w:rsidR="00C318F6">
        <w:rPr>
          <w:rFonts w:ascii="Times New Roman" w:hAnsi="Times New Roman" w:cs="Times New Roman"/>
          <w:sz w:val="24"/>
          <w:szCs w:val="24"/>
        </w:rPr>
        <w:t xml:space="preserve">shows </w:t>
      </w:r>
      <w:r w:rsidR="00BF7982">
        <w:rPr>
          <w:rFonts w:ascii="Times New Roman" w:hAnsi="Times New Roman" w:cs="Times New Roman"/>
          <w:sz w:val="24"/>
          <w:szCs w:val="24"/>
        </w:rPr>
        <w:t>intermediate</w:t>
      </w:r>
      <w:r w:rsidR="00C318F6">
        <w:rPr>
          <w:rFonts w:ascii="Times New Roman" w:hAnsi="Times New Roman" w:cs="Times New Roman"/>
          <w:sz w:val="24"/>
          <w:szCs w:val="24"/>
        </w:rPr>
        <w:t xml:space="preserve"> resi</w:t>
      </w:r>
      <w:r w:rsidR="00BF7982">
        <w:rPr>
          <w:rFonts w:ascii="Times New Roman" w:hAnsi="Times New Roman" w:cs="Times New Roman"/>
          <w:sz w:val="24"/>
          <w:szCs w:val="24"/>
        </w:rPr>
        <w:t xml:space="preserve">stivity values </w:t>
      </w:r>
      <w:r w:rsidR="006D5055">
        <w:rPr>
          <w:rFonts w:ascii="Times New Roman" w:hAnsi="Times New Roman" w:cs="Times New Roman"/>
          <w:sz w:val="24"/>
          <w:szCs w:val="24"/>
        </w:rPr>
        <w:t xml:space="preserve">(around 100 Ohm m) </w:t>
      </w:r>
      <w:r w:rsidR="00BF7982">
        <w:rPr>
          <w:rFonts w:ascii="Times New Roman" w:hAnsi="Times New Roman" w:cs="Times New Roman"/>
          <w:sz w:val="24"/>
          <w:szCs w:val="24"/>
        </w:rPr>
        <w:t xml:space="preserve">and is </w:t>
      </w:r>
      <w:r w:rsidR="00317FC0">
        <w:rPr>
          <w:rFonts w:ascii="Times New Roman" w:hAnsi="Times New Roman" w:cs="Times New Roman"/>
          <w:sz w:val="24"/>
          <w:szCs w:val="24"/>
        </w:rPr>
        <w:t>coincident with the</w:t>
      </w:r>
      <w:r w:rsidR="00BF7982">
        <w:rPr>
          <w:rFonts w:ascii="Times New Roman" w:hAnsi="Times New Roman" w:cs="Times New Roman"/>
          <w:sz w:val="24"/>
          <w:szCs w:val="24"/>
        </w:rPr>
        <w:t xml:space="preserve"> mixture of sand, clay and organics with </w:t>
      </w:r>
      <w:r w:rsidR="00447422">
        <w:rPr>
          <w:rFonts w:ascii="Times New Roman" w:hAnsi="Times New Roman" w:cs="Times New Roman"/>
          <w:sz w:val="24"/>
          <w:szCs w:val="24"/>
        </w:rPr>
        <w:t xml:space="preserve">a </w:t>
      </w:r>
      <w:r w:rsidR="00BF7982">
        <w:rPr>
          <w:rFonts w:ascii="Times New Roman" w:hAnsi="Times New Roman" w:cs="Times New Roman"/>
          <w:sz w:val="24"/>
          <w:szCs w:val="24"/>
        </w:rPr>
        <w:t>thickness of about 2.5 m</w:t>
      </w:r>
      <w:r w:rsidR="00317FC0">
        <w:rPr>
          <w:rFonts w:ascii="Times New Roman" w:hAnsi="Times New Roman" w:cs="Times New Roman"/>
          <w:sz w:val="24"/>
          <w:szCs w:val="24"/>
        </w:rPr>
        <w:t xml:space="preserve"> identified in the coring</w:t>
      </w:r>
      <w:r w:rsidR="00BF7982">
        <w:rPr>
          <w:rFonts w:ascii="Times New Roman" w:hAnsi="Times New Roman" w:cs="Times New Roman"/>
          <w:sz w:val="24"/>
          <w:szCs w:val="24"/>
        </w:rPr>
        <w:t xml:space="preserve">. </w:t>
      </w:r>
      <w:r w:rsidR="00A90737" w:rsidRPr="008B7D6A">
        <w:rPr>
          <w:rFonts w:ascii="Times New Roman" w:hAnsi="Times New Roman" w:cs="Times New Roman"/>
          <w:sz w:val="24"/>
          <w:szCs w:val="24"/>
        </w:rPr>
        <w:t xml:space="preserve">Although not directly confirmed </w:t>
      </w:r>
      <w:r w:rsidR="00317FC0" w:rsidRPr="008B7D6A">
        <w:rPr>
          <w:rFonts w:ascii="Times New Roman" w:hAnsi="Times New Roman" w:cs="Times New Roman"/>
          <w:sz w:val="24"/>
          <w:szCs w:val="24"/>
        </w:rPr>
        <w:t xml:space="preserve">from coring, </w:t>
      </w:r>
      <w:r w:rsidR="00CD016D">
        <w:rPr>
          <w:rFonts w:ascii="Times New Roman" w:hAnsi="Times New Roman" w:cs="Times New Roman"/>
          <w:sz w:val="24"/>
          <w:szCs w:val="24"/>
        </w:rPr>
        <w:t xml:space="preserve">it appears </w:t>
      </w:r>
      <w:r w:rsidR="00C65D89" w:rsidRPr="008B7D6A">
        <w:rPr>
          <w:rFonts w:ascii="Times New Roman" w:hAnsi="Times New Roman" w:cs="Times New Roman"/>
          <w:sz w:val="24"/>
          <w:szCs w:val="24"/>
        </w:rPr>
        <w:t xml:space="preserve">the interface </w:t>
      </w:r>
      <w:r w:rsidR="00447422" w:rsidRPr="008B7D6A">
        <w:rPr>
          <w:rFonts w:ascii="Times New Roman" w:hAnsi="Times New Roman" w:cs="Times New Roman"/>
          <w:sz w:val="24"/>
          <w:szCs w:val="24"/>
        </w:rPr>
        <w:t xml:space="preserve">between the </w:t>
      </w:r>
      <w:r w:rsidR="00C65D89" w:rsidRPr="008B7D6A">
        <w:rPr>
          <w:rFonts w:ascii="Times New Roman" w:hAnsi="Times New Roman" w:cs="Times New Roman"/>
          <w:sz w:val="24"/>
          <w:szCs w:val="24"/>
        </w:rPr>
        <w:t>peat</w:t>
      </w:r>
      <w:r w:rsidR="00447422" w:rsidRPr="008B7D6A">
        <w:rPr>
          <w:rFonts w:ascii="Times New Roman" w:hAnsi="Times New Roman" w:cs="Times New Roman"/>
          <w:sz w:val="24"/>
          <w:szCs w:val="24"/>
        </w:rPr>
        <w:t xml:space="preserve"> and the </w:t>
      </w:r>
      <w:r w:rsidR="00C65D89" w:rsidRPr="008B7D6A">
        <w:rPr>
          <w:rFonts w:ascii="Times New Roman" w:hAnsi="Times New Roman" w:cs="Times New Roman"/>
          <w:sz w:val="24"/>
          <w:szCs w:val="24"/>
        </w:rPr>
        <w:t xml:space="preserve">sandy clay </w:t>
      </w:r>
      <w:r w:rsidR="00317FC0" w:rsidRPr="008B7D6A">
        <w:rPr>
          <w:rFonts w:ascii="Times New Roman" w:hAnsi="Times New Roman" w:cs="Times New Roman"/>
          <w:sz w:val="24"/>
          <w:szCs w:val="24"/>
        </w:rPr>
        <w:t xml:space="preserve">is </w:t>
      </w:r>
      <w:r w:rsidR="00C65D89" w:rsidRPr="008B7D6A">
        <w:rPr>
          <w:rFonts w:ascii="Times New Roman" w:hAnsi="Times New Roman" w:cs="Times New Roman"/>
          <w:sz w:val="24"/>
          <w:szCs w:val="24"/>
        </w:rPr>
        <w:t xml:space="preserve">variable across the profile in Figure </w:t>
      </w:r>
      <w:r w:rsidR="00C65D89" w:rsidRPr="008B7D6A">
        <w:rPr>
          <w:rFonts w:ascii="Times New Roman" w:hAnsi="Times New Roman" w:cs="Times New Roman"/>
          <w:sz w:val="24"/>
          <w:szCs w:val="24"/>
        </w:rPr>
        <w:lastRenderedPageBreak/>
        <w:t xml:space="preserve">7, indicating </w:t>
      </w:r>
      <w:del w:id="530" w:author="USDA Forest Service" w:date="2015-04-15T21:11:00Z">
        <w:r w:rsidR="0083131A" w:rsidRPr="008B7D6A" w:rsidDel="00B10D91">
          <w:rPr>
            <w:rFonts w:ascii="Times New Roman" w:hAnsi="Times New Roman" w:cs="Times New Roman"/>
            <w:sz w:val="24"/>
            <w:szCs w:val="24"/>
          </w:rPr>
          <w:delText xml:space="preserve">an </w:delText>
        </w:r>
      </w:del>
      <w:r w:rsidR="0083131A" w:rsidRPr="008B7D6A">
        <w:rPr>
          <w:rFonts w:ascii="Times New Roman" w:hAnsi="Times New Roman" w:cs="Times New Roman"/>
          <w:sz w:val="24"/>
          <w:szCs w:val="24"/>
        </w:rPr>
        <w:t xml:space="preserve">undulating </w:t>
      </w:r>
      <w:r w:rsidR="00C65D89" w:rsidRPr="008B7D6A">
        <w:rPr>
          <w:rFonts w:ascii="Times New Roman" w:hAnsi="Times New Roman" w:cs="Times New Roman"/>
          <w:sz w:val="24"/>
          <w:szCs w:val="24"/>
        </w:rPr>
        <w:t>peat thickness</w:t>
      </w:r>
      <w:del w:id="531" w:author="USDA Forest Service" w:date="2015-04-15T21:11:00Z">
        <w:r w:rsidR="00C65D89" w:rsidRPr="008B7D6A" w:rsidDel="00B10D91">
          <w:rPr>
            <w:rFonts w:ascii="Times New Roman" w:hAnsi="Times New Roman" w:cs="Times New Roman"/>
            <w:sz w:val="24"/>
            <w:szCs w:val="24"/>
          </w:rPr>
          <w:delText>es</w:delText>
        </w:r>
      </w:del>
      <w:r w:rsidR="00C65D89" w:rsidRPr="008B7D6A">
        <w:rPr>
          <w:rFonts w:ascii="Times New Roman" w:hAnsi="Times New Roman" w:cs="Times New Roman"/>
          <w:sz w:val="24"/>
          <w:szCs w:val="24"/>
        </w:rPr>
        <w:t xml:space="preserve"> between 5 m (i.e. </w:t>
      </w:r>
      <w:r w:rsidR="0083131A" w:rsidRPr="008B7D6A">
        <w:rPr>
          <w:rFonts w:ascii="Times New Roman" w:hAnsi="Times New Roman" w:cs="Times New Roman"/>
          <w:sz w:val="24"/>
          <w:szCs w:val="24"/>
        </w:rPr>
        <w:t xml:space="preserve">at </w:t>
      </w:r>
      <w:r w:rsidR="00C65D89" w:rsidRPr="008B7D6A">
        <w:rPr>
          <w:rFonts w:ascii="Times New Roman" w:hAnsi="Times New Roman" w:cs="Times New Roman"/>
          <w:sz w:val="24"/>
          <w:szCs w:val="24"/>
        </w:rPr>
        <w:t>core location at 22 m along the line</w:t>
      </w:r>
      <w:r w:rsidR="0083131A" w:rsidRPr="008B7D6A">
        <w:rPr>
          <w:rFonts w:ascii="Times New Roman" w:hAnsi="Times New Roman" w:cs="Times New Roman"/>
          <w:sz w:val="24"/>
          <w:szCs w:val="24"/>
        </w:rPr>
        <w:t xml:space="preserve">, </w:t>
      </w:r>
      <w:r w:rsidR="00317FC0" w:rsidRPr="008B7D6A">
        <w:rPr>
          <w:rFonts w:ascii="Times New Roman" w:hAnsi="Times New Roman" w:cs="Times New Roman"/>
          <w:sz w:val="24"/>
          <w:szCs w:val="24"/>
        </w:rPr>
        <w:t xml:space="preserve">and at </w:t>
      </w:r>
      <w:r w:rsidR="0083131A" w:rsidRPr="008B7D6A">
        <w:rPr>
          <w:rFonts w:ascii="Times New Roman" w:hAnsi="Times New Roman" w:cs="Times New Roman"/>
          <w:sz w:val="24"/>
          <w:szCs w:val="24"/>
        </w:rPr>
        <w:t>70, 105, or 120 m along the line</w:t>
      </w:r>
      <w:r w:rsidR="00317FC0" w:rsidRPr="008B7D6A">
        <w:rPr>
          <w:rFonts w:ascii="Times New Roman" w:hAnsi="Times New Roman" w:cs="Times New Roman"/>
          <w:sz w:val="24"/>
          <w:szCs w:val="24"/>
        </w:rPr>
        <w:t xml:space="preserve"> based on ERI alone</w:t>
      </w:r>
      <w:r w:rsidR="00C65D89" w:rsidRPr="008B7D6A">
        <w:rPr>
          <w:rFonts w:ascii="Times New Roman" w:hAnsi="Times New Roman" w:cs="Times New Roman"/>
          <w:sz w:val="24"/>
          <w:szCs w:val="24"/>
        </w:rPr>
        <w:t xml:space="preserve">) </w:t>
      </w:r>
      <w:r w:rsidR="00BF7982" w:rsidRPr="008B7D6A">
        <w:rPr>
          <w:rFonts w:ascii="Times New Roman" w:hAnsi="Times New Roman" w:cs="Times New Roman"/>
          <w:sz w:val="24"/>
          <w:szCs w:val="24"/>
        </w:rPr>
        <w:t>and</w:t>
      </w:r>
      <w:r w:rsidR="00C65D89" w:rsidRPr="008B7D6A">
        <w:rPr>
          <w:rFonts w:ascii="Times New Roman" w:hAnsi="Times New Roman" w:cs="Times New Roman"/>
          <w:sz w:val="24"/>
          <w:szCs w:val="24"/>
        </w:rPr>
        <w:t xml:space="preserve"> 7.5-8 m (i.e. at 12, 90</w:t>
      </w:r>
      <w:r w:rsidR="0083131A" w:rsidRPr="008B7D6A">
        <w:rPr>
          <w:rFonts w:ascii="Times New Roman" w:hAnsi="Times New Roman" w:cs="Times New Roman"/>
          <w:sz w:val="24"/>
          <w:szCs w:val="24"/>
        </w:rPr>
        <w:t>,</w:t>
      </w:r>
      <w:r w:rsidR="00C65D89" w:rsidRPr="008B7D6A">
        <w:rPr>
          <w:rFonts w:ascii="Times New Roman" w:hAnsi="Times New Roman" w:cs="Times New Roman"/>
          <w:sz w:val="24"/>
          <w:szCs w:val="24"/>
        </w:rPr>
        <w:t xml:space="preserve"> or 1</w:t>
      </w:r>
      <w:r w:rsidR="00E55589" w:rsidRPr="008B7D6A">
        <w:rPr>
          <w:rFonts w:ascii="Times New Roman" w:hAnsi="Times New Roman" w:cs="Times New Roman"/>
          <w:sz w:val="24"/>
          <w:szCs w:val="24"/>
        </w:rPr>
        <w:t>3</w:t>
      </w:r>
      <w:r w:rsidR="00C65D89" w:rsidRPr="008B7D6A">
        <w:rPr>
          <w:rFonts w:ascii="Times New Roman" w:hAnsi="Times New Roman" w:cs="Times New Roman"/>
          <w:sz w:val="24"/>
          <w:szCs w:val="24"/>
        </w:rPr>
        <w:t xml:space="preserve">0 m along the profile). </w:t>
      </w:r>
      <w:r w:rsidR="00EC5AC3" w:rsidRPr="008B7D6A">
        <w:rPr>
          <w:rFonts w:ascii="Times New Roman" w:hAnsi="Times New Roman" w:cs="Times New Roman"/>
          <w:sz w:val="24"/>
          <w:szCs w:val="24"/>
        </w:rPr>
        <w:t xml:space="preserve">The ERI profile also shows a strong lateral resistivity variation in the </w:t>
      </w:r>
      <w:del w:id="532" w:author="USDA Forest Service" w:date="2015-04-15T21:12:00Z">
        <w:r w:rsidR="00EC5AC3" w:rsidRPr="008B7D6A" w:rsidDel="00B10D91">
          <w:rPr>
            <w:rFonts w:ascii="Times New Roman" w:hAnsi="Times New Roman" w:cs="Times New Roman"/>
            <w:sz w:val="24"/>
            <w:szCs w:val="24"/>
          </w:rPr>
          <w:delText xml:space="preserve">resistivity of the </w:delText>
        </w:r>
      </w:del>
      <w:r w:rsidR="00EC5AC3" w:rsidRPr="008B7D6A">
        <w:rPr>
          <w:rFonts w:ascii="Times New Roman" w:hAnsi="Times New Roman" w:cs="Times New Roman"/>
          <w:sz w:val="24"/>
          <w:szCs w:val="24"/>
        </w:rPr>
        <w:t xml:space="preserve">deeper mineral soil </w:t>
      </w:r>
      <w:r w:rsidR="00AF6229" w:rsidRPr="008B7D6A">
        <w:rPr>
          <w:rFonts w:ascii="Times New Roman" w:hAnsi="Times New Roman" w:cs="Times New Roman"/>
          <w:sz w:val="24"/>
          <w:szCs w:val="24"/>
        </w:rPr>
        <w:t xml:space="preserve">(i.e. below 10 m depth) </w:t>
      </w:r>
      <w:r w:rsidR="00DB1215" w:rsidRPr="008B7D6A">
        <w:rPr>
          <w:rFonts w:ascii="Times New Roman" w:hAnsi="Times New Roman" w:cs="Times New Roman"/>
          <w:sz w:val="24"/>
          <w:szCs w:val="24"/>
        </w:rPr>
        <w:t>varying</w:t>
      </w:r>
      <w:r w:rsidR="00EC5AC3" w:rsidRPr="008B7D6A">
        <w:rPr>
          <w:rFonts w:ascii="Times New Roman" w:hAnsi="Times New Roman" w:cs="Times New Roman"/>
          <w:sz w:val="24"/>
          <w:szCs w:val="24"/>
        </w:rPr>
        <w:t xml:space="preserve"> between 30-</w:t>
      </w:r>
      <w:r w:rsidR="00AF6229" w:rsidRPr="008B7D6A">
        <w:rPr>
          <w:rFonts w:ascii="Times New Roman" w:hAnsi="Times New Roman" w:cs="Times New Roman"/>
          <w:sz w:val="24"/>
          <w:szCs w:val="24"/>
        </w:rPr>
        <w:t xml:space="preserve">100 Ohm m from the SE to the NW direction. </w:t>
      </w:r>
      <w:r w:rsidR="00CD016D" w:rsidRPr="008B7D6A">
        <w:rPr>
          <w:rFonts w:ascii="Times New Roman" w:hAnsi="Times New Roman" w:cs="Times New Roman"/>
          <w:sz w:val="24"/>
          <w:szCs w:val="24"/>
        </w:rPr>
        <w:t>Core</w:t>
      </w:r>
      <w:r w:rsidR="00CD016D">
        <w:rPr>
          <w:rFonts w:ascii="Times New Roman" w:hAnsi="Times New Roman" w:cs="Times New Roman"/>
          <w:sz w:val="24"/>
          <w:szCs w:val="24"/>
        </w:rPr>
        <w:t>s</w:t>
      </w:r>
      <w:r w:rsidR="00CD016D" w:rsidRPr="008B7D6A">
        <w:rPr>
          <w:rFonts w:ascii="Times New Roman" w:hAnsi="Times New Roman" w:cs="Times New Roman"/>
          <w:sz w:val="24"/>
          <w:szCs w:val="24"/>
        </w:rPr>
        <w:t xml:space="preserve"> P1.1</w:t>
      </w:r>
      <w:r w:rsidR="00CD016D">
        <w:rPr>
          <w:rFonts w:ascii="Times New Roman" w:hAnsi="Times New Roman" w:cs="Times New Roman"/>
          <w:sz w:val="24"/>
          <w:szCs w:val="24"/>
        </w:rPr>
        <w:t xml:space="preserve"> and </w:t>
      </w:r>
      <w:r w:rsidR="00CD016D" w:rsidRPr="008B7D6A">
        <w:rPr>
          <w:rFonts w:ascii="Times New Roman" w:hAnsi="Times New Roman" w:cs="Times New Roman"/>
          <w:sz w:val="24"/>
          <w:szCs w:val="24"/>
        </w:rPr>
        <w:t xml:space="preserve">P1.2 </w:t>
      </w:r>
      <w:r w:rsidR="00CD016D">
        <w:rPr>
          <w:rFonts w:ascii="Times New Roman" w:hAnsi="Times New Roman" w:cs="Times New Roman"/>
          <w:sz w:val="24"/>
          <w:szCs w:val="24"/>
        </w:rPr>
        <w:t xml:space="preserve">averaged </w:t>
      </w:r>
      <w:r w:rsidR="004D2645" w:rsidRPr="008B7D6A">
        <w:rPr>
          <w:rFonts w:ascii="Times New Roman" w:hAnsi="Times New Roman" w:cs="Times New Roman"/>
          <w:sz w:val="24"/>
          <w:szCs w:val="24"/>
        </w:rPr>
        <w:t xml:space="preserve">50.8 % </w:t>
      </w:r>
      <w:r w:rsidR="00CD016D">
        <w:rPr>
          <w:rFonts w:ascii="Times New Roman" w:hAnsi="Times New Roman" w:cs="Times New Roman"/>
          <w:sz w:val="24"/>
          <w:szCs w:val="24"/>
        </w:rPr>
        <w:t>C with a</w:t>
      </w:r>
      <w:del w:id="533" w:author="USDA Forest Service" w:date="2015-04-15T21:57:00Z">
        <w:r w:rsidR="00CD016D" w:rsidDel="003B011B">
          <w:rPr>
            <w:rFonts w:ascii="Times New Roman" w:hAnsi="Times New Roman" w:cs="Times New Roman"/>
            <w:sz w:val="24"/>
            <w:szCs w:val="24"/>
          </w:rPr>
          <w:delText xml:space="preserve"> </w:delText>
        </w:r>
      </w:del>
      <w:r w:rsidR="00CD016D">
        <w:rPr>
          <w:rFonts w:ascii="Times New Roman" w:hAnsi="Times New Roman" w:cs="Times New Roman"/>
          <w:sz w:val="24"/>
          <w:szCs w:val="24"/>
        </w:rPr>
        <w:t xml:space="preserve"> C </w:t>
      </w:r>
      <w:r w:rsidR="004D2645" w:rsidRPr="008B7D6A">
        <w:rPr>
          <w:rFonts w:ascii="Times New Roman" w:hAnsi="Times New Roman" w:cs="Times New Roman"/>
          <w:sz w:val="24"/>
          <w:szCs w:val="24"/>
        </w:rPr>
        <w:t>content of 2</w:t>
      </w:r>
      <w:r w:rsidR="00A70B13" w:rsidRPr="008B7D6A">
        <w:rPr>
          <w:rFonts w:ascii="Times New Roman" w:hAnsi="Times New Roman" w:cs="Times New Roman"/>
          <w:sz w:val="24"/>
          <w:szCs w:val="24"/>
        </w:rPr>
        <w:t>,</w:t>
      </w:r>
      <w:r w:rsidR="004D2645" w:rsidRPr="008B7D6A">
        <w:rPr>
          <w:rFonts w:ascii="Times New Roman" w:hAnsi="Times New Roman" w:cs="Times New Roman"/>
          <w:sz w:val="24"/>
          <w:szCs w:val="24"/>
        </w:rPr>
        <w:t>677.1 Mg ha</w:t>
      </w:r>
      <w:r w:rsidR="004D2645" w:rsidRPr="008B7D6A">
        <w:rPr>
          <w:rFonts w:ascii="Times New Roman" w:hAnsi="Times New Roman" w:cs="Times New Roman"/>
          <w:sz w:val="24"/>
          <w:szCs w:val="24"/>
          <w:vertAlign w:val="superscript"/>
        </w:rPr>
        <w:t>-1</w:t>
      </w:r>
      <w:r w:rsidR="004D2645" w:rsidRPr="008B7D6A">
        <w:rPr>
          <w:rFonts w:ascii="Times New Roman" w:hAnsi="Times New Roman" w:cs="Times New Roman"/>
          <w:sz w:val="24"/>
          <w:szCs w:val="24"/>
        </w:rPr>
        <w:t xml:space="preserve"> (Table 2).</w:t>
      </w:r>
      <w:r w:rsidR="00C65D89">
        <w:rPr>
          <w:rFonts w:ascii="Times New Roman" w:hAnsi="Times New Roman" w:cs="Times New Roman"/>
          <w:sz w:val="24"/>
          <w:szCs w:val="24"/>
        </w:rPr>
        <w:t xml:space="preserve"> </w:t>
      </w:r>
    </w:p>
    <w:p w:rsidR="00F35D7F" w:rsidRDefault="009E0391" w:rsidP="003767FE">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B064C4">
        <w:rPr>
          <w:rFonts w:ascii="Times New Roman" w:hAnsi="Times New Roman" w:cs="Times New Roman"/>
          <w:sz w:val="24"/>
          <w:szCs w:val="24"/>
        </w:rPr>
        <w:t xml:space="preserve">Variability in peat </w:t>
      </w:r>
      <w:r>
        <w:rPr>
          <w:rFonts w:ascii="Times New Roman" w:hAnsi="Times New Roman" w:cs="Times New Roman"/>
          <w:sz w:val="24"/>
          <w:szCs w:val="24"/>
        </w:rPr>
        <w:t xml:space="preserve">thickness </w:t>
      </w:r>
      <w:r w:rsidR="00093535">
        <w:rPr>
          <w:rFonts w:ascii="Times New Roman" w:hAnsi="Times New Roman" w:cs="Times New Roman"/>
          <w:sz w:val="24"/>
          <w:szCs w:val="24"/>
        </w:rPr>
        <w:t>at Site P2</w:t>
      </w:r>
      <w:r w:rsidR="00CD016D">
        <w:rPr>
          <w:rFonts w:ascii="Times New Roman" w:hAnsi="Times New Roman" w:cs="Times New Roman"/>
          <w:sz w:val="24"/>
          <w:szCs w:val="24"/>
        </w:rPr>
        <w:t xml:space="preserve"> (Figure 8) </w:t>
      </w:r>
      <w:r w:rsidR="00093535">
        <w:rPr>
          <w:rFonts w:ascii="Times New Roman" w:hAnsi="Times New Roman" w:cs="Times New Roman"/>
          <w:sz w:val="24"/>
          <w:szCs w:val="24"/>
        </w:rPr>
        <w:t xml:space="preserve"> </w:t>
      </w:r>
      <w:r w:rsidR="00E55589">
        <w:rPr>
          <w:rFonts w:ascii="Times New Roman" w:hAnsi="Times New Roman" w:cs="Times New Roman"/>
          <w:sz w:val="24"/>
          <w:szCs w:val="24"/>
        </w:rPr>
        <w:t xml:space="preserve">is </w:t>
      </w:r>
      <w:r w:rsidR="0083131A">
        <w:rPr>
          <w:rFonts w:ascii="Times New Roman" w:hAnsi="Times New Roman" w:cs="Times New Roman"/>
          <w:sz w:val="24"/>
          <w:szCs w:val="24"/>
        </w:rPr>
        <w:t xml:space="preserve">similar to that described </w:t>
      </w:r>
      <w:r w:rsidR="009C2C02">
        <w:rPr>
          <w:rFonts w:ascii="Times New Roman" w:hAnsi="Times New Roman" w:cs="Times New Roman"/>
          <w:sz w:val="24"/>
          <w:szCs w:val="24"/>
        </w:rPr>
        <w:t xml:space="preserve">for </w:t>
      </w:r>
      <w:r w:rsidR="0083131A">
        <w:rPr>
          <w:rFonts w:ascii="Times New Roman" w:hAnsi="Times New Roman" w:cs="Times New Roman"/>
          <w:sz w:val="24"/>
          <w:szCs w:val="24"/>
        </w:rPr>
        <w:t>Site P1 (Figure 7)</w:t>
      </w:r>
      <w:r w:rsidR="00E55589">
        <w:rPr>
          <w:rFonts w:ascii="Times New Roman" w:hAnsi="Times New Roman" w:cs="Times New Roman"/>
          <w:sz w:val="24"/>
          <w:szCs w:val="24"/>
        </w:rPr>
        <w:t xml:space="preserve"> and is confirmed</w:t>
      </w:r>
      <w:r w:rsidR="007611CD">
        <w:rPr>
          <w:rFonts w:ascii="Times New Roman" w:hAnsi="Times New Roman" w:cs="Times New Roman"/>
          <w:sz w:val="24"/>
          <w:szCs w:val="24"/>
        </w:rPr>
        <w:t xml:space="preserve"> </w:t>
      </w:r>
      <w:r w:rsidR="009C2C02">
        <w:rPr>
          <w:rFonts w:ascii="Times New Roman" w:hAnsi="Times New Roman" w:cs="Times New Roman"/>
          <w:sz w:val="24"/>
          <w:szCs w:val="24"/>
        </w:rPr>
        <w:t xml:space="preserve">at </w:t>
      </w:r>
      <w:r w:rsidR="004C6D80">
        <w:rPr>
          <w:rFonts w:ascii="Times New Roman" w:hAnsi="Times New Roman" w:cs="Times New Roman"/>
          <w:sz w:val="24"/>
          <w:szCs w:val="24"/>
        </w:rPr>
        <w:t>three</w:t>
      </w:r>
      <w:r w:rsidR="007611CD">
        <w:rPr>
          <w:rFonts w:ascii="Times New Roman" w:hAnsi="Times New Roman" w:cs="Times New Roman"/>
          <w:sz w:val="24"/>
          <w:szCs w:val="24"/>
        </w:rPr>
        <w:t xml:space="preserve"> coring locations (at </w:t>
      </w:r>
      <w:r w:rsidR="004C6D80">
        <w:rPr>
          <w:rFonts w:ascii="Times New Roman" w:hAnsi="Times New Roman" w:cs="Times New Roman"/>
          <w:sz w:val="24"/>
          <w:szCs w:val="24"/>
        </w:rPr>
        <w:t xml:space="preserve">10, </w:t>
      </w:r>
      <w:r w:rsidR="007611CD">
        <w:rPr>
          <w:rFonts w:ascii="Times New Roman" w:hAnsi="Times New Roman" w:cs="Times New Roman"/>
          <w:sz w:val="24"/>
          <w:szCs w:val="24"/>
        </w:rPr>
        <w:t xml:space="preserve">50 and 100 m along the profile) resulting in </w:t>
      </w:r>
      <w:r w:rsidR="004C6D80">
        <w:rPr>
          <w:rFonts w:ascii="Times New Roman" w:hAnsi="Times New Roman" w:cs="Times New Roman"/>
          <w:sz w:val="24"/>
          <w:szCs w:val="24"/>
        </w:rPr>
        <w:t xml:space="preserve">total </w:t>
      </w:r>
      <w:r w:rsidR="007611CD">
        <w:rPr>
          <w:rFonts w:ascii="Times New Roman" w:hAnsi="Times New Roman" w:cs="Times New Roman"/>
          <w:sz w:val="24"/>
          <w:szCs w:val="24"/>
        </w:rPr>
        <w:t xml:space="preserve">peat thicknesses of </w:t>
      </w:r>
      <w:r w:rsidR="004C6D80">
        <w:rPr>
          <w:rFonts w:ascii="Times New Roman" w:hAnsi="Times New Roman" w:cs="Times New Roman"/>
          <w:sz w:val="24"/>
          <w:szCs w:val="24"/>
        </w:rPr>
        <w:t xml:space="preserve">9 m or more , </w:t>
      </w:r>
      <w:r w:rsidR="007611CD">
        <w:rPr>
          <w:rFonts w:ascii="Times New Roman" w:hAnsi="Times New Roman" w:cs="Times New Roman"/>
          <w:sz w:val="24"/>
          <w:szCs w:val="24"/>
        </w:rPr>
        <w:t>8.7 and 8.8 m respectively.</w:t>
      </w:r>
      <w:r w:rsidR="00A34C25">
        <w:rPr>
          <w:rFonts w:ascii="Times New Roman" w:hAnsi="Times New Roman" w:cs="Times New Roman"/>
          <w:sz w:val="24"/>
          <w:szCs w:val="24"/>
        </w:rPr>
        <w:t xml:space="preserve"> Since topography can be considered flat </w:t>
      </w:r>
      <w:r w:rsidR="009C2C02">
        <w:rPr>
          <w:rFonts w:ascii="Times New Roman" w:hAnsi="Times New Roman" w:cs="Times New Roman"/>
          <w:sz w:val="24"/>
          <w:szCs w:val="24"/>
        </w:rPr>
        <w:t xml:space="preserve">at </w:t>
      </w:r>
      <w:r w:rsidR="00A34C25">
        <w:rPr>
          <w:rFonts w:ascii="Times New Roman" w:hAnsi="Times New Roman" w:cs="Times New Roman"/>
          <w:sz w:val="24"/>
          <w:szCs w:val="24"/>
        </w:rPr>
        <w:t xml:space="preserve">the scale of measurement used in this profile, these results confirm that the interface between the peat and the underlying </w:t>
      </w:r>
      <w:r w:rsidR="00225D89">
        <w:rPr>
          <w:rFonts w:ascii="Times New Roman" w:hAnsi="Times New Roman" w:cs="Times New Roman"/>
          <w:sz w:val="24"/>
          <w:szCs w:val="24"/>
        </w:rPr>
        <w:t xml:space="preserve">sandy clay </w:t>
      </w:r>
      <w:r w:rsidR="00A34C25">
        <w:rPr>
          <w:rFonts w:ascii="Times New Roman" w:hAnsi="Times New Roman" w:cs="Times New Roman"/>
          <w:sz w:val="24"/>
          <w:szCs w:val="24"/>
        </w:rPr>
        <w:t>transition is undulating</w:t>
      </w:r>
      <w:r w:rsidR="00225D89">
        <w:rPr>
          <w:rFonts w:ascii="Times New Roman" w:hAnsi="Times New Roman" w:cs="Times New Roman"/>
          <w:sz w:val="24"/>
          <w:szCs w:val="24"/>
        </w:rPr>
        <w:t xml:space="preserve"> and that resistivity values for the peat (</w:t>
      </w:r>
      <w:r w:rsidR="006D5055">
        <w:rPr>
          <w:rFonts w:ascii="Times New Roman" w:hAnsi="Times New Roman" w:cs="Times New Roman"/>
          <w:sz w:val="24"/>
          <w:szCs w:val="24"/>
        </w:rPr>
        <w:t>between 100-185</w:t>
      </w:r>
      <w:r w:rsidR="00225D89">
        <w:rPr>
          <w:rFonts w:ascii="Times New Roman" w:hAnsi="Times New Roman" w:cs="Times New Roman"/>
          <w:sz w:val="24"/>
          <w:szCs w:val="24"/>
        </w:rPr>
        <w:t xml:space="preserve"> Ohm m) and transitional layer (below 100 Ohm m) are consistent </w:t>
      </w:r>
      <w:r w:rsidR="009C2C02">
        <w:rPr>
          <w:rFonts w:ascii="Times New Roman" w:hAnsi="Times New Roman" w:cs="Times New Roman"/>
          <w:sz w:val="24"/>
          <w:szCs w:val="24"/>
        </w:rPr>
        <w:t xml:space="preserve">with </w:t>
      </w:r>
      <w:r w:rsidR="00225D89">
        <w:rPr>
          <w:rFonts w:ascii="Times New Roman" w:hAnsi="Times New Roman" w:cs="Times New Roman"/>
          <w:sz w:val="24"/>
          <w:szCs w:val="24"/>
        </w:rPr>
        <w:t xml:space="preserve">those shown in Figure 7. </w:t>
      </w:r>
      <w:r w:rsidR="00A34C25">
        <w:rPr>
          <w:rFonts w:ascii="Times New Roman" w:hAnsi="Times New Roman" w:cs="Times New Roman"/>
          <w:sz w:val="24"/>
          <w:szCs w:val="24"/>
        </w:rPr>
        <w:t xml:space="preserve"> </w:t>
      </w:r>
      <w:r w:rsidR="009C2C02">
        <w:rPr>
          <w:rFonts w:ascii="Times New Roman" w:hAnsi="Times New Roman" w:cs="Times New Roman"/>
          <w:sz w:val="24"/>
          <w:szCs w:val="24"/>
        </w:rPr>
        <w:t>T</w:t>
      </w:r>
      <w:r w:rsidR="00911798">
        <w:rPr>
          <w:rFonts w:ascii="Times New Roman" w:hAnsi="Times New Roman" w:cs="Times New Roman"/>
          <w:sz w:val="24"/>
          <w:szCs w:val="24"/>
        </w:rPr>
        <w:t>he clay layer imaged with the resistivity profile in Figure 7 (and confirmed from coring in that figure) is also visible in Figure 8 just below the transitional layer and at approximate depths between 10-14 m.</w:t>
      </w:r>
      <w:r w:rsidR="00EC3385">
        <w:rPr>
          <w:rFonts w:ascii="Times New Roman" w:hAnsi="Times New Roman" w:cs="Times New Roman"/>
          <w:sz w:val="24"/>
          <w:szCs w:val="24"/>
        </w:rPr>
        <w:t xml:space="preserve"> </w:t>
      </w:r>
      <w:del w:id="534" w:author="Xavier" w:date="2015-04-07T20:56:00Z">
        <w:r w:rsidR="008D42CF" w:rsidDel="00984DEC">
          <w:rPr>
            <w:rFonts w:ascii="Times New Roman" w:hAnsi="Times New Roman" w:cs="Times New Roman"/>
            <w:sz w:val="24"/>
            <w:szCs w:val="24"/>
          </w:rPr>
          <w:delText xml:space="preserve">Although </w:delText>
        </w:r>
        <w:r w:rsidR="00EC3385" w:rsidDel="00984DEC">
          <w:rPr>
            <w:rFonts w:ascii="Times New Roman" w:hAnsi="Times New Roman" w:cs="Times New Roman"/>
            <w:sz w:val="24"/>
            <w:szCs w:val="24"/>
          </w:rPr>
          <w:delText xml:space="preserve">GPR profiling at this site </w:delText>
        </w:r>
        <w:r w:rsidR="008D42CF" w:rsidDel="00984DEC">
          <w:rPr>
            <w:rFonts w:ascii="Times New Roman" w:hAnsi="Times New Roman" w:cs="Times New Roman"/>
            <w:sz w:val="24"/>
            <w:szCs w:val="24"/>
          </w:rPr>
          <w:delText xml:space="preserve">was also performed using 100 MHz </w:delText>
        </w:r>
        <w:r w:rsidR="009C2C02" w:rsidDel="00984DEC">
          <w:rPr>
            <w:rFonts w:ascii="Times New Roman" w:hAnsi="Times New Roman" w:cs="Times New Roman"/>
            <w:sz w:val="24"/>
            <w:szCs w:val="24"/>
          </w:rPr>
          <w:delText xml:space="preserve">antennas, </w:delText>
        </w:r>
        <w:r w:rsidR="008D42CF" w:rsidDel="00984DEC">
          <w:rPr>
            <w:rFonts w:ascii="Times New Roman" w:hAnsi="Times New Roman" w:cs="Times New Roman"/>
            <w:sz w:val="24"/>
            <w:szCs w:val="24"/>
          </w:rPr>
          <w:delText xml:space="preserve">results are </w:delText>
        </w:r>
        <w:r w:rsidR="009C2C02" w:rsidDel="00984DEC">
          <w:rPr>
            <w:rFonts w:ascii="Times New Roman" w:hAnsi="Times New Roman" w:cs="Times New Roman"/>
            <w:sz w:val="24"/>
            <w:szCs w:val="24"/>
          </w:rPr>
          <w:delText>inconclusive</w:delText>
        </w:r>
        <w:r w:rsidR="008D42CF" w:rsidDel="00984DEC">
          <w:rPr>
            <w:rFonts w:ascii="Times New Roman" w:hAnsi="Times New Roman" w:cs="Times New Roman"/>
            <w:sz w:val="24"/>
            <w:szCs w:val="24"/>
          </w:rPr>
          <w:delText xml:space="preserve"> (and thus not presented here</w:delText>
        </w:r>
        <w:r w:rsidR="00C15EDB" w:rsidDel="00984DEC">
          <w:rPr>
            <w:rFonts w:ascii="Times New Roman" w:hAnsi="Times New Roman" w:cs="Times New Roman"/>
            <w:sz w:val="24"/>
            <w:szCs w:val="24"/>
          </w:rPr>
          <w:delText>)</w:delText>
        </w:r>
        <w:r w:rsidR="008D42CF" w:rsidDel="00984DEC">
          <w:rPr>
            <w:rFonts w:ascii="Times New Roman" w:hAnsi="Times New Roman" w:cs="Times New Roman"/>
            <w:sz w:val="24"/>
            <w:szCs w:val="24"/>
          </w:rPr>
          <w:delText xml:space="preserve"> </w:delText>
        </w:r>
        <w:r w:rsidR="007347BA" w:rsidDel="00984DEC">
          <w:rPr>
            <w:rFonts w:ascii="Times New Roman" w:hAnsi="Times New Roman" w:cs="Times New Roman"/>
            <w:sz w:val="24"/>
            <w:szCs w:val="24"/>
          </w:rPr>
          <w:delText xml:space="preserve">since </w:delText>
        </w:r>
        <w:r w:rsidR="008D42CF" w:rsidDel="00984DEC">
          <w:rPr>
            <w:rFonts w:ascii="Times New Roman" w:hAnsi="Times New Roman" w:cs="Times New Roman"/>
            <w:sz w:val="24"/>
            <w:szCs w:val="24"/>
          </w:rPr>
          <w:delText>subsurface reflections appear to only penetrate about 3-4 m depth</w:delText>
        </w:r>
        <w:r w:rsidR="00B83E93" w:rsidDel="00984DEC">
          <w:rPr>
            <w:rFonts w:ascii="Times New Roman" w:hAnsi="Times New Roman" w:cs="Times New Roman"/>
            <w:sz w:val="24"/>
            <w:szCs w:val="24"/>
          </w:rPr>
          <w:delText>.</w:delText>
        </w:r>
        <w:r w:rsidR="00CC26FD" w:rsidDel="00984DEC">
          <w:rPr>
            <w:rFonts w:ascii="Times New Roman" w:hAnsi="Times New Roman" w:cs="Times New Roman"/>
            <w:sz w:val="24"/>
            <w:szCs w:val="24"/>
          </w:rPr>
          <w:delText xml:space="preserve"> </w:delText>
        </w:r>
      </w:del>
      <w:del w:id="535" w:author="Xavier" w:date="2015-04-07T20:57:00Z">
        <w:r w:rsidR="00DB1285" w:rsidDel="00984DEC">
          <w:rPr>
            <w:rFonts w:ascii="Times New Roman" w:hAnsi="Times New Roman" w:cs="Times New Roman"/>
            <w:sz w:val="24"/>
            <w:szCs w:val="24"/>
          </w:rPr>
          <w:delText xml:space="preserve">Site P2 was surveyed during the last day of the field campaign </w:delText>
        </w:r>
        <w:r w:rsidR="00941A20" w:rsidDel="00984DEC">
          <w:rPr>
            <w:rFonts w:ascii="Times New Roman" w:hAnsi="Times New Roman" w:cs="Times New Roman"/>
            <w:sz w:val="24"/>
            <w:szCs w:val="24"/>
          </w:rPr>
          <w:delText>when</w:delText>
        </w:r>
        <w:r w:rsidR="00DB1285" w:rsidDel="00984DEC">
          <w:rPr>
            <w:rFonts w:ascii="Times New Roman" w:hAnsi="Times New Roman" w:cs="Times New Roman"/>
            <w:sz w:val="24"/>
            <w:szCs w:val="24"/>
          </w:rPr>
          <w:delText xml:space="preserve"> 50 MHz antennas </w:delText>
        </w:r>
        <w:r w:rsidR="00941A20" w:rsidDel="00984DEC">
          <w:rPr>
            <w:rFonts w:ascii="Times New Roman" w:hAnsi="Times New Roman" w:cs="Times New Roman"/>
            <w:sz w:val="24"/>
            <w:szCs w:val="24"/>
          </w:rPr>
          <w:delText>malfunctioned as explained in the methods section</w:delText>
        </w:r>
        <w:r w:rsidR="00DB1285" w:rsidDel="00984DEC">
          <w:rPr>
            <w:rFonts w:ascii="Times New Roman" w:hAnsi="Times New Roman" w:cs="Times New Roman"/>
            <w:sz w:val="24"/>
            <w:szCs w:val="24"/>
          </w:rPr>
          <w:delText xml:space="preserve">. </w:delText>
        </w:r>
      </w:del>
      <w:r w:rsidR="00CD016D">
        <w:rPr>
          <w:rFonts w:ascii="Times New Roman" w:hAnsi="Times New Roman" w:cs="Times New Roman"/>
          <w:sz w:val="24"/>
          <w:szCs w:val="24"/>
        </w:rPr>
        <w:t xml:space="preserve">For cores P2.1 and P2.2 </w:t>
      </w:r>
      <w:r w:rsidR="002D623D">
        <w:rPr>
          <w:rFonts w:ascii="Times New Roman" w:hAnsi="Times New Roman" w:cs="Times New Roman"/>
          <w:sz w:val="24"/>
          <w:szCs w:val="24"/>
        </w:rPr>
        <w:t xml:space="preserve">the soils averaged </w:t>
      </w:r>
      <w:r w:rsidR="003650A2">
        <w:rPr>
          <w:rFonts w:ascii="Times New Roman" w:hAnsi="Times New Roman" w:cs="Times New Roman"/>
          <w:sz w:val="24"/>
          <w:szCs w:val="24"/>
        </w:rPr>
        <w:t xml:space="preserve">57.0 % </w:t>
      </w:r>
      <w:r w:rsidR="002D623D">
        <w:rPr>
          <w:rFonts w:ascii="Times New Roman" w:hAnsi="Times New Roman" w:cs="Times New Roman"/>
          <w:sz w:val="24"/>
          <w:szCs w:val="24"/>
        </w:rPr>
        <w:t xml:space="preserve">C with a </w:t>
      </w:r>
      <w:r w:rsidR="003650A2">
        <w:rPr>
          <w:rFonts w:ascii="Times New Roman" w:hAnsi="Times New Roman" w:cs="Times New Roman"/>
          <w:sz w:val="24"/>
          <w:szCs w:val="24"/>
        </w:rPr>
        <w:t>C content of 5</w:t>
      </w:r>
      <w:r w:rsidR="00A70B13">
        <w:rPr>
          <w:rFonts w:ascii="Times New Roman" w:hAnsi="Times New Roman" w:cs="Times New Roman"/>
          <w:sz w:val="24"/>
          <w:szCs w:val="24"/>
        </w:rPr>
        <w:t>,</w:t>
      </w:r>
      <w:r w:rsidR="003650A2">
        <w:rPr>
          <w:rFonts w:ascii="Times New Roman" w:hAnsi="Times New Roman" w:cs="Times New Roman"/>
          <w:sz w:val="24"/>
          <w:szCs w:val="24"/>
        </w:rPr>
        <w:t>892.3 Mg ha</w:t>
      </w:r>
      <w:r w:rsidR="003650A2" w:rsidRPr="005F661C">
        <w:rPr>
          <w:rFonts w:ascii="Times New Roman" w:hAnsi="Times New Roman" w:cs="Times New Roman"/>
          <w:sz w:val="24"/>
          <w:szCs w:val="24"/>
          <w:vertAlign w:val="superscript"/>
        </w:rPr>
        <w:t>-1</w:t>
      </w:r>
      <w:r w:rsidR="003650A2">
        <w:rPr>
          <w:rFonts w:ascii="Times New Roman" w:hAnsi="Times New Roman" w:cs="Times New Roman"/>
          <w:sz w:val="24"/>
          <w:szCs w:val="24"/>
        </w:rPr>
        <w:t xml:space="preserve"> (Table 2).</w:t>
      </w:r>
    </w:p>
    <w:p w:rsidR="00764C85" w:rsidRDefault="00764C85" w:rsidP="00764C85">
      <w:pPr>
        <w:rPr>
          <w:rFonts w:ascii="Times New Roman" w:hAnsi="Times New Roman" w:cs="Times New Roman"/>
          <w:b/>
          <w:sz w:val="24"/>
          <w:szCs w:val="24"/>
        </w:rPr>
      </w:pPr>
    </w:p>
    <w:p w:rsidR="00764C85" w:rsidRPr="00597738" w:rsidRDefault="000058E9" w:rsidP="00F068A4">
      <w:pPr>
        <w:spacing w:after="0" w:line="480" w:lineRule="auto"/>
        <w:rPr>
          <w:rFonts w:ascii="Times New Roman" w:hAnsi="Times New Roman" w:cs="Times New Roman"/>
          <w:b/>
          <w:sz w:val="24"/>
          <w:szCs w:val="24"/>
        </w:rPr>
      </w:pPr>
      <w:del w:id="536" w:author="USDA Forest Service" w:date="2015-04-15T21:36:00Z">
        <w:r w:rsidDel="00575BBD">
          <w:rPr>
            <w:rFonts w:ascii="Times New Roman" w:hAnsi="Times New Roman" w:cs="Times New Roman"/>
            <w:b/>
            <w:sz w:val="24"/>
            <w:szCs w:val="24"/>
          </w:rPr>
          <w:delText>5</w:delText>
        </w:r>
      </w:del>
      <w:ins w:id="537" w:author="USDA Forest Service" w:date="2015-04-15T21:36:00Z">
        <w:r w:rsidR="00575BBD">
          <w:rPr>
            <w:rFonts w:ascii="Times New Roman" w:hAnsi="Times New Roman" w:cs="Times New Roman"/>
            <w:b/>
            <w:sz w:val="24"/>
            <w:szCs w:val="24"/>
          </w:rPr>
          <w:t>4</w:t>
        </w:r>
      </w:ins>
      <w:r>
        <w:rPr>
          <w:rFonts w:ascii="Times New Roman" w:hAnsi="Times New Roman" w:cs="Times New Roman"/>
          <w:b/>
          <w:sz w:val="24"/>
          <w:szCs w:val="24"/>
        </w:rPr>
        <w:t xml:space="preserve">. </w:t>
      </w:r>
      <w:r w:rsidR="00764C85">
        <w:rPr>
          <w:rFonts w:ascii="Times New Roman" w:hAnsi="Times New Roman" w:cs="Times New Roman"/>
          <w:b/>
          <w:sz w:val="24"/>
          <w:szCs w:val="24"/>
        </w:rPr>
        <w:t>Discussion</w:t>
      </w:r>
    </w:p>
    <w:p w:rsidR="00575BBD" w:rsidRPr="00575BBD" w:rsidRDefault="00575BBD" w:rsidP="001C37DC">
      <w:pPr>
        <w:spacing w:after="0" w:line="480" w:lineRule="auto"/>
        <w:rPr>
          <w:ins w:id="538" w:author="USDA Forest Service" w:date="2015-04-15T21:36:00Z"/>
          <w:rFonts w:ascii="Times New Roman" w:hAnsi="Times New Roman" w:cs="Times New Roman"/>
          <w:b/>
          <w:sz w:val="24"/>
          <w:szCs w:val="24"/>
        </w:rPr>
      </w:pPr>
      <w:ins w:id="539" w:author="USDA Forest Service" w:date="2015-04-15T21:37:00Z">
        <w:r>
          <w:rPr>
            <w:rFonts w:ascii="Times New Roman" w:hAnsi="Times New Roman" w:cs="Times New Roman"/>
            <w:b/>
            <w:sz w:val="24"/>
            <w:szCs w:val="24"/>
          </w:rPr>
          <w:t>4</w:t>
        </w:r>
      </w:ins>
      <w:ins w:id="540" w:author="USDA Forest Service" w:date="2015-04-15T21:36:00Z">
        <w:r w:rsidR="004472D6" w:rsidRPr="004472D6">
          <w:rPr>
            <w:rFonts w:ascii="Times New Roman" w:hAnsi="Times New Roman" w:cs="Times New Roman"/>
            <w:b/>
            <w:sz w:val="24"/>
            <w:szCs w:val="24"/>
          </w:rPr>
          <w:t>.1</w:t>
        </w:r>
      </w:ins>
      <w:ins w:id="541" w:author="Xavier" w:date="2015-04-16T13:20:00Z">
        <w:r w:rsidR="00D15C16">
          <w:rPr>
            <w:rFonts w:ascii="Times New Roman" w:hAnsi="Times New Roman" w:cs="Times New Roman"/>
            <w:b/>
            <w:sz w:val="24"/>
            <w:szCs w:val="24"/>
          </w:rPr>
          <w:t>.</w:t>
        </w:r>
      </w:ins>
      <w:ins w:id="542" w:author="USDA Forest Service" w:date="2015-04-15T21:36:00Z">
        <w:r w:rsidR="004472D6" w:rsidRPr="004472D6">
          <w:rPr>
            <w:rFonts w:ascii="Times New Roman" w:hAnsi="Times New Roman" w:cs="Times New Roman"/>
            <w:b/>
            <w:sz w:val="24"/>
            <w:szCs w:val="24"/>
          </w:rPr>
          <w:t xml:space="preserve"> Peat thickness</w:t>
        </w:r>
      </w:ins>
      <w:r w:rsidR="004472D6" w:rsidRPr="004472D6">
        <w:rPr>
          <w:rFonts w:ascii="Times New Roman" w:hAnsi="Times New Roman" w:cs="Times New Roman"/>
          <w:b/>
          <w:sz w:val="24"/>
          <w:szCs w:val="24"/>
        </w:rPr>
        <w:tab/>
      </w:r>
    </w:p>
    <w:p w:rsidR="00023F53" w:rsidRDefault="00376547" w:rsidP="001C37DC">
      <w:pPr>
        <w:spacing w:after="0" w:line="480" w:lineRule="auto"/>
        <w:rPr>
          <w:ins w:id="543" w:author="Xavier" w:date="2015-04-07T21:32:00Z"/>
          <w:rFonts w:ascii="Times New Roman" w:hAnsi="Times New Roman" w:cs="Times New Roman"/>
          <w:sz w:val="24"/>
          <w:szCs w:val="24"/>
        </w:rPr>
      </w:pPr>
      <w:ins w:id="544" w:author="USDA Forest Service" w:date="2015-04-15T15:51:00Z">
        <w:r>
          <w:rPr>
            <w:rFonts w:ascii="Times New Roman" w:hAnsi="Times New Roman" w:cs="Times New Roman"/>
            <w:sz w:val="24"/>
            <w:szCs w:val="24"/>
          </w:rPr>
          <w:lastRenderedPageBreak/>
          <w:t>In general, p</w:t>
        </w:r>
      </w:ins>
      <w:ins w:id="545" w:author="Xavier" w:date="2015-04-09T22:12:00Z">
        <w:del w:id="546" w:author="USDA Forest Service" w:date="2015-04-15T15:50:00Z">
          <w:r w:rsidR="00235ACD" w:rsidDel="00FD418A">
            <w:rPr>
              <w:rFonts w:ascii="Times New Roman" w:hAnsi="Times New Roman" w:cs="Times New Roman"/>
              <w:sz w:val="24"/>
              <w:szCs w:val="24"/>
            </w:rPr>
            <w:delText xml:space="preserve">As related to </w:delText>
          </w:r>
        </w:del>
      </w:ins>
      <w:ins w:id="547" w:author="Xavier" w:date="2015-04-09T22:13:00Z">
        <w:del w:id="548" w:author="USDA Forest Service" w:date="2015-04-15T15:50:00Z">
          <w:r w:rsidR="00235ACD" w:rsidDel="00FD418A">
            <w:rPr>
              <w:rFonts w:ascii="Times New Roman" w:hAnsi="Times New Roman" w:cs="Times New Roman"/>
              <w:sz w:val="24"/>
              <w:szCs w:val="24"/>
            </w:rPr>
            <w:delText>the</w:delText>
          </w:r>
        </w:del>
      </w:ins>
      <w:ins w:id="549" w:author="Xavier" w:date="2015-04-09T22:12:00Z">
        <w:del w:id="550" w:author="USDA Forest Service" w:date="2015-04-15T15:50:00Z">
          <w:r w:rsidR="00235ACD" w:rsidDel="00FD418A">
            <w:rPr>
              <w:rFonts w:ascii="Times New Roman" w:hAnsi="Times New Roman" w:cs="Times New Roman"/>
              <w:sz w:val="24"/>
              <w:szCs w:val="24"/>
            </w:rPr>
            <w:delText xml:space="preserve"> first objective</w:delText>
          </w:r>
        </w:del>
      </w:ins>
      <w:ins w:id="551" w:author="Xavier" w:date="2015-04-09T22:13:00Z">
        <w:del w:id="552" w:author="USDA Forest Service" w:date="2015-04-15T15:50:00Z">
          <w:r w:rsidR="00235ACD" w:rsidDel="00FD418A">
            <w:rPr>
              <w:rFonts w:ascii="Times New Roman" w:hAnsi="Times New Roman" w:cs="Times New Roman"/>
              <w:sz w:val="24"/>
              <w:szCs w:val="24"/>
            </w:rPr>
            <w:delText xml:space="preserve"> of this paper (i.e. p</w:delText>
          </w:r>
        </w:del>
        <w:r w:rsidR="00235ACD">
          <w:rPr>
            <w:rFonts w:ascii="Times New Roman" w:hAnsi="Times New Roman" w:cs="Times New Roman"/>
            <w:sz w:val="24"/>
            <w:szCs w:val="24"/>
          </w:rPr>
          <w:t>eat thickness estimat</w:t>
        </w:r>
      </w:ins>
      <w:ins w:id="553" w:author="USDA Forest Service" w:date="2015-04-15T15:50:00Z">
        <w:r w:rsidR="00FD418A">
          <w:rPr>
            <w:rFonts w:ascii="Times New Roman" w:hAnsi="Times New Roman" w:cs="Times New Roman"/>
            <w:sz w:val="24"/>
            <w:szCs w:val="24"/>
          </w:rPr>
          <w:t xml:space="preserve">es using GPR and ERI were consistent </w:t>
        </w:r>
      </w:ins>
      <w:ins w:id="554" w:author="USDA Forest Service" w:date="2015-04-15T15:51:00Z">
        <w:r>
          <w:rPr>
            <w:rFonts w:ascii="Times New Roman" w:hAnsi="Times New Roman" w:cs="Times New Roman"/>
            <w:sz w:val="24"/>
            <w:szCs w:val="24"/>
          </w:rPr>
          <w:t xml:space="preserve">across sites </w:t>
        </w:r>
      </w:ins>
      <w:ins w:id="555" w:author="Xavier" w:date="2015-04-09T22:13:00Z">
        <w:del w:id="556" w:author="USDA Forest Service" w:date="2015-04-15T15:50:00Z">
          <w:r w:rsidR="00235ACD" w:rsidDel="00FD418A">
            <w:rPr>
              <w:rFonts w:ascii="Times New Roman" w:hAnsi="Times New Roman" w:cs="Times New Roman"/>
              <w:sz w:val="24"/>
              <w:szCs w:val="24"/>
            </w:rPr>
            <w:delText xml:space="preserve">ion using geophysical methods), </w:delText>
          </w:r>
        </w:del>
      </w:ins>
      <w:del w:id="557" w:author="USDA Forest Service" w:date="2015-04-15T15:50:00Z">
        <w:r w:rsidR="00520B8F" w:rsidDel="00FD418A">
          <w:rPr>
            <w:rFonts w:ascii="Times New Roman" w:hAnsi="Times New Roman" w:cs="Times New Roman"/>
            <w:sz w:val="24"/>
            <w:szCs w:val="24"/>
          </w:rPr>
          <w:delText>Estimated p</w:delText>
        </w:r>
        <w:r w:rsidR="00F068A4" w:rsidDel="00FD418A">
          <w:rPr>
            <w:rFonts w:ascii="Times New Roman" w:hAnsi="Times New Roman" w:cs="Times New Roman"/>
            <w:sz w:val="24"/>
            <w:szCs w:val="24"/>
          </w:rPr>
          <w:delText>eat thickness</w:delText>
        </w:r>
        <w:r w:rsidR="00520B8F" w:rsidDel="00FD418A">
          <w:rPr>
            <w:rFonts w:ascii="Times New Roman" w:hAnsi="Times New Roman" w:cs="Times New Roman"/>
            <w:sz w:val="24"/>
            <w:szCs w:val="24"/>
          </w:rPr>
          <w:delText>es</w:delText>
        </w:r>
        <w:r w:rsidR="00F068A4" w:rsidDel="00FD418A">
          <w:rPr>
            <w:rFonts w:ascii="Times New Roman" w:hAnsi="Times New Roman" w:cs="Times New Roman"/>
            <w:sz w:val="24"/>
            <w:szCs w:val="24"/>
          </w:rPr>
          <w:delText xml:space="preserve"> </w:delText>
        </w:r>
        <w:r w:rsidR="00520B8F" w:rsidDel="00FD418A">
          <w:rPr>
            <w:rFonts w:ascii="Times New Roman" w:hAnsi="Times New Roman" w:cs="Times New Roman"/>
            <w:sz w:val="24"/>
            <w:szCs w:val="24"/>
          </w:rPr>
          <w:delText>are generally</w:delText>
        </w:r>
      </w:del>
      <w:ins w:id="558" w:author="Xavier" w:date="2015-04-09T22:14:00Z">
        <w:del w:id="559" w:author="USDA Forest Service" w:date="2015-04-15T15:50:00Z">
          <w:r w:rsidR="00235ACD" w:rsidDel="00FD418A">
            <w:rPr>
              <w:rFonts w:ascii="Times New Roman" w:hAnsi="Times New Roman" w:cs="Times New Roman"/>
              <w:sz w:val="24"/>
              <w:szCs w:val="24"/>
            </w:rPr>
            <w:delText>the results presented here are</w:delText>
          </w:r>
        </w:del>
      </w:ins>
      <w:del w:id="560" w:author="USDA Forest Service" w:date="2015-04-15T15:50:00Z">
        <w:r w:rsidR="00F068A4" w:rsidDel="00FD418A">
          <w:rPr>
            <w:rFonts w:ascii="Times New Roman" w:hAnsi="Times New Roman" w:cs="Times New Roman"/>
            <w:sz w:val="24"/>
            <w:szCs w:val="24"/>
          </w:rPr>
          <w:delText xml:space="preserve"> consistent between </w:delText>
        </w:r>
        <w:r w:rsidR="00520B8F" w:rsidDel="00FD418A">
          <w:rPr>
            <w:rFonts w:ascii="Times New Roman" w:hAnsi="Times New Roman" w:cs="Times New Roman"/>
            <w:sz w:val="24"/>
            <w:szCs w:val="24"/>
          </w:rPr>
          <w:delText xml:space="preserve">the measurement </w:delText>
        </w:r>
        <w:r w:rsidR="00F068A4" w:rsidDel="00FD418A">
          <w:rPr>
            <w:rFonts w:ascii="Times New Roman" w:hAnsi="Times New Roman" w:cs="Times New Roman"/>
            <w:sz w:val="24"/>
            <w:szCs w:val="24"/>
          </w:rPr>
          <w:delText>methods</w:delText>
        </w:r>
        <w:r w:rsidR="00BB7570" w:rsidDel="00FD418A">
          <w:rPr>
            <w:rFonts w:ascii="Times New Roman" w:hAnsi="Times New Roman" w:cs="Times New Roman"/>
            <w:sz w:val="24"/>
            <w:szCs w:val="24"/>
          </w:rPr>
          <w:delText xml:space="preserve">, </w:delText>
        </w:r>
      </w:del>
      <w:r w:rsidR="00520B8F">
        <w:rPr>
          <w:rFonts w:ascii="Times New Roman" w:hAnsi="Times New Roman" w:cs="Times New Roman"/>
          <w:sz w:val="24"/>
          <w:szCs w:val="24"/>
        </w:rPr>
        <w:t xml:space="preserve">although </w:t>
      </w:r>
      <w:r w:rsidR="00BB7570">
        <w:rPr>
          <w:rFonts w:ascii="Times New Roman" w:hAnsi="Times New Roman" w:cs="Times New Roman"/>
          <w:sz w:val="24"/>
          <w:szCs w:val="24"/>
        </w:rPr>
        <w:t>several differences</w:t>
      </w:r>
      <w:ins w:id="561" w:author="USDA Forest Service" w:date="2015-04-15T21:14:00Z">
        <w:r w:rsidR="00B10D91">
          <w:rPr>
            <w:rFonts w:ascii="Times New Roman" w:hAnsi="Times New Roman" w:cs="Times New Roman"/>
            <w:sz w:val="24"/>
            <w:szCs w:val="24"/>
          </w:rPr>
          <w:t xml:space="preserve"> between methodologies</w:t>
        </w:r>
      </w:ins>
      <w:r w:rsidR="00BB7570">
        <w:rPr>
          <w:rFonts w:ascii="Times New Roman" w:hAnsi="Times New Roman" w:cs="Times New Roman"/>
          <w:sz w:val="24"/>
          <w:szCs w:val="24"/>
        </w:rPr>
        <w:t xml:space="preserve"> </w:t>
      </w:r>
      <w:del w:id="562" w:author="USDA Forest Service" w:date="2015-04-15T15:51:00Z">
        <w:r w:rsidR="00BB7570" w:rsidDel="00376547">
          <w:rPr>
            <w:rFonts w:ascii="Times New Roman" w:hAnsi="Times New Roman" w:cs="Times New Roman"/>
            <w:sz w:val="24"/>
            <w:szCs w:val="24"/>
          </w:rPr>
          <w:delText>need to be considered</w:delText>
        </w:r>
      </w:del>
      <w:ins w:id="563" w:author="USDA Forest Service" w:date="2015-04-15T15:51:00Z">
        <w:r>
          <w:rPr>
            <w:rFonts w:ascii="Times New Roman" w:hAnsi="Times New Roman" w:cs="Times New Roman"/>
            <w:sz w:val="24"/>
            <w:szCs w:val="24"/>
          </w:rPr>
          <w:t>are noted</w:t>
        </w:r>
      </w:ins>
      <w:r w:rsidR="00F068A4">
        <w:rPr>
          <w:rFonts w:ascii="Times New Roman" w:hAnsi="Times New Roman" w:cs="Times New Roman"/>
          <w:sz w:val="24"/>
          <w:szCs w:val="24"/>
        </w:rPr>
        <w:t xml:space="preserve">. </w:t>
      </w:r>
      <w:r w:rsidR="0094458F">
        <w:rPr>
          <w:rFonts w:ascii="Times New Roman" w:hAnsi="Times New Roman" w:cs="Times New Roman"/>
          <w:sz w:val="24"/>
          <w:szCs w:val="24"/>
        </w:rPr>
        <w:t xml:space="preserve">GPR </w:t>
      </w:r>
      <w:del w:id="564" w:author="USDA Forest Service" w:date="2015-04-15T15:51:00Z">
        <w:r w:rsidR="00520B8F" w:rsidDel="00376547">
          <w:rPr>
            <w:rFonts w:ascii="Times New Roman" w:hAnsi="Times New Roman" w:cs="Times New Roman"/>
            <w:sz w:val="24"/>
            <w:szCs w:val="24"/>
          </w:rPr>
          <w:delText xml:space="preserve">is </w:delText>
        </w:r>
      </w:del>
      <w:ins w:id="565" w:author="USDA Forest Service" w:date="2015-04-15T15:51:00Z">
        <w:r>
          <w:rPr>
            <w:rFonts w:ascii="Times New Roman" w:hAnsi="Times New Roman" w:cs="Times New Roman"/>
            <w:sz w:val="24"/>
            <w:szCs w:val="24"/>
          </w:rPr>
          <w:t xml:space="preserve">was </w:t>
        </w:r>
      </w:ins>
      <w:r w:rsidR="00520B8F">
        <w:rPr>
          <w:rFonts w:ascii="Times New Roman" w:hAnsi="Times New Roman" w:cs="Times New Roman"/>
          <w:sz w:val="24"/>
          <w:szCs w:val="24"/>
        </w:rPr>
        <w:t xml:space="preserve">particularly </w:t>
      </w:r>
      <w:del w:id="566" w:author="USDA Forest Service" w:date="2015-04-15T15:52:00Z">
        <w:r w:rsidR="0094458F" w:rsidDel="00376547">
          <w:rPr>
            <w:rFonts w:ascii="Times New Roman" w:hAnsi="Times New Roman" w:cs="Times New Roman"/>
            <w:sz w:val="24"/>
            <w:szCs w:val="24"/>
          </w:rPr>
          <w:delText xml:space="preserve">useful </w:delText>
        </w:r>
      </w:del>
      <w:ins w:id="567" w:author="USDA Forest Service" w:date="2015-04-15T15:52:00Z">
        <w:r>
          <w:rPr>
            <w:rFonts w:ascii="Times New Roman" w:hAnsi="Times New Roman" w:cs="Times New Roman"/>
            <w:sz w:val="24"/>
            <w:szCs w:val="24"/>
          </w:rPr>
          <w:t xml:space="preserve">effective </w:t>
        </w:r>
      </w:ins>
      <w:r w:rsidR="00520B8F">
        <w:rPr>
          <w:rFonts w:ascii="Times New Roman" w:hAnsi="Times New Roman" w:cs="Times New Roman"/>
          <w:sz w:val="24"/>
          <w:szCs w:val="24"/>
        </w:rPr>
        <w:t xml:space="preserve">for </w:t>
      </w:r>
      <w:r w:rsidR="0094458F">
        <w:rPr>
          <w:rFonts w:ascii="Times New Roman" w:hAnsi="Times New Roman" w:cs="Times New Roman"/>
          <w:sz w:val="24"/>
          <w:szCs w:val="24"/>
        </w:rPr>
        <w:t>characteriz</w:t>
      </w:r>
      <w:r w:rsidR="00520B8F">
        <w:rPr>
          <w:rFonts w:ascii="Times New Roman" w:hAnsi="Times New Roman" w:cs="Times New Roman"/>
          <w:sz w:val="24"/>
          <w:szCs w:val="24"/>
        </w:rPr>
        <w:t>ing</w:t>
      </w:r>
      <w:r w:rsidR="0094458F">
        <w:rPr>
          <w:rFonts w:ascii="Times New Roman" w:hAnsi="Times New Roman" w:cs="Times New Roman"/>
          <w:sz w:val="24"/>
          <w:szCs w:val="24"/>
        </w:rPr>
        <w:t xml:space="preserve"> peat thickness for shallow peat columns (i.e. TG1 and TG2 in Figures 2 and </w:t>
      </w:r>
      <w:r w:rsidR="00926FA4">
        <w:rPr>
          <w:rFonts w:ascii="Times New Roman" w:hAnsi="Times New Roman" w:cs="Times New Roman"/>
          <w:sz w:val="24"/>
          <w:szCs w:val="24"/>
        </w:rPr>
        <w:t>5</w:t>
      </w:r>
      <w:r w:rsidR="000A71F6">
        <w:rPr>
          <w:rFonts w:ascii="Times New Roman" w:hAnsi="Times New Roman" w:cs="Times New Roman"/>
          <w:sz w:val="24"/>
          <w:szCs w:val="24"/>
        </w:rPr>
        <w:t>b</w:t>
      </w:r>
      <w:r w:rsidR="0094458F">
        <w:rPr>
          <w:rFonts w:ascii="Times New Roman" w:hAnsi="Times New Roman" w:cs="Times New Roman"/>
          <w:sz w:val="24"/>
          <w:szCs w:val="24"/>
        </w:rPr>
        <w:t xml:space="preserve"> respectively) and </w:t>
      </w:r>
      <w:del w:id="568" w:author="USDA Forest Service" w:date="2015-04-15T15:52:00Z">
        <w:r w:rsidR="0094458F" w:rsidDel="00376547">
          <w:rPr>
            <w:rFonts w:ascii="Times New Roman" w:hAnsi="Times New Roman" w:cs="Times New Roman"/>
            <w:sz w:val="24"/>
            <w:szCs w:val="24"/>
          </w:rPr>
          <w:delText xml:space="preserve">is </w:delText>
        </w:r>
      </w:del>
      <w:r w:rsidR="0094458F">
        <w:rPr>
          <w:rFonts w:ascii="Times New Roman" w:hAnsi="Times New Roman" w:cs="Times New Roman"/>
          <w:sz w:val="24"/>
          <w:szCs w:val="24"/>
        </w:rPr>
        <w:t xml:space="preserve">able to quantify depth of the peat-mineral soil interface at </w:t>
      </w:r>
      <w:del w:id="569" w:author="USDA Forest Service" w:date="2015-04-15T15:52:00Z">
        <w:r w:rsidR="0094458F" w:rsidDel="00376547">
          <w:rPr>
            <w:rFonts w:ascii="Times New Roman" w:hAnsi="Times New Roman" w:cs="Times New Roman"/>
            <w:sz w:val="24"/>
            <w:szCs w:val="24"/>
          </w:rPr>
          <w:delText>cm</w:delText>
        </w:r>
      </w:del>
      <w:ins w:id="570" w:author="USDA Forest Service" w:date="2015-04-15T15:52:00Z">
        <w:r>
          <w:rPr>
            <w:rFonts w:ascii="Times New Roman" w:hAnsi="Times New Roman" w:cs="Times New Roman"/>
            <w:sz w:val="24"/>
            <w:szCs w:val="24"/>
          </w:rPr>
          <w:t>centimeter scale</w:t>
        </w:r>
      </w:ins>
      <w:r w:rsidR="0094458F">
        <w:rPr>
          <w:rFonts w:ascii="Times New Roman" w:hAnsi="Times New Roman" w:cs="Times New Roman"/>
          <w:sz w:val="24"/>
          <w:szCs w:val="24"/>
        </w:rPr>
        <w:t xml:space="preserve"> resolution both vertically and laterally </w:t>
      </w:r>
      <w:r w:rsidR="00520B8F">
        <w:rPr>
          <w:rFonts w:ascii="Times New Roman" w:hAnsi="Times New Roman" w:cs="Times New Roman"/>
          <w:sz w:val="24"/>
          <w:szCs w:val="24"/>
        </w:rPr>
        <w:t>from a strong</w:t>
      </w:r>
      <w:r w:rsidR="00781A66">
        <w:rPr>
          <w:rFonts w:ascii="Times New Roman" w:hAnsi="Times New Roman" w:cs="Times New Roman"/>
          <w:sz w:val="24"/>
          <w:szCs w:val="24"/>
        </w:rPr>
        <w:t xml:space="preserve"> reflector that </w:t>
      </w:r>
      <w:del w:id="571" w:author="USDA Forest Service" w:date="2015-04-15T15:52:00Z">
        <w:r w:rsidR="00781A66" w:rsidDel="00376547">
          <w:rPr>
            <w:rFonts w:ascii="Times New Roman" w:hAnsi="Times New Roman" w:cs="Times New Roman"/>
            <w:sz w:val="24"/>
            <w:szCs w:val="24"/>
          </w:rPr>
          <w:delText xml:space="preserve">matches </w:delText>
        </w:r>
      </w:del>
      <w:ins w:id="572" w:author="USDA Forest Service" w:date="2015-04-15T15:52:00Z">
        <w:r>
          <w:rPr>
            <w:rFonts w:ascii="Times New Roman" w:hAnsi="Times New Roman" w:cs="Times New Roman"/>
            <w:sz w:val="24"/>
            <w:szCs w:val="24"/>
          </w:rPr>
          <w:t xml:space="preserve">matched </w:t>
        </w:r>
      </w:ins>
      <w:r w:rsidR="00520B8F">
        <w:rPr>
          <w:rFonts w:ascii="Times New Roman" w:hAnsi="Times New Roman" w:cs="Times New Roman"/>
          <w:sz w:val="24"/>
          <w:szCs w:val="24"/>
        </w:rPr>
        <w:t xml:space="preserve">closely with </w:t>
      </w:r>
      <w:r w:rsidR="00781A66">
        <w:rPr>
          <w:rFonts w:ascii="Times New Roman" w:hAnsi="Times New Roman" w:cs="Times New Roman"/>
          <w:sz w:val="24"/>
          <w:szCs w:val="24"/>
        </w:rPr>
        <w:t xml:space="preserve">coring results. </w:t>
      </w:r>
      <w:r w:rsidR="008E6B41">
        <w:rPr>
          <w:rFonts w:ascii="Times New Roman" w:hAnsi="Times New Roman" w:cs="Times New Roman"/>
          <w:sz w:val="24"/>
          <w:szCs w:val="24"/>
        </w:rPr>
        <w:t xml:space="preserve">This </w:t>
      </w:r>
      <w:r w:rsidR="00781A66">
        <w:rPr>
          <w:rFonts w:ascii="Times New Roman" w:hAnsi="Times New Roman" w:cs="Times New Roman"/>
          <w:sz w:val="24"/>
          <w:szCs w:val="24"/>
        </w:rPr>
        <w:t xml:space="preserve">reflector resembles the peat-mineral soil interface </w:t>
      </w:r>
      <w:r w:rsidR="00926FA4">
        <w:rPr>
          <w:rFonts w:ascii="Times New Roman" w:hAnsi="Times New Roman" w:cs="Times New Roman"/>
          <w:sz w:val="24"/>
          <w:szCs w:val="24"/>
        </w:rPr>
        <w:t xml:space="preserve">as </w:t>
      </w:r>
      <w:r w:rsidR="00781A66">
        <w:rPr>
          <w:rFonts w:ascii="Times New Roman" w:hAnsi="Times New Roman" w:cs="Times New Roman"/>
          <w:sz w:val="24"/>
          <w:szCs w:val="24"/>
        </w:rPr>
        <w:t xml:space="preserve">typically detected  </w:t>
      </w:r>
      <w:r w:rsidR="00926FA4">
        <w:rPr>
          <w:rFonts w:ascii="Times New Roman" w:hAnsi="Times New Roman" w:cs="Times New Roman"/>
          <w:sz w:val="24"/>
          <w:szCs w:val="24"/>
        </w:rPr>
        <w:t xml:space="preserve">with GPR </w:t>
      </w:r>
      <w:r w:rsidR="00781A66">
        <w:rPr>
          <w:rFonts w:ascii="Times New Roman" w:hAnsi="Times New Roman" w:cs="Times New Roman"/>
          <w:sz w:val="24"/>
          <w:szCs w:val="24"/>
        </w:rPr>
        <w:t xml:space="preserve">in </w:t>
      </w:r>
      <w:r w:rsidR="003D5B77">
        <w:rPr>
          <w:rFonts w:ascii="Times New Roman" w:hAnsi="Times New Roman" w:cs="Times New Roman"/>
          <w:sz w:val="24"/>
          <w:szCs w:val="24"/>
        </w:rPr>
        <w:t>boreal</w:t>
      </w:r>
      <w:r w:rsidR="00781A66">
        <w:rPr>
          <w:rFonts w:ascii="Times New Roman" w:hAnsi="Times New Roman" w:cs="Times New Roman"/>
          <w:sz w:val="24"/>
          <w:szCs w:val="24"/>
        </w:rPr>
        <w:t xml:space="preserve"> peatlands </w:t>
      </w:r>
      <w:r w:rsidR="003D5B77">
        <w:rPr>
          <w:rFonts w:ascii="Times New Roman" w:hAnsi="Times New Roman" w:cs="Times New Roman"/>
          <w:sz w:val="24"/>
          <w:szCs w:val="24"/>
        </w:rPr>
        <w:t>in North America and Europe</w:t>
      </w:r>
      <w:r w:rsidR="00520B8F">
        <w:rPr>
          <w:rFonts w:ascii="Times New Roman" w:hAnsi="Times New Roman" w:cs="Times New Roman"/>
          <w:sz w:val="24"/>
          <w:szCs w:val="24"/>
        </w:rPr>
        <w:t>,</w:t>
      </w:r>
      <w:r w:rsidR="003D5B77">
        <w:rPr>
          <w:rFonts w:ascii="Times New Roman" w:hAnsi="Times New Roman" w:cs="Times New Roman"/>
          <w:sz w:val="24"/>
          <w:szCs w:val="24"/>
        </w:rPr>
        <w:t xml:space="preserve"> </w:t>
      </w:r>
      <w:r w:rsidR="00781A66">
        <w:rPr>
          <w:rFonts w:ascii="Times New Roman" w:hAnsi="Times New Roman" w:cs="Times New Roman"/>
          <w:sz w:val="24"/>
          <w:szCs w:val="24"/>
        </w:rPr>
        <w:t xml:space="preserve">exemplified in </w:t>
      </w:r>
      <w:r w:rsidR="00B83E93">
        <w:rPr>
          <w:rFonts w:ascii="Times New Roman" w:hAnsi="Times New Roman" w:cs="Times New Roman"/>
          <w:sz w:val="24"/>
          <w:szCs w:val="24"/>
        </w:rPr>
        <w:t xml:space="preserve">several </w:t>
      </w:r>
      <w:r w:rsidR="00781A66">
        <w:rPr>
          <w:rFonts w:ascii="Times New Roman" w:hAnsi="Times New Roman" w:cs="Times New Roman"/>
          <w:sz w:val="24"/>
          <w:szCs w:val="24"/>
        </w:rPr>
        <w:t>studies</w:t>
      </w:r>
      <w:r w:rsidR="003D5B77">
        <w:rPr>
          <w:rFonts w:ascii="Times New Roman" w:hAnsi="Times New Roman" w:cs="Times New Roman"/>
          <w:sz w:val="24"/>
          <w:szCs w:val="24"/>
        </w:rPr>
        <w:t xml:space="preserve"> for</w:t>
      </w:r>
      <w:r w:rsidR="00781A66">
        <w:rPr>
          <w:rFonts w:ascii="Times New Roman" w:hAnsi="Times New Roman" w:cs="Times New Roman"/>
          <w:sz w:val="24"/>
          <w:szCs w:val="24"/>
        </w:rPr>
        <w:t xml:space="preserve"> </w:t>
      </w:r>
      <w:r w:rsidR="00B83E93">
        <w:rPr>
          <w:rFonts w:ascii="Times New Roman" w:hAnsi="Times New Roman" w:cs="Times New Roman"/>
          <w:sz w:val="24"/>
          <w:szCs w:val="24"/>
        </w:rPr>
        <w:t xml:space="preserve">those higher latitude systems </w:t>
      </w:r>
      <w:r w:rsidR="00F87A5A">
        <w:rPr>
          <w:rFonts w:ascii="Times New Roman" w:hAnsi="Times New Roman" w:cs="Times New Roman"/>
          <w:sz w:val="24"/>
          <w:szCs w:val="24"/>
        </w:rPr>
        <w:fldChar w:fldCharType="begin">
          <w:fldData xml:space="preserve">PEVuZE5vdGU+PENpdGU+PEF1dGhvcj5Kb2w8L0F1dGhvcj48WWVhcj4xOTk1PC9ZZWFyPjxSZWNO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</w:fldData>
        </w:fldChar>
      </w:r>
      <w:r w:rsidR="00A53AAB">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PEVuZE5vdGU+PENpdGU+PEF1dGhvcj5Kb2w8L0F1dGhvcj48WWVhcj4xOTk1PC9ZZWFyPjxSZWNO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</w:fldData>
        </w:fldChar>
      </w:r>
      <w:r w:rsidR="00A53AAB">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r w:rsidR="00A53AAB">
        <w:rPr>
          <w:rFonts w:ascii="Times New Roman" w:hAnsi="Times New Roman" w:cs="Times New Roman"/>
          <w:noProof/>
          <w:sz w:val="24"/>
          <w:szCs w:val="24"/>
        </w:rPr>
        <w:t>(</w:t>
      </w:r>
      <w:hyperlink w:anchor="_ENREF_36" w:tooltip="Warner, 1990 #123" w:history="1">
        <w:r w:rsidR="00E23915">
          <w:rPr>
            <w:rFonts w:ascii="Times New Roman" w:hAnsi="Times New Roman" w:cs="Times New Roman"/>
            <w:noProof/>
            <w:sz w:val="24"/>
            <w:szCs w:val="24"/>
          </w:rPr>
          <w:t>Warner et al. 1990</w:t>
        </w:r>
      </w:hyperlink>
      <w:r w:rsidR="00A53AAB">
        <w:rPr>
          <w:rFonts w:ascii="Times New Roman" w:hAnsi="Times New Roman" w:cs="Times New Roman"/>
          <w:noProof/>
          <w:sz w:val="24"/>
          <w:szCs w:val="24"/>
        </w:rPr>
        <w:t xml:space="preserve">, </w:t>
      </w:r>
      <w:hyperlink w:anchor="_ENREF_15" w:tooltip="Jol, 1995 #190" w:history="1">
        <w:r w:rsidR="00E23915">
          <w:rPr>
            <w:rFonts w:ascii="Times New Roman" w:hAnsi="Times New Roman" w:cs="Times New Roman"/>
            <w:noProof/>
            <w:sz w:val="24"/>
            <w:szCs w:val="24"/>
          </w:rPr>
          <w:t>Jol and Smith 1995</w:t>
        </w:r>
      </w:hyperlink>
      <w:r w:rsidR="00A53AAB">
        <w:rPr>
          <w:rFonts w:ascii="Times New Roman" w:hAnsi="Times New Roman" w:cs="Times New Roman"/>
          <w:noProof/>
          <w:sz w:val="24"/>
          <w:szCs w:val="24"/>
        </w:rPr>
        <w:t xml:space="preserve">, </w:t>
      </w:r>
      <w:hyperlink w:anchor="_ENREF_30" w:tooltip="Slater, 2002 #240" w:history="1">
        <w:r w:rsidR="00E23915">
          <w:rPr>
            <w:rFonts w:ascii="Times New Roman" w:hAnsi="Times New Roman" w:cs="Times New Roman"/>
            <w:noProof/>
            <w:sz w:val="24"/>
            <w:szCs w:val="24"/>
          </w:rPr>
          <w:t>Slater and Reeve 2002</w:t>
        </w:r>
      </w:hyperlink>
      <w:r w:rsidR="00A53AAB">
        <w:rPr>
          <w:rFonts w:ascii="Times New Roman" w:hAnsi="Times New Roman" w:cs="Times New Roman"/>
          <w:noProof/>
          <w:sz w:val="24"/>
          <w:szCs w:val="24"/>
        </w:rPr>
        <w:t xml:space="preserve">, </w:t>
      </w:r>
      <w:hyperlink w:anchor="_ENREF_24" w:tooltip="Parsekian, 2012 #681" w:history="1">
        <w:r w:rsidR="00E23915">
          <w:rPr>
            <w:rFonts w:ascii="Times New Roman" w:hAnsi="Times New Roman" w:cs="Times New Roman"/>
            <w:noProof/>
            <w:sz w:val="24"/>
            <w:szCs w:val="24"/>
          </w:rPr>
          <w:t>Parsekian et al. 2012</w:t>
        </w:r>
      </w:hyperlink>
      <w:r w:rsidR="00A53AAB">
        <w:rPr>
          <w:rFonts w:ascii="Times New Roman" w:hAnsi="Times New Roman" w:cs="Times New Roman"/>
          <w:noProof/>
          <w:sz w:val="24"/>
          <w:szCs w:val="24"/>
        </w:rPr>
        <w:t xml:space="preserve">, </w:t>
      </w:r>
      <w:hyperlink w:anchor="_ENREF_6" w:tooltip="Comas, 2013 #656" w:history="1">
        <w:r w:rsidR="00E23915">
          <w:rPr>
            <w:rFonts w:ascii="Times New Roman" w:hAnsi="Times New Roman" w:cs="Times New Roman"/>
            <w:noProof/>
            <w:sz w:val="24"/>
            <w:szCs w:val="24"/>
          </w:rPr>
          <w:t>Comas et al. 2013</w:t>
        </w:r>
      </w:hyperlink>
      <w:r w:rsidR="00A53AAB">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926FA4">
        <w:rPr>
          <w:rFonts w:ascii="Times New Roman" w:hAnsi="Times New Roman" w:cs="Times New Roman"/>
          <w:sz w:val="24"/>
          <w:szCs w:val="24"/>
        </w:rPr>
        <w:t xml:space="preserve">. </w:t>
      </w:r>
      <w:r w:rsidR="00520B8F">
        <w:rPr>
          <w:rFonts w:ascii="Times New Roman" w:hAnsi="Times New Roman" w:cs="Times New Roman"/>
          <w:sz w:val="24"/>
          <w:szCs w:val="24"/>
        </w:rPr>
        <w:t xml:space="preserve">However, the </w:t>
      </w:r>
      <w:r w:rsidR="004C45FC">
        <w:rPr>
          <w:rFonts w:ascii="Times New Roman" w:hAnsi="Times New Roman" w:cs="Times New Roman"/>
          <w:sz w:val="24"/>
          <w:szCs w:val="24"/>
        </w:rPr>
        <w:t xml:space="preserve">GPR </w:t>
      </w:r>
      <w:r w:rsidR="0094458F">
        <w:rPr>
          <w:rFonts w:ascii="Times New Roman" w:hAnsi="Times New Roman" w:cs="Times New Roman"/>
          <w:sz w:val="24"/>
          <w:szCs w:val="24"/>
        </w:rPr>
        <w:t>method</w:t>
      </w:r>
      <w:ins w:id="573" w:author="USDA Forest Service" w:date="2015-04-15T15:53:00Z">
        <w:r>
          <w:rPr>
            <w:rFonts w:ascii="Times New Roman" w:hAnsi="Times New Roman" w:cs="Times New Roman"/>
            <w:sz w:val="24"/>
            <w:szCs w:val="24"/>
          </w:rPr>
          <w:t>, as</w:t>
        </w:r>
      </w:ins>
      <w:del w:id="574" w:author="USDA Forest Service" w:date="2015-04-15T15:53:00Z">
        <w:r w:rsidR="002E68AD" w:rsidDel="00376547">
          <w:rPr>
            <w:rFonts w:ascii="Times New Roman" w:hAnsi="Times New Roman" w:cs="Times New Roman"/>
            <w:sz w:val="24"/>
            <w:szCs w:val="24"/>
          </w:rPr>
          <w:delText>, as based on the</w:delText>
        </w:r>
      </w:del>
      <w:ins w:id="575" w:author="USDA Forest Service" w:date="2015-04-15T15:53:00Z">
        <w:r>
          <w:rPr>
            <w:rFonts w:ascii="Times New Roman" w:hAnsi="Times New Roman" w:cs="Times New Roman"/>
            <w:sz w:val="24"/>
            <w:szCs w:val="24"/>
          </w:rPr>
          <w:t xml:space="preserve"> used with</w:t>
        </w:r>
      </w:ins>
      <w:r w:rsidR="002E68AD">
        <w:rPr>
          <w:rFonts w:ascii="Times New Roman" w:hAnsi="Times New Roman" w:cs="Times New Roman"/>
          <w:sz w:val="24"/>
          <w:szCs w:val="24"/>
        </w:rPr>
        <w:t xml:space="preserve"> antenna frequencies </w:t>
      </w:r>
      <w:del w:id="576" w:author="USDA Forest Service" w:date="2015-04-15T15:53:00Z">
        <w:r w:rsidR="002E68AD" w:rsidDel="00376547">
          <w:rPr>
            <w:rFonts w:ascii="Times New Roman" w:hAnsi="Times New Roman" w:cs="Times New Roman"/>
            <w:sz w:val="24"/>
            <w:szCs w:val="24"/>
          </w:rPr>
          <w:delText xml:space="preserve">used </w:delText>
        </w:r>
      </w:del>
      <w:ins w:id="577" w:author="USDA Forest Service" w:date="2015-04-15T15:53:00Z">
        <w:r>
          <w:rPr>
            <w:rFonts w:ascii="Times New Roman" w:hAnsi="Times New Roman" w:cs="Times New Roman"/>
            <w:sz w:val="24"/>
            <w:szCs w:val="24"/>
          </w:rPr>
          <w:t xml:space="preserve">available </w:t>
        </w:r>
      </w:ins>
      <w:r w:rsidR="002E68AD">
        <w:rPr>
          <w:rFonts w:ascii="Times New Roman" w:hAnsi="Times New Roman" w:cs="Times New Roman"/>
          <w:sz w:val="24"/>
          <w:szCs w:val="24"/>
        </w:rPr>
        <w:t xml:space="preserve">for this study, </w:t>
      </w:r>
      <w:del w:id="578" w:author="USDA Forest Service" w:date="2015-04-15T15:53:00Z">
        <w:r w:rsidR="0094458F" w:rsidDel="00376547">
          <w:rPr>
            <w:rFonts w:ascii="Times New Roman" w:hAnsi="Times New Roman" w:cs="Times New Roman"/>
            <w:sz w:val="24"/>
            <w:szCs w:val="24"/>
          </w:rPr>
          <w:delText xml:space="preserve">shows </w:delText>
        </w:r>
      </w:del>
      <w:del w:id="579" w:author="USDA Forest Service" w:date="2015-04-15T21:14:00Z">
        <w:r w:rsidR="0094458F" w:rsidDel="00B10D91">
          <w:rPr>
            <w:rFonts w:ascii="Times New Roman" w:hAnsi="Times New Roman" w:cs="Times New Roman"/>
            <w:sz w:val="24"/>
            <w:szCs w:val="24"/>
          </w:rPr>
          <w:delText>limitations</w:delText>
        </w:r>
      </w:del>
      <w:ins w:id="580" w:author="USDA Forest Service" w:date="2015-04-15T21:14:00Z">
        <w:r w:rsidR="00B10D91">
          <w:rPr>
            <w:rFonts w:ascii="Times New Roman" w:hAnsi="Times New Roman" w:cs="Times New Roman"/>
            <w:sz w:val="24"/>
            <w:szCs w:val="24"/>
          </w:rPr>
          <w:t>was limited</w:t>
        </w:r>
      </w:ins>
      <w:r w:rsidR="0094458F">
        <w:rPr>
          <w:rFonts w:ascii="Times New Roman" w:hAnsi="Times New Roman" w:cs="Times New Roman"/>
          <w:sz w:val="24"/>
          <w:szCs w:val="24"/>
        </w:rPr>
        <w:t xml:space="preserve"> for </w:t>
      </w:r>
      <w:r w:rsidR="001D6823">
        <w:rPr>
          <w:rFonts w:ascii="Times New Roman" w:hAnsi="Times New Roman" w:cs="Times New Roman"/>
          <w:sz w:val="24"/>
          <w:szCs w:val="24"/>
        </w:rPr>
        <w:t xml:space="preserve">imaging </w:t>
      </w:r>
      <w:r w:rsidR="0094458F">
        <w:rPr>
          <w:rFonts w:ascii="Times New Roman" w:hAnsi="Times New Roman" w:cs="Times New Roman"/>
          <w:sz w:val="24"/>
          <w:szCs w:val="24"/>
        </w:rPr>
        <w:t>deep</w:t>
      </w:r>
      <w:r w:rsidR="00B83E93">
        <w:rPr>
          <w:rFonts w:ascii="Times New Roman" w:hAnsi="Times New Roman" w:cs="Times New Roman"/>
          <w:sz w:val="24"/>
          <w:szCs w:val="24"/>
        </w:rPr>
        <w:t xml:space="preserve"> </w:t>
      </w:r>
      <w:r w:rsidR="002E68AD">
        <w:rPr>
          <w:rFonts w:ascii="Times New Roman" w:hAnsi="Times New Roman" w:cs="Times New Roman"/>
          <w:sz w:val="24"/>
          <w:szCs w:val="24"/>
        </w:rPr>
        <w:t xml:space="preserve">(i.e. 9 m or more) </w:t>
      </w:r>
      <w:r w:rsidR="0094458F">
        <w:rPr>
          <w:rFonts w:ascii="Times New Roman" w:hAnsi="Times New Roman" w:cs="Times New Roman"/>
          <w:sz w:val="24"/>
          <w:szCs w:val="24"/>
        </w:rPr>
        <w:t xml:space="preserve">peat columns </w:t>
      </w:r>
      <w:r w:rsidR="005879EB">
        <w:rPr>
          <w:rFonts w:ascii="Times New Roman" w:hAnsi="Times New Roman" w:cs="Times New Roman"/>
          <w:sz w:val="24"/>
          <w:szCs w:val="24"/>
        </w:rPr>
        <w:t>(i.e. Sites P1 and P2)</w:t>
      </w:r>
      <w:ins w:id="581" w:author="USDA Forest Service" w:date="2015-04-15T21:15:00Z">
        <w:r w:rsidR="00B10D91">
          <w:rPr>
            <w:rFonts w:ascii="Times New Roman" w:hAnsi="Times New Roman" w:cs="Times New Roman"/>
            <w:sz w:val="24"/>
            <w:szCs w:val="24"/>
          </w:rPr>
          <w:t xml:space="preserve"> in this study</w:t>
        </w:r>
      </w:ins>
      <w:r w:rsidR="002E68AD">
        <w:rPr>
          <w:rFonts w:ascii="Times New Roman" w:hAnsi="Times New Roman" w:cs="Times New Roman"/>
          <w:sz w:val="24"/>
          <w:szCs w:val="24"/>
        </w:rPr>
        <w:t>. We</w:t>
      </w:r>
      <w:r w:rsidR="00F0302A">
        <w:rPr>
          <w:rFonts w:ascii="Times New Roman" w:hAnsi="Times New Roman" w:cs="Times New Roman"/>
          <w:sz w:val="24"/>
          <w:szCs w:val="24"/>
        </w:rPr>
        <w:t xml:space="preserve"> attribute</w:t>
      </w:r>
      <w:r w:rsidR="002E68AD">
        <w:rPr>
          <w:rFonts w:ascii="Times New Roman" w:hAnsi="Times New Roman" w:cs="Times New Roman"/>
          <w:sz w:val="24"/>
          <w:szCs w:val="24"/>
        </w:rPr>
        <w:t xml:space="preserve"> these limitations</w:t>
      </w:r>
      <w:r w:rsidR="00F0302A">
        <w:rPr>
          <w:rFonts w:ascii="Times New Roman" w:hAnsi="Times New Roman" w:cs="Times New Roman"/>
          <w:sz w:val="24"/>
          <w:szCs w:val="24"/>
        </w:rPr>
        <w:t xml:space="preserve"> to: 1) </w:t>
      </w:r>
      <w:r w:rsidR="000A71F6">
        <w:rPr>
          <w:rFonts w:ascii="Times New Roman" w:hAnsi="Times New Roman" w:cs="Times New Roman"/>
          <w:sz w:val="24"/>
          <w:szCs w:val="24"/>
        </w:rPr>
        <w:t xml:space="preserve">thicker peat columns that excessively attenuate the GPR signal, </w:t>
      </w:r>
      <w:r w:rsidR="00F0302A">
        <w:rPr>
          <w:rFonts w:ascii="Times New Roman" w:hAnsi="Times New Roman" w:cs="Times New Roman"/>
          <w:sz w:val="24"/>
          <w:szCs w:val="24"/>
        </w:rPr>
        <w:t>and</w:t>
      </w:r>
      <w:r w:rsidR="000A71F6">
        <w:rPr>
          <w:rFonts w:ascii="Times New Roman" w:hAnsi="Times New Roman" w:cs="Times New Roman"/>
          <w:sz w:val="24"/>
          <w:szCs w:val="24"/>
        </w:rPr>
        <w:t>/or</w:t>
      </w:r>
      <w:r w:rsidR="00F0302A">
        <w:rPr>
          <w:rFonts w:ascii="Times New Roman" w:hAnsi="Times New Roman" w:cs="Times New Roman"/>
          <w:sz w:val="24"/>
          <w:szCs w:val="24"/>
        </w:rPr>
        <w:t xml:space="preserve"> 2) </w:t>
      </w:r>
      <w:r w:rsidR="00CA096E">
        <w:rPr>
          <w:rFonts w:ascii="Times New Roman" w:hAnsi="Times New Roman" w:cs="Times New Roman"/>
          <w:sz w:val="24"/>
          <w:szCs w:val="24"/>
        </w:rPr>
        <w:t xml:space="preserve">attenuation due to </w:t>
      </w:r>
      <w:r w:rsidR="00F0302A">
        <w:rPr>
          <w:rFonts w:ascii="Times New Roman" w:hAnsi="Times New Roman" w:cs="Times New Roman"/>
          <w:sz w:val="24"/>
          <w:szCs w:val="24"/>
        </w:rPr>
        <w:t>the presence of</w:t>
      </w:r>
      <w:r w:rsidR="0094458F">
        <w:rPr>
          <w:rFonts w:ascii="Times New Roman" w:hAnsi="Times New Roman" w:cs="Times New Roman"/>
          <w:sz w:val="24"/>
          <w:szCs w:val="24"/>
        </w:rPr>
        <w:t xml:space="preserve"> clay-rich </w:t>
      </w:r>
      <w:r w:rsidR="00520B8F">
        <w:rPr>
          <w:rFonts w:ascii="Times New Roman" w:hAnsi="Times New Roman" w:cs="Times New Roman"/>
          <w:sz w:val="24"/>
          <w:szCs w:val="24"/>
        </w:rPr>
        <w:t xml:space="preserve">transition </w:t>
      </w:r>
      <w:r w:rsidR="000A71F6">
        <w:rPr>
          <w:rFonts w:ascii="Times New Roman" w:hAnsi="Times New Roman" w:cs="Times New Roman"/>
          <w:sz w:val="24"/>
          <w:szCs w:val="24"/>
        </w:rPr>
        <w:t xml:space="preserve">layers </w:t>
      </w:r>
      <w:r w:rsidR="005879EB">
        <w:rPr>
          <w:rFonts w:ascii="Times New Roman" w:hAnsi="Times New Roman" w:cs="Times New Roman"/>
          <w:sz w:val="24"/>
          <w:szCs w:val="24"/>
        </w:rPr>
        <w:t>with high electrical conductivities as depicted by the low resistivity values in P1 and P2</w:t>
      </w:r>
      <w:r w:rsidR="001D6823">
        <w:rPr>
          <w:rFonts w:ascii="Times New Roman" w:hAnsi="Times New Roman" w:cs="Times New Roman"/>
          <w:sz w:val="24"/>
          <w:szCs w:val="24"/>
        </w:rPr>
        <w:t xml:space="preserve"> (</w:t>
      </w:r>
      <w:r w:rsidR="005879EB">
        <w:rPr>
          <w:rFonts w:ascii="Times New Roman" w:hAnsi="Times New Roman" w:cs="Times New Roman"/>
          <w:sz w:val="24"/>
          <w:szCs w:val="24"/>
        </w:rPr>
        <w:t>Figures 7 and 8)</w:t>
      </w:r>
      <w:r w:rsidR="001D6823">
        <w:rPr>
          <w:rFonts w:ascii="Times New Roman" w:hAnsi="Times New Roman" w:cs="Times New Roman"/>
          <w:sz w:val="24"/>
          <w:szCs w:val="24"/>
        </w:rPr>
        <w:t>.</w:t>
      </w:r>
      <w:r w:rsidR="005879EB">
        <w:rPr>
          <w:rFonts w:ascii="Times New Roman" w:hAnsi="Times New Roman" w:cs="Times New Roman"/>
          <w:sz w:val="24"/>
          <w:szCs w:val="24"/>
        </w:rPr>
        <w:t xml:space="preserve"> </w:t>
      </w:r>
      <w:r w:rsidR="000A71F6">
        <w:rPr>
          <w:rFonts w:ascii="Times New Roman" w:hAnsi="Times New Roman" w:cs="Times New Roman"/>
          <w:sz w:val="24"/>
          <w:szCs w:val="24"/>
        </w:rPr>
        <w:t>A</w:t>
      </w:r>
      <w:r w:rsidR="00451E1E">
        <w:rPr>
          <w:rFonts w:ascii="Times New Roman" w:hAnsi="Times New Roman" w:cs="Times New Roman"/>
          <w:sz w:val="24"/>
          <w:szCs w:val="24"/>
        </w:rPr>
        <w:t>ttenuation in clay-rich areas</w:t>
      </w:r>
      <w:r w:rsidR="008E6B41">
        <w:rPr>
          <w:rFonts w:ascii="Times New Roman" w:hAnsi="Times New Roman" w:cs="Times New Roman"/>
          <w:sz w:val="24"/>
          <w:szCs w:val="24"/>
        </w:rPr>
        <w:t xml:space="preserve"> was to be expected since it is well known than the effectiveness of GPR in peatlands is compromised when electrical conductivity of peat is high due to high electrical fluid conduction or high percent of clay</w:t>
      </w:r>
      <w:ins w:id="582" w:author="USDA Forest Service" w:date="2015-04-15T15:54:00Z">
        <w:r>
          <w:rPr>
            <w:rFonts w:ascii="Times New Roman" w:hAnsi="Times New Roman" w:cs="Times New Roman"/>
            <w:sz w:val="24"/>
            <w:szCs w:val="24"/>
          </w:rPr>
          <w:t xml:space="preserve"> fractions</w:t>
        </w:r>
      </w:ins>
      <w:r w:rsidR="008E6B41">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8E6B41">
        <w:rPr>
          <w:rFonts w:ascii="Times New Roman" w:hAnsi="Times New Roman" w:cs="Times New Roman"/>
          <w:sz w:val="24"/>
          <w:szCs w:val="24"/>
        </w:rPr>
        <w:instrText xml:space="preserve"> ADDIN EN.CITE &lt;EndNote&gt;&lt;Cite&gt;&lt;Author&gt;Theimer&lt;/Author&gt;&lt;Year&gt;1994&lt;/Year&gt;&lt;RecNum&gt;41&lt;/RecNum&gt;&lt;DisplayText&gt;(Theimer et al. 1994)&lt;/DisplayText&gt;&lt;record&gt;&lt;rec-number&gt;41&lt;/rec-number&gt;&lt;foreign-keys&gt;&lt;key app="EN" db-id="etp09zffjx9xw4esddr5s5d2pvadaapfvv2r"&gt;41&lt;/key&gt;&lt;/foreign-keys&gt;&lt;ref-type name="Journal Article"&gt;17&lt;/ref-type&gt;&lt;contributors&gt;&lt;authors&gt;&lt;author&gt;Theimer, B. D.&lt;/author&gt;&lt;author&gt;Nobes, D. C. &lt;/author&gt;&lt;author&gt;Warner, B. G.&lt;/author&gt;&lt;/authors&gt;&lt;/contributors&gt;&lt;titles&gt;&lt;title&gt;A study of the geoelectrical properties of peatlands and their influence on ground-penetrating radar surveying&lt;/title&gt;&lt;secondary-title&gt;Geophysical Prospecting&lt;/secondary-title&gt;&lt;/titles&gt;&lt;periodical&gt;&lt;full-title&gt;Geophysical Prospecting&lt;/full-title&gt;&lt;/periodical&gt;&lt;pages&gt;179-209&lt;/pages&gt;&lt;volume&gt;42&lt;/volume&gt;&lt;dates&gt;&lt;year&gt;1994&lt;/year&gt;&lt;/dates&gt;&lt;urls&gt;&lt;/urls&gt;&lt;/record&gt;&lt;/Cite&gt;&lt;/EndNote&gt;</w:instrText>
      </w:r>
      <w:r w:rsidR="00F87A5A">
        <w:rPr>
          <w:rFonts w:ascii="Times New Roman" w:hAnsi="Times New Roman" w:cs="Times New Roman"/>
          <w:sz w:val="24"/>
          <w:szCs w:val="24"/>
        </w:rPr>
        <w:fldChar w:fldCharType="separate"/>
      </w:r>
      <w:r w:rsidR="008E6B41">
        <w:rPr>
          <w:rFonts w:ascii="Times New Roman" w:hAnsi="Times New Roman" w:cs="Times New Roman"/>
          <w:noProof/>
          <w:sz w:val="24"/>
          <w:szCs w:val="24"/>
        </w:rPr>
        <w:t>(</w:t>
      </w:r>
      <w:hyperlink w:anchor="_ENREF_32" w:tooltip="Theimer, 1994 #41" w:history="1">
        <w:r w:rsidR="00E23915">
          <w:rPr>
            <w:rFonts w:ascii="Times New Roman" w:hAnsi="Times New Roman" w:cs="Times New Roman"/>
            <w:noProof/>
            <w:sz w:val="24"/>
            <w:szCs w:val="24"/>
          </w:rPr>
          <w:t>Theimer et al. 1994</w:t>
        </w:r>
      </w:hyperlink>
      <w:r w:rsidR="008E6B41">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8E6B41">
        <w:rPr>
          <w:rFonts w:ascii="Times New Roman" w:hAnsi="Times New Roman" w:cs="Times New Roman"/>
          <w:sz w:val="24"/>
          <w:szCs w:val="24"/>
        </w:rPr>
        <w:t>.</w:t>
      </w:r>
      <w:r w:rsidR="008E6B41">
        <w:rPr>
          <w:rFonts w:ascii="Times New Roman" w:hAnsi="Times New Roman" w:cs="Times New Roman"/>
          <w:sz w:val="24"/>
          <w:szCs w:val="24"/>
        </w:rPr>
        <w:tab/>
      </w:r>
    </w:p>
    <w:p w:rsidR="00BE7225" w:rsidRDefault="00023F53" w:rsidP="001C37DC">
      <w:pPr>
        <w:spacing w:after="0" w:line="480" w:lineRule="auto"/>
        <w:rPr>
          <w:rFonts w:ascii="Times New Roman" w:hAnsi="Times New Roman" w:cs="Times New Roman"/>
          <w:sz w:val="24"/>
          <w:szCs w:val="24"/>
        </w:rPr>
      </w:pPr>
      <w:ins w:id="583" w:author="Xavier" w:date="2015-04-07T21:32:00Z">
        <w:r>
          <w:rPr>
            <w:rFonts w:ascii="Times New Roman" w:hAnsi="Times New Roman" w:cs="Times New Roman"/>
            <w:sz w:val="24"/>
            <w:szCs w:val="24"/>
          </w:rPr>
          <w:tab/>
        </w:r>
      </w:ins>
      <w:r w:rsidR="001C37DC">
        <w:rPr>
          <w:rFonts w:ascii="Times New Roman" w:hAnsi="Times New Roman" w:cs="Times New Roman"/>
          <w:sz w:val="24"/>
          <w:szCs w:val="24"/>
        </w:rPr>
        <w:t>E</w:t>
      </w:r>
      <w:r w:rsidR="00F068A4">
        <w:rPr>
          <w:rFonts w:ascii="Times New Roman" w:hAnsi="Times New Roman" w:cs="Times New Roman"/>
          <w:sz w:val="24"/>
          <w:szCs w:val="24"/>
        </w:rPr>
        <w:t xml:space="preserve">lectrical resistivity imaging </w:t>
      </w:r>
      <w:r w:rsidR="00671175">
        <w:rPr>
          <w:rFonts w:ascii="Times New Roman" w:hAnsi="Times New Roman" w:cs="Times New Roman"/>
          <w:sz w:val="24"/>
          <w:szCs w:val="24"/>
        </w:rPr>
        <w:t xml:space="preserve">also </w:t>
      </w:r>
      <w:r w:rsidR="00F068A4">
        <w:rPr>
          <w:rFonts w:ascii="Times New Roman" w:hAnsi="Times New Roman" w:cs="Times New Roman"/>
          <w:sz w:val="24"/>
          <w:szCs w:val="24"/>
        </w:rPr>
        <w:t>pro</w:t>
      </w:r>
      <w:r w:rsidR="001C37DC">
        <w:rPr>
          <w:rFonts w:ascii="Times New Roman" w:hAnsi="Times New Roman" w:cs="Times New Roman"/>
          <w:sz w:val="24"/>
          <w:szCs w:val="24"/>
        </w:rPr>
        <w:t>ves</w:t>
      </w:r>
      <w:r w:rsidR="00F068A4">
        <w:rPr>
          <w:rFonts w:ascii="Times New Roman" w:hAnsi="Times New Roman" w:cs="Times New Roman"/>
          <w:sz w:val="24"/>
          <w:szCs w:val="24"/>
        </w:rPr>
        <w:t xml:space="preserve"> useful </w:t>
      </w:r>
      <w:r w:rsidR="00520B8F">
        <w:rPr>
          <w:rFonts w:ascii="Times New Roman" w:hAnsi="Times New Roman" w:cs="Times New Roman"/>
          <w:sz w:val="24"/>
          <w:szCs w:val="24"/>
        </w:rPr>
        <w:t xml:space="preserve">for </w:t>
      </w:r>
      <w:r w:rsidR="00DB4718">
        <w:rPr>
          <w:rFonts w:ascii="Times New Roman" w:hAnsi="Times New Roman" w:cs="Times New Roman"/>
          <w:sz w:val="24"/>
          <w:szCs w:val="24"/>
        </w:rPr>
        <w:t>detect</w:t>
      </w:r>
      <w:r w:rsidR="00520B8F">
        <w:rPr>
          <w:rFonts w:ascii="Times New Roman" w:hAnsi="Times New Roman" w:cs="Times New Roman"/>
          <w:sz w:val="24"/>
          <w:szCs w:val="24"/>
        </w:rPr>
        <w:t>ing</w:t>
      </w:r>
      <w:r w:rsidR="00DB4718">
        <w:rPr>
          <w:rFonts w:ascii="Times New Roman" w:hAnsi="Times New Roman" w:cs="Times New Roman"/>
          <w:sz w:val="24"/>
          <w:szCs w:val="24"/>
        </w:rPr>
        <w:t xml:space="preserve"> changes in </w:t>
      </w:r>
      <w:del w:id="584" w:author="USDA Forest Service" w:date="2015-04-15T21:15:00Z">
        <w:r w:rsidR="00DB4718" w:rsidDel="00B10D91">
          <w:rPr>
            <w:rFonts w:ascii="Times New Roman" w:hAnsi="Times New Roman" w:cs="Times New Roman"/>
            <w:sz w:val="24"/>
            <w:szCs w:val="24"/>
          </w:rPr>
          <w:delText xml:space="preserve">the </w:delText>
        </w:r>
      </w:del>
      <w:r w:rsidR="00DB4718">
        <w:rPr>
          <w:rFonts w:ascii="Times New Roman" w:hAnsi="Times New Roman" w:cs="Times New Roman"/>
          <w:sz w:val="24"/>
          <w:szCs w:val="24"/>
        </w:rPr>
        <w:t xml:space="preserve">peat thickness </w:t>
      </w:r>
      <w:del w:id="585" w:author="USDA Forest Service" w:date="2015-04-15T15:54:00Z">
        <w:r w:rsidR="00DB4718" w:rsidDel="00376547">
          <w:rPr>
            <w:rFonts w:ascii="Times New Roman" w:hAnsi="Times New Roman" w:cs="Times New Roman"/>
            <w:sz w:val="24"/>
            <w:szCs w:val="24"/>
          </w:rPr>
          <w:delText xml:space="preserve">column </w:delText>
        </w:r>
      </w:del>
      <w:r w:rsidR="00DB4718">
        <w:rPr>
          <w:rFonts w:ascii="Times New Roman" w:hAnsi="Times New Roman" w:cs="Times New Roman"/>
          <w:sz w:val="24"/>
          <w:szCs w:val="24"/>
        </w:rPr>
        <w:t xml:space="preserve">across </w:t>
      </w:r>
      <w:del w:id="586" w:author="USDA Forest Service" w:date="2015-04-15T15:54:00Z">
        <w:r w:rsidR="00DB4718" w:rsidDel="00376547">
          <w:rPr>
            <w:rFonts w:ascii="Times New Roman" w:hAnsi="Times New Roman" w:cs="Times New Roman"/>
            <w:sz w:val="24"/>
            <w:szCs w:val="24"/>
          </w:rPr>
          <w:delText xml:space="preserve">the different </w:delText>
        </w:r>
      </w:del>
      <w:r w:rsidR="00DB4718">
        <w:rPr>
          <w:rFonts w:ascii="Times New Roman" w:hAnsi="Times New Roman" w:cs="Times New Roman"/>
          <w:sz w:val="24"/>
          <w:szCs w:val="24"/>
        </w:rPr>
        <w:t xml:space="preserve">sites and </w:t>
      </w:r>
      <w:r w:rsidR="00520B8F">
        <w:rPr>
          <w:rFonts w:ascii="Times New Roman" w:hAnsi="Times New Roman" w:cs="Times New Roman"/>
          <w:sz w:val="24"/>
          <w:szCs w:val="24"/>
        </w:rPr>
        <w:t>for estimating</w:t>
      </w:r>
      <w:r w:rsidR="00F068A4">
        <w:rPr>
          <w:rFonts w:ascii="Times New Roman" w:hAnsi="Times New Roman" w:cs="Times New Roman"/>
          <w:sz w:val="24"/>
          <w:szCs w:val="24"/>
        </w:rPr>
        <w:t xml:space="preserve"> the</w:t>
      </w:r>
      <w:ins w:id="587" w:author="USDA Forest Service" w:date="2015-04-15T15:54:00Z">
        <w:r w:rsidR="00376547">
          <w:rPr>
            <w:rFonts w:ascii="Times New Roman" w:hAnsi="Times New Roman" w:cs="Times New Roman"/>
            <w:sz w:val="24"/>
            <w:szCs w:val="24"/>
          </w:rPr>
          <w:t xml:space="preserve"> depth of</w:t>
        </w:r>
      </w:ins>
      <w:r w:rsidR="00F068A4">
        <w:rPr>
          <w:rFonts w:ascii="Times New Roman" w:hAnsi="Times New Roman" w:cs="Times New Roman"/>
          <w:sz w:val="24"/>
          <w:szCs w:val="24"/>
        </w:rPr>
        <w:t xml:space="preserve"> interface between peat and mineral soil</w:t>
      </w:r>
      <w:r w:rsidR="001C37DC">
        <w:rPr>
          <w:rFonts w:ascii="Times New Roman" w:hAnsi="Times New Roman" w:cs="Times New Roman"/>
          <w:sz w:val="24"/>
          <w:szCs w:val="24"/>
        </w:rPr>
        <w:t>. When compared to GPR</w:t>
      </w:r>
      <w:r w:rsidR="00671175">
        <w:rPr>
          <w:rFonts w:ascii="Times New Roman" w:hAnsi="Times New Roman" w:cs="Times New Roman"/>
          <w:sz w:val="24"/>
          <w:szCs w:val="24"/>
        </w:rPr>
        <w:t>,</w:t>
      </w:r>
      <w:r w:rsidR="001C37DC">
        <w:rPr>
          <w:rFonts w:ascii="Times New Roman" w:hAnsi="Times New Roman" w:cs="Times New Roman"/>
          <w:sz w:val="24"/>
          <w:szCs w:val="24"/>
        </w:rPr>
        <w:t xml:space="preserve"> </w:t>
      </w:r>
      <w:r w:rsidR="00671175">
        <w:rPr>
          <w:rFonts w:ascii="Times New Roman" w:hAnsi="Times New Roman" w:cs="Times New Roman"/>
          <w:sz w:val="24"/>
          <w:szCs w:val="24"/>
        </w:rPr>
        <w:t>electrical resistivity</w:t>
      </w:r>
      <w:r w:rsidR="001C37DC">
        <w:rPr>
          <w:rFonts w:ascii="Times New Roman" w:hAnsi="Times New Roman" w:cs="Times New Roman"/>
          <w:sz w:val="24"/>
          <w:szCs w:val="24"/>
        </w:rPr>
        <w:t xml:space="preserve"> shows</w:t>
      </w:r>
      <w:r w:rsidR="006F3289">
        <w:rPr>
          <w:rFonts w:ascii="Times New Roman" w:hAnsi="Times New Roman" w:cs="Times New Roman"/>
          <w:sz w:val="24"/>
          <w:szCs w:val="24"/>
        </w:rPr>
        <w:t xml:space="preserve"> </w:t>
      </w:r>
      <w:r w:rsidR="001C37DC">
        <w:rPr>
          <w:rFonts w:ascii="Times New Roman" w:hAnsi="Times New Roman" w:cs="Times New Roman"/>
          <w:sz w:val="24"/>
          <w:szCs w:val="24"/>
        </w:rPr>
        <w:t xml:space="preserve">similar imaging capabilities for </w:t>
      </w:r>
      <w:r w:rsidR="006B352B">
        <w:rPr>
          <w:rFonts w:ascii="Times New Roman" w:hAnsi="Times New Roman" w:cs="Times New Roman"/>
          <w:sz w:val="24"/>
          <w:szCs w:val="24"/>
        </w:rPr>
        <w:t xml:space="preserve">estimating </w:t>
      </w:r>
      <w:r w:rsidR="001C37DC">
        <w:rPr>
          <w:rFonts w:ascii="Times New Roman" w:hAnsi="Times New Roman" w:cs="Times New Roman"/>
          <w:sz w:val="24"/>
          <w:szCs w:val="24"/>
        </w:rPr>
        <w:t>both shallow and deep peat columns</w:t>
      </w:r>
      <w:r w:rsidR="006F3289">
        <w:rPr>
          <w:rFonts w:ascii="Times New Roman" w:hAnsi="Times New Roman" w:cs="Times New Roman"/>
          <w:sz w:val="24"/>
          <w:szCs w:val="24"/>
        </w:rPr>
        <w:t xml:space="preserve"> in the study areas </w:t>
      </w:r>
      <w:r w:rsidR="006B352B">
        <w:rPr>
          <w:rFonts w:ascii="Times New Roman" w:hAnsi="Times New Roman" w:cs="Times New Roman"/>
          <w:sz w:val="24"/>
          <w:szCs w:val="24"/>
        </w:rPr>
        <w:t>(</w:t>
      </w:r>
      <w:r w:rsidR="006F3289">
        <w:rPr>
          <w:rFonts w:ascii="Times New Roman" w:hAnsi="Times New Roman" w:cs="Times New Roman"/>
          <w:sz w:val="24"/>
          <w:szCs w:val="24"/>
        </w:rPr>
        <w:t>due to larger depth</w:t>
      </w:r>
      <w:r w:rsidR="00671175">
        <w:rPr>
          <w:rFonts w:ascii="Times New Roman" w:hAnsi="Times New Roman" w:cs="Times New Roman"/>
          <w:sz w:val="24"/>
          <w:szCs w:val="24"/>
        </w:rPr>
        <w:t>s</w:t>
      </w:r>
      <w:r w:rsidR="006F3289">
        <w:rPr>
          <w:rFonts w:ascii="Times New Roman" w:hAnsi="Times New Roman" w:cs="Times New Roman"/>
          <w:sz w:val="24"/>
          <w:szCs w:val="24"/>
        </w:rPr>
        <w:t xml:space="preserve"> of investigation</w:t>
      </w:r>
      <w:r w:rsidR="006B352B">
        <w:rPr>
          <w:rFonts w:ascii="Times New Roman" w:hAnsi="Times New Roman" w:cs="Times New Roman"/>
          <w:sz w:val="24"/>
          <w:szCs w:val="24"/>
        </w:rPr>
        <w:t>)</w:t>
      </w:r>
      <w:r w:rsidR="006F3289">
        <w:rPr>
          <w:rFonts w:ascii="Times New Roman" w:hAnsi="Times New Roman" w:cs="Times New Roman"/>
          <w:sz w:val="24"/>
          <w:szCs w:val="24"/>
        </w:rPr>
        <w:t>, however resolution (both</w:t>
      </w:r>
      <w:r w:rsidR="001C37DC">
        <w:rPr>
          <w:rFonts w:ascii="Times New Roman" w:hAnsi="Times New Roman" w:cs="Times New Roman"/>
          <w:sz w:val="24"/>
          <w:szCs w:val="24"/>
        </w:rPr>
        <w:t xml:space="preserve"> vertical and lateral</w:t>
      </w:r>
      <w:r w:rsidR="006F3289">
        <w:rPr>
          <w:rFonts w:ascii="Times New Roman" w:hAnsi="Times New Roman" w:cs="Times New Roman"/>
          <w:sz w:val="24"/>
          <w:szCs w:val="24"/>
        </w:rPr>
        <w:t xml:space="preserve">) is </w:t>
      </w:r>
      <w:del w:id="588" w:author="USDA Forest Service" w:date="2015-04-15T21:15:00Z">
        <w:r w:rsidR="006F3289" w:rsidDel="00B10D91">
          <w:rPr>
            <w:rFonts w:ascii="Times New Roman" w:hAnsi="Times New Roman" w:cs="Times New Roman"/>
            <w:sz w:val="24"/>
            <w:szCs w:val="24"/>
          </w:rPr>
          <w:delText>more limited</w:delText>
        </w:r>
      </w:del>
      <w:ins w:id="589" w:author="USDA Forest Service" w:date="2015-04-15T21:15:00Z">
        <w:r w:rsidR="00B10D91">
          <w:rPr>
            <w:rFonts w:ascii="Times New Roman" w:hAnsi="Times New Roman" w:cs="Times New Roman"/>
            <w:sz w:val="24"/>
            <w:szCs w:val="24"/>
          </w:rPr>
          <w:t xml:space="preserve">lower than </w:t>
        </w:r>
        <w:r w:rsidR="00B10D91">
          <w:rPr>
            <w:rFonts w:ascii="Times New Roman" w:hAnsi="Times New Roman" w:cs="Times New Roman"/>
            <w:sz w:val="24"/>
            <w:szCs w:val="24"/>
          </w:rPr>
          <w:lastRenderedPageBreak/>
          <w:t>that of GPR results</w:t>
        </w:r>
      </w:ins>
      <w:r w:rsidR="006F3289">
        <w:rPr>
          <w:rFonts w:ascii="Times New Roman" w:hAnsi="Times New Roman" w:cs="Times New Roman"/>
          <w:sz w:val="24"/>
          <w:szCs w:val="24"/>
        </w:rPr>
        <w:t xml:space="preserve">, particularly as depth increases. </w:t>
      </w:r>
      <w:r w:rsidR="00DB4718">
        <w:rPr>
          <w:rFonts w:ascii="Times New Roman" w:hAnsi="Times New Roman" w:cs="Times New Roman"/>
          <w:sz w:val="24"/>
          <w:szCs w:val="24"/>
        </w:rPr>
        <w:t xml:space="preserve">The boundaries between the resistive top layer corresponding to the peat and the underlying conductive materials corresponding to the clay and transitional layer are not clear and are depicted by a gradual increase in conductivity (i.e. Figure 4b, 7, and 8). </w:t>
      </w:r>
      <w:r w:rsidR="00430305">
        <w:rPr>
          <w:rFonts w:ascii="Times New Roman" w:hAnsi="Times New Roman" w:cs="Times New Roman"/>
          <w:sz w:val="24"/>
          <w:szCs w:val="24"/>
        </w:rPr>
        <w:t xml:space="preserve">These results </w:t>
      </w:r>
      <w:r w:rsidR="00520B8F">
        <w:rPr>
          <w:rFonts w:ascii="Times New Roman" w:hAnsi="Times New Roman" w:cs="Times New Roman"/>
          <w:sz w:val="24"/>
          <w:szCs w:val="24"/>
        </w:rPr>
        <w:t>are consistent with previous</w:t>
      </w:r>
      <w:r w:rsidR="00DB4718">
        <w:rPr>
          <w:rFonts w:ascii="Times New Roman" w:hAnsi="Times New Roman" w:cs="Times New Roman"/>
          <w:sz w:val="24"/>
          <w:szCs w:val="24"/>
        </w:rPr>
        <w:t xml:space="preserve"> studies </w:t>
      </w:r>
      <w:r w:rsidR="00DB4718" w:rsidRPr="00012036">
        <w:rPr>
          <w:rFonts w:ascii="Times New Roman" w:hAnsi="Times New Roman" w:cs="Times New Roman"/>
          <w:sz w:val="24"/>
          <w:szCs w:val="24"/>
        </w:rPr>
        <w:t xml:space="preserve">in northern peatlands </w:t>
      </w:r>
      <w:r w:rsidR="002505EC">
        <w:rPr>
          <w:rFonts w:ascii="Times New Roman" w:hAnsi="Times New Roman" w:cs="Times New Roman"/>
          <w:sz w:val="24"/>
          <w:szCs w:val="24"/>
        </w:rPr>
        <w:t>which</w:t>
      </w:r>
      <w:r w:rsidR="002505EC" w:rsidRPr="00012036">
        <w:rPr>
          <w:rFonts w:ascii="Times New Roman" w:hAnsi="Times New Roman" w:cs="Times New Roman"/>
          <w:sz w:val="24"/>
          <w:szCs w:val="24"/>
        </w:rPr>
        <w:t xml:space="preserve"> </w:t>
      </w:r>
      <w:r w:rsidR="00DB4718" w:rsidRPr="00012036">
        <w:rPr>
          <w:rFonts w:ascii="Times New Roman" w:hAnsi="Times New Roman" w:cs="Times New Roman"/>
          <w:sz w:val="24"/>
          <w:szCs w:val="24"/>
        </w:rPr>
        <w:t>demonstrate that electrical conductivity is not an accurate indicator of peat thickness</w:t>
      </w:r>
      <w:r w:rsidR="00B25872" w:rsidRPr="00012036">
        <w:rPr>
          <w:rFonts w:ascii="Times New Roman" w:hAnsi="Times New Roman" w:cs="Times New Roman"/>
          <w:sz w:val="24"/>
          <w:szCs w:val="24"/>
        </w:rPr>
        <w:t xml:space="preserve"> when peat is underlain by a conductive layer</w:t>
      </w:r>
      <w:r w:rsidR="00C23ED6" w:rsidRPr="00012036">
        <w:rPr>
          <w:rFonts w:ascii="Times New Roman" w:hAnsi="Times New Roman" w:cs="Times New Roman"/>
          <w:sz w:val="24"/>
          <w:szCs w:val="24"/>
        </w:rPr>
        <w:t xml:space="preserve"> </w:t>
      </w:r>
      <w:del w:id="590" w:author="Xavier" w:date="2015-04-07T21:33:00Z">
        <w:r w:rsidR="00C23ED6" w:rsidRPr="00012036" w:rsidDel="00023F53">
          <w:rPr>
            <w:rFonts w:ascii="Times New Roman" w:hAnsi="Times New Roman" w:cs="Times New Roman"/>
            <w:sz w:val="24"/>
            <w:szCs w:val="24"/>
          </w:rPr>
          <w:delText>due to the increase in specific conductance of peat pore fluid towards the base of peat and the effect of the mineral soil</w:delText>
        </w:r>
        <w:r w:rsidR="00520B8F" w:rsidDel="00023F53">
          <w:rPr>
            <w:rFonts w:ascii="Times New Roman" w:hAnsi="Times New Roman" w:cs="Times New Roman"/>
            <w:sz w:val="24"/>
            <w:szCs w:val="24"/>
          </w:rPr>
          <w:delText xml:space="preserve"> </w:delText>
        </w:r>
      </w:del>
      <w:r w:rsidR="00F87A5A" w:rsidRPr="00012036">
        <w:rPr>
          <w:rFonts w:ascii="Times New Roman" w:hAnsi="Times New Roman" w:cs="Times New Roman"/>
          <w:sz w:val="24"/>
          <w:szCs w:val="24"/>
        </w:rPr>
        <w:fldChar w:fldCharType="begin"/>
      </w:r>
      <w:r w:rsidR="00660D2A">
        <w:rPr>
          <w:rFonts w:ascii="Times New Roman" w:hAnsi="Times New Roman" w:cs="Times New Roman"/>
          <w:sz w:val="24"/>
          <w:szCs w:val="24"/>
        </w:rPr>
        <w: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instrText>
      </w:r>
      <w:r w:rsidR="00F87A5A" w:rsidRPr="00012036">
        <w:rPr>
          <w:rFonts w:ascii="Times New Roman" w:hAnsi="Times New Roman" w:cs="Times New Roman"/>
          <w:sz w:val="24"/>
          <w:szCs w:val="24"/>
        </w:rPr>
        <w:fldChar w:fldCharType="separate"/>
      </w:r>
      <w:r w:rsidR="00660D2A">
        <w:rPr>
          <w:rFonts w:ascii="Times New Roman" w:hAnsi="Times New Roman" w:cs="Times New Roman"/>
          <w:noProof/>
          <w:sz w:val="24"/>
          <w:szCs w:val="24"/>
        </w:rPr>
        <w:t>(</w:t>
      </w:r>
      <w:hyperlink w:anchor="_ENREF_30" w:tooltip="Slater, 2002 #240" w:history="1">
        <w:r w:rsidR="00E23915">
          <w:rPr>
            <w:rFonts w:ascii="Times New Roman" w:hAnsi="Times New Roman" w:cs="Times New Roman"/>
            <w:noProof/>
            <w:sz w:val="24"/>
            <w:szCs w:val="24"/>
          </w:rPr>
          <w:t>Slater and Reeve 2002</w:t>
        </w:r>
      </w:hyperlink>
      <w:r w:rsidR="00660D2A">
        <w:rPr>
          <w:rFonts w:ascii="Times New Roman" w:hAnsi="Times New Roman" w:cs="Times New Roman"/>
          <w:noProof/>
          <w:sz w:val="24"/>
          <w:szCs w:val="24"/>
        </w:rPr>
        <w:t>)</w:t>
      </w:r>
      <w:r w:rsidR="00F87A5A" w:rsidRPr="00012036">
        <w:rPr>
          <w:rFonts w:ascii="Times New Roman" w:hAnsi="Times New Roman" w:cs="Times New Roman"/>
          <w:sz w:val="24"/>
          <w:szCs w:val="24"/>
        </w:rPr>
        <w:fldChar w:fldCharType="end"/>
      </w:r>
      <w:r w:rsidR="00B25872" w:rsidRPr="00012036">
        <w:rPr>
          <w:rFonts w:ascii="Times New Roman" w:hAnsi="Times New Roman" w:cs="Times New Roman"/>
          <w:sz w:val="24"/>
          <w:szCs w:val="24"/>
        </w:rPr>
        <w:t>.</w:t>
      </w:r>
      <w:r w:rsidR="00B25872">
        <w:rPr>
          <w:rFonts w:ascii="Times New Roman" w:hAnsi="Times New Roman" w:cs="Times New Roman"/>
          <w:sz w:val="24"/>
          <w:szCs w:val="24"/>
        </w:rPr>
        <w:t xml:space="preserve"> The results presented here also confirm the same issue when peat is underlain by a resistive material (Figure 3</w:t>
      </w:r>
      <w:del w:id="591" w:author="Xavier" w:date="2015-04-10T00:40:00Z">
        <w:r w:rsidR="00B25872" w:rsidDel="00B87CDE">
          <w:rPr>
            <w:rFonts w:ascii="Times New Roman" w:hAnsi="Times New Roman" w:cs="Times New Roman"/>
            <w:sz w:val="24"/>
            <w:szCs w:val="24"/>
          </w:rPr>
          <w:delText>).</w:delText>
        </w:r>
        <w:r w:rsidR="00127935" w:rsidDel="00B87CDE">
          <w:rPr>
            <w:rFonts w:ascii="Times New Roman" w:hAnsi="Times New Roman" w:cs="Times New Roman"/>
            <w:sz w:val="24"/>
            <w:szCs w:val="24"/>
          </w:rPr>
          <w:delText xml:space="preserve"> </w:delText>
        </w:r>
      </w:del>
      <w:ins w:id="592" w:author="Xavier" w:date="2015-04-10T00:40:00Z">
        <w:r w:rsidR="00B87CDE">
          <w:rPr>
            <w:rFonts w:ascii="Times New Roman" w:hAnsi="Times New Roman" w:cs="Times New Roman"/>
            <w:sz w:val="24"/>
            <w:szCs w:val="24"/>
          </w:rPr>
          <w:t>), which is not uncommon in</w:t>
        </w:r>
      </w:ins>
      <w:ins w:id="593" w:author="Xavier" w:date="2015-04-10T00:41:00Z">
        <w:r w:rsidR="00B87CDE">
          <w:rPr>
            <w:rFonts w:ascii="Times New Roman" w:hAnsi="Times New Roman" w:cs="Times New Roman"/>
            <w:sz w:val="24"/>
            <w:szCs w:val="24"/>
          </w:rPr>
          <w:t xml:space="preserve"> Indonesia. For example, </w:t>
        </w:r>
      </w:ins>
      <w:moveToRangeStart w:id="594" w:author="Xavier" w:date="2015-04-10T00:40:00Z" w:name="move416389748"/>
      <w:moveTo w:id="595" w:author="Xavier" w:date="2015-04-10T00:40:00Z">
        <w:del w:id="596" w:author="Xavier" w:date="2015-04-10T00:41:00Z">
          <w:r w:rsidR="00B87CDE" w:rsidDel="00B87CDE">
            <w:rPr>
              <w:rFonts w:ascii="Times New Roman" w:hAnsi="Times New Roman" w:cs="Times New Roman"/>
              <w:sz w:val="24"/>
              <w:szCs w:val="24"/>
            </w:rPr>
            <w:delText>S</w:delText>
          </w:r>
        </w:del>
      </w:moveTo>
      <w:ins w:id="597" w:author="Xavier" w:date="2015-04-10T00:41:00Z">
        <w:r w:rsidR="00B87CDE">
          <w:rPr>
            <w:rFonts w:ascii="Times New Roman" w:hAnsi="Times New Roman" w:cs="Times New Roman"/>
            <w:sz w:val="24"/>
            <w:szCs w:val="24"/>
          </w:rPr>
          <w:t>s</w:t>
        </w:r>
      </w:ins>
      <w:moveTo w:id="598" w:author="Xavier" w:date="2015-04-10T00:40:00Z">
        <w:r w:rsidR="00B87CDE">
          <w:rPr>
            <w:rFonts w:ascii="Times New Roman" w:hAnsi="Times New Roman" w:cs="Times New Roman"/>
            <w:sz w:val="24"/>
            <w:szCs w:val="24"/>
          </w:rPr>
          <w:t xml:space="preserve">andy mineral soils below the organic sediments of other peatlands in Central Kalimantan have been reported </w:t>
        </w:r>
        <w:r w:rsidR="00F87A5A">
          <w:rPr>
            <w:rFonts w:ascii="Times New Roman" w:hAnsi="Times New Roman" w:cs="Times New Roman"/>
            <w:sz w:val="24"/>
            <w:szCs w:val="24"/>
          </w:rPr>
          <w:fldChar w:fldCharType="begin"/>
        </w:r>
        <w:r w:rsidR="00B87CDE">
          <w:rPr>
            <w:rFonts w:ascii="Times New Roman" w:hAnsi="Times New Roman" w:cs="Times New Roman"/>
            <w:sz w:val="24"/>
            <w:szCs w:val="24"/>
          </w:rPr>
          <w:instrText xml:space="preserve"> ADDIN EN.CITE &lt;EndNote&gt;&lt;Cite&gt;&lt;Author&gt;Shimada&lt;/Author&gt;&lt;Year&gt;2001&lt;/Year&gt;&lt;RecNum&gt;698&lt;/RecNum&gt;&lt;DisplayText&gt;(Shimada et al. 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instrText>
        </w:r>
        <w:r w:rsidR="00F87A5A">
          <w:rPr>
            <w:rFonts w:ascii="Times New Roman" w:hAnsi="Times New Roman" w:cs="Times New Roman"/>
            <w:sz w:val="24"/>
            <w:szCs w:val="24"/>
          </w:rPr>
          <w:fldChar w:fldCharType="separate"/>
        </w:r>
        <w:r w:rsidR="00B87CDE">
          <w:rPr>
            <w:rFonts w:ascii="Times New Roman" w:hAnsi="Times New Roman" w:cs="Times New Roman"/>
            <w:noProof/>
            <w:sz w:val="24"/>
            <w:szCs w:val="24"/>
          </w:rPr>
          <w:t>(</w:t>
        </w:r>
      </w:moveTo>
      <w:r w:rsidR="00F87A5A">
        <w:rPr>
          <w:rFonts w:ascii="Times New Roman" w:hAnsi="Times New Roman" w:cs="Times New Roman"/>
          <w:noProof/>
          <w:sz w:val="24"/>
          <w:szCs w:val="24"/>
        </w:rPr>
        <w:fldChar w:fldCharType="begin"/>
      </w:r>
      <w:r w:rsidR="00E23915">
        <w:rPr>
          <w:rFonts w:ascii="Times New Roman" w:hAnsi="Times New Roman" w:cs="Times New Roman"/>
          <w:noProof/>
          <w:sz w:val="24"/>
          <w:szCs w:val="24"/>
        </w:rPr>
        <w:instrText xml:space="preserve"> HYPERLINK \l "_ENREF_29" \o "Shimada, 2001 #698" </w:instrText>
      </w:r>
      <w:r w:rsidR="00F87A5A">
        <w:rPr>
          <w:rFonts w:ascii="Times New Roman" w:hAnsi="Times New Roman" w:cs="Times New Roman"/>
          <w:noProof/>
          <w:sz w:val="24"/>
          <w:szCs w:val="24"/>
        </w:rPr>
        <w:fldChar w:fldCharType="separate"/>
      </w:r>
      <w:moveTo w:id="599" w:author="Xavier" w:date="2015-04-10T00:40:00Z">
        <w:r w:rsidR="00E23915">
          <w:rPr>
            <w:rFonts w:ascii="Times New Roman" w:hAnsi="Times New Roman" w:cs="Times New Roman"/>
            <w:noProof/>
            <w:sz w:val="24"/>
            <w:szCs w:val="24"/>
          </w:rPr>
          <w:t>Shimada et al. 2001</w:t>
        </w:r>
      </w:moveTo>
      <w:r w:rsidR="00F87A5A">
        <w:rPr>
          <w:rFonts w:ascii="Times New Roman" w:hAnsi="Times New Roman" w:cs="Times New Roman"/>
          <w:noProof/>
          <w:sz w:val="24"/>
          <w:szCs w:val="24"/>
        </w:rPr>
        <w:fldChar w:fldCharType="end"/>
      </w:r>
      <w:moveTo w:id="600" w:author="Xavier" w:date="2015-04-10T00:40:00Z">
        <w:r w:rsidR="00B87CDE">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B87CDE">
          <w:rPr>
            <w:rFonts w:ascii="Times New Roman" w:hAnsi="Times New Roman" w:cs="Times New Roman"/>
            <w:sz w:val="24"/>
            <w:szCs w:val="24"/>
          </w:rPr>
          <w:t xml:space="preserve">.  </w:t>
        </w:r>
      </w:moveTo>
      <w:moveToRangeEnd w:id="594"/>
      <w:r w:rsidR="00127935">
        <w:rPr>
          <w:rFonts w:ascii="Times New Roman" w:hAnsi="Times New Roman" w:cs="Times New Roman"/>
          <w:sz w:val="24"/>
          <w:szCs w:val="24"/>
        </w:rPr>
        <w:t>Despite these limitations</w:t>
      </w:r>
      <w:r w:rsidR="002548D6">
        <w:rPr>
          <w:rFonts w:ascii="Times New Roman" w:hAnsi="Times New Roman" w:cs="Times New Roman"/>
          <w:sz w:val="24"/>
          <w:szCs w:val="24"/>
        </w:rPr>
        <w:t>,</w:t>
      </w:r>
      <w:r w:rsidR="00127935">
        <w:rPr>
          <w:rFonts w:ascii="Times New Roman" w:hAnsi="Times New Roman" w:cs="Times New Roman"/>
          <w:sz w:val="24"/>
          <w:szCs w:val="24"/>
        </w:rPr>
        <w:t xml:space="preserve"> a good </w:t>
      </w:r>
      <w:r w:rsidR="00597980">
        <w:rPr>
          <w:rFonts w:ascii="Times New Roman" w:hAnsi="Times New Roman" w:cs="Times New Roman"/>
          <w:sz w:val="24"/>
          <w:szCs w:val="24"/>
        </w:rPr>
        <w:t xml:space="preserve">correspondence </w:t>
      </w:r>
      <w:r w:rsidR="00127935">
        <w:rPr>
          <w:rFonts w:ascii="Times New Roman" w:hAnsi="Times New Roman" w:cs="Times New Roman"/>
          <w:sz w:val="24"/>
          <w:szCs w:val="24"/>
        </w:rPr>
        <w:t>exists between the</w:t>
      </w:r>
      <w:r w:rsidR="00A174CB">
        <w:rPr>
          <w:rFonts w:ascii="Times New Roman" w:hAnsi="Times New Roman" w:cs="Times New Roman"/>
          <w:sz w:val="24"/>
          <w:szCs w:val="24"/>
        </w:rPr>
        <w:t xml:space="preserve"> limit of the </w:t>
      </w:r>
      <w:r w:rsidR="002548D6">
        <w:rPr>
          <w:rFonts w:ascii="Times New Roman" w:hAnsi="Times New Roman" w:cs="Times New Roman"/>
          <w:sz w:val="24"/>
          <w:szCs w:val="24"/>
        </w:rPr>
        <w:t xml:space="preserve">uppermost </w:t>
      </w:r>
      <w:r w:rsidR="00127935">
        <w:rPr>
          <w:rFonts w:ascii="Times New Roman" w:hAnsi="Times New Roman" w:cs="Times New Roman"/>
          <w:sz w:val="24"/>
          <w:szCs w:val="24"/>
        </w:rPr>
        <w:t xml:space="preserve">high resistivity values </w:t>
      </w:r>
      <w:r w:rsidR="002548D6">
        <w:rPr>
          <w:rFonts w:ascii="Times New Roman" w:hAnsi="Times New Roman" w:cs="Times New Roman"/>
          <w:sz w:val="24"/>
          <w:szCs w:val="24"/>
        </w:rPr>
        <w:t xml:space="preserve">at </w:t>
      </w:r>
      <w:r w:rsidR="00127935">
        <w:rPr>
          <w:rFonts w:ascii="Times New Roman" w:hAnsi="Times New Roman" w:cs="Times New Roman"/>
          <w:sz w:val="24"/>
          <w:szCs w:val="24"/>
        </w:rPr>
        <w:t>sites TG2, P1 and P2 (depicted in red and orange in Figures 4b, 7, and 8) and the peat</w:t>
      </w:r>
      <w:r w:rsidR="00A174CB">
        <w:rPr>
          <w:rFonts w:ascii="Times New Roman" w:hAnsi="Times New Roman" w:cs="Times New Roman"/>
          <w:sz w:val="24"/>
          <w:szCs w:val="24"/>
        </w:rPr>
        <w:t xml:space="preserve"> layer interface</w:t>
      </w:r>
      <w:r w:rsidR="00127935">
        <w:rPr>
          <w:rFonts w:ascii="Times New Roman" w:hAnsi="Times New Roman" w:cs="Times New Roman"/>
          <w:sz w:val="24"/>
          <w:szCs w:val="24"/>
        </w:rPr>
        <w:t>.</w:t>
      </w:r>
    </w:p>
    <w:p w:rsidR="00EE7CEF" w:rsidRDefault="00BC224E" w:rsidP="00F35F72">
      <w:pPr>
        <w:spacing w:after="0" w:line="480" w:lineRule="auto"/>
        <w:rPr>
          <w:ins w:id="601" w:author="Xavier" w:date="2015-04-09T11:34:00Z"/>
          <w:rFonts w:ascii="Times New Roman" w:hAnsi="Times New Roman" w:cs="Times New Roman"/>
          <w:sz w:val="24"/>
          <w:szCs w:val="24"/>
        </w:rPr>
      </w:pPr>
      <w:r>
        <w:rPr>
          <w:rFonts w:ascii="Times New Roman" w:hAnsi="Times New Roman" w:cs="Times New Roman"/>
          <w:sz w:val="24"/>
          <w:szCs w:val="24"/>
        </w:rPr>
        <w:tab/>
      </w:r>
      <w:ins w:id="602" w:author="Xavier" w:date="2015-04-07T21:43:00Z">
        <w:r w:rsidR="003D099D">
          <w:rPr>
            <w:rFonts w:ascii="Times New Roman" w:hAnsi="Times New Roman" w:cs="Times New Roman"/>
            <w:sz w:val="24"/>
            <w:szCs w:val="24"/>
          </w:rPr>
          <w:t xml:space="preserve">Although GPR and ERI datasets presented </w:t>
        </w:r>
        <w:del w:id="603" w:author="USDA Forest Service" w:date="2015-04-15T21:16:00Z">
          <w:r w:rsidR="003D099D" w:rsidDel="00265D70">
            <w:rPr>
              <w:rFonts w:ascii="Times New Roman" w:hAnsi="Times New Roman" w:cs="Times New Roman"/>
              <w:sz w:val="24"/>
              <w:szCs w:val="24"/>
            </w:rPr>
            <w:delText xml:space="preserve">in this work </w:delText>
          </w:r>
        </w:del>
      </w:ins>
      <w:ins w:id="604" w:author="USDA Forest Service" w:date="2015-04-15T21:16:00Z">
        <w:r w:rsidR="00265D70">
          <w:rPr>
            <w:rFonts w:ascii="Times New Roman" w:hAnsi="Times New Roman" w:cs="Times New Roman"/>
            <w:sz w:val="24"/>
            <w:szCs w:val="24"/>
          </w:rPr>
          <w:t xml:space="preserve">here </w:t>
        </w:r>
      </w:ins>
      <w:ins w:id="605" w:author="Xavier" w:date="2015-04-07T21:43:00Z">
        <w:r w:rsidR="003D099D">
          <w:rPr>
            <w:rFonts w:ascii="Times New Roman" w:hAnsi="Times New Roman" w:cs="Times New Roman"/>
            <w:sz w:val="24"/>
            <w:szCs w:val="24"/>
          </w:rPr>
          <w:t xml:space="preserve">are limited </w:t>
        </w:r>
        <w:del w:id="606" w:author="USDA Forest Service" w:date="2015-04-15T15:58:00Z">
          <w:r w:rsidR="003D099D" w:rsidDel="00401586">
            <w:rPr>
              <w:rFonts w:ascii="Times New Roman" w:hAnsi="Times New Roman" w:cs="Times New Roman"/>
              <w:sz w:val="24"/>
              <w:szCs w:val="24"/>
            </w:rPr>
            <w:delText xml:space="preserve">particularly </w:delText>
          </w:r>
        </w:del>
        <w:r w:rsidR="003D099D">
          <w:rPr>
            <w:rFonts w:ascii="Times New Roman" w:hAnsi="Times New Roman" w:cs="Times New Roman"/>
            <w:sz w:val="24"/>
            <w:szCs w:val="24"/>
          </w:rPr>
          <w:t xml:space="preserve">in terms of areal extent and scale of measurement, our intent </w:t>
        </w:r>
        <w:del w:id="607" w:author="USDA Forest Service" w:date="2015-04-15T21:16:00Z">
          <w:r w:rsidR="003D099D" w:rsidDel="00265D70">
            <w:rPr>
              <w:rFonts w:ascii="Times New Roman" w:hAnsi="Times New Roman" w:cs="Times New Roman"/>
              <w:sz w:val="24"/>
              <w:szCs w:val="24"/>
            </w:rPr>
            <w:delText xml:space="preserve">here </w:delText>
          </w:r>
        </w:del>
        <w:r w:rsidR="003D099D">
          <w:rPr>
            <w:rFonts w:ascii="Times New Roman" w:hAnsi="Times New Roman" w:cs="Times New Roman"/>
            <w:sz w:val="24"/>
            <w:szCs w:val="24"/>
          </w:rPr>
          <w:t>is to test and demonstrate the potential of the methods for estimating peat thickness in tropical peatlands</w:t>
        </w:r>
      </w:ins>
      <w:ins w:id="608" w:author="Xavier" w:date="2015-04-09T21:28:00Z">
        <w:r w:rsidR="003F76DF">
          <w:rPr>
            <w:rFonts w:ascii="Times New Roman" w:hAnsi="Times New Roman" w:cs="Times New Roman"/>
            <w:sz w:val="24"/>
            <w:szCs w:val="24"/>
          </w:rPr>
          <w:t xml:space="preserve"> at better resolution than traditional methods (</w:t>
        </w:r>
      </w:ins>
      <w:ins w:id="609" w:author="Xavier" w:date="2015-04-10T00:25:00Z">
        <w:r w:rsidR="00D93F17">
          <w:rPr>
            <w:rFonts w:ascii="Times New Roman" w:hAnsi="Times New Roman" w:cs="Times New Roman"/>
            <w:sz w:val="24"/>
            <w:szCs w:val="24"/>
          </w:rPr>
          <w:t>i.e. coring</w:t>
        </w:r>
      </w:ins>
      <w:ins w:id="610" w:author="Xavier" w:date="2015-04-09T21:28:00Z">
        <w:r w:rsidR="003F76DF">
          <w:rPr>
            <w:rFonts w:ascii="Times New Roman" w:hAnsi="Times New Roman" w:cs="Times New Roman"/>
            <w:sz w:val="24"/>
            <w:szCs w:val="24"/>
          </w:rPr>
          <w:t>)</w:t>
        </w:r>
      </w:ins>
      <w:ins w:id="611" w:author="Xavier" w:date="2015-04-07T21:43:00Z">
        <w:r w:rsidR="003D099D">
          <w:rPr>
            <w:rFonts w:ascii="Times New Roman" w:hAnsi="Times New Roman" w:cs="Times New Roman"/>
            <w:sz w:val="24"/>
            <w:szCs w:val="24"/>
          </w:rPr>
          <w:t xml:space="preserve">. </w:t>
        </w:r>
      </w:ins>
      <w:ins w:id="612" w:author="USDA Forest Service" w:date="2015-04-15T21:17:00Z">
        <w:r w:rsidR="00265D70">
          <w:rPr>
            <w:rFonts w:ascii="Times New Roman" w:hAnsi="Times New Roman" w:cs="Times New Roman"/>
            <w:sz w:val="24"/>
            <w:szCs w:val="24"/>
          </w:rPr>
          <w:t xml:space="preserve">Therefore, </w:t>
        </w:r>
      </w:ins>
      <w:del w:id="613" w:author="Xavier" w:date="2015-04-07T21:36:00Z">
        <w:r w:rsidDel="00E5400C">
          <w:rPr>
            <w:rFonts w:ascii="Times New Roman" w:hAnsi="Times New Roman" w:cs="Times New Roman"/>
            <w:sz w:val="24"/>
            <w:szCs w:val="24"/>
          </w:rPr>
          <w:delText>Since t</w:delText>
        </w:r>
      </w:del>
      <w:ins w:id="614" w:author="Xavier" w:date="2015-04-09T11:05:00Z">
        <w:del w:id="615" w:author="USDA Forest Service" w:date="2015-04-15T21:17:00Z">
          <w:r w:rsidR="001E071C" w:rsidDel="00265D70">
            <w:rPr>
              <w:rFonts w:ascii="Times New Roman" w:hAnsi="Times New Roman" w:cs="Times New Roman"/>
              <w:sz w:val="24"/>
              <w:szCs w:val="24"/>
            </w:rPr>
            <w:delText xml:space="preserve">For that reason </w:delText>
          </w:r>
        </w:del>
        <w:r w:rsidR="001E071C">
          <w:rPr>
            <w:rFonts w:ascii="Times New Roman" w:hAnsi="Times New Roman" w:cs="Times New Roman"/>
            <w:sz w:val="24"/>
            <w:szCs w:val="24"/>
          </w:rPr>
          <w:t>geophysical surveys</w:t>
        </w:r>
      </w:ins>
      <w:ins w:id="616" w:author="Xavier" w:date="2015-04-09T11:06:00Z">
        <w:r w:rsidR="001E071C">
          <w:rPr>
            <w:rFonts w:ascii="Times New Roman" w:hAnsi="Times New Roman" w:cs="Times New Roman"/>
            <w:sz w:val="24"/>
            <w:szCs w:val="24"/>
          </w:rPr>
          <w:t xml:space="preserve"> </w:t>
        </w:r>
      </w:ins>
      <w:ins w:id="617" w:author="Xavier" w:date="2015-04-09T11:07:00Z">
        <w:r w:rsidR="00E63A19">
          <w:rPr>
            <w:rFonts w:ascii="Times New Roman" w:hAnsi="Times New Roman" w:cs="Times New Roman"/>
            <w:sz w:val="24"/>
            <w:szCs w:val="24"/>
          </w:rPr>
          <w:t>we</w:t>
        </w:r>
      </w:ins>
      <w:ins w:id="618" w:author="Xavier" w:date="2015-04-09T11:08:00Z">
        <w:r w:rsidR="00E63A19">
          <w:rPr>
            <w:rFonts w:ascii="Times New Roman" w:hAnsi="Times New Roman" w:cs="Times New Roman"/>
            <w:sz w:val="24"/>
            <w:szCs w:val="24"/>
          </w:rPr>
          <w:t xml:space="preserve">re developed at </w:t>
        </w:r>
      </w:ins>
      <w:ins w:id="619" w:author="USDA Forest Service" w:date="2015-04-15T21:17:00Z">
        <w:r w:rsidR="00265D70">
          <w:rPr>
            <w:rFonts w:ascii="Times New Roman" w:hAnsi="Times New Roman" w:cs="Times New Roman"/>
            <w:sz w:val="24"/>
            <w:szCs w:val="24"/>
          </w:rPr>
          <w:t xml:space="preserve">plot level </w:t>
        </w:r>
      </w:ins>
      <w:ins w:id="620" w:author="Xavier" w:date="2015-04-09T11:08:00Z">
        <w:r w:rsidR="00E63A19">
          <w:rPr>
            <w:rFonts w:ascii="Times New Roman" w:hAnsi="Times New Roman" w:cs="Times New Roman"/>
            <w:sz w:val="24"/>
            <w:szCs w:val="24"/>
          </w:rPr>
          <w:t>scales averaging 100 m long profiles</w:t>
        </w:r>
      </w:ins>
      <w:ins w:id="621" w:author="Xavier" w:date="2015-04-09T11:09:00Z">
        <w:r w:rsidR="00E63A19">
          <w:rPr>
            <w:rFonts w:ascii="Times New Roman" w:hAnsi="Times New Roman" w:cs="Times New Roman"/>
            <w:sz w:val="24"/>
            <w:szCs w:val="24"/>
          </w:rPr>
          <w:t xml:space="preserve"> </w:t>
        </w:r>
      </w:ins>
      <w:ins w:id="622" w:author="Xavier" w:date="2015-04-09T11:26:00Z">
        <w:del w:id="623" w:author="USDA Forest Service" w:date="2015-04-15T21:17:00Z">
          <w:r w:rsidR="00EE7CEF" w:rsidDel="00265D70">
            <w:rPr>
              <w:rFonts w:ascii="Times New Roman" w:hAnsi="Times New Roman" w:cs="Times New Roman"/>
              <w:sz w:val="24"/>
              <w:szCs w:val="24"/>
            </w:rPr>
            <w:delText>in</w:delText>
          </w:r>
        </w:del>
      </w:ins>
      <w:ins w:id="624" w:author="Xavier" w:date="2015-04-09T11:09:00Z">
        <w:del w:id="625" w:author="USDA Forest Service" w:date="2015-04-15T21:17:00Z">
          <w:r w:rsidR="00E63A19" w:rsidDel="00265D70">
            <w:rPr>
              <w:rFonts w:ascii="Times New Roman" w:hAnsi="Times New Roman" w:cs="Times New Roman"/>
              <w:sz w:val="24"/>
              <w:szCs w:val="24"/>
            </w:rPr>
            <w:delText xml:space="preserve"> this study </w:delText>
          </w:r>
        </w:del>
      </w:ins>
      <w:ins w:id="626" w:author="Xavier" w:date="2015-04-09T11:10:00Z">
        <w:del w:id="627" w:author="USDA Forest Service" w:date="2015-04-15T21:17:00Z">
          <w:r w:rsidR="00E63A19" w:rsidDel="00265D70">
            <w:rPr>
              <w:rFonts w:ascii="Times New Roman" w:hAnsi="Times New Roman" w:cs="Times New Roman"/>
              <w:sz w:val="24"/>
              <w:szCs w:val="24"/>
            </w:rPr>
            <w:delText>w</w:delText>
          </w:r>
        </w:del>
      </w:ins>
      <w:ins w:id="628" w:author="USDA Forest Service" w:date="2015-04-15T21:17:00Z">
        <w:r w:rsidR="00265D70">
          <w:rPr>
            <w:rFonts w:ascii="Times New Roman" w:hAnsi="Times New Roman" w:cs="Times New Roman"/>
            <w:sz w:val="24"/>
            <w:szCs w:val="24"/>
          </w:rPr>
          <w:t>w</w:t>
        </w:r>
      </w:ins>
      <w:ins w:id="629" w:author="Xavier" w:date="2015-04-09T11:10:00Z">
        <w:r w:rsidR="00E63A19">
          <w:rPr>
            <w:rFonts w:ascii="Times New Roman" w:hAnsi="Times New Roman" w:cs="Times New Roman"/>
            <w:sz w:val="24"/>
            <w:szCs w:val="24"/>
          </w:rPr>
          <w:t xml:space="preserve">ith the </w:t>
        </w:r>
      </w:ins>
      <w:ins w:id="630" w:author="Xavier" w:date="2015-04-09T11:26:00Z">
        <w:r w:rsidR="00EE7CEF">
          <w:rPr>
            <w:rFonts w:ascii="Times New Roman" w:hAnsi="Times New Roman" w:cs="Times New Roman"/>
            <w:sz w:val="24"/>
            <w:szCs w:val="24"/>
          </w:rPr>
          <w:t>aim</w:t>
        </w:r>
      </w:ins>
      <w:ins w:id="631" w:author="Xavier" w:date="2015-04-09T11:10:00Z">
        <w:r w:rsidR="00E63A19">
          <w:rPr>
            <w:rFonts w:ascii="Times New Roman" w:hAnsi="Times New Roman" w:cs="Times New Roman"/>
            <w:sz w:val="24"/>
            <w:szCs w:val="24"/>
          </w:rPr>
          <w:t xml:space="preserve"> of</w:t>
        </w:r>
      </w:ins>
      <w:ins w:id="632" w:author="Xavier" w:date="2015-04-09T11:09:00Z">
        <w:r w:rsidR="00E63A19">
          <w:rPr>
            <w:rFonts w:ascii="Times New Roman" w:hAnsi="Times New Roman" w:cs="Times New Roman"/>
            <w:sz w:val="24"/>
            <w:szCs w:val="24"/>
          </w:rPr>
          <w:t xml:space="preserve"> upsca</w:t>
        </w:r>
      </w:ins>
      <w:ins w:id="633" w:author="Xavier" w:date="2015-04-09T11:10:00Z">
        <w:r w:rsidR="00E63A19">
          <w:rPr>
            <w:rFonts w:ascii="Times New Roman" w:hAnsi="Times New Roman" w:cs="Times New Roman"/>
            <w:sz w:val="24"/>
            <w:szCs w:val="24"/>
          </w:rPr>
          <w:t>ling measurements</w:t>
        </w:r>
      </w:ins>
      <w:ins w:id="634" w:author="Xavier" w:date="2015-04-09T11:09:00Z">
        <w:r w:rsidR="00E63A19">
          <w:rPr>
            <w:rFonts w:ascii="Times New Roman" w:hAnsi="Times New Roman" w:cs="Times New Roman"/>
            <w:sz w:val="24"/>
            <w:szCs w:val="24"/>
          </w:rPr>
          <w:t xml:space="preserve"> in subsequent st</w:t>
        </w:r>
      </w:ins>
      <w:ins w:id="635" w:author="Xavier" w:date="2015-04-09T11:10:00Z">
        <w:r w:rsidR="00E63A19">
          <w:rPr>
            <w:rFonts w:ascii="Times New Roman" w:hAnsi="Times New Roman" w:cs="Times New Roman"/>
            <w:sz w:val="24"/>
            <w:szCs w:val="24"/>
          </w:rPr>
          <w:t xml:space="preserve">udies. </w:t>
        </w:r>
        <w:r w:rsidR="00591C24">
          <w:rPr>
            <w:rFonts w:ascii="Times New Roman" w:hAnsi="Times New Roman" w:cs="Times New Roman"/>
            <w:sz w:val="24"/>
            <w:szCs w:val="24"/>
          </w:rPr>
          <w:t>Furthermore, t</w:t>
        </w:r>
      </w:ins>
      <w:r w:rsidRPr="00597738">
        <w:rPr>
          <w:rFonts w:ascii="Times New Roman" w:hAnsi="Times New Roman" w:cs="Times New Roman"/>
          <w:sz w:val="24"/>
          <w:szCs w:val="24"/>
        </w:rPr>
        <w:t>he ultimate aim of this work is to increase the accuracy of peat C storage estimates</w:t>
      </w:r>
      <w:ins w:id="636" w:author="Xavier" w:date="2015-04-09T11:23:00Z">
        <w:r w:rsidR="00185BF3">
          <w:rPr>
            <w:rFonts w:ascii="Times New Roman" w:hAnsi="Times New Roman" w:cs="Times New Roman"/>
            <w:sz w:val="24"/>
            <w:szCs w:val="24"/>
          </w:rPr>
          <w:t xml:space="preserve"> by using </w:t>
        </w:r>
      </w:ins>
      <w:ins w:id="637" w:author="Xavier" w:date="2015-04-09T11:24:00Z">
        <w:r w:rsidR="00185BF3">
          <w:rPr>
            <w:rFonts w:ascii="Times New Roman" w:hAnsi="Times New Roman" w:cs="Times New Roman"/>
            <w:sz w:val="24"/>
            <w:szCs w:val="24"/>
          </w:rPr>
          <w:t xml:space="preserve">methods </w:t>
        </w:r>
      </w:ins>
      <w:ins w:id="638" w:author="Xavier" w:date="2015-04-09T11:28:00Z">
        <w:r w:rsidR="00EE7CEF">
          <w:rPr>
            <w:rFonts w:ascii="Times New Roman" w:hAnsi="Times New Roman" w:cs="Times New Roman"/>
            <w:sz w:val="24"/>
            <w:szCs w:val="24"/>
          </w:rPr>
          <w:t xml:space="preserve">able to quantify </w:t>
        </w:r>
      </w:ins>
      <w:ins w:id="639" w:author="Xavier" w:date="2015-04-09T11:25:00Z">
        <w:r w:rsidR="00185BF3">
          <w:rPr>
            <w:rFonts w:ascii="Times New Roman" w:hAnsi="Times New Roman" w:cs="Times New Roman"/>
            <w:sz w:val="24"/>
            <w:szCs w:val="24"/>
          </w:rPr>
          <w:t xml:space="preserve">peat thickness at </w:t>
        </w:r>
      </w:ins>
      <w:ins w:id="640" w:author="Xavier" w:date="2015-04-09T11:24:00Z">
        <w:r w:rsidR="00185BF3">
          <w:rPr>
            <w:rFonts w:ascii="Times New Roman" w:hAnsi="Times New Roman" w:cs="Times New Roman"/>
            <w:sz w:val="24"/>
            <w:szCs w:val="24"/>
          </w:rPr>
          <w:t xml:space="preserve">high lateral resolution </w:t>
        </w:r>
      </w:ins>
      <w:ins w:id="641" w:author="Xavier" w:date="2015-04-09T11:25:00Z">
        <w:r w:rsidR="00185BF3">
          <w:rPr>
            <w:rFonts w:ascii="Times New Roman" w:hAnsi="Times New Roman" w:cs="Times New Roman"/>
            <w:sz w:val="24"/>
            <w:szCs w:val="24"/>
          </w:rPr>
          <w:t xml:space="preserve">(i.e. reaching cm for GPR) when compared to </w:t>
        </w:r>
        <w:del w:id="642" w:author="USDA Forest Service" w:date="2015-04-15T15:59:00Z">
          <w:r w:rsidR="00185BF3" w:rsidDel="00401586">
            <w:rPr>
              <w:rFonts w:ascii="Times New Roman" w:hAnsi="Times New Roman" w:cs="Times New Roman"/>
              <w:sz w:val="24"/>
              <w:szCs w:val="24"/>
            </w:rPr>
            <w:delText xml:space="preserve">traditional </w:delText>
          </w:r>
        </w:del>
        <w:r w:rsidR="00185BF3">
          <w:rPr>
            <w:rFonts w:ascii="Times New Roman" w:hAnsi="Times New Roman" w:cs="Times New Roman"/>
            <w:sz w:val="24"/>
            <w:szCs w:val="24"/>
          </w:rPr>
          <w:t>coring</w:t>
        </w:r>
      </w:ins>
      <w:ins w:id="643" w:author="Xavier" w:date="2015-04-09T11:11:00Z">
        <w:r w:rsidR="00591C24">
          <w:rPr>
            <w:rFonts w:ascii="Times New Roman" w:hAnsi="Times New Roman" w:cs="Times New Roman"/>
            <w:sz w:val="24"/>
            <w:szCs w:val="24"/>
          </w:rPr>
          <w:t>. It is important to con</w:t>
        </w:r>
      </w:ins>
      <w:ins w:id="644" w:author="Xavier" w:date="2015-04-09T11:12:00Z">
        <w:r w:rsidR="00591C24">
          <w:rPr>
            <w:rFonts w:ascii="Times New Roman" w:hAnsi="Times New Roman" w:cs="Times New Roman"/>
            <w:sz w:val="24"/>
            <w:szCs w:val="24"/>
          </w:rPr>
          <w:t xml:space="preserve">sider that </w:t>
        </w:r>
      </w:ins>
      <w:ins w:id="645" w:author="Xavier" w:date="2015-04-09T11:11:00Z">
        <w:r w:rsidR="00591C24">
          <w:rPr>
            <w:rFonts w:ascii="Times New Roman" w:hAnsi="Times New Roman" w:cs="Times New Roman"/>
            <w:sz w:val="24"/>
            <w:szCs w:val="24"/>
          </w:rPr>
          <w:t xml:space="preserve">GPR or ERI </w:t>
        </w:r>
      </w:ins>
      <w:ins w:id="646" w:author="Xavier" w:date="2015-04-09T11:13:00Z">
        <w:r w:rsidR="00591C24">
          <w:rPr>
            <w:rFonts w:ascii="Times New Roman" w:hAnsi="Times New Roman" w:cs="Times New Roman"/>
            <w:sz w:val="24"/>
            <w:szCs w:val="24"/>
          </w:rPr>
          <w:t xml:space="preserve">as applied here </w:t>
        </w:r>
      </w:ins>
      <w:ins w:id="647" w:author="Xavier" w:date="2015-04-09T11:11:00Z">
        <w:r w:rsidR="00591C24">
          <w:rPr>
            <w:rFonts w:ascii="Times New Roman" w:hAnsi="Times New Roman" w:cs="Times New Roman"/>
            <w:sz w:val="24"/>
            <w:szCs w:val="24"/>
          </w:rPr>
          <w:t xml:space="preserve">is </w:t>
        </w:r>
        <w:del w:id="648" w:author="USDA Forest Service" w:date="2015-04-15T16:00:00Z">
          <w:r w:rsidR="00591C24" w:rsidDel="00401586">
            <w:rPr>
              <w:rFonts w:ascii="Times New Roman" w:hAnsi="Times New Roman" w:cs="Times New Roman"/>
              <w:sz w:val="24"/>
              <w:szCs w:val="24"/>
            </w:rPr>
            <w:delText xml:space="preserve">only </w:delText>
          </w:r>
        </w:del>
        <w:r w:rsidR="00591C24">
          <w:rPr>
            <w:rFonts w:ascii="Times New Roman" w:hAnsi="Times New Roman" w:cs="Times New Roman"/>
            <w:sz w:val="24"/>
            <w:szCs w:val="24"/>
          </w:rPr>
          <w:t>capable of detecting inte</w:t>
        </w:r>
      </w:ins>
      <w:ins w:id="649" w:author="Xavier" w:date="2015-04-09T11:12:00Z">
        <w:r w:rsidR="00591C24">
          <w:rPr>
            <w:rFonts w:ascii="Times New Roman" w:hAnsi="Times New Roman" w:cs="Times New Roman"/>
            <w:sz w:val="24"/>
            <w:szCs w:val="24"/>
          </w:rPr>
          <w:t>r</w:t>
        </w:r>
      </w:ins>
      <w:ins w:id="650" w:author="Xavier" w:date="2015-04-09T11:11:00Z">
        <w:r w:rsidR="00591C24">
          <w:rPr>
            <w:rFonts w:ascii="Times New Roman" w:hAnsi="Times New Roman" w:cs="Times New Roman"/>
            <w:sz w:val="24"/>
            <w:szCs w:val="24"/>
          </w:rPr>
          <w:t xml:space="preserve">faces </w:t>
        </w:r>
      </w:ins>
      <w:ins w:id="651" w:author="Xavier" w:date="2015-04-09T11:12:00Z">
        <w:r w:rsidR="00591C24">
          <w:rPr>
            <w:rFonts w:ascii="Times New Roman" w:hAnsi="Times New Roman" w:cs="Times New Roman"/>
            <w:sz w:val="24"/>
            <w:szCs w:val="24"/>
          </w:rPr>
          <w:t>representing contrast</w:t>
        </w:r>
      </w:ins>
      <w:ins w:id="652" w:author="Xavier" w:date="2015-04-09T11:13:00Z">
        <w:r w:rsidR="00591C24">
          <w:rPr>
            <w:rFonts w:ascii="Times New Roman" w:hAnsi="Times New Roman" w:cs="Times New Roman"/>
            <w:sz w:val="24"/>
            <w:szCs w:val="24"/>
          </w:rPr>
          <w:t>s</w:t>
        </w:r>
      </w:ins>
      <w:ins w:id="653" w:author="Xavier" w:date="2015-04-09T11:12:00Z">
        <w:r w:rsidR="00591C24">
          <w:rPr>
            <w:rFonts w:ascii="Times New Roman" w:hAnsi="Times New Roman" w:cs="Times New Roman"/>
            <w:sz w:val="24"/>
            <w:szCs w:val="24"/>
          </w:rPr>
          <w:t xml:space="preserve"> in physical properties</w:t>
        </w:r>
        <w:del w:id="654" w:author="USDA Forest Service" w:date="2015-04-15T16:00:00Z">
          <w:r w:rsidR="00591C24" w:rsidDel="00401586">
            <w:rPr>
              <w:rFonts w:ascii="Times New Roman" w:hAnsi="Times New Roman" w:cs="Times New Roman"/>
              <w:sz w:val="24"/>
              <w:szCs w:val="24"/>
            </w:rPr>
            <w:delText xml:space="preserve"> </w:delText>
          </w:r>
        </w:del>
      </w:ins>
      <w:ins w:id="655" w:author="USDA Forest Service" w:date="2015-04-15T16:00:00Z">
        <w:r w:rsidR="00401586">
          <w:rPr>
            <w:rFonts w:ascii="Times New Roman" w:hAnsi="Times New Roman" w:cs="Times New Roman"/>
            <w:sz w:val="24"/>
            <w:szCs w:val="24"/>
          </w:rPr>
          <w:t xml:space="preserve"> which can be used </w:t>
        </w:r>
      </w:ins>
      <w:ins w:id="656" w:author="USDA Forest Service" w:date="2015-04-15T16:03:00Z">
        <w:r w:rsidR="0057476F">
          <w:rPr>
            <w:rFonts w:ascii="Times New Roman" w:hAnsi="Times New Roman" w:cs="Times New Roman"/>
            <w:sz w:val="24"/>
            <w:szCs w:val="24"/>
          </w:rPr>
          <w:t>to obtain</w:t>
        </w:r>
      </w:ins>
      <w:ins w:id="657" w:author="USDA Forest Service" w:date="2015-04-15T16:00:00Z">
        <w:r w:rsidR="00401586">
          <w:rPr>
            <w:rFonts w:ascii="Times New Roman" w:hAnsi="Times New Roman" w:cs="Times New Roman"/>
            <w:sz w:val="24"/>
            <w:szCs w:val="24"/>
          </w:rPr>
          <w:t xml:space="preserve"> highly accurate estimates of peat volume. When combined with sampling of representative </w:t>
        </w:r>
      </w:ins>
      <w:ins w:id="658" w:author="USDA Forest Service" w:date="2015-04-15T16:03:00Z">
        <w:r w:rsidR="0057476F">
          <w:rPr>
            <w:rFonts w:ascii="Times New Roman" w:hAnsi="Times New Roman" w:cs="Times New Roman"/>
            <w:sz w:val="24"/>
            <w:szCs w:val="24"/>
          </w:rPr>
          <w:t xml:space="preserve">peat </w:t>
        </w:r>
      </w:ins>
      <w:ins w:id="659" w:author="USDA Forest Service" w:date="2015-04-15T16:00:00Z">
        <w:r w:rsidR="00401586">
          <w:rPr>
            <w:rFonts w:ascii="Times New Roman" w:hAnsi="Times New Roman" w:cs="Times New Roman"/>
            <w:sz w:val="24"/>
            <w:szCs w:val="24"/>
          </w:rPr>
          <w:t xml:space="preserve">soils </w:t>
        </w:r>
      </w:ins>
      <w:ins w:id="660" w:author="Xavier" w:date="2015-04-09T11:12:00Z">
        <w:del w:id="661" w:author="USDA Forest Service" w:date="2015-04-15T16:00:00Z">
          <w:r w:rsidR="00591C24" w:rsidDel="00401586">
            <w:rPr>
              <w:rFonts w:ascii="Times New Roman" w:hAnsi="Times New Roman" w:cs="Times New Roman"/>
              <w:sz w:val="24"/>
              <w:szCs w:val="24"/>
            </w:rPr>
            <w:lastRenderedPageBreak/>
            <w:delText>(for example C content)</w:delText>
          </w:r>
        </w:del>
      </w:ins>
      <w:ins w:id="662" w:author="Xavier" w:date="2015-04-09T11:13:00Z">
        <w:del w:id="663" w:author="USDA Forest Service" w:date="2015-04-15T16:01:00Z">
          <w:r w:rsidR="00591C24" w:rsidDel="0057476F">
            <w:rPr>
              <w:rFonts w:ascii="Times New Roman" w:hAnsi="Times New Roman" w:cs="Times New Roman"/>
              <w:sz w:val="24"/>
              <w:szCs w:val="24"/>
            </w:rPr>
            <w:delText xml:space="preserve">, but it is not </w:delText>
          </w:r>
        </w:del>
      </w:ins>
      <w:ins w:id="664" w:author="Xavier" w:date="2015-04-09T11:11:00Z">
        <w:del w:id="665" w:author="USDA Forest Service" w:date="2015-04-15T16:01:00Z">
          <w:r w:rsidR="00591C24" w:rsidDel="0057476F">
            <w:rPr>
              <w:rFonts w:ascii="Times New Roman" w:hAnsi="Times New Roman" w:cs="Times New Roman"/>
              <w:sz w:val="24"/>
              <w:szCs w:val="24"/>
            </w:rPr>
            <w:delText xml:space="preserve">able to </w:delText>
          </w:r>
        </w:del>
      </w:ins>
      <w:ins w:id="666" w:author="Xavier" w:date="2015-04-09T11:13:00Z">
        <w:del w:id="667" w:author="USDA Forest Service" w:date="2015-04-15T16:01:00Z">
          <w:r w:rsidR="00591C24" w:rsidDel="0057476F">
            <w:rPr>
              <w:rFonts w:ascii="Times New Roman" w:hAnsi="Times New Roman" w:cs="Times New Roman"/>
              <w:sz w:val="24"/>
              <w:szCs w:val="24"/>
            </w:rPr>
            <w:delText xml:space="preserve">directly </w:delText>
          </w:r>
        </w:del>
      </w:ins>
      <w:ins w:id="668" w:author="Xavier" w:date="2015-04-09T11:14:00Z">
        <w:del w:id="669" w:author="USDA Forest Service" w:date="2015-04-15T16:01:00Z">
          <w:r w:rsidR="00591C24" w:rsidDel="0057476F">
            <w:rPr>
              <w:rFonts w:ascii="Times New Roman" w:hAnsi="Times New Roman" w:cs="Times New Roman"/>
              <w:sz w:val="24"/>
              <w:szCs w:val="24"/>
            </w:rPr>
            <w:delText>quantify</w:delText>
          </w:r>
        </w:del>
      </w:ins>
      <w:ins w:id="670" w:author="Xavier" w:date="2015-04-09T11:13:00Z">
        <w:del w:id="671" w:author="USDA Forest Service" w:date="2015-04-15T16:01:00Z">
          <w:r w:rsidR="00591C24" w:rsidDel="0057476F">
            <w:rPr>
              <w:rFonts w:ascii="Times New Roman" w:hAnsi="Times New Roman" w:cs="Times New Roman"/>
              <w:sz w:val="24"/>
              <w:szCs w:val="24"/>
            </w:rPr>
            <w:delText xml:space="preserve"> C content.</w:delText>
          </w:r>
        </w:del>
      </w:ins>
      <w:ins w:id="672" w:author="Xavier" w:date="2015-04-09T11:14:00Z">
        <w:del w:id="673" w:author="USDA Forest Service" w:date="2015-04-15T16:01:00Z">
          <w:r w:rsidR="00591C24" w:rsidDel="0057476F">
            <w:rPr>
              <w:rFonts w:ascii="Times New Roman" w:hAnsi="Times New Roman" w:cs="Times New Roman"/>
              <w:sz w:val="24"/>
              <w:szCs w:val="24"/>
            </w:rPr>
            <w:delText xml:space="preserve"> For that reason geophysical surveys are combined with direct sampling of soils </w:delText>
          </w:r>
        </w:del>
      </w:ins>
      <w:ins w:id="674" w:author="Xavier" w:date="2015-04-09T11:29:00Z">
        <w:del w:id="675" w:author="USDA Forest Service" w:date="2015-04-15T16:03:00Z">
          <w:r w:rsidR="00EE7CEF" w:rsidDel="0057476F">
            <w:rPr>
              <w:rFonts w:ascii="Times New Roman" w:hAnsi="Times New Roman" w:cs="Times New Roman"/>
              <w:sz w:val="24"/>
              <w:szCs w:val="24"/>
            </w:rPr>
            <w:delText>and</w:delText>
          </w:r>
        </w:del>
      </w:ins>
      <w:ins w:id="676" w:author="USDA Forest Service" w:date="2015-04-15T16:03:00Z">
        <w:r w:rsidR="0057476F">
          <w:rPr>
            <w:rFonts w:ascii="Times New Roman" w:hAnsi="Times New Roman" w:cs="Times New Roman"/>
            <w:sz w:val="24"/>
            <w:szCs w:val="24"/>
          </w:rPr>
          <w:t xml:space="preserve">for </w:t>
        </w:r>
      </w:ins>
      <w:ins w:id="677" w:author="Xavier" w:date="2015-04-09T11:29:00Z">
        <w:del w:id="678" w:author="USDA Forest Service" w:date="2015-04-15T16:03:00Z">
          <w:r w:rsidR="00EE7CEF" w:rsidDel="0057476F">
            <w:rPr>
              <w:rFonts w:ascii="Times New Roman" w:hAnsi="Times New Roman" w:cs="Times New Roman"/>
              <w:sz w:val="24"/>
              <w:szCs w:val="24"/>
            </w:rPr>
            <w:delText xml:space="preserve"> </w:delText>
          </w:r>
        </w:del>
      </w:ins>
      <w:ins w:id="679" w:author="USDA Forest Service" w:date="2015-04-15T16:01:00Z">
        <w:r w:rsidR="0057476F">
          <w:rPr>
            <w:rFonts w:ascii="Times New Roman" w:hAnsi="Times New Roman" w:cs="Times New Roman"/>
            <w:sz w:val="24"/>
            <w:szCs w:val="24"/>
          </w:rPr>
          <w:t xml:space="preserve">C density determination, total peat carbon storage </w:t>
        </w:r>
      </w:ins>
      <w:ins w:id="680" w:author="USDA Forest Service" w:date="2015-04-15T16:06:00Z">
        <w:r w:rsidR="0057476F">
          <w:rPr>
            <w:rFonts w:ascii="Times New Roman" w:hAnsi="Times New Roman" w:cs="Times New Roman"/>
            <w:sz w:val="24"/>
            <w:szCs w:val="24"/>
          </w:rPr>
          <w:t xml:space="preserve">estimates </w:t>
        </w:r>
      </w:ins>
      <w:ins w:id="681" w:author="USDA Forest Service" w:date="2015-04-15T16:01:00Z">
        <w:r w:rsidR="0057476F">
          <w:rPr>
            <w:rFonts w:ascii="Times New Roman" w:hAnsi="Times New Roman" w:cs="Times New Roman"/>
            <w:sz w:val="24"/>
            <w:szCs w:val="24"/>
          </w:rPr>
          <w:t>can be</w:t>
        </w:r>
      </w:ins>
      <w:ins w:id="682" w:author="USDA Forest Service" w:date="2015-04-15T16:05:00Z">
        <w:r w:rsidR="0057476F">
          <w:rPr>
            <w:rFonts w:ascii="Times New Roman" w:hAnsi="Times New Roman" w:cs="Times New Roman"/>
            <w:sz w:val="24"/>
            <w:szCs w:val="24"/>
          </w:rPr>
          <w:t xml:space="preserve"> largely improved at the site or project level</w:t>
        </w:r>
      </w:ins>
      <w:ins w:id="683" w:author="Xavier" w:date="2015-04-09T11:29:00Z">
        <w:del w:id="684" w:author="USDA Forest Service" w:date="2015-04-15T16:01:00Z">
          <w:r w:rsidR="00EE7CEF" w:rsidDel="0057476F">
            <w:rPr>
              <w:rFonts w:ascii="Times New Roman" w:hAnsi="Times New Roman" w:cs="Times New Roman"/>
              <w:sz w:val="24"/>
              <w:szCs w:val="24"/>
            </w:rPr>
            <w:delText>subsequent</w:delText>
          </w:r>
        </w:del>
      </w:ins>
      <w:ins w:id="685" w:author="Xavier" w:date="2015-04-09T11:14:00Z">
        <w:del w:id="686" w:author="USDA Forest Service" w:date="2015-04-15T16:01:00Z">
          <w:r w:rsidR="00591C24" w:rsidDel="0057476F">
            <w:rPr>
              <w:rFonts w:ascii="Times New Roman" w:hAnsi="Times New Roman" w:cs="Times New Roman"/>
              <w:sz w:val="24"/>
              <w:szCs w:val="24"/>
            </w:rPr>
            <w:delText xml:space="preserve"> C content </w:delText>
          </w:r>
        </w:del>
      </w:ins>
      <w:ins w:id="687" w:author="Xavier" w:date="2015-04-09T11:30:00Z">
        <w:del w:id="688" w:author="USDA Forest Service" w:date="2015-04-15T16:01:00Z">
          <w:r w:rsidR="00EE7CEF" w:rsidDel="0057476F">
            <w:rPr>
              <w:rFonts w:ascii="Times New Roman" w:hAnsi="Times New Roman" w:cs="Times New Roman"/>
              <w:sz w:val="24"/>
              <w:szCs w:val="24"/>
            </w:rPr>
            <w:delText>analysis</w:delText>
          </w:r>
        </w:del>
      </w:ins>
      <w:ins w:id="689" w:author="Xavier" w:date="2015-04-09T11:14:00Z">
        <w:del w:id="690" w:author="USDA Forest Service" w:date="2015-04-15T16:01:00Z">
          <w:r w:rsidR="00591C24" w:rsidDel="0057476F">
            <w:rPr>
              <w:rFonts w:ascii="Times New Roman" w:hAnsi="Times New Roman" w:cs="Times New Roman"/>
              <w:sz w:val="24"/>
              <w:szCs w:val="24"/>
            </w:rPr>
            <w:delText xml:space="preserve"> in the laboratory</w:delText>
          </w:r>
        </w:del>
      </w:ins>
      <w:ins w:id="691" w:author="Xavier" w:date="2015-04-09T11:35:00Z">
        <w:r w:rsidR="00EE7CEF">
          <w:rPr>
            <w:rFonts w:ascii="Times New Roman" w:hAnsi="Times New Roman" w:cs="Times New Roman"/>
            <w:sz w:val="24"/>
            <w:szCs w:val="24"/>
          </w:rPr>
          <w:t>.</w:t>
        </w:r>
      </w:ins>
      <w:del w:id="692" w:author="Xavier" w:date="2015-04-07T21:38:00Z">
        <w:r w:rsidDel="00E5400C">
          <w:rPr>
            <w:rFonts w:ascii="Times New Roman" w:hAnsi="Times New Roman" w:cs="Times New Roman"/>
            <w:sz w:val="24"/>
            <w:szCs w:val="24"/>
          </w:rPr>
          <w:delText xml:space="preserve">, </w:delText>
        </w:r>
        <w:r w:rsidR="002548D6" w:rsidDel="00E5400C">
          <w:rPr>
            <w:rFonts w:ascii="Times New Roman" w:hAnsi="Times New Roman" w:cs="Times New Roman"/>
            <w:sz w:val="24"/>
            <w:szCs w:val="24"/>
          </w:rPr>
          <w:delText>we</w:delText>
        </w:r>
        <w:r w:rsidDel="00E5400C">
          <w:rPr>
            <w:rFonts w:ascii="Times New Roman" w:hAnsi="Times New Roman" w:cs="Times New Roman"/>
            <w:sz w:val="24"/>
            <w:szCs w:val="24"/>
          </w:rPr>
          <w:delText xml:space="preserve"> consider how geophysical methods may compare to traditional coring methods</w:delText>
        </w:r>
        <w:r w:rsidR="002548D6" w:rsidDel="00E5400C">
          <w:rPr>
            <w:rFonts w:ascii="Times New Roman" w:hAnsi="Times New Roman" w:cs="Times New Roman"/>
            <w:sz w:val="24"/>
            <w:szCs w:val="24"/>
          </w:rPr>
          <w:delText xml:space="preserve"> for estimating carbon stocks</w:delText>
        </w:r>
        <w:r w:rsidR="00E63EED" w:rsidDel="00E5400C">
          <w:rPr>
            <w:rFonts w:ascii="Times New Roman" w:hAnsi="Times New Roman" w:cs="Times New Roman"/>
            <w:sz w:val="24"/>
            <w:szCs w:val="24"/>
          </w:rPr>
          <w:delText xml:space="preserve">. </w:delText>
        </w:r>
      </w:del>
      <w:del w:id="693" w:author="Xavier" w:date="2015-04-07T21:43:00Z">
        <w:r w:rsidR="00E63EED" w:rsidDel="003D099D">
          <w:rPr>
            <w:rFonts w:ascii="Times New Roman" w:hAnsi="Times New Roman" w:cs="Times New Roman"/>
            <w:sz w:val="24"/>
            <w:szCs w:val="24"/>
          </w:rPr>
          <w:delText xml:space="preserve">Although </w:delText>
        </w:r>
      </w:del>
      <w:del w:id="694" w:author="Xavier" w:date="2015-04-07T21:41:00Z">
        <w:r w:rsidR="00E63EED" w:rsidDel="003D099D">
          <w:rPr>
            <w:rFonts w:ascii="Times New Roman" w:hAnsi="Times New Roman" w:cs="Times New Roman"/>
            <w:sz w:val="24"/>
            <w:szCs w:val="24"/>
          </w:rPr>
          <w:delText xml:space="preserve">the </w:delText>
        </w:r>
      </w:del>
      <w:del w:id="695" w:author="Xavier" w:date="2015-04-07T21:43:00Z">
        <w:r w:rsidR="00E63EED" w:rsidDel="003D099D">
          <w:rPr>
            <w:rFonts w:ascii="Times New Roman" w:hAnsi="Times New Roman" w:cs="Times New Roman"/>
            <w:sz w:val="24"/>
            <w:szCs w:val="24"/>
          </w:rPr>
          <w:delText xml:space="preserve">GPR datasets presented in this work are limited particularly </w:delText>
        </w:r>
        <w:r w:rsidDel="003D099D">
          <w:rPr>
            <w:rFonts w:ascii="Times New Roman" w:hAnsi="Times New Roman" w:cs="Times New Roman"/>
            <w:sz w:val="24"/>
            <w:szCs w:val="24"/>
          </w:rPr>
          <w:delText>in terms of areal extent and scale of measurement</w:delText>
        </w:r>
        <w:r w:rsidR="00E63EED" w:rsidDel="003D099D">
          <w:rPr>
            <w:rFonts w:ascii="Times New Roman" w:hAnsi="Times New Roman" w:cs="Times New Roman"/>
            <w:sz w:val="24"/>
            <w:szCs w:val="24"/>
          </w:rPr>
          <w:delText xml:space="preserve">, our intent here is to </w:delText>
        </w:r>
      </w:del>
      <w:del w:id="696" w:author="Xavier" w:date="2015-04-07T21:42:00Z">
        <w:r w:rsidR="00E63EED" w:rsidDel="003D099D">
          <w:rPr>
            <w:rFonts w:ascii="Times New Roman" w:hAnsi="Times New Roman" w:cs="Times New Roman"/>
            <w:sz w:val="24"/>
            <w:szCs w:val="24"/>
          </w:rPr>
          <w:delText xml:space="preserve">exemplify </w:delText>
        </w:r>
      </w:del>
      <w:del w:id="697" w:author="Xavier" w:date="2015-04-07T21:43:00Z">
        <w:r w:rsidR="00E63EED" w:rsidDel="003D099D">
          <w:rPr>
            <w:rFonts w:ascii="Times New Roman" w:hAnsi="Times New Roman" w:cs="Times New Roman"/>
            <w:sz w:val="24"/>
            <w:szCs w:val="24"/>
          </w:rPr>
          <w:delText xml:space="preserve">the potential of the method for </w:delText>
        </w:r>
      </w:del>
      <w:del w:id="698" w:author="Xavier" w:date="2015-04-07T21:42:00Z">
        <w:r w:rsidR="00E63EED" w:rsidDel="003D099D">
          <w:rPr>
            <w:rFonts w:ascii="Times New Roman" w:hAnsi="Times New Roman" w:cs="Times New Roman"/>
            <w:sz w:val="24"/>
            <w:szCs w:val="24"/>
          </w:rPr>
          <w:delText xml:space="preserve">enhancing </w:delText>
        </w:r>
        <w:r w:rsidR="00BE4E08" w:rsidDel="003D099D">
          <w:rPr>
            <w:rFonts w:ascii="Times New Roman" w:hAnsi="Times New Roman" w:cs="Times New Roman"/>
            <w:sz w:val="24"/>
            <w:szCs w:val="24"/>
          </w:rPr>
          <w:delText>our ability to measure</w:delText>
        </w:r>
        <w:r w:rsidR="002505EC" w:rsidDel="003D099D">
          <w:rPr>
            <w:rFonts w:ascii="Times New Roman" w:hAnsi="Times New Roman" w:cs="Times New Roman"/>
            <w:sz w:val="24"/>
            <w:szCs w:val="24"/>
          </w:rPr>
          <w:delText xml:space="preserve"> </w:delText>
        </w:r>
        <w:r w:rsidR="00E63EED" w:rsidDel="003D099D">
          <w:rPr>
            <w:rFonts w:ascii="Times New Roman" w:hAnsi="Times New Roman" w:cs="Times New Roman"/>
            <w:sz w:val="24"/>
            <w:szCs w:val="24"/>
          </w:rPr>
          <w:delText>peat thickness</w:delText>
        </w:r>
        <w:r w:rsidR="002505EC" w:rsidDel="003D099D">
          <w:rPr>
            <w:rFonts w:ascii="Times New Roman" w:hAnsi="Times New Roman" w:cs="Times New Roman"/>
            <w:sz w:val="24"/>
            <w:szCs w:val="24"/>
          </w:rPr>
          <w:delText xml:space="preserve"> </w:delText>
        </w:r>
        <w:r w:rsidR="00BE4E08" w:rsidDel="003D099D">
          <w:rPr>
            <w:rFonts w:ascii="Times New Roman" w:hAnsi="Times New Roman" w:cs="Times New Roman"/>
            <w:sz w:val="24"/>
            <w:szCs w:val="24"/>
          </w:rPr>
          <w:delText xml:space="preserve"> and better develop</w:delText>
        </w:r>
        <w:r w:rsidR="002505EC" w:rsidDel="003D099D">
          <w:rPr>
            <w:rFonts w:ascii="Times New Roman" w:hAnsi="Times New Roman" w:cs="Times New Roman"/>
            <w:sz w:val="24"/>
            <w:szCs w:val="24"/>
          </w:rPr>
          <w:delText xml:space="preserve"> </w:delText>
        </w:r>
        <w:r w:rsidR="00E63EED" w:rsidDel="003D099D">
          <w:rPr>
            <w:rFonts w:ascii="Times New Roman" w:hAnsi="Times New Roman" w:cs="Times New Roman"/>
            <w:sz w:val="24"/>
            <w:szCs w:val="24"/>
          </w:rPr>
          <w:delText>C stock estimates</w:delText>
        </w:r>
      </w:del>
      <w:del w:id="699" w:author="Xavier" w:date="2015-04-07T21:43:00Z">
        <w:r w:rsidR="00E63EED" w:rsidDel="003D099D">
          <w:rPr>
            <w:rFonts w:ascii="Times New Roman" w:hAnsi="Times New Roman" w:cs="Times New Roman"/>
            <w:sz w:val="24"/>
            <w:szCs w:val="24"/>
          </w:rPr>
          <w:delText xml:space="preserve">. </w:delText>
        </w:r>
      </w:del>
    </w:p>
    <w:p w:rsidR="0040576C" w:rsidRPr="0040576C" w:rsidRDefault="004472D6" w:rsidP="00F35F72">
      <w:pPr>
        <w:spacing w:after="0" w:line="480" w:lineRule="auto"/>
        <w:rPr>
          <w:ins w:id="700" w:author="USDA Forest Service" w:date="2015-04-15T21:37:00Z"/>
          <w:rFonts w:ascii="Times New Roman" w:hAnsi="Times New Roman" w:cs="Times New Roman"/>
          <w:b/>
          <w:sz w:val="24"/>
          <w:szCs w:val="24"/>
        </w:rPr>
      </w:pPr>
      <w:ins w:id="701" w:author="USDA Forest Service" w:date="2015-04-15T21:37:00Z">
        <w:r w:rsidRPr="004472D6">
          <w:rPr>
            <w:rFonts w:ascii="Times New Roman" w:hAnsi="Times New Roman" w:cs="Times New Roman"/>
            <w:b/>
            <w:sz w:val="24"/>
            <w:szCs w:val="24"/>
          </w:rPr>
          <w:t>4.</w:t>
        </w:r>
      </w:ins>
      <w:ins w:id="702" w:author="USDA Forest Service" w:date="2015-04-16T11:06:00Z">
        <w:r w:rsidR="00ED39CA">
          <w:rPr>
            <w:rFonts w:ascii="Times New Roman" w:hAnsi="Times New Roman" w:cs="Times New Roman"/>
            <w:b/>
            <w:sz w:val="24"/>
            <w:szCs w:val="24"/>
          </w:rPr>
          <w:t>2</w:t>
        </w:r>
      </w:ins>
      <w:ins w:id="703" w:author="Xavier" w:date="2015-04-16T13:20:00Z">
        <w:r w:rsidR="00D15C16">
          <w:rPr>
            <w:rFonts w:ascii="Times New Roman" w:hAnsi="Times New Roman" w:cs="Times New Roman"/>
            <w:b/>
            <w:sz w:val="24"/>
            <w:szCs w:val="24"/>
          </w:rPr>
          <w:t>.</w:t>
        </w:r>
      </w:ins>
      <w:ins w:id="704" w:author="USDA Forest Service" w:date="2015-04-15T21:37:00Z">
        <w:r w:rsidR="0040576C">
          <w:rPr>
            <w:rFonts w:ascii="Times New Roman" w:hAnsi="Times New Roman" w:cs="Times New Roman"/>
            <w:b/>
            <w:sz w:val="24"/>
            <w:szCs w:val="24"/>
          </w:rPr>
          <w:t xml:space="preserve"> Peat C stocks</w:t>
        </w:r>
      </w:ins>
    </w:p>
    <w:p w:rsidR="00E82672" w:rsidRDefault="00EE7CEF" w:rsidP="00F35F72">
      <w:pPr>
        <w:spacing w:after="0" w:line="480" w:lineRule="auto"/>
        <w:rPr>
          <w:rFonts w:ascii="Times New Roman" w:hAnsi="Times New Roman" w:cs="Times New Roman"/>
          <w:sz w:val="24"/>
          <w:szCs w:val="24"/>
        </w:rPr>
      </w:pPr>
      <w:ins w:id="705" w:author="Xavier" w:date="2015-04-09T11:35:00Z">
        <w:r>
          <w:rPr>
            <w:rFonts w:ascii="Times New Roman" w:hAnsi="Times New Roman" w:cs="Times New Roman"/>
            <w:sz w:val="24"/>
            <w:szCs w:val="24"/>
          </w:rPr>
          <w:tab/>
        </w:r>
      </w:ins>
      <w:r w:rsidR="002548D6">
        <w:rPr>
          <w:rFonts w:ascii="Times New Roman" w:hAnsi="Times New Roman" w:cs="Times New Roman"/>
          <w:sz w:val="24"/>
          <w:szCs w:val="24"/>
        </w:rPr>
        <w:t>T</w:t>
      </w:r>
      <w:r w:rsidR="00E63EED">
        <w:rPr>
          <w:rFonts w:ascii="Times New Roman" w:hAnsi="Times New Roman" w:cs="Times New Roman"/>
          <w:sz w:val="24"/>
          <w:szCs w:val="24"/>
        </w:rPr>
        <w:t>he profile from Site TG-2</w:t>
      </w:r>
      <w:r w:rsidR="007C3B57">
        <w:rPr>
          <w:rFonts w:ascii="Times New Roman" w:hAnsi="Times New Roman" w:cs="Times New Roman"/>
          <w:sz w:val="24"/>
          <w:szCs w:val="24"/>
        </w:rPr>
        <w:t xml:space="preserve"> </w:t>
      </w:r>
      <w:r w:rsidR="00E63EED">
        <w:rPr>
          <w:rFonts w:ascii="Times New Roman" w:hAnsi="Times New Roman" w:cs="Times New Roman"/>
          <w:sz w:val="24"/>
          <w:szCs w:val="24"/>
        </w:rPr>
        <w:t xml:space="preserve">in </w:t>
      </w:r>
      <w:r w:rsidR="007C3B57">
        <w:rPr>
          <w:rFonts w:ascii="Times New Roman" w:hAnsi="Times New Roman" w:cs="Times New Roman"/>
          <w:sz w:val="24"/>
          <w:szCs w:val="24"/>
        </w:rPr>
        <w:t>Figure 5</w:t>
      </w:r>
      <w:r w:rsidR="00E63EED">
        <w:rPr>
          <w:rFonts w:ascii="Times New Roman" w:hAnsi="Times New Roman" w:cs="Times New Roman"/>
          <w:sz w:val="24"/>
          <w:szCs w:val="24"/>
        </w:rPr>
        <w:t xml:space="preserve"> </w:t>
      </w:r>
      <w:r w:rsidR="00733583">
        <w:rPr>
          <w:rFonts w:ascii="Times New Roman" w:hAnsi="Times New Roman" w:cs="Times New Roman"/>
          <w:sz w:val="24"/>
          <w:szCs w:val="24"/>
        </w:rPr>
        <w:t>can be used to investigate how</w:t>
      </w:r>
      <w:r w:rsidR="00E63EED">
        <w:rPr>
          <w:rFonts w:ascii="Times New Roman" w:hAnsi="Times New Roman" w:cs="Times New Roman"/>
          <w:sz w:val="24"/>
          <w:szCs w:val="24"/>
        </w:rPr>
        <w:t xml:space="preserve"> subtle changes in peat thickness </w:t>
      </w:r>
      <w:ins w:id="706" w:author="Xavier" w:date="2015-04-09T11:21:00Z">
        <w:r w:rsidR="00116F8A">
          <w:rPr>
            <w:rFonts w:ascii="Times New Roman" w:hAnsi="Times New Roman" w:cs="Times New Roman"/>
            <w:sz w:val="24"/>
            <w:szCs w:val="24"/>
          </w:rPr>
          <w:t xml:space="preserve">as detected from GPR </w:t>
        </w:r>
      </w:ins>
      <w:r w:rsidR="00757ABC">
        <w:rPr>
          <w:rFonts w:ascii="Times New Roman" w:hAnsi="Times New Roman" w:cs="Times New Roman"/>
          <w:sz w:val="24"/>
          <w:szCs w:val="24"/>
        </w:rPr>
        <w:t xml:space="preserve">(representing a maximum gradient below 0.02 deg) </w:t>
      </w:r>
      <w:r w:rsidR="00E63EED">
        <w:rPr>
          <w:rFonts w:ascii="Times New Roman" w:hAnsi="Times New Roman" w:cs="Times New Roman"/>
          <w:sz w:val="24"/>
          <w:szCs w:val="24"/>
        </w:rPr>
        <w:t xml:space="preserve">may influence overall peat </w:t>
      </w:r>
      <w:del w:id="707" w:author="USDA Forest Service" w:date="2015-04-15T21:38:00Z">
        <w:r w:rsidR="00B3362D" w:rsidDel="0040576C">
          <w:rPr>
            <w:rFonts w:ascii="Times New Roman" w:hAnsi="Times New Roman" w:cs="Times New Roman"/>
            <w:sz w:val="24"/>
            <w:szCs w:val="24"/>
          </w:rPr>
          <w:delText xml:space="preserve">and </w:delText>
        </w:r>
        <w:r w:rsidR="002548D6" w:rsidDel="0040576C">
          <w:rPr>
            <w:rFonts w:ascii="Times New Roman" w:hAnsi="Times New Roman" w:cs="Times New Roman"/>
            <w:sz w:val="24"/>
            <w:szCs w:val="24"/>
          </w:rPr>
          <w:delText>c</w:delText>
        </w:r>
      </w:del>
      <w:ins w:id="708" w:author="USDA Forest Service" w:date="2015-04-15T21:38:00Z">
        <w:r w:rsidR="0040576C">
          <w:rPr>
            <w:rFonts w:ascii="Times New Roman" w:hAnsi="Times New Roman" w:cs="Times New Roman"/>
            <w:sz w:val="24"/>
            <w:szCs w:val="24"/>
          </w:rPr>
          <w:t>c</w:t>
        </w:r>
      </w:ins>
      <w:r w:rsidR="002548D6">
        <w:rPr>
          <w:rFonts w:ascii="Times New Roman" w:hAnsi="Times New Roman" w:cs="Times New Roman"/>
          <w:sz w:val="24"/>
          <w:szCs w:val="24"/>
        </w:rPr>
        <w:t xml:space="preserve">arbon </w:t>
      </w:r>
      <w:r w:rsidR="00E63EED">
        <w:rPr>
          <w:rFonts w:ascii="Times New Roman" w:hAnsi="Times New Roman" w:cs="Times New Roman"/>
          <w:sz w:val="24"/>
          <w:szCs w:val="24"/>
        </w:rPr>
        <w:t>stock estimates. Figure 9 shows</w:t>
      </w:r>
      <w:r w:rsidR="00A9646B">
        <w:rPr>
          <w:rFonts w:ascii="Times New Roman" w:hAnsi="Times New Roman" w:cs="Times New Roman"/>
          <w:sz w:val="24"/>
          <w:szCs w:val="24"/>
        </w:rPr>
        <w:t xml:space="preserve"> a comparison between </w:t>
      </w:r>
      <w:r w:rsidR="00314477">
        <w:rPr>
          <w:rFonts w:ascii="Times New Roman" w:hAnsi="Times New Roman" w:cs="Times New Roman"/>
          <w:sz w:val="24"/>
          <w:szCs w:val="24"/>
        </w:rPr>
        <w:t xml:space="preserve">a) </w:t>
      </w:r>
      <w:r w:rsidR="00A9646B">
        <w:rPr>
          <w:rFonts w:ascii="Times New Roman" w:hAnsi="Times New Roman" w:cs="Times New Roman"/>
          <w:sz w:val="24"/>
          <w:szCs w:val="24"/>
        </w:rPr>
        <w:t xml:space="preserve">peat thickness estimated from GPR </w:t>
      </w:r>
      <w:r w:rsidR="002548D6">
        <w:rPr>
          <w:rFonts w:ascii="Times New Roman" w:hAnsi="Times New Roman" w:cs="Times New Roman"/>
          <w:sz w:val="24"/>
          <w:szCs w:val="24"/>
        </w:rPr>
        <w:t xml:space="preserve">at </w:t>
      </w:r>
      <w:r w:rsidR="00A9646B">
        <w:rPr>
          <w:rFonts w:ascii="Times New Roman" w:hAnsi="Times New Roman" w:cs="Times New Roman"/>
          <w:sz w:val="24"/>
          <w:szCs w:val="24"/>
        </w:rPr>
        <w:t>a total of 539 locations (or every 0.2 m along the profile</w:t>
      </w:r>
      <w:r w:rsidR="00F43B84">
        <w:rPr>
          <w:rFonts w:ascii="Times New Roman" w:hAnsi="Times New Roman" w:cs="Times New Roman"/>
          <w:sz w:val="24"/>
          <w:szCs w:val="24"/>
        </w:rPr>
        <w:t xml:space="preserve"> </w:t>
      </w:r>
      <w:ins w:id="709" w:author="USDA Forest Service" w:date="2015-04-15T21:20:00Z">
        <w:r w:rsidR="00265D70">
          <w:rPr>
            <w:rFonts w:ascii="Times New Roman" w:hAnsi="Times New Roman" w:cs="Times New Roman"/>
            <w:sz w:val="24"/>
            <w:szCs w:val="24"/>
          </w:rPr>
          <w:t xml:space="preserve">shown </w:t>
        </w:r>
      </w:ins>
      <w:r w:rsidR="00F43B84">
        <w:rPr>
          <w:rFonts w:ascii="Times New Roman" w:hAnsi="Times New Roman" w:cs="Times New Roman"/>
          <w:sz w:val="24"/>
          <w:szCs w:val="24"/>
        </w:rPr>
        <w:t>in Figure 5</w:t>
      </w:r>
      <w:r w:rsidR="00314477">
        <w:rPr>
          <w:rFonts w:ascii="Times New Roman" w:hAnsi="Times New Roman" w:cs="Times New Roman"/>
          <w:sz w:val="24"/>
          <w:szCs w:val="24"/>
        </w:rPr>
        <w:t>a</w:t>
      </w:r>
      <w:r w:rsidR="00A9646B">
        <w:rPr>
          <w:rFonts w:ascii="Times New Roman" w:hAnsi="Times New Roman" w:cs="Times New Roman"/>
          <w:sz w:val="24"/>
          <w:szCs w:val="24"/>
        </w:rPr>
        <w:t>)</w:t>
      </w:r>
      <w:del w:id="710" w:author="USDA Forest Service" w:date="2015-04-15T21:21:00Z">
        <w:r w:rsidR="00A9646B" w:rsidDel="00265D70">
          <w:rPr>
            <w:rFonts w:ascii="Times New Roman" w:hAnsi="Times New Roman" w:cs="Times New Roman"/>
            <w:sz w:val="24"/>
            <w:szCs w:val="24"/>
          </w:rPr>
          <w:delText>,</w:delText>
        </w:r>
      </w:del>
      <w:r w:rsidR="00A9646B">
        <w:rPr>
          <w:rFonts w:ascii="Times New Roman" w:hAnsi="Times New Roman" w:cs="Times New Roman"/>
          <w:sz w:val="24"/>
          <w:szCs w:val="24"/>
        </w:rPr>
        <w:t xml:space="preserve"> and direct coring at 5 locations (or approximately every 20 m along the profile)</w:t>
      </w:r>
      <w:r w:rsidR="00314477">
        <w:rPr>
          <w:rFonts w:ascii="Times New Roman" w:hAnsi="Times New Roman" w:cs="Times New Roman"/>
          <w:sz w:val="24"/>
          <w:szCs w:val="24"/>
        </w:rPr>
        <w:t xml:space="preserve"> (Figure 9a); and b)</w:t>
      </w:r>
      <w:r w:rsidR="00314477" w:rsidRPr="00314477">
        <w:rPr>
          <w:rFonts w:ascii="Times New Roman" w:hAnsi="Times New Roman" w:cs="Times New Roman"/>
          <w:sz w:val="24"/>
          <w:szCs w:val="24"/>
        </w:rPr>
        <w:t xml:space="preserve"> </w:t>
      </w:r>
      <w:r w:rsidR="00314477">
        <w:rPr>
          <w:rFonts w:ascii="Times New Roman" w:hAnsi="Times New Roman" w:cs="Times New Roman"/>
          <w:sz w:val="24"/>
          <w:szCs w:val="24"/>
        </w:rPr>
        <w:t>peat thickness estimated from ERI at a total of 190 locations (interface shown in Figure 5b)</w:t>
      </w:r>
      <w:del w:id="711" w:author="USDA Forest Service" w:date="2015-04-15T21:21:00Z">
        <w:r w:rsidR="00314477" w:rsidDel="00265D70">
          <w:rPr>
            <w:rFonts w:ascii="Times New Roman" w:hAnsi="Times New Roman" w:cs="Times New Roman"/>
            <w:sz w:val="24"/>
            <w:szCs w:val="24"/>
          </w:rPr>
          <w:delText>,</w:delText>
        </w:r>
      </w:del>
      <w:r w:rsidR="00314477">
        <w:rPr>
          <w:rFonts w:ascii="Times New Roman" w:hAnsi="Times New Roman" w:cs="Times New Roman"/>
          <w:sz w:val="24"/>
          <w:szCs w:val="24"/>
        </w:rPr>
        <w:t xml:space="preserve"> and direct coring at 5 locations</w:t>
      </w:r>
      <w:r w:rsidR="00C40F2E">
        <w:rPr>
          <w:rFonts w:ascii="Times New Roman" w:hAnsi="Times New Roman" w:cs="Times New Roman"/>
          <w:sz w:val="24"/>
          <w:szCs w:val="24"/>
        </w:rPr>
        <w:t xml:space="preserve"> (Figure 9b)</w:t>
      </w:r>
      <w:r w:rsidR="00A9646B">
        <w:rPr>
          <w:rFonts w:ascii="Times New Roman" w:hAnsi="Times New Roman" w:cs="Times New Roman"/>
          <w:sz w:val="24"/>
          <w:szCs w:val="24"/>
        </w:rPr>
        <w:t>.</w:t>
      </w:r>
      <w:r w:rsidR="00FA6790">
        <w:rPr>
          <w:rFonts w:ascii="Times New Roman" w:hAnsi="Times New Roman" w:cs="Times New Roman"/>
          <w:sz w:val="24"/>
          <w:szCs w:val="24"/>
        </w:rPr>
        <w:t xml:space="preserve"> </w:t>
      </w:r>
      <w:del w:id="712" w:author="Xavier" w:date="2015-04-09T21:03:00Z">
        <w:r w:rsidR="005F3F5C" w:rsidDel="00D35B6A">
          <w:rPr>
            <w:rFonts w:ascii="Times New Roman" w:hAnsi="Times New Roman" w:cs="Times New Roman"/>
            <w:sz w:val="24"/>
            <w:szCs w:val="24"/>
          </w:rPr>
          <w:delText xml:space="preserve">Although the regularization constraint used in the ERI inversion procedure has the effect of smoothing structural boundaries, the depth to such boundaries can be estimated in a semi-quantitative way when some kind </w:delText>
        </w:r>
        <w:r w:rsidR="00FF6E1D" w:rsidDel="00D35B6A">
          <w:rPr>
            <w:rFonts w:ascii="Times New Roman" w:hAnsi="Times New Roman" w:cs="Times New Roman"/>
            <w:sz w:val="24"/>
            <w:szCs w:val="24"/>
          </w:rPr>
          <w:delText xml:space="preserve">of </w:delText>
        </w:r>
        <w:r w:rsidR="005F3F5C" w:rsidDel="00D35B6A">
          <w:rPr>
            <w:rFonts w:ascii="Times New Roman" w:hAnsi="Times New Roman" w:cs="Times New Roman"/>
            <w:sz w:val="24"/>
            <w:szCs w:val="24"/>
          </w:rPr>
          <w:delText>ancillary information is available to calibrate the definition of these interfaces. Thus, t</w:delText>
        </w:r>
      </w:del>
      <w:del w:id="713" w:author="Xavier" w:date="2015-04-09T21:08:00Z">
        <w:r w:rsidR="005F3F5C" w:rsidDel="00D35B6A">
          <w:rPr>
            <w:rFonts w:ascii="Times New Roman" w:hAnsi="Times New Roman" w:cs="Times New Roman"/>
            <w:sz w:val="24"/>
            <w:szCs w:val="24"/>
          </w:rPr>
          <w:delText>he lower peat boundary was ‘picked’ from the ERI image using the average inverted resistivity value at pixels corresponding to the interface identified from coring (mean = 131</w:delText>
        </w:r>
        <w:r w:rsidR="005F3F5C" w:rsidRPr="00BF3732" w:rsidDel="00D35B6A">
          <w:rPr>
            <w:rFonts w:ascii="Times New Roman" w:hAnsi="Times New Roman" w:cs="Times New Roman"/>
            <w:sz w:val="24"/>
            <w:szCs w:val="24"/>
          </w:rPr>
          <w:delText xml:space="preserve"> </w:delText>
        </w:r>
        <w:r w:rsidR="005F3F5C" w:rsidDel="00D35B6A">
          <w:rPr>
            <w:rFonts w:ascii="Times New Roman" w:hAnsi="Times New Roman" w:cs="Times New Roman"/>
            <w:sz w:val="24"/>
            <w:szCs w:val="24"/>
          </w:rPr>
          <w:delText xml:space="preserve">Ohm-m, standard deviation = 17 Ohm-m). </w:delText>
        </w:r>
      </w:del>
      <w:del w:id="714" w:author="Xavier" w:date="2015-04-09T21:03:00Z">
        <w:r w:rsidR="005F3F5C" w:rsidDel="00D35B6A">
          <w:rPr>
            <w:rFonts w:ascii="Times New Roman" w:hAnsi="Times New Roman" w:cs="Times New Roman"/>
            <w:sz w:val="24"/>
            <w:szCs w:val="24"/>
          </w:rPr>
          <w:delText xml:space="preserve">At each of the 190 horizontal locations, the interface was picked as the vertical location below </w:delText>
        </w:r>
        <w:r w:rsidR="00B31114" w:rsidDel="00D35B6A">
          <w:rPr>
            <w:rFonts w:ascii="Times New Roman" w:hAnsi="Times New Roman" w:cs="Times New Roman"/>
            <w:sz w:val="24"/>
            <w:szCs w:val="24"/>
          </w:rPr>
          <w:delText>1.5</w:delText>
        </w:r>
        <w:r w:rsidR="005F3F5C" w:rsidDel="00D35B6A">
          <w:rPr>
            <w:rFonts w:ascii="Times New Roman" w:hAnsi="Times New Roman" w:cs="Times New Roman"/>
            <w:sz w:val="24"/>
            <w:szCs w:val="24"/>
          </w:rPr>
          <w:delText xml:space="preserve"> m depth (to ensure picking below </w:delText>
        </w:r>
        <w:r w:rsidR="00B31114" w:rsidDel="00D35B6A">
          <w:rPr>
            <w:rFonts w:ascii="Times New Roman" w:hAnsi="Times New Roman" w:cs="Times New Roman"/>
            <w:sz w:val="24"/>
            <w:szCs w:val="24"/>
          </w:rPr>
          <w:delText xml:space="preserve">the </w:delText>
        </w:r>
        <w:r w:rsidR="008A3557" w:rsidDel="00D35B6A">
          <w:rPr>
            <w:rFonts w:ascii="Times New Roman" w:hAnsi="Times New Roman" w:cs="Times New Roman"/>
            <w:sz w:val="24"/>
            <w:szCs w:val="24"/>
          </w:rPr>
          <w:delText xml:space="preserve">near surface </w:delText>
        </w:r>
        <w:r w:rsidR="002C7854" w:rsidDel="00D35B6A">
          <w:rPr>
            <w:rFonts w:ascii="Times New Roman" w:hAnsi="Times New Roman" w:cs="Times New Roman"/>
            <w:sz w:val="24"/>
            <w:szCs w:val="24"/>
          </w:rPr>
          <w:delText>resistivity transition</w:delText>
        </w:r>
        <w:r w:rsidR="009D1238" w:rsidDel="00D35B6A">
          <w:rPr>
            <w:rFonts w:ascii="Times New Roman" w:hAnsi="Times New Roman" w:cs="Times New Roman"/>
            <w:sz w:val="24"/>
            <w:szCs w:val="24"/>
          </w:rPr>
          <w:delText xml:space="preserve"> </w:delText>
        </w:r>
        <w:r w:rsidR="008A3557" w:rsidDel="00D35B6A">
          <w:rPr>
            <w:rFonts w:ascii="Times New Roman" w:hAnsi="Times New Roman" w:cs="Times New Roman"/>
            <w:sz w:val="24"/>
            <w:szCs w:val="24"/>
          </w:rPr>
          <w:delText xml:space="preserve">probably resulting from </w:delText>
        </w:r>
        <w:r w:rsidR="00F5306D" w:rsidDel="00D35B6A">
          <w:rPr>
            <w:rFonts w:ascii="Times New Roman" w:hAnsi="Times New Roman" w:cs="Times New Roman"/>
            <w:sz w:val="24"/>
            <w:szCs w:val="24"/>
          </w:rPr>
          <w:delText xml:space="preserve">a change from </w:delText>
        </w:r>
        <w:r w:rsidR="008A3557" w:rsidDel="00D35B6A">
          <w:rPr>
            <w:rFonts w:ascii="Times New Roman" w:hAnsi="Times New Roman" w:cs="Times New Roman"/>
            <w:sz w:val="24"/>
            <w:szCs w:val="24"/>
          </w:rPr>
          <w:delText xml:space="preserve">disturbed </w:delText>
        </w:r>
        <w:r w:rsidR="00F5306D" w:rsidDel="00D35B6A">
          <w:rPr>
            <w:rFonts w:ascii="Times New Roman" w:hAnsi="Times New Roman" w:cs="Times New Roman"/>
            <w:sz w:val="24"/>
            <w:szCs w:val="24"/>
          </w:rPr>
          <w:delText xml:space="preserve">to undisturbed </w:delText>
        </w:r>
        <w:r w:rsidR="008A3557" w:rsidDel="00D35B6A">
          <w:rPr>
            <w:rFonts w:ascii="Times New Roman" w:hAnsi="Times New Roman" w:cs="Times New Roman"/>
            <w:sz w:val="24"/>
            <w:szCs w:val="24"/>
          </w:rPr>
          <w:delText>peat</w:delText>
        </w:r>
        <w:r w:rsidR="005F3F5C" w:rsidDel="00D35B6A">
          <w:rPr>
            <w:rFonts w:ascii="Times New Roman" w:hAnsi="Times New Roman" w:cs="Times New Roman"/>
            <w:sz w:val="24"/>
            <w:szCs w:val="24"/>
          </w:rPr>
          <w:delText xml:space="preserve">) where the inverted </w:delText>
        </w:r>
        <w:r w:rsidR="005F3F5C" w:rsidDel="00D35B6A">
          <w:rPr>
            <w:rFonts w:ascii="Times New Roman" w:hAnsi="Times New Roman" w:cs="Times New Roman"/>
            <w:sz w:val="24"/>
            <w:szCs w:val="24"/>
          </w:rPr>
          <w:lastRenderedPageBreak/>
          <w:delText xml:space="preserve">resistivity most closely matched the estimated interface resistivity value. </w:delText>
        </w:r>
        <w:r w:rsidR="00FA6790" w:rsidDel="00D35B6A">
          <w:rPr>
            <w:rFonts w:ascii="Times New Roman" w:hAnsi="Times New Roman" w:cs="Times New Roman"/>
            <w:sz w:val="24"/>
            <w:szCs w:val="24"/>
          </w:rPr>
          <w:delText xml:space="preserve">ERI estimates </w:delText>
        </w:r>
        <w:r w:rsidR="00EF1674" w:rsidDel="00D35B6A">
          <w:rPr>
            <w:rFonts w:ascii="Times New Roman" w:hAnsi="Times New Roman" w:cs="Times New Roman"/>
            <w:sz w:val="24"/>
            <w:szCs w:val="24"/>
          </w:rPr>
          <w:delText>do not</w:delText>
        </w:r>
        <w:r w:rsidR="00FA6790" w:rsidDel="00D35B6A">
          <w:rPr>
            <w:rFonts w:ascii="Times New Roman" w:hAnsi="Times New Roman" w:cs="Times New Roman"/>
            <w:sz w:val="24"/>
            <w:szCs w:val="24"/>
          </w:rPr>
          <w:delText xml:space="preserve"> consider the first and last 5 meters along the profile due to the low resolution in the inversion.</w:delText>
        </w:r>
        <w:r w:rsidR="00A9646B" w:rsidDel="00D35B6A">
          <w:rPr>
            <w:rFonts w:ascii="Times New Roman" w:hAnsi="Times New Roman" w:cs="Times New Roman"/>
            <w:sz w:val="24"/>
            <w:szCs w:val="24"/>
          </w:rPr>
          <w:delText xml:space="preserve"> </w:delText>
        </w:r>
      </w:del>
      <w:r w:rsidR="00A9646B">
        <w:rPr>
          <w:rFonts w:ascii="Times New Roman" w:hAnsi="Times New Roman" w:cs="Times New Roman"/>
          <w:sz w:val="24"/>
          <w:szCs w:val="24"/>
        </w:rPr>
        <w:t xml:space="preserve">GPR estimates </w:t>
      </w:r>
      <w:r w:rsidR="0052165E">
        <w:rPr>
          <w:rFonts w:ascii="Times New Roman" w:hAnsi="Times New Roman" w:cs="Times New Roman"/>
          <w:sz w:val="24"/>
          <w:szCs w:val="24"/>
        </w:rPr>
        <w:t xml:space="preserve">in Figure 9a </w:t>
      </w:r>
      <w:r w:rsidR="00A9646B">
        <w:rPr>
          <w:rFonts w:ascii="Times New Roman" w:hAnsi="Times New Roman" w:cs="Times New Roman"/>
          <w:sz w:val="24"/>
          <w:szCs w:val="24"/>
        </w:rPr>
        <w:t>are based on an average velocity of 0.038 m ns</w:t>
      </w:r>
      <w:r w:rsidR="00A9646B" w:rsidRPr="00A9646B">
        <w:rPr>
          <w:rFonts w:ascii="Times New Roman" w:hAnsi="Times New Roman" w:cs="Times New Roman"/>
          <w:sz w:val="24"/>
          <w:szCs w:val="24"/>
          <w:vertAlign w:val="superscript"/>
        </w:rPr>
        <w:t>-</w:t>
      </w:r>
      <w:r w:rsidR="0052165E" w:rsidRPr="00A9646B">
        <w:rPr>
          <w:rFonts w:ascii="Times New Roman" w:hAnsi="Times New Roman" w:cs="Times New Roman"/>
          <w:sz w:val="24"/>
          <w:szCs w:val="24"/>
          <w:vertAlign w:val="superscript"/>
        </w:rPr>
        <w:t>1</w:t>
      </w:r>
      <w:del w:id="715" w:author="Xavier" w:date="2015-04-09T21:03:00Z">
        <w:r w:rsidR="0052165E" w:rsidDel="00D35B6A">
          <w:rPr>
            <w:rFonts w:ascii="Times New Roman" w:hAnsi="Times New Roman" w:cs="Times New Roman"/>
            <w:sz w:val="24"/>
            <w:szCs w:val="24"/>
          </w:rPr>
          <w:delText>(o</w:delText>
        </w:r>
        <w:r w:rsidR="005F232A" w:rsidDel="00D35B6A">
          <w:rPr>
            <w:rFonts w:ascii="Times New Roman" w:hAnsi="Times New Roman" w:cs="Times New Roman"/>
            <w:sz w:val="24"/>
            <w:szCs w:val="24"/>
          </w:rPr>
          <w:delText xml:space="preserve">r a constant relative dielectric permittivity) </w:delText>
        </w:r>
      </w:del>
      <w:r w:rsidR="005F232A">
        <w:rPr>
          <w:rFonts w:ascii="Times New Roman" w:hAnsi="Times New Roman" w:cs="Times New Roman"/>
          <w:sz w:val="24"/>
          <w:szCs w:val="24"/>
        </w:rPr>
        <w:t>for the entire peat column</w:t>
      </w:r>
      <w:del w:id="716" w:author="Xavier" w:date="2015-04-09T21:04:00Z">
        <w:r w:rsidR="0052165E" w:rsidDel="00D35B6A">
          <w:rPr>
            <w:rFonts w:ascii="Times New Roman" w:hAnsi="Times New Roman" w:cs="Times New Roman"/>
            <w:sz w:val="24"/>
            <w:szCs w:val="24"/>
          </w:rPr>
          <w:delText xml:space="preserve">. </w:delText>
        </w:r>
        <w:r w:rsidR="005F232A" w:rsidRPr="00A9646B" w:rsidDel="00D35B6A">
          <w:rPr>
            <w:rFonts w:ascii="Times New Roman" w:hAnsi="Times New Roman" w:cs="Times New Roman"/>
            <w:sz w:val="24"/>
            <w:szCs w:val="24"/>
            <w:vertAlign w:val="superscript"/>
          </w:rPr>
          <w:delText xml:space="preserve"> </w:delText>
        </w:r>
        <w:r w:rsidR="00A9646B" w:rsidDel="00D35B6A">
          <w:rPr>
            <w:rFonts w:ascii="Times New Roman" w:hAnsi="Times New Roman" w:cs="Times New Roman"/>
            <w:sz w:val="24"/>
            <w:szCs w:val="24"/>
          </w:rPr>
          <w:delText xml:space="preserve"> </w:delText>
        </w:r>
        <w:r w:rsidR="0052165E" w:rsidDel="00D35B6A">
          <w:rPr>
            <w:rFonts w:ascii="Times New Roman" w:hAnsi="Times New Roman" w:cs="Times New Roman"/>
            <w:sz w:val="24"/>
            <w:szCs w:val="24"/>
          </w:rPr>
          <w:delText>Although EM wave velocity in peat soils most typically range between 0.036-0.044 m ns</w:delText>
        </w:r>
        <w:r w:rsidR="0052165E" w:rsidRPr="00A9646B" w:rsidDel="00D35B6A">
          <w:rPr>
            <w:rFonts w:ascii="Times New Roman" w:hAnsi="Times New Roman" w:cs="Times New Roman"/>
            <w:sz w:val="24"/>
            <w:szCs w:val="24"/>
            <w:vertAlign w:val="superscript"/>
          </w:rPr>
          <w:delText>-1</w:delText>
        </w:r>
        <w:r w:rsidR="0052165E" w:rsidDel="00D35B6A">
          <w:rPr>
            <w:rFonts w:ascii="Times New Roman" w:hAnsi="Times New Roman" w:cs="Times New Roman"/>
            <w:sz w:val="24"/>
            <w:szCs w:val="24"/>
            <w:vertAlign w:val="superscript"/>
          </w:rPr>
          <w:delText xml:space="preserve"> </w:delText>
        </w:r>
        <w:r w:rsidR="00F87A5A" w:rsidRPr="000223EC" w:rsidDel="00D35B6A">
          <w:rPr>
            <w:rFonts w:ascii="Times New Roman" w:hAnsi="Times New Roman" w:cs="Times New Roman"/>
            <w:sz w:val="24"/>
            <w:szCs w:val="24"/>
          </w:rPr>
          <w:fldChar w:fldCharType="begin"/>
        </w:r>
        <w:r w:rsidR="000223EC" w:rsidRPr="000223EC" w:rsidDel="00D35B6A">
          <w:rPr>
            <w:rFonts w:ascii="Times New Roman" w:hAnsi="Times New Roman" w:cs="Times New Roman"/>
            <w:sz w:val="24"/>
            <w:szCs w:val="24"/>
          </w:rPr>
          <w:delInstrText xml:space="preserve"> ADDIN EN.CITE &lt;EndNote&gt;&lt;Cite&gt;&lt;Author&gt;Parsekian&lt;/Author&gt;&lt;Year&gt;2012&lt;/Year&gt;&lt;RecNum&gt;681&lt;/RecNum&gt;&lt;DisplayText&gt;(Parsekian et al. 2012)&lt;/DisplayText&gt;&lt;record&gt;&lt;rec-number&gt;681&lt;/rec-number&gt;&lt;foreign-keys&gt;&lt;key app="EN" db-id="etp09zffjx9xw4esddr5s5d2pvadaapfvv2r"&gt;681&lt;/key&gt;&lt;/foreign-keys&gt;&lt;ref-type name="Journal Article"&gt;17&lt;/ref-type&gt;&lt;contributors&gt;&lt;authors&gt;&lt;author&gt;Parsekian, A. D.&lt;/author&gt;&lt;author&gt;Slater, L.&lt;/author&gt;&lt;author&gt;Sebestyen, S. D.&lt;/author&gt;&lt;author&gt;Kolka, R. K.&lt;/author&gt;&lt;author&gt;Ntarlagiannis, D.&lt;/author&gt;&lt;author&gt;Nolan, J.&lt;/author&gt;&lt;author&gt;Hanson, P.&lt;/author&gt;&lt;/authors&gt;&lt;/contributors&gt;&lt;titles&gt;&lt;title&gt;Comparison of uncertainty in peat volume and soil carbon estimated using GPR and probing&lt;/title&gt;&lt;secondary-title&gt;Soil Science Society of America Journal&lt;/secondary-title&gt;&lt;/titles&gt;&lt;periodical&gt;&lt;full-title&gt;Soil Science Society of America Journal&lt;/full-title&gt;&lt;/periodical&gt;&lt;pages&gt;1911-1918&lt;/pages&gt;&lt;volume&gt;76&lt;/volume&gt;&lt;number&gt;5&lt;/number&gt;&lt;dates&gt;&lt;year&gt;2012&lt;/year&gt;&lt;/dates&gt;&lt;urls&gt;&lt;/urls&gt;&lt;/record&gt;&lt;/Cite&gt;&lt;/EndNote&gt;</w:delInstrText>
        </w:r>
        <w:r w:rsidR="00F87A5A" w:rsidRPr="000223EC" w:rsidDel="00D35B6A">
          <w:rPr>
            <w:rFonts w:ascii="Times New Roman" w:hAnsi="Times New Roman" w:cs="Times New Roman"/>
            <w:sz w:val="24"/>
            <w:szCs w:val="24"/>
          </w:rPr>
          <w:fldChar w:fldCharType="separate"/>
        </w:r>
        <w:r w:rsidR="000223EC" w:rsidRPr="000223EC" w:rsidDel="00D35B6A">
          <w:rPr>
            <w:rFonts w:ascii="Times New Roman" w:hAnsi="Times New Roman" w:cs="Times New Roman"/>
            <w:noProof/>
            <w:sz w:val="24"/>
            <w:szCs w:val="24"/>
          </w:rPr>
          <w:delText>(</w:delText>
        </w:r>
        <w:r w:rsidR="00F87A5A" w:rsidDel="00D35B6A">
          <w:rPr>
            <w:rFonts w:ascii="Times New Roman" w:hAnsi="Times New Roman" w:cs="Times New Roman"/>
            <w:noProof/>
            <w:sz w:val="24"/>
            <w:szCs w:val="24"/>
          </w:rPr>
          <w:fldChar w:fldCharType="begin"/>
        </w:r>
        <w:r w:rsidR="00EF379F" w:rsidDel="00D35B6A">
          <w:rPr>
            <w:rFonts w:ascii="Times New Roman" w:hAnsi="Times New Roman" w:cs="Times New Roman"/>
            <w:noProof/>
            <w:sz w:val="24"/>
            <w:szCs w:val="24"/>
          </w:rPr>
          <w:delInstrText xml:space="preserve"> HYPERLINK \l "_ENREF_25" \o "Parsekian, 2012 #681" </w:delInstrText>
        </w:r>
        <w:r w:rsidR="00F87A5A" w:rsidDel="00D35B6A">
          <w:rPr>
            <w:rFonts w:ascii="Times New Roman" w:hAnsi="Times New Roman" w:cs="Times New Roman"/>
            <w:noProof/>
            <w:sz w:val="24"/>
            <w:szCs w:val="24"/>
          </w:rPr>
          <w:fldChar w:fldCharType="separate"/>
        </w:r>
        <w:r w:rsidR="00EF379F" w:rsidRPr="000223EC" w:rsidDel="00D35B6A">
          <w:rPr>
            <w:rFonts w:ascii="Times New Roman" w:hAnsi="Times New Roman" w:cs="Times New Roman"/>
            <w:noProof/>
            <w:sz w:val="24"/>
            <w:szCs w:val="24"/>
          </w:rPr>
          <w:delText>Parsekian et al. 2012</w:delText>
        </w:r>
        <w:r w:rsidR="00F87A5A" w:rsidDel="00D35B6A">
          <w:rPr>
            <w:rFonts w:ascii="Times New Roman" w:hAnsi="Times New Roman" w:cs="Times New Roman"/>
            <w:noProof/>
            <w:sz w:val="24"/>
            <w:szCs w:val="24"/>
          </w:rPr>
          <w:fldChar w:fldCharType="end"/>
        </w:r>
        <w:r w:rsidR="000223EC" w:rsidRPr="000223EC" w:rsidDel="00D35B6A">
          <w:rPr>
            <w:rFonts w:ascii="Times New Roman" w:hAnsi="Times New Roman" w:cs="Times New Roman"/>
            <w:noProof/>
            <w:sz w:val="24"/>
            <w:szCs w:val="24"/>
          </w:rPr>
          <w:delText>)</w:delText>
        </w:r>
        <w:r w:rsidR="00F87A5A" w:rsidRPr="000223EC" w:rsidDel="00D35B6A">
          <w:rPr>
            <w:rFonts w:ascii="Times New Roman" w:hAnsi="Times New Roman" w:cs="Times New Roman"/>
            <w:sz w:val="24"/>
            <w:szCs w:val="24"/>
          </w:rPr>
          <w:fldChar w:fldCharType="end"/>
        </w:r>
        <w:r w:rsidR="000A1A7C" w:rsidDel="00D35B6A">
          <w:rPr>
            <w:rFonts w:ascii="Times New Roman" w:hAnsi="Times New Roman" w:cs="Times New Roman"/>
            <w:sz w:val="24"/>
            <w:szCs w:val="24"/>
          </w:rPr>
          <w:delText xml:space="preserve"> our average w</w:delText>
        </w:r>
        <w:r w:rsidR="00A9646B" w:rsidDel="00D35B6A">
          <w:rPr>
            <w:rFonts w:ascii="Times New Roman" w:hAnsi="Times New Roman" w:cs="Times New Roman"/>
            <w:sz w:val="24"/>
            <w:szCs w:val="24"/>
          </w:rPr>
          <w:delText xml:space="preserve">as </w:delText>
        </w:r>
      </w:del>
      <w:ins w:id="717" w:author="Xavier" w:date="2015-04-09T21:04:00Z">
        <w:r w:rsidR="00D35B6A">
          <w:rPr>
            <w:rFonts w:ascii="Times New Roman" w:hAnsi="Times New Roman" w:cs="Times New Roman"/>
            <w:sz w:val="24"/>
            <w:szCs w:val="24"/>
          </w:rPr>
          <w:t xml:space="preserve"> as </w:t>
        </w:r>
      </w:ins>
      <w:r w:rsidR="002548D6">
        <w:rPr>
          <w:rFonts w:ascii="Times New Roman" w:hAnsi="Times New Roman" w:cs="Times New Roman"/>
          <w:sz w:val="24"/>
          <w:szCs w:val="24"/>
        </w:rPr>
        <w:t xml:space="preserve">determined </w:t>
      </w:r>
      <w:r w:rsidR="00A9646B">
        <w:rPr>
          <w:rFonts w:ascii="Times New Roman" w:hAnsi="Times New Roman" w:cs="Times New Roman"/>
          <w:sz w:val="24"/>
          <w:szCs w:val="24"/>
        </w:rPr>
        <w:t>from</w:t>
      </w:r>
      <w:ins w:id="718" w:author="Xavier" w:date="2015-04-09T21:04:00Z">
        <w:r w:rsidR="00D35B6A">
          <w:rPr>
            <w:rFonts w:ascii="Times New Roman" w:hAnsi="Times New Roman" w:cs="Times New Roman"/>
            <w:sz w:val="24"/>
            <w:szCs w:val="24"/>
          </w:rPr>
          <w:t xml:space="preserve"> </w:t>
        </w:r>
      </w:ins>
      <w:del w:id="719" w:author="Xavier" w:date="2015-04-09T21:04:00Z">
        <w:r w:rsidR="005F232A" w:rsidDel="00D35B6A">
          <w:rPr>
            <w:rFonts w:ascii="Times New Roman" w:hAnsi="Times New Roman" w:cs="Times New Roman"/>
            <w:sz w:val="24"/>
            <w:szCs w:val="24"/>
          </w:rPr>
          <w:delText xml:space="preserve">: 1) the reflector corresponding to the peat-mineral soil interface in GPR </w:delText>
        </w:r>
      </w:del>
      <w:ins w:id="720" w:author="Xavier" w:date="2015-04-09T21:05:00Z">
        <w:del w:id="721" w:author="USDA Forest Service" w:date="2015-04-15T21:22:00Z">
          <w:r w:rsidR="00D35B6A" w:rsidDel="00265D70">
            <w:rPr>
              <w:rFonts w:ascii="Times New Roman" w:hAnsi="Times New Roman" w:cs="Times New Roman"/>
              <w:sz w:val="24"/>
              <w:szCs w:val="24"/>
            </w:rPr>
            <w:delText xml:space="preserve">1) </w:delText>
          </w:r>
        </w:del>
      </w:ins>
      <w:r w:rsidR="005F232A">
        <w:rPr>
          <w:rFonts w:ascii="Times New Roman" w:hAnsi="Times New Roman" w:cs="Times New Roman"/>
          <w:sz w:val="24"/>
          <w:szCs w:val="24"/>
        </w:rPr>
        <w:t>common midpoint surveys</w:t>
      </w:r>
      <w:r w:rsidR="00E82672">
        <w:rPr>
          <w:rFonts w:ascii="Times New Roman" w:hAnsi="Times New Roman" w:cs="Times New Roman"/>
          <w:sz w:val="24"/>
          <w:szCs w:val="24"/>
        </w:rPr>
        <w:t xml:space="preserve"> </w:t>
      </w:r>
      <w:del w:id="722" w:author="Xavier" w:date="2015-04-09T21:04:00Z">
        <w:r w:rsidR="00E82672" w:rsidDel="00D35B6A">
          <w:rPr>
            <w:rFonts w:ascii="Times New Roman" w:hAnsi="Times New Roman" w:cs="Times New Roman"/>
            <w:sz w:val="24"/>
            <w:szCs w:val="24"/>
          </w:rPr>
          <w:delText>(consistently showing values of 0.038 m ns</w:delText>
        </w:r>
        <w:r w:rsidR="00E82672" w:rsidRPr="00A9646B" w:rsidDel="00D35B6A">
          <w:rPr>
            <w:rFonts w:ascii="Times New Roman" w:hAnsi="Times New Roman" w:cs="Times New Roman"/>
            <w:sz w:val="24"/>
            <w:szCs w:val="24"/>
            <w:vertAlign w:val="superscript"/>
          </w:rPr>
          <w:delText>-1</w:delText>
        </w:r>
        <w:r w:rsidR="00E82672" w:rsidDel="00D35B6A">
          <w:rPr>
            <w:rFonts w:ascii="Times New Roman" w:hAnsi="Times New Roman" w:cs="Times New Roman"/>
            <w:sz w:val="24"/>
            <w:szCs w:val="24"/>
            <w:vertAlign w:val="superscript"/>
          </w:rPr>
          <w:delText xml:space="preserve"> </w:delText>
        </w:r>
      </w:del>
      <w:r w:rsidR="00E82672">
        <w:rPr>
          <w:rFonts w:ascii="Times New Roman" w:hAnsi="Times New Roman" w:cs="Times New Roman"/>
          <w:sz w:val="24"/>
          <w:szCs w:val="24"/>
        </w:rPr>
        <w:t xml:space="preserve">at two different locations at TG2 </w:t>
      </w:r>
      <w:del w:id="723" w:author="USDA Forest Service" w:date="2015-04-15T21:22:00Z">
        <w:r w:rsidR="00E82672" w:rsidDel="00265D70">
          <w:rPr>
            <w:rFonts w:ascii="Times New Roman" w:hAnsi="Times New Roman" w:cs="Times New Roman"/>
            <w:sz w:val="24"/>
            <w:szCs w:val="24"/>
          </w:rPr>
          <w:delText xml:space="preserve">and </w:delText>
        </w:r>
      </w:del>
      <w:r w:rsidR="00E82672">
        <w:rPr>
          <w:rFonts w:ascii="Times New Roman" w:hAnsi="Times New Roman" w:cs="Times New Roman"/>
          <w:sz w:val="24"/>
          <w:szCs w:val="24"/>
        </w:rPr>
        <w:t>using two different antenna frequencies</w:t>
      </w:r>
      <w:ins w:id="724" w:author="Xavier" w:date="2015-04-16T13:36:00Z">
        <w:r w:rsidR="008D63AC">
          <w:rPr>
            <w:rFonts w:ascii="Times New Roman" w:hAnsi="Times New Roman" w:cs="Times New Roman"/>
            <w:sz w:val="24"/>
            <w:szCs w:val="24"/>
          </w:rPr>
          <w:t xml:space="preserve"> (i.e. 100 and 200 MHz)</w:t>
        </w:r>
      </w:ins>
      <w:ins w:id="725" w:author="Xavier" w:date="2015-04-09T21:04:00Z">
        <w:r w:rsidR="00D35B6A">
          <w:rPr>
            <w:rFonts w:ascii="Times New Roman" w:hAnsi="Times New Roman" w:cs="Times New Roman"/>
            <w:sz w:val="24"/>
            <w:szCs w:val="24"/>
          </w:rPr>
          <w:t xml:space="preserve">, </w:t>
        </w:r>
      </w:ins>
      <w:del w:id="726" w:author="Xavier" w:date="2015-04-09T21:04:00Z">
        <w:r w:rsidR="00E82672" w:rsidDel="00D35B6A">
          <w:rPr>
            <w:rFonts w:ascii="Times New Roman" w:hAnsi="Times New Roman" w:cs="Times New Roman"/>
            <w:sz w:val="24"/>
            <w:szCs w:val="24"/>
          </w:rPr>
          <w:delText>)</w:delText>
        </w:r>
        <w:r w:rsidR="005F232A" w:rsidDel="00D35B6A">
          <w:rPr>
            <w:rFonts w:ascii="Times New Roman" w:hAnsi="Times New Roman" w:cs="Times New Roman"/>
            <w:sz w:val="24"/>
            <w:szCs w:val="24"/>
          </w:rPr>
          <w:delText xml:space="preserve">; </w:delText>
        </w:r>
      </w:del>
      <w:r w:rsidR="005F232A">
        <w:rPr>
          <w:rFonts w:ascii="Times New Roman" w:hAnsi="Times New Roman" w:cs="Times New Roman"/>
          <w:sz w:val="24"/>
          <w:szCs w:val="24"/>
        </w:rPr>
        <w:t xml:space="preserve">and </w:t>
      </w:r>
      <w:del w:id="727" w:author="USDA Forest Service" w:date="2015-04-15T21:22:00Z">
        <w:r w:rsidR="005F232A" w:rsidDel="00265D70">
          <w:rPr>
            <w:rFonts w:ascii="Times New Roman" w:hAnsi="Times New Roman" w:cs="Times New Roman"/>
            <w:sz w:val="24"/>
            <w:szCs w:val="24"/>
          </w:rPr>
          <w:delText>2)</w:delText>
        </w:r>
        <w:r w:rsidR="00A9646B" w:rsidDel="00265D70">
          <w:rPr>
            <w:rFonts w:ascii="Times New Roman" w:hAnsi="Times New Roman" w:cs="Times New Roman"/>
            <w:sz w:val="24"/>
            <w:szCs w:val="24"/>
          </w:rPr>
          <w:delText xml:space="preserve"> </w:delText>
        </w:r>
      </w:del>
      <w:r w:rsidR="00A9646B">
        <w:rPr>
          <w:rFonts w:ascii="Times New Roman" w:hAnsi="Times New Roman" w:cs="Times New Roman"/>
          <w:sz w:val="24"/>
          <w:szCs w:val="24"/>
        </w:rPr>
        <w:t>the travel time recorded at the 5 coring locations</w:t>
      </w:r>
      <w:r w:rsidR="00E82672">
        <w:rPr>
          <w:rFonts w:ascii="Times New Roman" w:hAnsi="Times New Roman" w:cs="Times New Roman"/>
          <w:sz w:val="24"/>
          <w:szCs w:val="24"/>
        </w:rPr>
        <w:t xml:space="preserve"> (consistently showing estimates 0.038 ± 0.001m ns</w:t>
      </w:r>
      <w:r w:rsidR="00E82672" w:rsidRPr="00A9646B">
        <w:rPr>
          <w:rFonts w:ascii="Times New Roman" w:hAnsi="Times New Roman" w:cs="Times New Roman"/>
          <w:sz w:val="24"/>
          <w:szCs w:val="24"/>
          <w:vertAlign w:val="superscript"/>
        </w:rPr>
        <w:t>-1</w:t>
      </w:r>
      <w:r w:rsidR="00E82672">
        <w:rPr>
          <w:rFonts w:ascii="Times New Roman" w:hAnsi="Times New Roman" w:cs="Times New Roman"/>
          <w:sz w:val="24"/>
          <w:szCs w:val="24"/>
          <w:vertAlign w:val="superscript"/>
        </w:rPr>
        <w:t xml:space="preserve"> </w:t>
      </w:r>
      <w:r w:rsidR="00E82672">
        <w:rPr>
          <w:rFonts w:ascii="Times New Roman" w:hAnsi="Times New Roman" w:cs="Times New Roman"/>
          <w:sz w:val="24"/>
          <w:szCs w:val="24"/>
        </w:rPr>
        <w:t>)</w:t>
      </w:r>
      <w:del w:id="728" w:author="Xavier" w:date="2015-04-09T21:05:00Z">
        <w:r w:rsidR="00E82672" w:rsidDel="00D35B6A">
          <w:rPr>
            <w:rFonts w:ascii="Times New Roman" w:hAnsi="Times New Roman" w:cs="Times New Roman"/>
            <w:sz w:val="24"/>
            <w:szCs w:val="24"/>
          </w:rPr>
          <w:delText xml:space="preserve">, </w:delText>
        </w:r>
        <w:r w:rsidR="000A1A7C" w:rsidDel="00D35B6A">
          <w:rPr>
            <w:rFonts w:ascii="Times New Roman" w:hAnsi="Times New Roman" w:cs="Times New Roman"/>
            <w:sz w:val="24"/>
            <w:szCs w:val="24"/>
          </w:rPr>
          <w:delText>thus representing a true velocity average of the peat column</w:delText>
        </w:r>
      </w:del>
      <w:r w:rsidR="00A9646B">
        <w:rPr>
          <w:rFonts w:ascii="Times New Roman" w:hAnsi="Times New Roman" w:cs="Times New Roman"/>
          <w:sz w:val="24"/>
          <w:szCs w:val="24"/>
        </w:rPr>
        <w:t>.</w:t>
      </w:r>
      <w:r w:rsidR="00E82672">
        <w:rPr>
          <w:rFonts w:ascii="Times New Roman" w:hAnsi="Times New Roman" w:cs="Times New Roman"/>
          <w:sz w:val="24"/>
          <w:szCs w:val="24"/>
        </w:rPr>
        <w:t xml:space="preserve"> </w:t>
      </w:r>
      <w:ins w:id="729" w:author="Xavier" w:date="2015-04-09T21:09:00Z">
        <w:r w:rsidR="00D35B6A">
          <w:rPr>
            <w:rFonts w:ascii="Times New Roman" w:hAnsi="Times New Roman" w:cs="Times New Roman"/>
            <w:sz w:val="24"/>
            <w:szCs w:val="24"/>
          </w:rPr>
          <w:t xml:space="preserve">The lower peat boundary was </w:t>
        </w:r>
        <w:del w:id="730" w:author="USDA Forest Service" w:date="2015-04-16T10:48:00Z">
          <w:r w:rsidR="00D35B6A" w:rsidDel="00C134BA">
            <w:rPr>
              <w:rFonts w:ascii="Times New Roman" w:hAnsi="Times New Roman" w:cs="Times New Roman"/>
              <w:sz w:val="24"/>
              <w:szCs w:val="24"/>
            </w:rPr>
            <w:delText>‘picked’</w:delText>
          </w:r>
        </w:del>
      </w:ins>
      <w:ins w:id="731" w:author="USDA Forest Service" w:date="2015-04-16T10:48:00Z">
        <w:r w:rsidR="00C134BA">
          <w:rPr>
            <w:rFonts w:ascii="Times New Roman" w:hAnsi="Times New Roman" w:cs="Times New Roman"/>
            <w:sz w:val="24"/>
            <w:szCs w:val="24"/>
          </w:rPr>
          <w:t>selected</w:t>
        </w:r>
      </w:ins>
      <w:ins w:id="732" w:author="Xavier" w:date="2015-04-09T21:09:00Z">
        <w:r w:rsidR="00D35B6A">
          <w:rPr>
            <w:rFonts w:ascii="Times New Roman" w:hAnsi="Times New Roman" w:cs="Times New Roman"/>
            <w:sz w:val="24"/>
            <w:szCs w:val="24"/>
          </w:rPr>
          <w:t xml:space="preserve"> from the ERI image using the average inverted resistivity value at pixels corresponding to the interface identified from coring (mean = 131</w:t>
        </w:r>
        <w:r w:rsidR="00D35B6A" w:rsidRPr="00BF3732">
          <w:rPr>
            <w:rFonts w:ascii="Times New Roman" w:hAnsi="Times New Roman" w:cs="Times New Roman"/>
            <w:sz w:val="24"/>
            <w:szCs w:val="24"/>
          </w:rPr>
          <w:t xml:space="preserve"> </w:t>
        </w:r>
        <w:r w:rsidR="00D35B6A">
          <w:rPr>
            <w:rFonts w:ascii="Times New Roman" w:hAnsi="Times New Roman" w:cs="Times New Roman"/>
            <w:sz w:val="24"/>
            <w:szCs w:val="24"/>
          </w:rPr>
          <w:t xml:space="preserve">Ohm-m, standard deviation = 17 Ohm-m). </w:t>
        </w:r>
      </w:ins>
      <w:r w:rsidR="00EF1674">
        <w:rPr>
          <w:rFonts w:ascii="Times New Roman" w:hAnsi="Times New Roman" w:cs="Times New Roman"/>
          <w:sz w:val="24"/>
          <w:szCs w:val="24"/>
        </w:rPr>
        <w:t>L</w:t>
      </w:r>
      <w:r w:rsidR="00E82672">
        <w:rPr>
          <w:rFonts w:ascii="Times New Roman" w:hAnsi="Times New Roman" w:cs="Times New Roman"/>
          <w:sz w:val="24"/>
          <w:szCs w:val="24"/>
        </w:rPr>
        <w:t xml:space="preserve">ateral variability </w:t>
      </w:r>
      <w:r w:rsidR="00F35F72">
        <w:rPr>
          <w:rFonts w:ascii="Times New Roman" w:hAnsi="Times New Roman" w:cs="Times New Roman"/>
          <w:sz w:val="24"/>
          <w:szCs w:val="24"/>
        </w:rPr>
        <w:t>in</w:t>
      </w:r>
      <w:r w:rsidR="00A43A42">
        <w:rPr>
          <w:rFonts w:ascii="Times New Roman" w:hAnsi="Times New Roman" w:cs="Times New Roman"/>
          <w:sz w:val="24"/>
          <w:szCs w:val="24"/>
        </w:rPr>
        <w:t xml:space="preserve"> depth to </w:t>
      </w:r>
      <w:del w:id="733" w:author="USDA Forest Service" w:date="2015-04-15T21:23:00Z">
        <w:r w:rsidR="00A43A42" w:rsidDel="00265D70">
          <w:rPr>
            <w:rFonts w:ascii="Times New Roman" w:hAnsi="Times New Roman" w:cs="Times New Roman"/>
            <w:sz w:val="24"/>
            <w:szCs w:val="24"/>
          </w:rPr>
          <w:delText xml:space="preserve">the </w:delText>
        </w:r>
      </w:del>
      <w:r w:rsidR="00A43A42">
        <w:rPr>
          <w:rFonts w:ascii="Times New Roman" w:hAnsi="Times New Roman" w:cs="Times New Roman"/>
          <w:sz w:val="24"/>
          <w:szCs w:val="24"/>
        </w:rPr>
        <w:t xml:space="preserve">mineral soil </w:t>
      </w:r>
      <w:ins w:id="734" w:author="Xavier" w:date="2015-04-09T21:12:00Z">
        <w:r w:rsidR="0068319A">
          <w:rPr>
            <w:rFonts w:ascii="Times New Roman" w:hAnsi="Times New Roman" w:cs="Times New Roman"/>
            <w:sz w:val="24"/>
            <w:szCs w:val="24"/>
          </w:rPr>
          <w:t xml:space="preserve">at TG2 </w:t>
        </w:r>
      </w:ins>
      <w:r w:rsidR="00E82672">
        <w:rPr>
          <w:rFonts w:ascii="Times New Roman" w:hAnsi="Times New Roman" w:cs="Times New Roman"/>
          <w:sz w:val="24"/>
          <w:szCs w:val="24"/>
        </w:rPr>
        <w:t xml:space="preserve">ranges between </w:t>
      </w:r>
      <w:ins w:id="735" w:author="Xavier" w:date="2015-04-09T21:10:00Z">
        <w:r w:rsidR="00D6795A">
          <w:rPr>
            <w:rFonts w:ascii="Times New Roman" w:hAnsi="Times New Roman" w:cs="Times New Roman"/>
            <w:sz w:val="24"/>
            <w:szCs w:val="24"/>
          </w:rPr>
          <w:t>2.9-</w:t>
        </w:r>
      </w:ins>
      <w:ins w:id="736" w:author="Xavier" w:date="2015-04-09T21:11:00Z">
        <w:r w:rsidR="00D6795A">
          <w:rPr>
            <w:rFonts w:ascii="Times New Roman" w:hAnsi="Times New Roman" w:cs="Times New Roman"/>
            <w:sz w:val="24"/>
            <w:szCs w:val="24"/>
          </w:rPr>
          <w:t xml:space="preserve">3.4 from the GPR and </w:t>
        </w:r>
      </w:ins>
      <w:r w:rsidR="00E82672">
        <w:rPr>
          <w:rFonts w:ascii="Times New Roman" w:hAnsi="Times New Roman" w:cs="Times New Roman"/>
          <w:sz w:val="24"/>
          <w:szCs w:val="24"/>
        </w:rPr>
        <w:t>2.</w:t>
      </w:r>
      <w:r w:rsidR="0068319A">
        <w:rPr>
          <w:rFonts w:ascii="Times New Roman" w:hAnsi="Times New Roman" w:cs="Times New Roman"/>
          <w:sz w:val="24"/>
          <w:szCs w:val="24"/>
        </w:rPr>
        <w:t>4</w:t>
      </w:r>
      <w:r w:rsidR="00E82672">
        <w:rPr>
          <w:rFonts w:ascii="Times New Roman" w:hAnsi="Times New Roman" w:cs="Times New Roman"/>
          <w:sz w:val="24"/>
          <w:szCs w:val="24"/>
        </w:rPr>
        <w:t>-3.</w:t>
      </w:r>
      <w:r w:rsidR="0068319A">
        <w:rPr>
          <w:rFonts w:ascii="Times New Roman" w:hAnsi="Times New Roman" w:cs="Times New Roman"/>
          <w:sz w:val="24"/>
          <w:szCs w:val="24"/>
        </w:rPr>
        <w:t xml:space="preserve">7 </w:t>
      </w:r>
      <w:r w:rsidR="00E82672">
        <w:rPr>
          <w:rFonts w:ascii="Times New Roman" w:hAnsi="Times New Roman" w:cs="Times New Roman"/>
          <w:sz w:val="24"/>
          <w:szCs w:val="24"/>
        </w:rPr>
        <w:t xml:space="preserve">m </w:t>
      </w:r>
      <w:del w:id="737" w:author="Xavier" w:date="2015-04-09T21:12:00Z">
        <w:r w:rsidR="00E82672" w:rsidDel="0068319A">
          <w:rPr>
            <w:rFonts w:ascii="Times New Roman" w:hAnsi="Times New Roman" w:cs="Times New Roman"/>
            <w:sz w:val="24"/>
            <w:szCs w:val="24"/>
          </w:rPr>
          <w:delText xml:space="preserve">along the same transect at TG2 </w:delText>
        </w:r>
      </w:del>
      <w:r w:rsidR="00E82672">
        <w:rPr>
          <w:rFonts w:ascii="Times New Roman" w:hAnsi="Times New Roman" w:cs="Times New Roman"/>
          <w:sz w:val="24"/>
          <w:szCs w:val="24"/>
        </w:rPr>
        <w:t xml:space="preserve">as estimated from the ERI images (Figure </w:t>
      </w:r>
      <w:del w:id="738" w:author="Xavier" w:date="2015-04-09T21:13:00Z">
        <w:r w:rsidR="00E82672" w:rsidDel="0068319A">
          <w:rPr>
            <w:rFonts w:ascii="Times New Roman" w:hAnsi="Times New Roman" w:cs="Times New Roman"/>
            <w:sz w:val="24"/>
            <w:szCs w:val="24"/>
          </w:rPr>
          <w:delText xml:space="preserve">5b </w:delText>
        </w:r>
      </w:del>
      <w:ins w:id="739" w:author="Xavier" w:date="2015-04-09T21:13:00Z">
        <w:r w:rsidR="0068319A">
          <w:rPr>
            <w:rFonts w:ascii="Times New Roman" w:hAnsi="Times New Roman" w:cs="Times New Roman"/>
            <w:sz w:val="24"/>
            <w:szCs w:val="24"/>
          </w:rPr>
          <w:t xml:space="preserve">9a </w:t>
        </w:r>
      </w:ins>
      <w:r w:rsidR="00E82672">
        <w:rPr>
          <w:rFonts w:ascii="Times New Roman" w:hAnsi="Times New Roman" w:cs="Times New Roman"/>
          <w:sz w:val="24"/>
          <w:szCs w:val="24"/>
        </w:rPr>
        <w:t>and 9b</w:t>
      </w:r>
      <w:ins w:id="740" w:author="Xavier" w:date="2015-04-09T21:13:00Z">
        <w:r w:rsidR="0068319A">
          <w:rPr>
            <w:rFonts w:ascii="Times New Roman" w:hAnsi="Times New Roman" w:cs="Times New Roman"/>
            <w:sz w:val="24"/>
            <w:szCs w:val="24"/>
          </w:rPr>
          <w:t xml:space="preserve"> respectively</w:t>
        </w:r>
      </w:ins>
      <w:r w:rsidR="00E82672">
        <w:rPr>
          <w:rFonts w:ascii="Times New Roman" w:hAnsi="Times New Roman" w:cs="Times New Roman"/>
          <w:sz w:val="24"/>
          <w:szCs w:val="24"/>
        </w:rPr>
        <w:t xml:space="preserve">), confirming </w:t>
      </w:r>
      <w:del w:id="741" w:author="Xavier" w:date="2015-04-09T21:14:00Z">
        <w:r w:rsidR="00E82672" w:rsidDel="0068319A">
          <w:rPr>
            <w:rFonts w:ascii="Times New Roman" w:hAnsi="Times New Roman" w:cs="Times New Roman"/>
            <w:sz w:val="24"/>
            <w:szCs w:val="24"/>
          </w:rPr>
          <w:delText>(despite</w:delText>
        </w:r>
        <w:r w:rsidR="00A43A42" w:rsidDel="0068319A">
          <w:rPr>
            <w:rFonts w:ascii="Times New Roman" w:hAnsi="Times New Roman" w:cs="Times New Roman"/>
            <w:sz w:val="24"/>
            <w:szCs w:val="24"/>
          </w:rPr>
          <w:delText xml:space="preserve"> </w:delText>
        </w:r>
        <w:r w:rsidR="00E82672" w:rsidDel="0068319A">
          <w:rPr>
            <w:rFonts w:ascii="Times New Roman" w:hAnsi="Times New Roman" w:cs="Times New Roman"/>
            <w:sz w:val="24"/>
            <w:szCs w:val="24"/>
          </w:rPr>
          <w:delText>the more limited vertical resolution when compared to GPR</w:delText>
        </w:r>
        <w:r w:rsidR="00A43A42" w:rsidDel="0068319A">
          <w:rPr>
            <w:rFonts w:ascii="Times New Roman" w:hAnsi="Times New Roman" w:cs="Times New Roman"/>
            <w:sz w:val="24"/>
            <w:szCs w:val="24"/>
          </w:rPr>
          <w:delText>, as expected</w:delText>
        </w:r>
        <w:r w:rsidR="00E82672" w:rsidDel="0068319A">
          <w:rPr>
            <w:rFonts w:ascii="Times New Roman" w:hAnsi="Times New Roman" w:cs="Times New Roman"/>
            <w:sz w:val="24"/>
            <w:szCs w:val="24"/>
          </w:rPr>
          <w:delText xml:space="preserve">) </w:delText>
        </w:r>
      </w:del>
      <w:r w:rsidR="00E82672">
        <w:rPr>
          <w:rFonts w:ascii="Times New Roman" w:hAnsi="Times New Roman" w:cs="Times New Roman"/>
          <w:sz w:val="24"/>
          <w:szCs w:val="24"/>
        </w:rPr>
        <w:t>that substrate topography is highly variable laterally</w:t>
      </w:r>
      <w:r w:rsidR="00A43A42">
        <w:rPr>
          <w:rFonts w:ascii="Times New Roman" w:hAnsi="Times New Roman" w:cs="Times New Roman"/>
          <w:sz w:val="24"/>
          <w:szCs w:val="24"/>
        </w:rPr>
        <w:t xml:space="preserve">. </w:t>
      </w:r>
      <w:r w:rsidR="00F35F72">
        <w:rPr>
          <w:rFonts w:ascii="Times New Roman" w:hAnsi="Times New Roman" w:cs="Times New Roman"/>
          <w:sz w:val="24"/>
          <w:szCs w:val="24"/>
        </w:rPr>
        <w:t xml:space="preserve">These results also confirm previous studies showing lateral variability in mineral substrate topography </w:t>
      </w:r>
      <w:r w:rsidR="00E82672">
        <w:rPr>
          <w:rFonts w:ascii="Times New Roman" w:hAnsi="Times New Roman" w:cs="Times New Roman"/>
          <w:sz w:val="24"/>
          <w:szCs w:val="24"/>
        </w:rPr>
        <w:t xml:space="preserve">across several peat domes in Borneo </w:t>
      </w:r>
      <w:r w:rsidR="00F35F72">
        <w:rPr>
          <w:rFonts w:ascii="Times New Roman" w:hAnsi="Times New Roman" w:cs="Times New Roman"/>
          <w:sz w:val="24"/>
          <w:szCs w:val="24"/>
        </w:rPr>
        <w:t>(</w:t>
      </w:r>
      <w:r w:rsidR="00F87A5A">
        <w:rPr>
          <w:rFonts w:ascii="Times New Roman" w:hAnsi="Times New Roman" w:cs="Times New Roman"/>
          <w:sz w:val="24"/>
          <w:szCs w:val="24"/>
        </w:rPr>
        <w:fldChar w:fldCharType="begin"/>
      </w:r>
      <w:r w:rsidR="00F35F72">
        <w:rPr>
          <w:rFonts w:ascii="Times New Roman" w:hAnsi="Times New Roman" w:cs="Times New Roman"/>
          <w:sz w:val="24"/>
          <w:szCs w:val="24"/>
        </w:rPr>
        <w:instrText xml:space="preserve"> ADDIN EN.CITE &lt;EndNote&gt;&lt;Cite AuthorYear="1"&gt;&lt;Author&gt;Dommain&lt;/Author&gt;&lt;Year&gt;2010&lt;/Year&gt;&lt;RecNum&gt;678&lt;/RecNum&gt;&lt;DisplayText&gt;Dommain et al. (2010)&lt;/DisplayText&gt;&lt;record&gt;&lt;rec-number&gt;678&lt;/rec-number&gt;&lt;foreign-keys&gt;&lt;key app="EN" db-id="etp09zffjx9xw4esddr5s5d2pvadaapfvv2r"&gt;678&lt;/key&gt;&lt;/foreign-keys&gt;&lt;ref-type name="Journal Article"&gt;17&lt;/ref-type&gt;&lt;contributors&gt;&lt;authors&gt;&lt;author&gt;Dommain, R.&lt;/author&gt;&lt;author&gt;Couwenberg, J. &lt;/author&gt;&lt;author&gt;Joosten, H.&lt;/author&gt;&lt;/authors&gt;&lt;/contributors&gt;&lt;titles&gt;&lt;title&gt; Hydrological self-regulation of domed peatlands in south-east Asia and consequences for conservation and restoration&lt;/title&gt;&lt;secondary-title&gt;Mires and Peat&lt;/secondary-title&gt;&lt;/titles&gt;&lt;periodical&gt;&lt;full-title&gt;Mires and Peat&lt;/full-title&gt;&lt;/periodical&gt;&lt;volume&gt;6&lt;/volume&gt;&lt;number&gt;5&lt;/number&gt;&lt;dates&gt;&lt;year&gt;2010&lt;/year&gt;&lt;/dates&gt;&lt;urls&gt;&lt;/urls&gt;&lt;/record&gt;&lt;/Cite&gt;&lt;/EndNote&gt;</w:instrText>
      </w:r>
      <w:r w:rsidR="00F87A5A">
        <w:rPr>
          <w:rFonts w:ascii="Times New Roman" w:hAnsi="Times New Roman" w:cs="Times New Roman"/>
          <w:sz w:val="24"/>
          <w:szCs w:val="24"/>
        </w:rPr>
        <w:fldChar w:fldCharType="separate"/>
      </w:r>
      <w:hyperlink w:anchor="_ENREF_8" w:tooltip="Dommain, 2010 #678" w:history="1">
        <w:r w:rsidR="00E23915">
          <w:rPr>
            <w:rFonts w:ascii="Times New Roman" w:hAnsi="Times New Roman" w:cs="Times New Roman"/>
            <w:noProof/>
            <w:sz w:val="24"/>
            <w:szCs w:val="24"/>
          </w:rPr>
          <w:t>Dommain et al. (2010</w:t>
        </w:r>
      </w:hyperlink>
      <w:r w:rsidR="00F35F72">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E82672">
        <w:rPr>
          <w:rFonts w:ascii="Times New Roman" w:hAnsi="Times New Roman" w:cs="Times New Roman"/>
          <w:sz w:val="24"/>
          <w:szCs w:val="24"/>
        </w:rPr>
        <w:t xml:space="preserve"> after </w:t>
      </w:r>
      <w:r w:rsidR="00F87A5A">
        <w:rPr>
          <w:rFonts w:ascii="Times New Roman" w:hAnsi="Times New Roman" w:cs="Times New Roman"/>
          <w:sz w:val="24"/>
          <w:szCs w:val="24"/>
        </w:rPr>
        <w:fldChar w:fldCharType="begin"/>
      </w:r>
      <w:r w:rsidR="00F35F72">
        <w:rPr>
          <w:rFonts w:ascii="Times New Roman" w:hAnsi="Times New Roman" w:cs="Times New Roman"/>
          <w:sz w:val="24"/>
          <w:szCs w:val="24"/>
        </w:rPr>
        <w:instrText xml:space="preserve"> ADDIN EN.CITE &lt;EndNote&gt;&lt;Cite AuthorYear="1"&gt;&lt;Author&gt;Konsultant&lt;/Author&gt;&lt;Year&gt;1998&lt;/Year&gt;&lt;RecNum&gt;679&lt;/RecNum&gt;&lt;DisplayText&gt;Konsultant (1998)&lt;/DisplayText&gt;&lt;record&gt;&lt;rec-number&gt;679&lt;/rec-number&gt;&lt;foreign-keys&gt;&lt;key app="EN" db-id="etp09zffjx9xw4esddr5s5d2pvadaapfvv2r"&gt;679&lt;/key&gt;&lt;/foreign-keys&gt;&lt;ref-type name="Report"&gt;27&lt;/ref-type&gt;&lt;contributors&gt;&lt;authors&gt;&lt;author&gt;PS Konsultant&lt;/author&gt;&lt;/authors&gt;&lt;/contributors&gt;&lt;titles&gt;&lt;title&gt;Detailed Design and Construction Supervision of Flood Protection and Drainage Facilities for Balingian RGC Agricultural Development Project, Sibu Division, Sarawak (Inception Report)&lt;/title&gt;&lt;secondary-title&gt;Department of Irrigation and Drainage&lt;/secondary-title&gt;&lt;/titles&gt;&lt;pages&gt;24&lt;/pages&gt;&lt;dates&gt;&lt;year&gt;1998&lt;/year&gt;&lt;/dates&gt;&lt;pub-location&gt;Kuching&lt;/pub-location&gt;&lt;urls&gt;&lt;/urls&gt;&lt;/record&gt;&lt;/Cite&gt;&lt;/EndNote&gt;</w:instrText>
      </w:r>
      <w:r w:rsidR="00F87A5A">
        <w:rPr>
          <w:rFonts w:ascii="Times New Roman" w:hAnsi="Times New Roman" w:cs="Times New Roman"/>
          <w:sz w:val="24"/>
          <w:szCs w:val="24"/>
        </w:rPr>
        <w:fldChar w:fldCharType="separate"/>
      </w:r>
      <w:hyperlink w:anchor="_ENREF_17" w:tooltip="Konsultant, 1998 #679" w:history="1">
        <w:r w:rsidR="00E23915">
          <w:rPr>
            <w:rFonts w:ascii="Times New Roman" w:hAnsi="Times New Roman" w:cs="Times New Roman"/>
            <w:noProof/>
            <w:sz w:val="24"/>
            <w:szCs w:val="24"/>
          </w:rPr>
          <w:t>Konsultant (1998</w:t>
        </w:r>
      </w:hyperlink>
      <w:r w:rsidR="00F35F72">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F35F72">
        <w:rPr>
          <w:rFonts w:ascii="Times New Roman" w:hAnsi="Times New Roman" w:cs="Times New Roman"/>
          <w:sz w:val="24"/>
          <w:szCs w:val="24"/>
        </w:rPr>
        <w:t xml:space="preserve">). </w:t>
      </w:r>
      <w:ins w:id="742" w:author="Xavier" w:date="2015-04-09T21:14:00Z">
        <w:r w:rsidR="00AF6542">
          <w:rPr>
            <w:rFonts w:ascii="Times New Roman" w:hAnsi="Times New Roman" w:cs="Times New Roman"/>
            <w:sz w:val="24"/>
            <w:szCs w:val="24"/>
          </w:rPr>
          <w:t>Furthermore</w:t>
        </w:r>
      </w:ins>
      <w:ins w:id="743" w:author="USDA Forest Service" w:date="2015-04-15T21:19:00Z">
        <w:r w:rsidR="00265D70">
          <w:rPr>
            <w:rFonts w:ascii="Times New Roman" w:hAnsi="Times New Roman" w:cs="Times New Roman"/>
            <w:sz w:val="24"/>
            <w:szCs w:val="24"/>
          </w:rPr>
          <w:t>,</w:t>
        </w:r>
      </w:ins>
      <w:ins w:id="744" w:author="Xavier" w:date="2015-04-09T21:14:00Z">
        <w:r w:rsidR="00AF6542">
          <w:rPr>
            <w:rFonts w:ascii="Times New Roman" w:hAnsi="Times New Roman" w:cs="Times New Roman"/>
            <w:sz w:val="24"/>
            <w:szCs w:val="24"/>
          </w:rPr>
          <w:t xml:space="preserve"> these results confirm</w:t>
        </w:r>
      </w:ins>
      <w:ins w:id="745" w:author="USDA Forest Service" w:date="2015-04-15T21:19:00Z">
        <w:r w:rsidR="00265D70">
          <w:rPr>
            <w:rFonts w:ascii="Times New Roman" w:hAnsi="Times New Roman" w:cs="Times New Roman"/>
            <w:sz w:val="24"/>
            <w:szCs w:val="24"/>
          </w:rPr>
          <w:t xml:space="preserve"> </w:t>
        </w:r>
      </w:ins>
      <w:ins w:id="746" w:author="Xavier" w:date="2015-04-09T21:15:00Z">
        <w:del w:id="747" w:author="USDA Forest Service" w:date="2015-04-15T21:19:00Z">
          <w:r w:rsidR="00AF6542" w:rsidDel="00265D70">
            <w:rPr>
              <w:rFonts w:ascii="Times New Roman" w:hAnsi="Times New Roman" w:cs="Times New Roman"/>
              <w:sz w:val="24"/>
              <w:szCs w:val="24"/>
            </w:rPr>
            <w:delText xml:space="preserve">, as expected, </w:delText>
          </w:r>
        </w:del>
        <w:r w:rsidR="00AF6542">
          <w:rPr>
            <w:rFonts w:ascii="Times New Roman" w:hAnsi="Times New Roman" w:cs="Times New Roman"/>
            <w:sz w:val="24"/>
            <w:szCs w:val="24"/>
          </w:rPr>
          <w:t xml:space="preserve">that vertical resolution </w:t>
        </w:r>
      </w:ins>
      <w:ins w:id="748" w:author="USDA Forest Service" w:date="2015-04-15T21:19:00Z">
        <w:r w:rsidR="00265D70">
          <w:rPr>
            <w:rFonts w:ascii="Times New Roman" w:hAnsi="Times New Roman" w:cs="Times New Roman"/>
            <w:sz w:val="24"/>
            <w:szCs w:val="24"/>
          </w:rPr>
          <w:t xml:space="preserve">of peat profiles obtained </w:t>
        </w:r>
      </w:ins>
      <w:ins w:id="749" w:author="Xavier" w:date="2015-04-09T21:15:00Z">
        <w:del w:id="750" w:author="USDA Forest Service" w:date="2015-04-15T21:20:00Z">
          <w:r w:rsidR="00AF6542" w:rsidDel="00265D70">
            <w:rPr>
              <w:rFonts w:ascii="Times New Roman" w:hAnsi="Times New Roman" w:cs="Times New Roman"/>
              <w:sz w:val="24"/>
              <w:szCs w:val="24"/>
            </w:rPr>
            <w:delText>f</w:delText>
          </w:r>
        </w:del>
      </w:ins>
      <w:ins w:id="751" w:author="USDA Forest Service" w:date="2015-04-15T21:20:00Z">
        <w:r w:rsidR="00265D70">
          <w:rPr>
            <w:rFonts w:ascii="Times New Roman" w:hAnsi="Times New Roman" w:cs="Times New Roman"/>
            <w:sz w:val="24"/>
            <w:szCs w:val="24"/>
          </w:rPr>
          <w:t>f</w:t>
        </w:r>
      </w:ins>
      <w:ins w:id="752" w:author="Xavier" w:date="2015-04-09T21:15:00Z">
        <w:r w:rsidR="00AF6542">
          <w:rPr>
            <w:rFonts w:ascii="Times New Roman" w:hAnsi="Times New Roman" w:cs="Times New Roman"/>
            <w:sz w:val="24"/>
            <w:szCs w:val="24"/>
          </w:rPr>
          <w:t xml:space="preserve">rom ERI is </w:t>
        </w:r>
        <w:del w:id="753" w:author="USDA Forest Service" w:date="2015-04-15T21:19:00Z">
          <w:r w:rsidR="00AF6542" w:rsidDel="00265D70">
            <w:rPr>
              <w:rFonts w:ascii="Times New Roman" w:hAnsi="Times New Roman" w:cs="Times New Roman"/>
              <w:sz w:val="24"/>
              <w:szCs w:val="24"/>
            </w:rPr>
            <w:delText>more limite</w:delText>
          </w:r>
        </w:del>
        <w:del w:id="754" w:author="USDA Forest Service" w:date="2015-04-15T21:20:00Z">
          <w:r w:rsidR="00AF6542" w:rsidDel="00265D70">
            <w:rPr>
              <w:rFonts w:ascii="Times New Roman" w:hAnsi="Times New Roman" w:cs="Times New Roman"/>
              <w:sz w:val="24"/>
              <w:szCs w:val="24"/>
            </w:rPr>
            <w:delText xml:space="preserve">d when </w:delText>
          </w:r>
        </w:del>
      </w:ins>
      <w:ins w:id="755" w:author="USDA Forest Service" w:date="2015-04-15T21:20:00Z">
        <w:r w:rsidR="00265D70">
          <w:rPr>
            <w:rFonts w:ascii="Times New Roman" w:hAnsi="Times New Roman" w:cs="Times New Roman"/>
            <w:sz w:val="24"/>
            <w:szCs w:val="24"/>
          </w:rPr>
          <w:t xml:space="preserve">lower than those obtained using </w:t>
        </w:r>
      </w:ins>
      <w:ins w:id="756" w:author="Xavier" w:date="2015-04-09T21:15:00Z">
        <w:del w:id="757" w:author="USDA Forest Service" w:date="2015-04-15T21:20:00Z">
          <w:r w:rsidR="00AF6542" w:rsidDel="00265D70">
            <w:rPr>
              <w:rFonts w:ascii="Times New Roman" w:hAnsi="Times New Roman" w:cs="Times New Roman"/>
              <w:sz w:val="24"/>
              <w:szCs w:val="24"/>
            </w:rPr>
            <w:delText xml:space="preserve">compared to </w:delText>
          </w:r>
        </w:del>
        <w:r w:rsidR="00AF6542">
          <w:rPr>
            <w:rFonts w:ascii="Times New Roman" w:hAnsi="Times New Roman" w:cs="Times New Roman"/>
            <w:sz w:val="24"/>
            <w:szCs w:val="24"/>
          </w:rPr>
          <w:t>GPR</w:t>
        </w:r>
      </w:ins>
      <w:ins w:id="758" w:author="USDA Forest Service" w:date="2015-04-15T21:20:00Z">
        <w:r w:rsidR="00265D70">
          <w:rPr>
            <w:rFonts w:ascii="Times New Roman" w:hAnsi="Times New Roman" w:cs="Times New Roman"/>
            <w:sz w:val="24"/>
            <w:szCs w:val="24"/>
          </w:rPr>
          <w:t>, as expected</w:t>
        </w:r>
      </w:ins>
      <w:ins w:id="759" w:author="Xavier" w:date="2015-04-09T21:15:00Z">
        <w:r w:rsidR="00AF6542">
          <w:rPr>
            <w:rFonts w:ascii="Times New Roman" w:hAnsi="Times New Roman" w:cs="Times New Roman"/>
            <w:sz w:val="24"/>
            <w:szCs w:val="24"/>
          </w:rPr>
          <w:t xml:space="preserve">. </w:t>
        </w:r>
      </w:ins>
    </w:p>
    <w:p w:rsidR="00733583" w:rsidRDefault="00744768" w:rsidP="005F232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9646B">
        <w:rPr>
          <w:rFonts w:ascii="Times New Roman" w:hAnsi="Times New Roman" w:cs="Times New Roman"/>
          <w:sz w:val="24"/>
          <w:szCs w:val="24"/>
        </w:rPr>
        <w:t xml:space="preserve">Error bars in the GPR data </w:t>
      </w:r>
      <w:r w:rsidR="00733583">
        <w:rPr>
          <w:rFonts w:ascii="Times New Roman" w:hAnsi="Times New Roman" w:cs="Times New Roman"/>
          <w:sz w:val="24"/>
          <w:szCs w:val="24"/>
        </w:rPr>
        <w:t>(± 0.05 m average</w:t>
      </w:r>
      <w:r w:rsidR="00C40F2E">
        <w:rPr>
          <w:rFonts w:ascii="Times New Roman" w:hAnsi="Times New Roman" w:cs="Times New Roman"/>
          <w:sz w:val="24"/>
          <w:szCs w:val="24"/>
        </w:rPr>
        <w:t xml:space="preserve"> in Figure 9a</w:t>
      </w:r>
      <w:r w:rsidR="00733583">
        <w:rPr>
          <w:rFonts w:ascii="Times New Roman" w:hAnsi="Times New Roman" w:cs="Times New Roman"/>
          <w:sz w:val="24"/>
          <w:szCs w:val="24"/>
        </w:rPr>
        <w:t xml:space="preserve">) </w:t>
      </w:r>
      <w:r w:rsidR="00A9646B">
        <w:rPr>
          <w:rFonts w:ascii="Times New Roman" w:hAnsi="Times New Roman" w:cs="Times New Roman"/>
          <w:sz w:val="24"/>
          <w:szCs w:val="24"/>
        </w:rPr>
        <w:t xml:space="preserve">were calculated from the difference in peat thickness between GPR using </w:t>
      </w:r>
      <w:r w:rsidR="002548D6">
        <w:rPr>
          <w:rFonts w:ascii="Times New Roman" w:hAnsi="Times New Roman" w:cs="Times New Roman"/>
          <w:sz w:val="24"/>
          <w:szCs w:val="24"/>
        </w:rPr>
        <w:t xml:space="preserve">this </w:t>
      </w:r>
      <w:r w:rsidR="00A9646B">
        <w:rPr>
          <w:rFonts w:ascii="Times New Roman" w:hAnsi="Times New Roman" w:cs="Times New Roman"/>
          <w:sz w:val="24"/>
          <w:szCs w:val="24"/>
        </w:rPr>
        <w:t>average velocity and that measured from the coring</w:t>
      </w:r>
      <w:r w:rsidR="00733583">
        <w:rPr>
          <w:rFonts w:ascii="Times New Roman" w:hAnsi="Times New Roman" w:cs="Times New Roman"/>
          <w:sz w:val="24"/>
          <w:szCs w:val="24"/>
        </w:rPr>
        <w:t xml:space="preserve">. </w:t>
      </w:r>
      <w:r w:rsidR="005F3F5C">
        <w:rPr>
          <w:rFonts w:ascii="Times New Roman" w:hAnsi="Times New Roman" w:cs="Times New Roman"/>
          <w:sz w:val="24"/>
          <w:szCs w:val="24"/>
        </w:rPr>
        <w:t xml:space="preserve">Error bars in the ERI data (Figure 9b) were computed as the maximum misfit at each horizontal location between (1) the interpolated interface depth taken from coring and (2) the </w:t>
      </w:r>
      <w:r w:rsidR="005F3F5C">
        <w:rPr>
          <w:rFonts w:ascii="Times New Roman" w:hAnsi="Times New Roman" w:cs="Times New Roman"/>
          <w:sz w:val="24"/>
          <w:szCs w:val="24"/>
        </w:rPr>
        <w:lastRenderedPageBreak/>
        <w:t xml:space="preserve">ERI estimated interface depth using the mean resistivity value ± 2 standard deviations. </w:t>
      </w:r>
      <w:r w:rsidR="00733583">
        <w:rPr>
          <w:rFonts w:ascii="Times New Roman" w:hAnsi="Times New Roman" w:cs="Times New Roman"/>
          <w:sz w:val="24"/>
          <w:szCs w:val="24"/>
        </w:rPr>
        <w:t xml:space="preserve">Assuming that lateral variability </w:t>
      </w:r>
      <w:r w:rsidR="00FA6790">
        <w:rPr>
          <w:rFonts w:ascii="Times New Roman" w:hAnsi="Times New Roman" w:cs="Times New Roman"/>
          <w:sz w:val="24"/>
          <w:szCs w:val="24"/>
        </w:rPr>
        <w:t xml:space="preserve">in peat thickness </w:t>
      </w:r>
      <w:r w:rsidR="00733583">
        <w:rPr>
          <w:rFonts w:ascii="Times New Roman" w:hAnsi="Times New Roman" w:cs="Times New Roman"/>
          <w:sz w:val="24"/>
          <w:szCs w:val="24"/>
        </w:rPr>
        <w:t>between cores is non-existent when the same thickness is estimated for contiguous cores</w:t>
      </w:r>
      <w:r w:rsidR="00FA6790">
        <w:rPr>
          <w:rFonts w:ascii="Times New Roman" w:hAnsi="Times New Roman" w:cs="Times New Roman"/>
          <w:sz w:val="24"/>
          <w:szCs w:val="24"/>
        </w:rPr>
        <w:t xml:space="preserve"> (i.e. perfectly horizontal interface)</w:t>
      </w:r>
      <w:r w:rsidR="00733583">
        <w:rPr>
          <w:rFonts w:ascii="Times New Roman" w:hAnsi="Times New Roman" w:cs="Times New Roman"/>
          <w:sz w:val="24"/>
          <w:szCs w:val="24"/>
        </w:rPr>
        <w:t xml:space="preserve">, and that thickness </w:t>
      </w:r>
      <w:r w:rsidR="002548D6">
        <w:rPr>
          <w:rFonts w:ascii="Times New Roman" w:hAnsi="Times New Roman" w:cs="Times New Roman"/>
          <w:sz w:val="24"/>
          <w:szCs w:val="24"/>
        </w:rPr>
        <w:t>increases gradually</w:t>
      </w:r>
      <w:r w:rsidR="00733583">
        <w:rPr>
          <w:rFonts w:ascii="Times New Roman" w:hAnsi="Times New Roman" w:cs="Times New Roman"/>
          <w:sz w:val="24"/>
          <w:szCs w:val="24"/>
        </w:rPr>
        <w:t xml:space="preserve"> with distance (</w:t>
      </w:r>
      <w:r w:rsidR="00FA6790">
        <w:rPr>
          <w:rFonts w:ascii="Times New Roman" w:hAnsi="Times New Roman" w:cs="Times New Roman"/>
          <w:sz w:val="24"/>
          <w:szCs w:val="24"/>
        </w:rPr>
        <w:t xml:space="preserve">i.e. constant gradient) as shown in the </w:t>
      </w:r>
      <w:r w:rsidR="00733583">
        <w:rPr>
          <w:rFonts w:ascii="Times New Roman" w:hAnsi="Times New Roman" w:cs="Times New Roman"/>
          <w:sz w:val="24"/>
          <w:szCs w:val="24"/>
        </w:rPr>
        <w:t>shaded areas in Figure 9</w:t>
      </w:r>
      <w:r w:rsidR="00BD7277">
        <w:rPr>
          <w:rFonts w:ascii="Times New Roman" w:hAnsi="Times New Roman" w:cs="Times New Roman"/>
          <w:sz w:val="24"/>
          <w:szCs w:val="24"/>
        </w:rPr>
        <w:t>a</w:t>
      </w:r>
      <w:r w:rsidR="00733583">
        <w:rPr>
          <w:rFonts w:ascii="Times New Roman" w:hAnsi="Times New Roman" w:cs="Times New Roman"/>
          <w:sz w:val="24"/>
          <w:szCs w:val="24"/>
        </w:rPr>
        <w:t xml:space="preserve">, the overall peat surface area for the profile is </w:t>
      </w:r>
      <w:r w:rsidR="00FF6E1D">
        <w:rPr>
          <w:rFonts w:ascii="Times New Roman" w:hAnsi="Times New Roman" w:cs="Times New Roman"/>
          <w:sz w:val="24"/>
          <w:szCs w:val="24"/>
        </w:rPr>
        <w:t xml:space="preserve">estimated </w:t>
      </w:r>
      <w:r w:rsidR="00597980">
        <w:rPr>
          <w:rFonts w:ascii="Times New Roman" w:hAnsi="Times New Roman" w:cs="Times New Roman"/>
          <w:sz w:val="24"/>
          <w:szCs w:val="24"/>
        </w:rPr>
        <w:t xml:space="preserve">to be </w:t>
      </w:r>
      <w:r w:rsidR="00733583">
        <w:rPr>
          <w:rFonts w:ascii="Times New Roman" w:hAnsi="Times New Roman" w:cs="Times New Roman"/>
          <w:sz w:val="24"/>
          <w:szCs w:val="24"/>
        </w:rPr>
        <w:t>324 m</w:t>
      </w:r>
      <w:r w:rsidR="00733583" w:rsidRPr="00733583">
        <w:rPr>
          <w:rFonts w:ascii="Times New Roman" w:hAnsi="Times New Roman" w:cs="Times New Roman"/>
          <w:sz w:val="24"/>
          <w:szCs w:val="24"/>
          <w:vertAlign w:val="superscript"/>
        </w:rPr>
        <w:t>2</w:t>
      </w:r>
      <w:r w:rsidR="00733583">
        <w:rPr>
          <w:rFonts w:ascii="Times New Roman" w:hAnsi="Times New Roman" w:cs="Times New Roman"/>
          <w:sz w:val="24"/>
          <w:szCs w:val="24"/>
        </w:rPr>
        <w:t xml:space="preserve">. </w:t>
      </w:r>
      <w:r w:rsidR="00597980">
        <w:rPr>
          <w:rFonts w:ascii="Times New Roman" w:hAnsi="Times New Roman" w:cs="Times New Roman"/>
          <w:sz w:val="24"/>
          <w:szCs w:val="24"/>
        </w:rPr>
        <w:t>Thickness estimated from individual GPR traces (every 0.2 m), produces an overall peat surface area of 331 m</w:t>
      </w:r>
      <w:r w:rsidR="00597980" w:rsidRPr="00733583">
        <w:rPr>
          <w:rFonts w:ascii="Times New Roman" w:hAnsi="Times New Roman" w:cs="Times New Roman"/>
          <w:sz w:val="24"/>
          <w:szCs w:val="24"/>
          <w:vertAlign w:val="superscript"/>
        </w:rPr>
        <w:t>2</w:t>
      </w:r>
      <w:r w:rsidR="00597980">
        <w:rPr>
          <w:rFonts w:ascii="Times New Roman" w:hAnsi="Times New Roman" w:cs="Times New Roman"/>
          <w:sz w:val="24"/>
          <w:szCs w:val="24"/>
        </w:rPr>
        <w:t>, an increase of 2.1 %. The difference in surface area represents a total increase of 1,171 kg of C along the two dimensional profile if we assume a C content of 1,673.1 Mg C ha</w:t>
      </w:r>
      <w:r w:rsidR="00597980" w:rsidRPr="00D34B9A">
        <w:rPr>
          <w:rFonts w:ascii="Times New Roman" w:hAnsi="Times New Roman" w:cs="Times New Roman"/>
          <w:sz w:val="24"/>
          <w:szCs w:val="24"/>
          <w:vertAlign w:val="superscript"/>
        </w:rPr>
        <w:t>-</w:t>
      </w:r>
      <w:r w:rsidR="00597980">
        <w:rPr>
          <w:rFonts w:ascii="Times New Roman" w:hAnsi="Times New Roman" w:cs="Times New Roman"/>
          <w:sz w:val="24"/>
          <w:szCs w:val="24"/>
          <w:vertAlign w:val="superscript"/>
        </w:rPr>
        <w:t>1</w:t>
      </w:r>
      <w:r w:rsidR="00597980">
        <w:rPr>
          <w:rFonts w:ascii="Times New Roman" w:hAnsi="Times New Roman" w:cs="Times New Roman"/>
          <w:sz w:val="24"/>
          <w:szCs w:val="24"/>
        </w:rPr>
        <w:t xml:space="preserve"> as averaged for the peat column in Core TG2.1-TG2.3 (Table 2). </w:t>
      </w:r>
      <w:r w:rsidR="00D34B9A">
        <w:rPr>
          <w:rFonts w:ascii="Times New Roman" w:hAnsi="Times New Roman" w:cs="Times New Roman"/>
          <w:sz w:val="24"/>
          <w:szCs w:val="24"/>
        </w:rPr>
        <w:t xml:space="preserve"> </w:t>
      </w:r>
      <w:r w:rsidR="00FA6790">
        <w:rPr>
          <w:rFonts w:ascii="Times New Roman" w:hAnsi="Times New Roman" w:cs="Times New Roman"/>
          <w:sz w:val="24"/>
          <w:szCs w:val="24"/>
        </w:rPr>
        <w:t xml:space="preserve">Due to the limitations in terms of a) vertical resolution, and b) lateral extent of the profile (i.e. low inversion results on the edges of the profiles) a similar approach using ERI peat thickness estimates </w:t>
      </w:r>
      <w:r w:rsidR="00EF1674">
        <w:rPr>
          <w:rFonts w:ascii="Times New Roman" w:hAnsi="Times New Roman" w:cs="Times New Roman"/>
          <w:sz w:val="24"/>
          <w:szCs w:val="24"/>
        </w:rPr>
        <w:t>is more uncertain</w:t>
      </w:r>
      <w:r w:rsidR="00FA6790">
        <w:rPr>
          <w:rFonts w:ascii="Times New Roman" w:hAnsi="Times New Roman" w:cs="Times New Roman"/>
          <w:sz w:val="24"/>
          <w:szCs w:val="24"/>
        </w:rPr>
        <w:t xml:space="preserve"> and therefore is not included here. </w:t>
      </w:r>
      <w:r w:rsidR="00597980">
        <w:rPr>
          <w:rFonts w:ascii="Times New Roman" w:hAnsi="Times New Roman" w:cs="Times New Roman"/>
          <w:sz w:val="24"/>
          <w:szCs w:val="24"/>
        </w:rPr>
        <w:t>V</w:t>
      </w:r>
      <w:r w:rsidR="00597980" w:rsidRPr="00E86C88">
        <w:rPr>
          <w:rFonts w:ascii="Times New Roman" w:hAnsi="Times New Roman" w:cs="Times New Roman"/>
          <w:sz w:val="24"/>
          <w:szCs w:val="24"/>
        </w:rPr>
        <w:t xml:space="preserve">ariability in peat thickness </w:t>
      </w:r>
      <w:r w:rsidR="00597980">
        <w:rPr>
          <w:rFonts w:ascii="Times New Roman" w:hAnsi="Times New Roman" w:cs="Times New Roman"/>
          <w:sz w:val="24"/>
          <w:szCs w:val="24"/>
        </w:rPr>
        <w:t>wa</w:t>
      </w:r>
      <w:r w:rsidR="00597980" w:rsidRPr="00E86C88">
        <w:rPr>
          <w:rFonts w:ascii="Times New Roman" w:hAnsi="Times New Roman" w:cs="Times New Roman"/>
          <w:sz w:val="24"/>
          <w:szCs w:val="24"/>
        </w:rPr>
        <w:t>s only 2.9-3.4 m (estimated from GPR</w:t>
      </w:r>
      <w:r w:rsidR="00597980">
        <w:rPr>
          <w:rFonts w:ascii="Times New Roman" w:hAnsi="Times New Roman" w:cs="Times New Roman"/>
          <w:sz w:val="24"/>
          <w:szCs w:val="24"/>
        </w:rPr>
        <w:t xml:space="preserve"> traces</w:t>
      </w:r>
      <w:r w:rsidR="00597980" w:rsidRPr="00E86C88">
        <w:rPr>
          <w:rFonts w:ascii="Times New Roman" w:hAnsi="Times New Roman" w:cs="Times New Roman"/>
          <w:sz w:val="24"/>
          <w:szCs w:val="24"/>
        </w:rPr>
        <w:t xml:space="preserve">) or 0.4-0.5 m </w:t>
      </w:r>
      <w:r w:rsidR="00597980">
        <w:rPr>
          <w:rFonts w:ascii="Times New Roman" w:hAnsi="Times New Roman" w:cs="Times New Roman"/>
          <w:sz w:val="24"/>
          <w:szCs w:val="24"/>
        </w:rPr>
        <w:t xml:space="preserve">over the </w:t>
      </w:r>
      <w:r w:rsidR="00597980" w:rsidRPr="00E86C88">
        <w:rPr>
          <w:rFonts w:ascii="Times New Roman" w:hAnsi="Times New Roman" w:cs="Times New Roman"/>
          <w:sz w:val="24"/>
          <w:szCs w:val="24"/>
        </w:rPr>
        <w:t>100 m</w:t>
      </w:r>
      <w:r w:rsidR="00597980">
        <w:rPr>
          <w:rFonts w:ascii="Times New Roman" w:hAnsi="Times New Roman" w:cs="Times New Roman"/>
          <w:sz w:val="24"/>
          <w:szCs w:val="24"/>
        </w:rPr>
        <w:t xml:space="preserve"> TG2</w:t>
      </w:r>
      <w:r w:rsidR="00597980" w:rsidRPr="00E86C88">
        <w:rPr>
          <w:rFonts w:ascii="Times New Roman" w:hAnsi="Times New Roman" w:cs="Times New Roman"/>
          <w:sz w:val="24"/>
          <w:szCs w:val="24"/>
        </w:rPr>
        <w:t xml:space="preserve"> transect</w:t>
      </w:r>
      <w:r w:rsidR="00597980">
        <w:rPr>
          <w:rFonts w:ascii="Times New Roman" w:hAnsi="Times New Roman" w:cs="Times New Roman"/>
          <w:sz w:val="24"/>
          <w:szCs w:val="24"/>
        </w:rPr>
        <w:t>.  A</w:t>
      </w:r>
      <w:r w:rsidR="00597980" w:rsidRPr="00E86C88">
        <w:rPr>
          <w:rFonts w:ascii="Times New Roman" w:hAnsi="Times New Roman" w:cs="Times New Roman"/>
          <w:sz w:val="24"/>
          <w:szCs w:val="24"/>
        </w:rPr>
        <w:t xml:space="preserve">lthough the </w:t>
      </w:r>
      <w:r w:rsidR="00597980" w:rsidRPr="00C875F2">
        <w:rPr>
          <w:rFonts w:ascii="Times New Roman" w:hAnsi="Times New Roman" w:cs="Times New Roman"/>
          <w:sz w:val="24"/>
          <w:szCs w:val="24"/>
        </w:rPr>
        <w:t>7</w:t>
      </w:r>
      <w:r w:rsidR="00671756">
        <w:rPr>
          <w:rFonts w:ascii="Times New Roman" w:hAnsi="Times New Roman" w:cs="Times New Roman"/>
          <w:sz w:val="24"/>
          <w:szCs w:val="24"/>
        </w:rPr>
        <w:t xml:space="preserve"> </w:t>
      </w:r>
      <w:r w:rsidR="00597980" w:rsidRPr="00C875F2">
        <w:rPr>
          <w:rFonts w:ascii="Times New Roman" w:hAnsi="Times New Roman" w:cs="Times New Roman"/>
          <w:sz w:val="24"/>
          <w:szCs w:val="24"/>
        </w:rPr>
        <w:t>m</w:t>
      </w:r>
      <w:r w:rsidR="00597980">
        <w:rPr>
          <w:rFonts w:ascii="Times New Roman" w:hAnsi="Times New Roman" w:cs="Times New Roman"/>
          <w:sz w:val="24"/>
          <w:szCs w:val="24"/>
          <w:vertAlign w:val="superscript"/>
        </w:rPr>
        <w:t>2</w:t>
      </w:r>
      <w:r w:rsidR="00597980">
        <w:rPr>
          <w:rFonts w:ascii="Times New Roman" w:hAnsi="Times New Roman" w:cs="Times New Roman"/>
          <w:sz w:val="24"/>
          <w:szCs w:val="24"/>
          <w:vertAlign w:val="subscript"/>
        </w:rPr>
        <w:t xml:space="preserve"> </w:t>
      </w:r>
      <w:r w:rsidR="00597980">
        <w:rPr>
          <w:rFonts w:ascii="Times New Roman" w:hAnsi="Times New Roman" w:cs="Times New Roman"/>
          <w:sz w:val="24"/>
          <w:szCs w:val="24"/>
        </w:rPr>
        <w:t xml:space="preserve">difference in surface area between GPR and coring measurements </w:t>
      </w:r>
      <w:r w:rsidR="00597980" w:rsidRPr="00C875F2">
        <w:rPr>
          <w:rFonts w:ascii="Times New Roman" w:hAnsi="Times New Roman" w:cs="Times New Roman"/>
          <w:sz w:val="24"/>
          <w:szCs w:val="24"/>
        </w:rPr>
        <w:t>represents</w:t>
      </w:r>
      <w:r w:rsidR="00597980" w:rsidRPr="00E86C88">
        <w:rPr>
          <w:rFonts w:ascii="Times New Roman" w:hAnsi="Times New Roman" w:cs="Times New Roman"/>
          <w:sz w:val="24"/>
          <w:szCs w:val="24"/>
        </w:rPr>
        <w:t xml:space="preserve"> only 0.07</w:t>
      </w:r>
      <w:r w:rsidR="00671756">
        <w:rPr>
          <w:rFonts w:ascii="Times New Roman" w:hAnsi="Times New Roman" w:cs="Times New Roman"/>
          <w:sz w:val="24"/>
          <w:szCs w:val="24"/>
        </w:rPr>
        <w:t xml:space="preserve"> </w:t>
      </w:r>
      <w:r w:rsidR="00597980" w:rsidRPr="00E86C88">
        <w:rPr>
          <w:rFonts w:ascii="Times New Roman" w:hAnsi="Times New Roman" w:cs="Times New Roman"/>
          <w:sz w:val="24"/>
          <w:szCs w:val="24"/>
        </w:rPr>
        <w:t xml:space="preserve">m in </w:t>
      </w:r>
      <w:r w:rsidR="00597980">
        <w:rPr>
          <w:rFonts w:ascii="Times New Roman" w:hAnsi="Times New Roman" w:cs="Times New Roman"/>
          <w:sz w:val="24"/>
          <w:szCs w:val="24"/>
        </w:rPr>
        <w:t xml:space="preserve">average </w:t>
      </w:r>
      <w:r w:rsidR="00597980" w:rsidRPr="00E86C88">
        <w:rPr>
          <w:rFonts w:ascii="Times New Roman" w:hAnsi="Times New Roman" w:cs="Times New Roman"/>
          <w:sz w:val="24"/>
          <w:szCs w:val="24"/>
        </w:rPr>
        <w:t>peat thickness,</w:t>
      </w:r>
      <w:r w:rsidR="00597980">
        <w:rPr>
          <w:rFonts w:ascii="Times New Roman" w:hAnsi="Times New Roman" w:cs="Times New Roman"/>
          <w:sz w:val="24"/>
          <w:szCs w:val="24"/>
        </w:rPr>
        <w:t xml:space="preserve"> when scaled volumetrically the difference between GPR and coring estimates is 37 </w:t>
      </w:r>
      <w:proofErr w:type="spellStart"/>
      <w:r w:rsidR="00597980">
        <w:rPr>
          <w:rFonts w:ascii="Times New Roman" w:hAnsi="Times New Roman" w:cs="Times New Roman"/>
          <w:sz w:val="24"/>
          <w:szCs w:val="24"/>
        </w:rPr>
        <w:t>MgC</w:t>
      </w:r>
      <w:proofErr w:type="spellEnd"/>
      <w:r w:rsidR="00597980">
        <w:rPr>
          <w:rFonts w:ascii="Times New Roman" w:hAnsi="Times New Roman" w:cs="Times New Roman"/>
          <w:sz w:val="24"/>
          <w:szCs w:val="24"/>
        </w:rPr>
        <w:t xml:space="preserve">/ha, which illustrates how relatively small differences in depth estimates can impact overall C storage calculations.  Since most peat formations in Indonesia occur at much larger spatial scales (i.e. tens of kilometers or more), GPR surveys over broader areas are shown here to be capable of largely reducing uncertainties regarding peat thickness and C storage.  Moreover, </w:t>
      </w:r>
      <w:r w:rsidR="00247F77">
        <w:rPr>
          <w:rFonts w:ascii="Times New Roman" w:hAnsi="Times New Roman" w:cs="Times New Roman"/>
          <w:sz w:val="24"/>
          <w:szCs w:val="24"/>
        </w:rPr>
        <w:t xml:space="preserve">as </w:t>
      </w:r>
      <w:r w:rsidR="00597980">
        <w:rPr>
          <w:rFonts w:ascii="Times New Roman" w:hAnsi="Times New Roman" w:cs="Times New Roman"/>
          <w:sz w:val="24"/>
          <w:szCs w:val="24"/>
        </w:rPr>
        <w:t xml:space="preserve">peat C density </w:t>
      </w:r>
      <w:r w:rsidR="00247F77">
        <w:rPr>
          <w:rFonts w:ascii="Times New Roman" w:hAnsi="Times New Roman" w:cs="Times New Roman"/>
          <w:sz w:val="24"/>
          <w:szCs w:val="24"/>
        </w:rPr>
        <w:t xml:space="preserve">in tropical peat soils becomes better </w:t>
      </w:r>
      <w:r w:rsidR="00597980">
        <w:rPr>
          <w:rFonts w:ascii="Times New Roman" w:hAnsi="Times New Roman" w:cs="Times New Roman"/>
          <w:sz w:val="24"/>
          <w:szCs w:val="24"/>
        </w:rPr>
        <w:t xml:space="preserve">constrained </w:t>
      </w:r>
      <w:r w:rsidR="00F87A5A">
        <w:rPr>
          <w:rFonts w:ascii="Times New Roman" w:hAnsi="Times New Roman" w:cs="Times New Roman"/>
          <w:sz w:val="24"/>
          <w:szCs w:val="24"/>
        </w:rPr>
        <w:fldChar w:fldCharType="begin"/>
      </w:r>
      <w:r w:rsidR="00131347">
        <w:rPr>
          <w:rFonts w:ascii="Times New Roman" w:hAnsi="Times New Roman" w:cs="Times New Roman"/>
          <w:sz w:val="24"/>
          <w:szCs w:val="24"/>
        </w:rPr>
        <w:instrText xml:space="preserve"> ADDIN EN.CITE &lt;EndNote&gt;&lt;Cite&gt;&lt;Author&gt;Rodríguez&lt;/Author&gt;&lt;Year&gt;2013&lt;/Year&gt;&lt;RecNum&gt;711&lt;/RecNum&gt;&lt;DisplayText&gt;(Rodríguez et al. 2013)&lt;/DisplayText&gt;&lt;record&gt;&lt;rec-number&gt;711&lt;/rec-number&gt;&lt;foreign-keys&gt;&lt;key app="EN" db-id="etp09zffjx9xw4esddr5s5d2pvadaapfvv2r"&gt;711&lt;/key&gt;&lt;/foreign-keys&gt;&lt;ref-type name="Journal Article"&gt;17&lt;/ref-type&gt;&lt;contributors&gt;&lt;authors&gt;&lt;author&gt;Rodríguez, V.&lt;/author&gt;&lt;author&gt;Gutiérrez, F.&lt;/author&gt;&lt;author&gt;Green, A.G.&lt;/author&gt;&lt;author&gt;Carbonel, D.&lt;/author&gt;&lt;author&gt;Horstmeyer, H.&lt;/author&gt;&lt;author&gt;Schmelzbach, C.&lt;/author&gt;&lt;/authors&gt;&lt;/contributors&gt;&lt;titles&gt;&lt;title&gt;Characterising saging and collapse sinkholes in a mantled karst by means of Ground Pnentrating Radar (GPR)&lt;/title&gt;&lt;secondary-title&gt;Environmental and Engineering Geoscience&lt;/secondary-title&gt;&lt;/titles&gt;&lt;periodical&gt;&lt;full-title&gt;Environmental and Engineering Geoscience&lt;/full-title&gt;&lt;/periodical&gt;&lt;volume&gt;In Press&lt;/volume&gt;&lt;dates&gt;&lt;year&gt;2013&lt;/year&gt;&lt;/dates&gt;&lt;urls&gt;&lt;/urls&gt;&lt;/record&gt;&lt;/Cite&gt;&lt;/EndNote&gt;</w:instrText>
      </w:r>
      <w:r w:rsidR="00F87A5A">
        <w:rPr>
          <w:rFonts w:ascii="Times New Roman" w:hAnsi="Times New Roman" w:cs="Times New Roman"/>
          <w:sz w:val="24"/>
          <w:szCs w:val="24"/>
        </w:rPr>
        <w:fldChar w:fldCharType="separate"/>
      </w:r>
      <w:r w:rsidR="00131347">
        <w:rPr>
          <w:rFonts w:ascii="Times New Roman" w:hAnsi="Times New Roman" w:cs="Times New Roman"/>
          <w:noProof/>
          <w:sz w:val="24"/>
          <w:szCs w:val="24"/>
        </w:rPr>
        <w:t>(</w:t>
      </w:r>
      <w:hyperlink w:anchor="_ENREF_27" w:tooltip="Rodríguez, 2013 #711" w:history="1">
        <w:r w:rsidR="00E23915">
          <w:rPr>
            <w:rFonts w:ascii="Times New Roman" w:hAnsi="Times New Roman" w:cs="Times New Roman"/>
            <w:noProof/>
            <w:sz w:val="24"/>
            <w:szCs w:val="24"/>
          </w:rPr>
          <w:t>Rodríguez et al. 2013</w:t>
        </w:r>
      </w:hyperlink>
      <w:r w:rsidR="00131347">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597980">
        <w:rPr>
          <w:rFonts w:ascii="Times New Roman" w:hAnsi="Times New Roman" w:cs="Times New Roman"/>
          <w:sz w:val="24"/>
          <w:szCs w:val="24"/>
        </w:rPr>
        <w:t xml:space="preserve">, local to regional estimates of peat C storage could be improved through the use of GPR methods to accurately determine peat thickness.  </w:t>
      </w:r>
      <w:r w:rsidR="00597980" w:rsidRPr="00E86C88">
        <w:rPr>
          <w:rFonts w:ascii="Times New Roman" w:hAnsi="Times New Roman" w:cs="Times New Roman"/>
          <w:sz w:val="24"/>
          <w:szCs w:val="24"/>
        </w:rPr>
        <w:t xml:space="preserve">Considering peat thickness </w:t>
      </w:r>
      <w:r w:rsidR="00597980">
        <w:rPr>
          <w:rFonts w:ascii="Times New Roman" w:hAnsi="Times New Roman" w:cs="Times New Roman"/>
          <w:sz w:val="24"/>
          <w:szCs w:val="24"/>
        </w:rPr>
        <w:t>can also</w:t>
      </w:r>
      <w:r w:rsidR="00597980" w:rsidRPr="00E86C88">
        <w:rPr>
          <w:rFonts w:ascii="Times New Roman" w:hAnsi="Times New Roman" w:cs="Times New Roman"/>
          <w:sz w:val="24"/>
          <w:szCs w:val="24"/>
        </w:rPr>
        <w:t xml:space="preserve"> change </w:t>
      </w:r>
      <w:del w:id="760" w:author="USDA Forest Service" w:date="2015-04-15T21:25:00Z">
        <w:r w:rsidR="00597980" w:rsidRPr="00E86C88" w:rsidDel="00265D70">
          <w:rPr>
            <w:rFonts w:ascii="Times New Roman" w:hAnsi="Times New Roman" w:cs="Times New Roman"/>
            <w:sz w:val="24"/>
            <w:szCs w:val="24"/>
          </w:rPr>
          <w:delText xml:space="preserve">more </w:delText>
        </w:r>
      </w:del>
      <w:r w:rsidR="00597980" w:rsidRPr="00E86C88">
        <w:rPr>
          <w:rFonts w:ascii="Times New Roman" w:hAnsi="Times New Roman" w:cs="Times New Roman"/>
          <w:sz w:val="24"/>
          <w:szCs w:val="24"/>
        </w:rPr>
        <w:t>dramatically over short distances</w:t>
      </w:r>
      <w:r w:rsidR="00597980">
        <w:rPr>
          <w:rFonts w:ascii="Times New Roman" w:hAnsi="Times New Roman" w:cs="Times New Roman"/>
          <w:sz w:val="24"/>
          <w:szCs w:val="24"/>
        </w:rPr>
        <w:t xml:space="preserve"> depending on geomorphic setting</w:t>
      </w:r>
      <w:r w:rsidR="00597980" w:rsidRPr="00E86C88">
        <w:rPr>
          <w:rFonts w:ascii="Times New Roman" w:hAnsi="Times New Roman" w:cs="Times New Roman"/>
          <w:sz w:val="24"/>
          <w:szCs w:val="24"/>
        </w:rPr>
        <w:t xml:space="preserve"> (</w:t>
      </w:r>
      <w:r w:rsidR="00BE4E08">
        <w:rPr>
          <w:rFonts w:ascii="Times New Roman" w:hAnsi="Times New Roman" w:cs="Times New Roman"/>
          <w:sz w:val="24"/>
          <w:szCs w:val="24"/>
        </w:rPr>
        <w:t>e.g.</w:t>
      </w:r>
      <w:r w:rsidR="00597980" w:rsidRPr="00E86C88">
        <w:rPr>
          <w:rFonts w:ascii="Times New Roman" w:hAnsi="Times New Roman" w:cs="Times New Roman"/>
          <w:sz w:val="24"/>
          <w:szCs w:val="24"/>
        </w:rPr>
        <w:t xml:space="preserve">. about 1.5 m difference in peat thickness within only 4 m along the Site TG-2 profile in Figure 4), measuring peat thickness at </w:t>
      </w:r>
      <w:r w:rsidR="00597980">
        <w:rPr>
          <w:rFonts w:ascii="Times New Roman" w:hAnsi="Times New Roman" w:cs="Times New Roman"/>
          <w:sz w:val="24"/>
          <w:szCs w:val="24"/>
        </w:rPr>
        <w:t>finer</w:t>
      </w:r>
      <w:r w:rsidR="00597980" w:rsidRPr="00E86C88">
        <w:rPr>
          <w:rFonts w:ascii="Times New Roman" w:hAnsi="Times New Roman" w:cs="Times New Roman"/>
          <w:sz w:val="24"/>
          <w:szCs w:val="24"/>
        </w:rPr>
        <w:t xml:space="preserve"> spatial resolution </w:t>
      </w:r>
      <w:r w:rsidR="00597980">
        <w:rPr>
          <w:rFonts w:ascii="Times New Roman" w:hAnsi="Times New Roman" w:cs="Times New Roman"/>
          <w:sz w:val="24"/>
          <w:szCs w:val="24"/>
        </w:rPr>
        <w:t>would</w:t>
      </w:r>
      <w:r w:rsidR="00597980" w:rsidRPr="00E86C88">
        <w:rPr>
          <w:rFonts w:ascii="Times New Roman" w:hAnsi="Times New Roman" w:cs="Times New Roman"/>
          <w:sz w:val="24"/>
          <w:szCs w:val="24"/>
        </w:rPr>
        <w:t xml:space="preserve"> thus </w:t>
      </w:r>
      <w:r w:rsidR="00597980" w:rsidRPr="00E86C88">
        <w:rPr>
          <w:rFonts w:ascii="Times New Roman" w:hAnsi="Times New Roman" w:cs="Times New Roman"/>
          <w:sz w:val="24"/>
          <w:szCs w:val="24"/>
        </w:rPr>
        <w:lastRenderedPageBreak/>
        <w:t xml:space="preserve">significantly </w:t>
      </w:r>
      <w:r w:rsidR="00597980">
        <w:rPr>
          <w:rFonts w:ascii="Times New Roman" w:hAnsi="Times New Roman" w:cs="Times New Roman"/>
          <w:sz w:val="24"/>
          <w:szCs w:val="24"/>
        </w:rPr>
        <w:t>improve</w:t>
      </w:r>
      <w:r w:rsidR="00597980" w:rsidRPr="00E86C88">
        <w:rPr>
          <w:rFonts w:ascii="Times New Roman" w:hAnsi="Times New Roman" w:cs="Times New Roman"/>
          <w:sz w:val="24"/>
          <w:szCs w:val="24"/>
        </w:rPr>
        <w:t xml:space="preserve"> current C stock </w:t>
      </w:r>
      <w:r w:rsidR="00597980" w:rsidRPr="006F50CD">
        <w:rPr>
          <w:rFonts w:ascii="Times New Roman" w:hAnsi="Times New Roman" w:cs="Times New Roman"/>
          <w:sz w:val="24"/>
          <w:szCs w:val="24"/>
        </w:rPr>
        <w:t>estimates.</w:t>
      </w:r>
      <w:r w:rsidR="00597980">
        <w:rPr>
          <w:rFonts w:ascii="Times New Roman" w:hAnsi="Times New Roman" w:cs="Times New Roman"/>
          <w:sz w:val="24"/>
          <w:szCs w:val="24"/>
        </w:rPr>
        <w:t xml:space="preserve"> </w:t>
      </w:r>
      <w:r w:rsidR="005C6AAB">
        <w:rPr>
          <w:rFonts w:ascii="Times New Roman" w:hAnsi="Times New Roman" w:cs="Times New Roman"/>
          <w:sz w:val="24"/>
          <w:szCs w:val="24"/>
        </w:rPr>
        <w:t xml:space="preserve"> </w:t>
      </w:r>
      <w:del w:id="761" w:author="USDA Forest Service" w:date="2015-04-15T21:25:00Z">
        <w:r w:rsidR="002237FA" w:rsidDel="00265D70">
          <w:rPr>
            <w:rFonts w:ascii="Times New Roman" w:hAnsi="Times New Roman" w:cs="Times New Roman"/>
            <w:sz w:val="24"/>
            <w:szCs w:val="24"/>
          </w:rPr>
          <w:delText xml:space="preserve">For example other authors have </w:delText>
        </w:r>
        <w:r w:rsidR="00160A49" w:rsidDel="00265D70">
          <w:rPr>
            <w:rFonts w:ascii="Times New Roman" w:hAnsi="Times New Roman" w:cs="Times New Roman"/>
            <w:sz w:val="24"/>
            <w:szCs w:val="24"/>
          </w:rPr>
          <w:delText xml:space="preserve">also </w:delText>
        </w:r>
        <w:r w:rsidR="002237FA" w:rsidDel="00265D70">
          <w:rPr>
            <w:rFonts w:ascii="Times New Roman" w:hAnsi="Times New Roman" w:cs="Times New Roman"/>
            <w:sz w:val="24"/>
            <w:szCs w:val="24"/>
          </w:rPr>
          <w:delText xml:space="preserve">estimated </w:delText>
        </w:r>
        <w:r w:rsidR="00160A49" w:rsidDel="00265D70">
          <w:rPr>
            <w:rFonts w:ascii="Times New Roman" w:hAnsi="Times New Roman" w:cs="Times New Roman"/>
            <w:sz w:val="24"/>
            <w:szCs w:val="24"/>
          </w:rPr>
          <w:delText>uncertainties in</w:delText>
        </w:r>
        <w:r w:rsidR="002237FA" w:rsidDel="00265D70">
          <w:rPr>
            <w:rFonts w:ascii="Times New Roman" w:hAnsi="Times New Roman" w:cs="Times New Roman"/>
            <w:sz w:val="24"/>
            <w:szCs w:val="24"/>
          </w:rPr>
          <w:delText xml:space="preserve"> C storage between </w:delText>
        </w:r>
        <w:r w:rsidR="00160A49" w:rsidDel="00265D70">
          <w:rPr>
            <w:rFonts w:ascii="Times New Roman" w:hAnsi="Times New Roman" w:cs="Times New Roman"/>
            <w:sz w:val="24"/>
            <w:szCs w:val="24"/>
          </w:rPr>
          <w:delText xml:space="preserve">13-25 % due to unconformities of the underlying mineral soil in several peat domes in Central Kalimantan </w:delText>
        </w:r>
        <w:r w:rsidR="00F87A5A" w:rsidDel="00265D70">
          <w:rPr>
            <w:rFonts w:ascii="Times New Roman" w:hAnsi="Times New Roman" w:cs="Times New Roman"/>
            <w:sz w:val="24"/>
            <w:szCs w:val="24"/>
          </w:rPr>
          <w:fldChar w:fldCharType="begin"/>
        </w:r>
        <w:r w:rsidR="00160A49" w:rsidDel="00265D70">
          <w:rPr>
            <w:rFonts w:ascii="Times New Roman" w:hAnsi="Times New Roman" w:cs="Times New Roman"/>
            <w:sz w:val="24"/>
            <w:szCs w:val="24"/>
          </w:rPr>
          <w:delInstrText xml:space="preserve"> ADDIN EN.CITE &lt;EndNote&gt;&lt;Cite&gt;&lt;Author&gt;Jaenicke&lt;/Author&gt;&lt;Year&gt;2008&lt;/Year&gt;&lt;RecNum&gt;677&lt;/RecNum&gt;&lt;DisplayText&gt;(Jaenicke et al. 2008)&lt;/DisplayText&gt;&lt;record&gt;&lt;rec-number&gt;677&lt;/rec-number&gt;&lt;foreign-keys&gt;&lt;key app="EN" db-id="etp09zffjx9xw4esddr5s5d2pvadaapfvv2r"&gt;677&lt;/key&gt;&lt;/foreign-keys&gt;&lt;ref-type name="Journal Article"&gt;17&lt;/ref-type&gt;&lt;contributors&gt;&lt;authors&gt;&lt;author&gt;Jaenicke, J.&lt;/author&gt;&lt;author&gt;Rieley, J. O.&lt;/author&gt;&lt;author&gt;Mott, C.&lt;/author&gt;&lt;author&gt;Kimman, P.&lt;/author&gt;&lt;author&gt;Siegert, F.&lt;/author&gt;&lt;/authors&gt;&lt;/contributors&gt;&lt;titles&gt;&lt;title&gt;Determination of the amount of carbon stored in Indonesian peatlands&lt;/title&gt;&lt;secondary-title&gt;Geoderma&lt;/secondary-title&gt;&lt;/titles&gt;&lt;periodical&gt;&lt;full-title&gt;Geoderma&lt;/full-title&gt;&lt;/periodical&gt;&lt;pages&gt;151-158&lt;/pages&gt;&lt;volume&gt;147&lt;/volume&gt;&lt;number&gt;3–4&lt;/number&gt;&lt;keywords&gt;&lt;keyword&gt;Carbon storage&lt;/keyword&gt;&lt;keyword&gt;Climate change&lt;/keyword&gt;&lt;keyword&gt;Indonesia&lt;/keyword&gt;&lt;keyword&gt;Tropical peat&lt;/keyword&gt;&lt;keyword&gt;Spatial modelling&lt;/keyword&gt;&lt;/keywords&gt;&lt;dates&gt;&lt;year&gt;2008&lt;/year&gt;&lt;/dates&gt;&lt;isbn&gt;0016-7061&lt;/isbn&gt;&lt;urls&gt;&lt;related-urls&gt;&lt;url&gt;http://www.sciencedirect.com/science/article/pii/S0016706108002309&lt;/url&gt;&lt;/related-urls&gt;&lt;/urls&gt;&lt;electronic-resource-num&gt;http://dx.doi.org/10.1016/j.geoderma.2008.08.008&lt;/electronic-resource-num&gt;&lt;/record&gt;&lt;/Cite&gt;&lt;/EndNote&gt;</w:delInstrText>
        </w:r>
        <w:r w:rsidR="00F87A5A" w:rsidDel="00265D70">
          <w:rPr>
            <w:rFonts w:ascii="Times New Roman" w:hAnsi="Times New Roman" w:cs="Times New Roman"/>
            <w:sz w:val="24"/>
            <w:szCs w:val="24"/>
          </w:rPr>
          <w:fldChar w:fldCharType="separate"/>
        </w:r>
        <w:r w:rsidR="00160A49" w:rsidDel="00265D70">
          <w:rPr>
            <w:rFonts w:ascii="Times New Roman" w:hAnsi="Times New Roman" w:cs="Times New Roman"/>
            <w:noProof/>
            <w:sz w:val="24"/>
            <w:szCs w:val="24"/>
          </w:rPr>
          <w:delText>(</w:delText>
        </w:r>
        <w:r w:rsidR="00F87A5A" w:rsidRPr="00F87A5A" w:rsidDel="00265D70">
          <w:fldChar w:fldCharType="begin"/>
        </w:r>
        <w:r w:rsidR="00AE19E9" w:rsidDel="00265D70">
          <w:delInstrText xml:space="preserve"> HYPERLINK \l "_ENREF_14" \o "Jaenicke, 2008 #677" </w:delInstrText>
        </w:r>
        <w:r w:rsidR="00F87A5A" w:rsidRPr="00F87A5A" w:rsidDel="00265D70">
          <w:fldChar w:fldCharType="separate"/>
        </w:r>
        <w:r w:rsidR="00E23915" w:rsidDel="00265D70">
          <w:rPr>
            <w:rFonts w:ascii="Times New Roman" w:hAnsi="Times New Roman" w:cs="Times New Roman"/>
            <w:noProof/>
            <w:sz w:val="24"/>
            <w:szCs w:val="24"/>
          </w:rPr>
          <w:delText>Jaenicke et al. 2008</w:delText>
        </w:r>
        <w:r w:rsidR="00F87A5A" w:rsidDel="00265D70">
          <w:rPr>
            <w:rFonts w:ascii="Times New Roman" w:hAnsi="Times New Roman" w:cs="Times New Roman"/>
            <w:noProof/>
            <w:sz w:val="24"/>
            <w:szCs w:val="24"/>
          </w:rPr>
          <w:fldChar w:fldCharType="end"/>
        </w:r>
        <w:r w:rsidR="00160A49" w:rsidDel="00265D70">
          <w:rPr>
            <w:rFonts w:ascii="Times New Roman" w:hAnsi="Times New Roman" w:cs="Times New Roman"/>
            <w:noProof/>
            <w:sz w:val="24"/>
            <w:szCs w:val="24"/>
          </w:rPr>
          <w:delText>)</w:delText>
        </w:r>
        <w:r w:rsidR="00F87A5A" w:rsidDel="00265D70">
          <w:rPr>
            <w:rFonts w:ascii="Times New Roman" w:hAnsi="Times New Roman" w:cs="Times New Roman"/>
            <w:sz w:val="24"/>
            <w:szCs w:val="24"/>
          </w:rPr>
          <w:fldChar w:fldCharType="end"/>
        </w:r>
        <w:r w:rsidR="00200B58" w:rsidDel="00265D70">
          <w:rPr>
            <w:rFonts w:ascii="Times New Roman" w:hAnsi="Times New Roman" w:cs="Times New Roman"/>
            <w:sz w:val="24"/>
            <w:szCs w:val="24"/>
          </w:rPr>
          <w:delText xml:space="preserve">. </w:delText>
        </w:r>
      </w:del>
      <w:del w:id="762" w:author="USDA Forest Service" w:date="2015-04-15T21:26:00Z">
        <w:r w:rsidR="002548D6" w:rsidDel="00265D70">
          <w:rPr>
            <w:rFonts w:ascii="Times New Roman" w:hAnsi="Times New Roman" w:cs="Times New Roman"/>
            <w:sz w:val="24"/>
            <w:szCs w:val="24"/>
          </w:rPr>
          <w:delText>More a</w:delText>
        </w:r>
        <w:r w:rsidR="00200B58" w:rsidDel="00265D70">
          <w:rPr>
            <w:rFonts w:ascii="Times New Roman" w:hAnsi="Times New Roman" w:cs="Times New Roman"/>
            <w:sz w:val="24"/>
            <w:szCs w:val="24"/>
          </w:rPr>
          <w:delText xml:space="preserve">ccurate estimates of peat thickness </w:delText>
        </w:r>
        <w:r w:rsidR="002548D6" w:rsidDel="00265D70">
          <w:rPr>
            <w:rFonts w:ascii="Times New Roman" w:hAnsi="Times New Roman" w:cs="Times New Roman"/>
            <w:sz w:val="24"/>
            <w:szCs w:val="24"/>
          </w:rPr>
          <w:delText>are clearly required</w:delText>
        </w:r>
        <w:r w:rsidR="00200B58" w:rsidDel="00265D70">
          <w:rPr>
            <w:rFonts w:ascii="Times New Roman" w:hAnsi="Times New Roman" w:cs="Times New Roman"/>
            <w:sz w:val="24"/>
            <w:szCs w:val="24"/>
          </w:rPr>
          <w:delText xml:space="preserve"> to properly define C stocks in Indonesia</w:delText>
        </w:r>
        <w:r w:rsidR="00BE4E08" w:rsidDel="00265D70">
          <w:rPr>
            <w:rFonts w:ascii="Times New Roman" w:hAnsi="Times New Roman" w:cs="Times New Roman"/>
            <w:sz w:val="24"/>
            <w:szCs w:val="24"/>
          </w:rPr>
          <w:delText xml:space="preserve"> and likely other tropical peatlands</w:delText>
        </w:r>
        <w:r w:rsidR="00200B58" w:rsidDel="00265D70">
          <w:rPr>
            <w:rFonts w:ascii="Times New Roman" w:hAnsi="Times New Roman" w:cs="Times New Roman"/>
            <w:sz w:val="24"/>
            <w:szCs w:val="24"/>
          </w:rPr>
          <w:delText xml:space="preserve">. </w:delText>
        </w:r>
      </w:del>
    </w:p>
    <w:p w:rsidR="00C134BA" w:rsidRPr="00C134BA" w:rsidRDefault="004472D6" w:rsidP="0062358A">
      <w:pPr>
        <w:spacing w:after="0" w:line="480" w:lineRule="auto"/>
        <w:rPr>
          <w:ins w:id="763" w:author="USDA Forest Service" w:date="2015-04-16T10:51:00Z"/>
          <w:rFonts w:ascii="Times New Roman" w:hAnsi="Times New Roman" w:cs="Times New Roman"/>
          <w:b/>
          <w:sz w:val="24"/>
          <w:szCs w:val="24"/>
        </w:rPr>
      </w:pPr>
      <w:ins w:id="764" w:author="USDA Forest Service" w:date="2015-04-16T10:51:00Z">
        <w:r w:rsidRPr="004472D6">
          <w:rPr>
            <w:rFonts w:ascii="Times New Roman" w:hAnsi="Times New Roman" w:cs="Times New Roman"/>
            <w:b/>
            <w:sz w:val="24"/>
            <w:szCs w:val="24"/>
          </w:rPr>
          <w:t>4.</w:t>
        </w:r>
      </w:ins>
      <w:ins w:id="765" w:author="USDA Forest Service" w:date="2015-04-16T11:07:00Z">
        <w:r w:rsidR="00ED39CA">
          <w:rPr>
            <w:rFonts w:ascii="Times New Roman" w:hAnsi="Times New Roman" w:cs="Times New Roman"/>
            <w:b/>
            <w:sz w:val="24"/>
            <w:szCs w:val="24"/>
          </w:rPr>
          <w:t>3</w:t>
        </w:r>
      </w:ins>
      <w:ins w:id="766" w:author="Xavier" w:date="2015-04-16T13:20:00Z">
        <w:r w:rsidR="00D15C16">
          <w:rPr>
            <w:rFonts w:ascii="Times New Roman" w:hAnsi="Times New Roman" w:cs="Times New Roman"/>
            <w:b/>
            <w:sz w:val="24"/>
            <w:szCs w:val="24"/>
          </w:rPr>
          <w:t>.</w:t>
        </w:r>
      </w:ins>
      <w:ins w:id="767" w:author="USDA Forest Service" w:date="2015-04-16T10:51:00Z">
        <w:r w:rsidRPr="004472D6">
          <w:rPr>
            <w:rFonts w:ascii="Times New Roman" w:hAnsi="Times New Roman" w:cs="Times New Roman"/>
            <w:b/>
            <w:sz w:val="24"/>
            <w:szCs w:val="24"/>
          </w:rPr>
          <w:t xml:space="preserve"> Peat formation</w:t>
        </w:r>
      </w:ins>
      <w:r w:rsidRPr="004472D6">
        <w:rPr>
          <w:rFonts w:ascii="Times New Roman" w:hAnsi="Times New Roman" w:cs="Times New Roman"/>
          <w:b/>
          <w:sz w:val="24"/>
          <w:szCs w:val="24"/>
        </w:rPr>
        <w:tab/>
      </w:r>
    </w:p>
    <w:p w:rsidR="00906436" w:rsidRDefault="0088078D" w:rsidP="0062358A">
      <w:pPr>
        <w:spacing w:after="0" w:line="480" w:lineRule="auto"/>
        <w:rPr>
          <w:rFonts w:ascii="Times New Roman" w:hAnsi="Times New Roman" w:cs="Times New Roman"/>
          <w:sz w:val="24"/>
          <w:szCs w:val="24"/>
        </w:rPr>
      </w:pPr>
      <w:ins w:id="768" w:author="Xavier" w:date="2015-04-09T22:15:00Z">
        <w:del w:id="769" w:author="USDA Forest Service" w:date="2015-04-15T21:26:00Z">
          <w:r w:rsidDel="00265D70">
            <w:rPr>
              <w:rFonts w:ascii="Times New Roman" w:hAnsi="Times New Roman" w:cs="Times New Roman"/>
              <w:sz w:val="24"/>
              <w:szCs w:val="24"/>
            </w:rPr>
            <w:delText xml:space="preserve">As related to the second objective of this </w:delText>
          </w:r>
        </w:del>
      </w:ins>
      <w:ins w:id="770" w:author="Xavier" w:date="2015-04-09T22:16:00Z">
        <w:del w:id="771" w:author="USDA Forest Service" w:date="2015-04-15T21:26:00Z">
          <w:r w:rsidDel="00265D70">
            <w:rPr>
              <w:rFonts w:ascii="Times New Roman" w:hAnsi="Times New Roman" w:cs="Times New Roman"/>
              <w:sz w:val="24"/>
              <w:szCs w:val="24"/>
            </w:rPr>
            <w:delText>paper</w:delText>
          </w:r>
        </w:del>
      </w:ins>
      <w:ins w:id="772" w:author="Xavier" w:date="2015-04-09T22:15:00Z">
        <w:del w:id="773" w:author="USDA Forest Service" w:date="2015-04-15T21:26:00Z">
          <w:r w:rsidDel="00265D70">
            <w:rPr>
              <w:rFonts w:ascii="Times New Roman" w:hAnsi="Times New Roman" w:cs="Times New Roman"/>
              <w:sz w:val="24"/>
              <w:szCs w:val="24"/>
            </w:rPr>
            <w:delText xml:space="preserve"> (</w:delText>
          </w:r>
        </w:del>
      </w:ins>
      <w:ins w:id="774" w:author="Xavier" w:date="2015-04-09T22:16:00Z">
        <w:del w:id="775" w:author="USDA Forest Service" w:date="2015-04-15T21:26:00Z">
          <w:r w:rsidDel="00265D70">
            <w:rPr>
              <w:rFonts w:ascii="Times New Roman" w:hAnsi="Times New Roman" w:cs="Times New Roman"/>
              <w:sz w:val="24"/>
              <w:szCs w:val="24"/>
            </w:rPr>
            <w:delText xml:space="preserve">i.e. </w:delText>
          </w:r>
        </w:del>
      </w:ins>
      <w:ins w:id="776" w:author="Xavier" w:date="2015-04-09T22:17:00Z">
        <w:del w:id="777" w:author="USDA Forest Service" w:date="2015-04-15T21:26:00Z">
          <w:r w:rsidDel="00265D70">
            <w:rPr>
              <w:rFonts w:ascii="Times New Roman" w:hAnsi="Times New Roman" w:cs="Times New Roman"/>
              <w:sz w:val="24"/>
              <w:szCs w:val="24"/>
            </w:rPr>
            <w:delText>in</w:delText>
          </w:r>
        </w:del>
      </w:ins>
      <w:ins w:id="778" w:author="Xavier" w:date="2015-04-09T22:18:00Z">
        <w:del w:id="779" w:author="USDA Forest Service" w:date="2015-04-15T21:26:00Z">
          <w:r w:rsidDel="00265D70">
            <w:rPr>
              <w:rFonts w:ascii="Times New Roman" w:hAnsi="Times New Roman" w:cs="Times New Roman"/>
              <w:sz w:val="24"/>
              <w:szCs w:val="24"/>
            </w:rPr>
            <w:delText xml:space="preserve">terpretation of </w:delText>
          </w:r>
        </w:del>
      </w:ins>
      <w:ins w:id="780" w:author="Xavier" w:date="2015-04-09T22:16:00Z">
        <w:del w:id="781" w:author="USDA Forest Service" w:date="2015-04-15T21:26:00Z">
          <w:r w:rsidDel="00265D70">
            <w:rPr>
              <w:rFonts w:ascii="Times New Roman" w:hAnsi="Times New Roman" w:cs="Times New Roman"/>
              <w:sz w:val="24"/>
              <w:szCs w:val="24"/>
            </w:rPr>
            <w:delText xml:space="preserve">geological settings </w:delText>
          </w:r>
        </w:del>
      </w:ins>
      <w:ins w:id="782" w:author="Xavier" w:date="2015-04-09T22:17:00Z">
        <w:del w:id="783" w:author="USDA Forest Service" w:date="2015-04-15T21:26:00Z">
          <w:r w:rsidDel="00265D70">
            <w:rPr>
              <w:rFonts w:ascii="Times New Roman" w:hAnsi="Times New Roman" w:cs="Times New Roman"/>
              <w:sz w:val="24"/>
              <w:szCs w:val="24"/>
            </w:rPr>
            <w:delText xml:space="preserve">from </w:delText>
          </w:r>
        </w:del>
      </w:ins>
      <w:ins w:id="784" w:author="Xavier" w:date="2015-04-09T22:18:00Z">
        <w:del w:id="785" w:author="USDA Forest Service" w:date="2015-04-15T21:26:00Z">
          <w:r w:rsidDel="00265D70">
            <w:rPr>
              <w:rFonts w:ascii="Times New Roman" w:hAnsi="Times New Roman" w:cs="Times New Roman"/>
              <w:sz w:val="24"/>
              <w:szCs w:val="24"/>
            </w:rPr>
            <w:delText xml:space="preserve">our </w:delText>
          </w:r>
        </w:del>
      </w:ins>
      <w:ins w:id="786" w:author="Xavier" w:date="2015-04-09T22:17:00Z">
        <w:del w:id="787" w:author="USDA Forest Service" w:date="2015-04-15T21:26:00Z">
          <w:r w:rsidDel="00265D70">
            <w:rPr>
              <w:rFonts w:ascii="Times New Roman" w:hAnsi="Times New Roman" w:cs="Times New Roman"/>
              <w:sz w:val="24"/>
              <w:szCs w:val="24"/>
            </w:rPr>
            <w:delText>geophysical data</w:delText>
          </w:r>
        </w:del>
      </w:ins>
      <w:ins w:id="788" w:author="Xavier" w:date="2015-04-09T22:16:00Z">
        <w:del w:id="789" w:author="USDA Forest Service" w:date="2015-04-15T21:26:00Z">
          <w:r w:rsidDel="00265D70">
            <w:rPr>
              <w:rFonts w:ascii="Times New Roman" w:hAnsi="Times New Roman" w:cs="Times New Roman"/>
              <w:sz w:val="24"/>
              <w:szCs w:val="24"/>
            </w:rPr>
            <w:delText>)</w:delText>
          </w:r>
        </w:del>
      </w:ins>
      <w:ins w:id="790" w:author="Xavier" w:date="2015-04-09T22:15:00Z">
        <w:del w:id="791" w:author="USDA Forest Service" w:date="2015-04-15T21:26:00Z">
          <w:r w:rsidDel="00265D70">
            <w:rPr>
              <w:rFonts w:ascii="Times New Roman" w:hAnsi="Times New Roman" w:cs="Times New Roman"/>
              <w:sz w:val="24"/>
              <w:szCs w:val="24"/>
            </w:rPr>
            <w:delText xml:space="preserve">, </w:delText>
          </w:r>
        </w:del>
      </w:ins>
      <w:del w:id="792" w:author="USDA Forest Service" w:date="2015-04-15T21:26:00Z">
        <w:r w:rsidR="0062358A" w:rsidDel="00265D70">
          <w:rPr>
            <w:rFonts w:ascii="Times New Roman" w:hAnsi="Times New Roman" w:cs="Times New Roman"/>
            <w:sz w:val="24"/>
            <w:szCs w:val="24"/>
          </w:rPr>
          <w:delText>T</w:delText>
        </w:r>
      </w:del>
      <w:ins w:id="793" w:author="Xavier" w:date="2015-04-09T22:15:00Z">
        <w:del w:id="794" w:author="USDA Forest Service" w:date="2015-04-15T21:26:00Z">
          <w:r w:rsidDel="00265D70">
            <w:rPr>
              <w:rFonts w:ascii="Times New Roman" w:hAnsi="Times New Roman" w:cs="Times New Roman"/>
              <w:sz w:val="24"/>
              <w:szCs w:val="24"/>
            </w:rPr>
            <w:delText>t</w:delText>
          </w:r>
        </w:del>
      </w:ins>
      <w:ins w:id="795" w:author="USDA Forest Service" w:date="2015-04-15T21:26:00Z">
        <w:r w:rsidR="00265D70">
          <w:rPr>
            <w:rFonts w:ascii="Times New Roman" w:hAnsi="Times New Roman" w:cs="Times New Roman"/>
            <w:sz w:val="24"/>
            <w:szCs w:val="24"/>
          </w:rPr>
          <w:t>T</w:t>
        </w:r>
      </w:ins>
      <w:r w:rsidR="0062358A">
        <w:rPr>
          <w:rFonts w:ascii="Times New Roman" w:hAnsi="Times New Roman" w:cs="Times New Roman"/>
          <w:sz w:val="24"/>
          <w:szCs w:val="24"/>
        </w:rPr>
        <w:t xml:space="preserve">he results presented </w:t>
      </w:r>
      <w:del w:id="796" w:author="Xavier" w:date="2015-04-09T22:15:00Z">
        <w:r w:rsidR="0062358A" w:rsidDel="0088078D">
          <w:rPr>
            <w:rFonts w:ascii="Times New Roman" w:hAnsi="Times New Roman" w:cs="Times New Roman"/>
            <w:sz w:val="24"/>
            <w:szCs w:val="24"/>
          </w:rPr>
          <w:delText>in this work</w:delText>
        </w:r>
      </w:del>
      <w:ins w:id="797" w:author="Xavier" w:date="2015-04-09T22:15:00Z">
        <w:r>
          <w:rPr>
            <w:rFonts w:ascii="Times New Roman" w:hAnsi="Times New Roman" w:cs="Times New Roman"/>
            <w:sz w:val="24"/>
            <w:szCs w:val="24"/>
          </w:rPr>
          <w:t>here</w:t>
        </w:r>
      </w:ins>
      <w:r w:rsidR="0062358A">
        <w:rPr>
          <w:rFonts w:ascii="Times New Roman" w:hAnsi="Times New Roman" w:cs="Times New Roman"/>
          <w:sz w:val="24"/>
          <w:szCs w:val="24"/>
        </w:rPr>
        <w:t xml:space="preserve"> also </w:t>
      </w:r>
      <w:ins w:id="798" w:author="USDA Forest Service" w:date="2015-04-15T21:26:00Z">
        <w:r w:rsidR="00265D70">
          <w:rPr>
            <w:rFonts w:ascii="Times New Roman" w:hAnsi="Times New Roman" w:cs="Times New Roman"/>
            <w:sz w:val="24"/>
            <w:szCs w:val="24"/>
          </w:rPr>
          <w:t xml:space="preserve">demonstrate </w:t>
        </w:r>
      </w:ins>
      <w:del w:id="799" w:author="USDA Forest Service" w:date="2015-04-15T21:26:00Z">
        <w:r w:rsidR="0062358A" w:rsidDel="00265D70">
          <w:rPr>
            <w:rFonts w:ascii="Times New Roman" w:hAnsi="Times New Roman" w:cs="Times New Roman"/>
            <w:sz w:val="24"/>
            <w:szCs w:val="24"/>
          </w:rPr>
          <w:delText xml:space="preserve">show </w:delText>
        </w:r>
      </w:del>
      <w:r w:rsidR="00361447">
        <w:rPr>
          <w:rFonts w:ascii="Times New Roman" w:hAnsi="Times New Roman" w:cs="Times New Roman"/>
          <w:sz w:val="24"/>
          <w:szCs w:val="24"/>
        </w:rPr>
        <w:t xml:space="preserve">potential for </w:t>
      </w:r>
      <w:ins w:id="800" w:author="USDA Forest Service" w:date="2015-04-15T21:26:00Z">
        <w:r w:rsidR="00575BBD">
          <w:rPr>
            <w:rFonts w:ascii="Times New Roman" w:hAnsi="Times New Roman" w:cs="Times New Roman"/>
            <w:sz w:val="24"/>
            <w:szCs w:val="24"/>
          </w:rPr>
          <w:t xml:space="preserve">using GPR and ERI methods to improve </w:t>
        </w:r>
      </w:ins>
      <w:del w:id="801" w:author="USDA Forest Service" w:date="2015-04-15T21:26:00Z">
        <w:r w:rsidR="002548D6" w:rsidDel="00575BBD">
          <w:rPr>
            <w:rFonts w:ascii="Times New Roman" w:hAnsi="Times New Roman" w:cs="Times New Roman"/>
            <w:sz w:val="24"/>
            <w:szCs w:val="24"/>
          </w:rPr>
          <w:delText>improving</w:delText>
        </w:r>
      </w:del>
      <w:ins w:id="802" w:author="USDA Forest Service" w:date="2015-04-15T21:26:00Z">
        <w:r w:rsidR="00575BBD">
          <w:rPr>
            <w:rFonts w:ascii="Times New Roman" w:hAnsi="Times New Roman" w:cs="Times New Roman"/>
            <w:sz w:val="24"/>
            <w:szCs w:val="24"/>
          </w:rPr>
          <w:t>the</w:t>
        </w:r>
      </w:ins>
      <w:r w:rsidR="002548D6">
        <w:rPr>
          <w:rFonts w:ascii="Times New Roman" w:hAnsi="Times New Roman" w:cs="Times New Roman"/>
          <w:sz w:val="24"/>
          <w:szCs w:val="24"/>
        </w:rPr>
        <w:t xml:space="preserve"> </w:t>
      </w:r>
      <w:r w:rsidR="00361447">
        <w:rPr>
          <w:rFonts w:ascii="Times New Roman" w:hAnsi="Times New Roman" w:cs="Times New Roman"/>
          <w:sz w:val="24"/>
          <w:szCs w:val="24"/>
        </w:rPr>
        <w:t xml:space="preserve">understanding </w:t>
      </w:r>
      <w:r w:rsidR="002548D6">
        <w:rPr>
          <w:rFonts w:ascii="Times New Roman" w:hAnsi="Times New Roman" w:cs="Times New Roman"/>
          <w:sz w:val="24"/>
          <w:szCs w:val="24"/>
        </w:rPr>
        <w:t xml:space="preserve">of </w:t>
      </w:r>
      <w:r w:rsidR="00361447">
        <w:rPr>
          <w:rFonts w:ascii="Times New Roman" w:hAnsi="Times New Roman" w:cs="Times New Roman"/>
          <w:sz w:val="24"/>
          <w:szCs w:val="24"/>
        </w:rPr>
        <w:t>processes associated with peatland formation</w:t>
      </w:r>
      <w:del w:id="803" w:author="Xavier" w:date="2015-04-09T22:05:00Z">
        <w:r w:rsidR="00361447" w:rsidRPr="0033594C" w:rsidDel="003515AB">
          <w:rPr>
            <w:rFonts w:ascii="Times New Roman" w:hAnsi="Times New Roman" w:cs="Times New Roman"/>
            <w:sz w:val="24"/>
            <w:szCs w:val="24"/>
          </w:rPr>
          <w:delText xml:space="preserve"> </w:delText>
        </w:r>
        <w:r w:rsidR="00361447" w:rsidDel="003515AB">
          <w:rPr>
            <w:rFonts w:ascii="Times New Roman" w:hAnsi="Times New Roman" w:cs="Times New Roman"/>
            <w:sz w:val="24"/>
            <w:szCs w:val="24"/>
          </w:rPr>
          <w:delText xml:space="preserve">as reflected in </w:delText>
        </w:r>
        <w:r w:rsidR="00E71757" w:rsidDel="003515AB">
          <w:rPr>
            <w:rFonts w:ascii="Times New Roman" w:hAnsi="Times New Roman" w:cs="Times New Roman"/>
            <w:sz w:val="24"/>
            <w:szCs w:val="24"/>
          </w:rPr>
          <w:delText xml:space="preserve">the </w:delText>
        </w:r>
        <w:r w:rsidR="00361447" w:rsidDel="003515AB">
          <w:rPr>
            <w:rFonts w:ascii="Times New Roman" w:hAnsi="Times New Roman" w:cs="Times New Roman"/>
            <w:sz w:val="24"/>
            <w:szCs w:val="24"/>
          </w:rPr>
          <w:delText xml:space="preserve">differences in geophysical signatures </w:delText>
        </w:r>
        <w:r w:rsidR="0062358A" w:rsidRPr="0033594C" w:rsidDel="003515AB">
          <w:rPr>
            <w:rFonts w:ascii="Times New Roman" w:hAnsi="Times New Roman" w:cs="Times New Roman"/>
            <w:sz w:val="24"/>
            <w:szCs w:val="24"/>
          </w:rPr>
          <w:delText>when comparing</w:delText>
        </w:r>
      </w:del>
      <w:del w:id="804" w:author="Xavier" w:date="2015-04-09T22:04:00Z">
        <w:r w:rsidR="0062358A" w:rsidRPr="0033594C" w:rsidDel="003515AB">
          <w:rPr>
            <w:rFonts w:ascii="Times New Roman" w:hAnsi="Times New Roman" w:cs="Times New Roman"/>
            <w:sz w:val="24"/>
            <w:szCs w:val="24"/>
          </w:rPr>
          <w:delText xml:space="preserve"> the two </w:delText>
        </w:r>
        <w:r w:rsidR="00361447" w:rsidDel="003515AB">
          <w:rPr>
            <w:rFonts w:ascii="Times New Roman" w:hAnsi="Times New Roman" w:cs="Times New Roman"/>
            <w:sz w:val="24"/>
            <w:szCs w:val="24"/>
          </w:rPr>
          <w:delText>study sites</w:delText>
        </w:r>
        <w:r w:rsidR="0062358A" w:rsidRPr="0033594C" w:rsidDel="003515AB">
          <w:rPr>
            <w:rFonts w:ascii="Times New Roman" w:hAnsi="Times New Roman" w:cs="Times New Roman"/>
            <w:sz w:val="24"/>
            <w:szCs w:val="24"/>
          </w:rPr>
          <w:delText xml:space="preserve"> (</w:delText>
        </w:r>
        <w:r w:rsidR="0062358A" w:rsidDel="003515AB">
          <w:rPr>
            <w:rFonts w:ascii="Times New Roman" w:hAnsi="Times New Roman" w:cs="Times New Roman"/>
            <w:sz w:val="24"/>
            <w:szCs w:val="24"/>
          </w:rPr>
          <w:delText>TG and P)</w:delText>
        </w:r>
      </w:del>
      <w:r w:rsidR="0062358A">
        <w:rPr>
          <w:rFonts w:ascii="Times New Roman" w:hAnsi="Times New Roman" w:cs="Times New Roman"/>
          <w:sz w:val="24"/>
          <w:szCs w:val="24"/>
        </w:rPr>
        <w:t xml:space="preserve">. </w:t>
      </w:r>
      <w:ins w:id="805" w:author="Xavier" w:date="2015-04-09T22:04:00Z">
        <w:r w:rsidR="003515AB">
          <w:rPr>
            <w:rFonts w:ascii="Times New Roman" w:hAnsi="Times New Roman" w:cs="Times New Roman"/>
            <w:sz w:val="24"/>
            <w:szCs w:val="24"/>
          </w:rPr>
          <w:t>D</w:t>
        </w:r>
      </w:ins>
      <w:ins w:id="806" w:author="Xavier" w:date="2015-04-09T22:02:00Z">
        <w:r w:rsidR="003515AB">
          <w:rPr>
            <w:rFonts w:ascii="Times New Roman" w:hAnsi="Times New Roman" w:cs="Times New Roman"/>
            <w:sz w:val="24"/>
            <w:szCs w:val="24"/>
          </w:rPr>
          <w:t xml:space="preserve">ifferences in </w:t>
        </w:r>
      </w:ins>
      <w:ins w:id="807" w:author="Xavier" w:date="2015-04-09T22:06:00Z">
        <w:r w:rsidR="003515AB">
          <w:rPr>
            <w:rFonts w:ascii="Times New Roman" w:hAnsi="Times New Roman" w:cs="Times New Roman"/>
            <w:sz w:val="24"/>
            <w:szCs w:val="24"/>
          </w:rPr>
          <w:t xml:space="preserve">the </w:t>
        </w:r>
      </w:ins>
      <w:ins w:id="808" w:author="Xavier" w:date="2015-04-09T22:02:00Z">
        <w:r w:rsidR="003515AB">
          <w:rPr>
            <w:rFonts w:ascii="Times New Roman" w:hAnsi="Times New Roman" w:cs="Times New Roman"/>
            <w:sz w:val="24"/>
            <w:szCs w:val="24"/>
          </w:rPr>
          <w:t xml:space="preserve">GPR reflection record and </w:t>
        </w:r>
      </w:ins>
      <w:ins w:id="809" w:author="Xavier" w:date="2015-04-09T22:03:00Z">
        <w:r w:rsidR="003515AB">
          <w:rPr>
            <w:rFonts w:ascii="Times New Roman" w:hAnsi="Times New Roman" w:cs="Times New Roman"/>
            <w:sz w:val="24"/>
            <w:szCs w:val="24"/>
          </w:rPr>
          <w:t xml:space="preserve">contrasts in electrical conductivity </w:t>
        </w:r>
      </w:ins>
      <w:ins w:id="810" w:author="Xavier" w:date="2015-04-09T22:02:00Z">
        <w:r w:rsidR="003515AB">
          <w:rPr>
            <w:rFonts w:ascii="Times New Roman" w:hAnsi="Times New Roman" w:cs="Times New Roman"/>
            <w:sz w:val="24"/>
            <w:szCs w:val="24"/>
          </w:rPr>
          <w:t xml:space="preserve">between </w:t>
        </w:r>
      </w:ins>
      <w:ins w:id="811" w:author="Xavier" w:date="2015-04-09T22:04:00Z">
        <w:r w:rsidR="003515AB" w:rsidRPr="0033594C">
          <w:rPr>
            <w:rFonts w:ascii="Times New Roman" w:hAnsi="Times New Roman" w:cs="Times New Roman"/>
            <w:sz w:val="24"/>
            <w:szCs w:val="24"/>
          </w:rPr>
          <w:t xml:space="preserve">the two </w:t>
        </w:r>
        <w:r w:rsidR="003515AB">
          <w:rPr>
            <w:rFonts w:ascii="Times New Roman" w:hAnsi="Times New Roman" w:cs="Times New Roman"/>
            <w:sz w:val="24"/>
            <w:szCs w:val="24"/>
          </w:rPr>
          <w:t>study sites</w:t>
        </w:r>
        <w:r w:rsidR="003515AB" w:rsidRPr="0033594C">
          <w:rPr>
            <w:rFonts w:ascii="Times New Roman" w:hAnsi="Times New Roman" w:cs="Times New Roman"/>
            <w:sz w:val="24"/>
            <w:szCs w:val="24"/>
          </w:rPr>
          <w:t xml:space="preserve"> (</w:t>
        </w:r>
        <w:r w:rsidR="003515AB">
          <w:rPr>
            <w:rFonts w:ascii="Times New Roman" w:hAnsi="Times New Roman" w:cs="Times New Roman"/>
            <w:sz w:val="24"/>
            <w:szCs w:val="24"/>
          </w:rPr>
          <w:t xml:space="preserve">TG and P) are </w:t>
        </w:r>
        <w:del w:id="812" w:author="USDA Forest Service" w:date="2015-04-15T21:27:00Z">
          <w:r w:rsidR="003515AB" w:rsidDel="00575BBD">
            <w:rPr>
              <w:rFonts w:ascii="Times New Roman" w:hAnsi="Times New Roman" w:cs="Times New Roman"/>
              <w:sz w:val="24"/>
              <w:szCs w:val="24"/>
            </w:rPr>
            <w:delText xml:space="preserve">here </w:delText>
          </w:r>
        </w:del>
        <w:r w:rsidR="003515AB">
          <w:rPr>
            <w:rFonts w:ascii="Times New Roman" w:hAnsi="Times New Roman" w:cs="Times New Roman"/>
            <w:sz w:val="24"/>
            <w:szCs w:val="24"/>
          </w:rPr>
          <w:t>interpreted as differences</w:t>
        </w:r>
      </w:ins>
      <w:ins w:id="813" w:author="Xavier" w:date="2015-04-09T22:05:00Z">
        <w:r w:rsidR="003515AB">
          <w:rPr>
            <w:rFonts w:ascii="Times New Roman" w:hAnsi="Times New Roman" w:cs="Times New Roman"/>
            <w:sz w:val="24"/>
            <w:szCs w:val="24"/>
          </w:rPr>
          <w:t xml:space="preserve"> in peat ecosystem type and developmental history</w:t>
        </w:r>
      </w:ins>
      <w:ins w:id="814" w:author="Xavier" w:date="2015-04-09T22:06:00Z">
        <w:r w:rsidR="003515AB">
          <w:rPr>
            <w:rFonts w:ascii="Times New Roman" w:hAnsi="Times New Roman" w:cs="Times New Roman"/>
            <w:sz w:val="24"/>
            <w:szCs w:val="24"/>
          </w:rPr>
          <w:t xml:space="preserve"> between sites</w:t>
        </w:r>
      </w:ins>
      <w:ins w:id="815" w:author="Xavier" w:date="2015-04-09T22:05:00Z">
        <w:r w:rsidR="003515AB">
          <w:rPr>
            <w:rFonts w:ascii="Times New Roman" w:hAnsi="Times New Roman" w:cs="Times New Roman"/>
            <w:sz w:val="24"/>
            <w:szCs w:val="24"/>
          </w:rPr>
          <w:t>.</w:t>
        </w:r>
      </w:ins>
      <w:ins w:id="816" w:author="Xavier" w:date="2015-04-09T22:04:00Z">
        <w:r w:rsidR="003515AB">
          <w:rPr>
            <w:rFonts w:ascii="Times New Roman" w:hAnsi="Times New Roman" w:cs="Times New Roman"/>
            <w:sz w:val="24"/>
            <w:szCs w:val="24"/>
          </w:rPr>
          <w:t xml:space="preserve"> </w:t>
        </w:r>
      </w:ins>
      <w:r w:rsidR="000B229B">
        <w:rPr>
          <w:rFonts w:ascii="Times New Roman" w:hAnsi="Times New Roman" w:cs="Times New Roman"/>
          <w:sz w:val="24"/>
          <w:szCs w:val="24"/>
        </w:rPr>
        <w:t>First,</w:t>
      </w:r>
      <w:r w:rsidR="00042432">
        <w:rPr>
          <w:rFonts w:ascii="Times New Roman" w:hAnsi="Times New Roman" w:cs="Times New Roman"/>
          <w:sz w:val="24"/>
          <w:szCs w:val="24"/>
        </w:rPr>
        <w:t xml:space="preserve"> </w:t>
      </w:r>
      <w:r w:rsidR="000B229B">
        <w:rPr>
          <w:rFonts w:ascii="Times New Roman" w:hAnsi="Times New Roman" w:cs="Times New Roman"/>
          <w:sz w:val="24"/>
          <w:szCs w:val="24"/>
        </w:rPr>
        <w:t>there is a sharp difference between the profiles at TG1 and TG2</w:t>
      </w:r>
      <w:r w:rsidR="002548D6">
        <w:rPr>
          <w:rFonts w:ascii="Times New Roman" w:hAnsi="Times New Roman" w:cs="Times New Roman"/>
          <w:sz w:val="24"/>
          <w:szCs w:val="24"/>
        </w:rPr>
        <w:t>, as the</w:t>
      </w:r>
      <w:r w:rsidR="000B229B">
        <w:rPr>
          <w:rFonts w:ascii="Times New Roman" w:hAnsi="Times New Roman" w:cs="Times New Roman"/>
          <w:sz w:val="24"/>
          <w:szCs w:val="24"/>
        </w:rPr>
        <w:t xml:space="preserve"> resistivity profile increases with depth at TG1 (i.e. higher resistivity at the bottom of the profile, Figure 3) </w:t>
      </w:r>
      <w:r w:rsidR="002548D6">
        <w:rPr>
          <w:rFonts w:ascii="Times New Roman" w:hAnsi="Times New Roman" w:cs="Times New Roman"/>
          <w:sz w:val="24"/>
          <w:szCs w:val="24"/>
        </w:rPr>
        <w:t xml:space="preserve">whereas it </w:t>
      </w:r>
      <w:r w:rsidR="000B229B">
        <w:rPr>
          <w:rFonts w:ascii="Times New Roman" w:hAnsi="Times New Roman" w:cs="Times New Roman"/>
          <w:sz w:val="24"/>
          <w:szCs w:val="24"/>
        </w:rPr>
        <w:t xml:space="preserve">decreases at TG2 (i.e. lower resistivity at the bottom of the profile, Figure 3). Second, </w:t>
      </w:r>
      <w:r w:rsidR="00042432">
        <w:rPr>
          <w:rFonts w:ascii="Times New Roman" w:hAnsi="Times New Roman" w:cs="Times New Roman"/>
          <w:sz w:val="24"/>
          <w:szCs w:val="24"/>
        </w:rPr>
        <w:t>the interface between peat-mineral soil at TG</w:t>
      </w:r>
      <w:r w:rsidR="000B229B">
        <w:rPr>
          <w:rFonts w:ascii="Times New Roman" w:hAnsi="Times New Roman" w:cs="Times New Roman"/>
          <w:sz w:val="24"/>
          <w:szCs w:val="24"/>
        </w:rPr>
        <w:t>1 and TG2</w:t>
      </w:r>
      <w:r w:rsidR="00042432">
        <w:rPr>
          <w:rFonts w:ascii="Times New Roman" w:hAnsi="Times New Roman" w:cs="Times New Roman"/>
          <w:sz w:val="24"/>
          <w:szCs w:val="24"/>
        </w:rPr>
        <w:t xml:space="preserve"> is characterized by a set of 2-3 sharp reflectors </w:t>
      </w:r>
      <w:r w:rsidR="00F44D2D">
        <w:rPr>
          <w:rFonts w:ascii="Times New Roman" w:hAnsi="Times New Roman" w:cs="Times New Roman"/>
          <w:sz w:val="24"/>
          <w:szCs w:val="24"/>
        </w:rPr>
        <w:t xml:space="preserve">in the GPR record </w:t>
      </w:r>
      <w:r w:rsidR="00042432">
        <w:rPr>
          <w:rFonts w:ascii="Times New Roman" w:hAnsi="Times New Roman" w:cs="Times New Roman"/>
          <w:sz w:val="24"/>
          <w:szCs w:val="24"/>
        </w:rPr>
        <w:t xml:space="preserve">(i.e. Figure 2, 4, and 5), </w:t>
      </w:r>
      <w:r w:rsidR="000B229B">
        <w:rPr>
          <w:rFonts w:ascii="Times New Roman" w:hAnsi="Times New Roman" w:cs="Times New Roman"/>
          <w:sz w:val="24"/>
          <w:szCs w:val="24"/>
        </w:rPr>
        <w:t>that</w:t>
      </w:r>
      <w:r w:rsidR="00042432">
        <w:rPr>
          <w:rFonts w:ascii="Times New Roman" w:hAnsi="Times New Roman" w:cs="Times New Roman"/>
          <w:sz w:val="24"/>
          <w:szCs w:val="24"/>
        </w:rPr>
        <w:t xml:space="preserve"> is absent at Site P </w:t>
      </w:r>
      <w:r w:rsidR="000B229B">
        <w:rPr>
          <w:rFonts w:ascii="Times New Roman" w:hAnsi="Times New Roman" w:cs="Times New Roman"/>
          <w:sz w:val="24"/>
          <w:szCs w:val="24"/>
        </w:rPr>
        <w:t>where</w:t>
      </w:r>
      <w:r w:rsidR="00042432">
        <w:rPr>
          <w:rFonts w:ascii="Times New Roman" w:hAnsi="Times New Roman" w:cs="Times New Roman"/>
          <w:sz w:val="24"/>
          <w:szCs w:val="24"/>
        </w:rPr>
        <w:t xml:space="preserve"> reflectors are sharply attenuated when reaching depths corresponding to the transition zone between peat and clay. </w:t>
      </w:r>
      <w:r w:rsidR="000B229B">
        <w:rPr>
          <w:rFonts w:ascii="Times New Roman" w:hAnsi="Times New Roman" w:cs="Times New Roman"/>
          <w:sz w:val="24"/>
          <w:szCs w:val="24"/>
        </w:rPr>
        <w:t xml:space="preserve">Third, </w:t>
      </w:r>
      <w:r w:rsidR="00F44D2D">
        <w:rPr>
          <w:rFonts w:ascii="Times New Roman" w:hAnsi="Times New Roman" w:cs="Times New Roman"/>
          <w:sz w:val="24"/>
          <w:szCs w:val="24"/>
        </w:rPr>
        <w:t xml:space="preserve">resistivity results </w:t>
      </w:r>
      <w:r w:rsidR="00326050">
        <w:rPr>
          <w:rFonts w:ascii="Times New Roman" w:hAnsi="Times New Roman" w:cs="Times New Roman"/>
          <w:sz w:val="24"/>
          <w:szCs w:val="24"/>
        </w:rPr>
        <w:t xml:space="preserve">do not </w:t>
      </w:r>
      <w:r w:rsidR="00F44D2D">
        <w:rPr>
          <w:rFonts w:ascii="Times New Roman" w:hAnsi="Times New Roman" w:cs="Times New Roman"/>
          <w:sz w:val="24"/>
          <w:szCs w:val="24"/>
        </w:rPr>
        <w:t xml:space="preserve">show marked differences </w:t>
      </w:r>
      <w:r w:rsidR="00981CA6">
        <w:rPr>
          <w:rFonts w:ascii="Times New Roman" w:hAnsi="Times New Roman" w:cs="Times New Roman"/>
          <w:sz w:val="24"/>
          <w:szCs w:val="24"/>
        </w:rPr>
        <w:t xml:space="preserve">in terms of electrical conductivity </w:t>
      </w:r>
      <w:r w:rsidR="00F44D2D">
        <w:rPr>
          <w:rFonts w:ascii="Times New Roman" w:hAnsi="Times New Roman" w:cs="Times New Roman"/>
          <w:sz w:val="24"/>
          <w:szCs w:val="24"/>
        </w:rPr>
        <w:t xml:space="preserve">between sites </w:t>
      </w:r>
      <w:r w:rsidR="00981CA6">
        <w:rPr>
          <w:rFonts w:ascii="Times New Roman" w:hAnsi="Times New Roman" w:cs="Times New Roman"/>
          <w:sz w:val="24"/>
          <w:szCs w:val="24"/>
        </w:rPr>
        <w:t>along the peat-clay</w:t>
      </w:r>
      <w:r w:rsidR="00BC5084">
        <w:rPr>
          <w:rFonts w:ascii="Times New Roman" w:hAnsi="Times New Roman" w:cs="Times New Roman"/>
          <w:sz w:val="24"/>
          <w:szCs w:val="24"/>
        </w:rPr>
        <w:t xml:space="preserve"> interface</w:t>
      </w:r>
      <w:r w:rsidR="00F44D2D">
        <w:rPr>
          <w:rFonts w:ascii="Times New Roman" w:hAnsi="Times New Roman" w:cs="Times New Roman"/>
          <w:sz w:val="24"/>
          <w:szCs w:val="24"/>
        </w:rPr>
        <w:t xml:space="preserve">, </w:t>
      </w:r>
      <w:r w:rsidR="00BC5084">
        <w:rPr>
          <w:rFonts w:ascii="Times New Roman" w:hAnsi="Times New Roman" w:cs="Times New Roman"/>
          <w:sz w:val="24"/>
          <w:szCs w:val="24"/>
        </w:rPr>
        <w:t xml:space="preserve">although </w:t>
      </w:r>
      <w:r w:rsidR="00F44D2D">
        <w:rPr>
          <w:rFonts w:ascii="Times New Roman" w:hAnsi="Times New Roman" w:cs="Times New Roman"/>
          <w:sz w:val="24"/>
          <w:szCs w:val="24"/>
        </w:rPr>
        <w:t xml:space="preserve">coring results show a marked increase in thickness </w:t>
      </w:r>
      <w:r w:rsidR="00981CA6">
        <w:rPr>
          <w:rFonts w:ascii="Times New Roman" w:hAnsi="Times New Roman" w:cs="Times New Roman"/>
          <w:sz w:val="24"/>
          <w:szCs w:val="24"/>
        </w:rPr>
        <w:t>of the</w:t>
      </w:r>
      <w:r w:rsidR="00F44D2D">
        <w:rPr>
          <w:rFonts w:ascii="Times New Roman" w:hAnsi="Times New Roman" w:cs="Times New Roman"/>
          <w:sz w:val="24"/>
          <w:szCs w:val="24"/>
        </w:rPr>
        <w:t xml:space="preserve"> transition zone </w:t>
      </w:r>
      <w:r w:rsidR="003F0245">
        <w:rPr>
          <w:rFonts w:ascii="Times New Roman" w:hAnsi="Times New Roman" w:cs="Times New Roman"/>
          <w:sz w:val="24"/>
          <w:szCs w:val="24"/>
        </w:rPr>
        <w:t xml:space="preserve">(mostly corresponding to mixtures of clay and sand) </w:t>
      </w:r>
      <w:r w:rsidR="00F44D2D">
        <w:rPr>
          <w:rFonts w:ascii="Times New Roman" w:hAnsi="Times New Roman" w:cs="Times New Roman"/>
          <w:sz w:val="24"/>
          <w:szCs w:val="24"/>
        </w:rPr>
        <w:t xml:space="preserve">with averages between 0.1-0.2 m for Sites TG1 and TG2 and averages reaching 2.5 m for Site P1. </w:t>
      </w:r>
      <w:r w:rsidR="0063164F">
        <w:rPr>
          <w:rFonts w:ascii="Times New Roman" w:hAnsi="Times New Roman" w:cs="Times New Roman"/>
          <w:sz w:val="24"/>
          <w:szCs w:val="24"/>
        </w:rPr>
        <w:t>These d</w:t>
      </w:r>
      <w:r w:rsidR="00E43FC0">
        <w:rPr>
          <w:rFonts w:ascii="Times New Roman" w:hAnsi="Times New Roman" w:cs="Times New Roman"/>
          <w:sz w:val="24"/>
          <w:szCs w:val="24"/>
        </w:rPr>
        <w:t xml:space="preserve">ifferences may be attributed to two </w:t>
      </w:r>
      <w:r w:rsidR="00BC5084">
        <w:rPr>
          <w:rFonts w:ascii="Times New Roman" w:hAnsi="Times New Roman" w:cs="Times New Roman"/>
          <w:sz w:val="24"/>
          <w:szCs w:val="24"/>
        </w:rPr>
        <w:t>related issues</w:t>
      </w:r>
      <w:r w:rsidR="00E43FC0">
        <w:rPr>
          <w:rFonts w:ascii="Times New Roman" w:hAnsi="Times New Roman" w:cs="Times New Roman"/>
          <w:sz w:val="24"/>
          <w:szCs w:val="24"/>
        </w:rPr>
        <w:t xml:space="preserve">: 1) </w:t>
      </w:r>
      <w:r w:rsidR="0063164F">
        <w:rPr>
          <w:rFonts w:ascii="Times New Roman" w:hAnsi="Times New Roman" w:cs="Times New Roman"/>
          <w:sz w:val="24"/>
          <w:szCs w:val="24"/>
        </w:rPr>
        <w:t xml:space="preserve">the </w:t>
      </w:r>
      <w:r w:rsidR="00E43FC0">
        <w:rPr>
          <w:rFonts w:ascii="Times New Roman" w:hAnsi="Times New Roman" w:cs="Times New Roman"/>
          <w:sz w:val="24"/>
          <w:szCs w:val="24"/>
        </w:rPr>
        <w:t xml:space="preserve">developmental </w:t>
      </w:r>
      <w:r w:rsidR="0063164F">
        <w:rPr>
          <w:rFonts w:ascii="Times New Roman" w:hAnsi="Times New Roman" w:cs="Times New Roman"/>
          <w:sz w:val="24"/>
          <w:szCs w:val="24"/>
        </w:rPr>
        <w:t xml:space="preserve">history of peatland initiation </w:t>
      </w:r>
      <w:r w:rsidR="00E43FC0">
        <w:rPr>
          <w:rFonts w:ascii="Times New Roman" w:hAnsi="Times New Roman" w:cs="Times New Roman"/>
          <w:sz w:val="24"/>
          <w:szCs w:val="24"/>
        </w:rPr>
        <w:t xml:space="preserve">and formation </w:t>
      </w:r>
      <w:r w:rsidR="0063164F">
        <w:rPr>
          <w:rFonts w:ascii="Times New Roman" w:hAnsi="Times New Roman" w:cs="Times New Roman"/>
          <w:sz w:val="24"/>
          <w:szCs w:val="24"/>
        </w:rPr>
        <w:t>at each specific site</w:t>
      </w:r>
      <w:r w:rsidR="00E43FC0">
        <w:rPr>
          <w:rFonts w:ascii="Times New Roman" w:hAnsi="Times New Roman" w:cs="Times New Roman"/>
          <w:sz w:val="24"/>
          <w:szCs w:val="24"/>
        </w:rPr>
        <w:t xml:space="preserve">; and </w:t>
      </w:r>
      <w:r w:rsidR="00E43FC0">
        <w:rPr>
          <w:rFonts w:ascii="Times New Roman" w:hAnsi="Times New Roman" w:cs="Times New Roman"/>
          <w:sz w:val="24"/>
          <w:szCs w:val="24"/>
        </w:rPr>
        <w:lastRenderedPageBreak/>
        <w:t>2)</w:t>
      </w:r>
      <w:r w:rsidR="00E43FC0" w:rsidRPr="00E43FC0">
        <w:rPr>
          <w:rFonts w:ascii="Times New Roman" w:hAnsi="Times New Roman" w:cs="Times New Roman"/>
          <w:sz w:val="24"/>
          <w:szCs w:val="24"/>
        </w:rPr>
        <w:t xml:space="preserve"> </w:t>
      </w:r>
      <w:r w:rsidR="00E43FC0">
        <w:rPr>
          <w:rFonts w:ascii="Times New Roman" w:hAnsi="Times New Roman" w:cs="Times New Roman"/>
          <w:sz w:val="24"/>
          <w:szCs w:val="24"/>
        </w:rPr>
        <w:t>the differences in site location as related to p</w:t>
      </w:r>
      <w:r w:rsidR="00E43FC0" w:rsidRPr="007901AD">
        <w:rPr>
          <w:rFonts w:ascii="Times New Roman" w:hAnsi="Times New Roman" w:cs="Times New Roman"/>
          <w:sz w:val="24"/>
          <w:szCs w:val="24"/>
        </w:rPr>
        <w:t xml:space="preserve">hysiographic type of </w:t>
      </w:r>
      <w:r w:rsidR="00E43FC0">
        <w:rPr>
          <w:rFonts w:ascii="Times New Roman" w:hAnsi="Times New Roman" w:cs="Times New Roman"/>
          <w:sz w:val="24"/>
          <w:szCs w:val="24"/>
        </w:rPr>
        <w:t>terrain and the characteristics of peat ecosystem</w:t>
      </w:r>
      <w:r w:rsidR="00492F4F">
        <w:rPr>
          <w:rFonts w:ascii="Times New Roman" w:hAnsi="Times New Roman" w:cs="Times New Roman"/>
          <w:sz w:val="24"/>
          <w:szCs w:val="24"/>
        </w:rPr>
        <w:t>s</w:t>
      </w:r>
      <w:r w:rsidR="00E43FC0">
        <w:rPr>
          <w:rFonts w:ascii="Times New Roman" w:hAnsi="Times New Roman" w:cs="Times New Roman"/>
          <w:sz w:val="24"/>
          <w:szCs w:val="24"/>
        </w:rPr>
        <w:t xml:space="preserve"> at each site.</w:t>
      </w:r>
      <w:r w:rsidR="001363CF">
        <w:rPr>
          <w:rFonts w:ascii="Times New Roman" w:hAnsi="Times New Roman" w:cs="Times New Roman"/>
          <w:sz w:val="24"/>
          <w:szCs w:val="24"/>
        </w:rPr>
        <w:t xml:space="preserve"> As shown in Figure 1, sites TG1 and TG2 </w:t>
      </w:r>
      <w:r w:rsidR="00BC5084">
        <w:rPr>
          <w:rFonts w:ascii="Times New Roman" w:hAnsi="Times New Roman" w:cs="Times New Roman"/>
          <w:sz w:val="24"/>
          <w:szCs w:val="24"/>
        </w:rPr>
        <w:t>correspond</w:t>
      </w:r>
      <w:r w:rsidR="001363CF">
        <w:rPr>
          <w:rFonts w:ascii="Times New Roman" w:hAnsi="Times New Roman" w:cs="Times New Roman"/>
          <w:sz w:val="24"/>
          <w:szCs w:val="24"/>
        </w:rPr>
        <w:t xml:space="preserve"> to </w:t>
      </w:r>
      <w:r w:rsidR="001363CF" w:rsidRPr="007901AD">
        <w:rPr>
          <w:rFonts w:ascii="Times New Roman" w:hAnsi="Times New Roman" w:cs="Times New Roman"/>
          <w:sz w:val="24"/>
          <w:szCs w:val="24"/>
        </w:rPr>
        <w:t>MDW</w:t>
      </w:r>
      <w:r w:rsidR="001363CF">
        <w:rPr>
          <w:rFonts w:ascii="Times New Roman" w:hAnsi="Times New Roman" w:cs="Times New Roman"/>
          <w:sz w:val="24"/>
          <w:szCs w:val="24"/>
        </w:rPr>
        <w:t xml:space="preserve"> or shallow peat swamp ecosystems while </w:t>
      </w:r>
      <w:r w:rsidR="00BC5084">
        <w:rPr>
          <w:rFonts w:ascii="Times New Roman" w:hAnsi="Times New Roman" w:cs="Times New Roman"/>
          <w:sz w:val="24"/>
          <w:szCs w:val="24"/>
        </w:rPr>
        <w:t xml:space="preserve">sites </w:t>
      </w:r>
      <w:r w:rsidR="001363CF">
        <w:rPr>
          <w:rFonts w:ascii="Times New Roman" w:hAnsi="Times New Roman" w:cs="Times New Roman"/>
          <w:sz w:val="24"/>
          <w:szCs w:val="24"/>
        </w:rPr>
        <w:t>P1 and P2</w:t>
      </w:r>
      <w:r w:rsidR="001363CF" w:rsidRPr="0027543B">
        <w:rPr>
          <w:rFonts w:ascii="Times New Roman" w:hAnsi="Times New Roman" w:cs="Times New Roman"/>
          <w:sz w:val="24"/>
          <w:szCs w:val="24"/>
        </w:rPr>
        <w:t xml:space="preserve"> </w:t>
      </w:r>
      <w:r w:rsidR="001363CF">
        <w:rPr>
          <w:rFonts w:ascii="Times New Roman" w:hAnsi="Times New Roman" w:cs="Times New Roman"/>
          <w:sz w:val="24"/>
          <w:szCs w:val="24"/>
        </w:rPr>
        <w:t xml:space="preserve">are characterized by GBT or </w:t>
      </w:r>
      <w:r w:rsidR="001363CF" w:rsidRPr="00A544B1">
        <w:rPr>
          <w:rFonts w:ascii="Times New Roman" w:hAnsi="Times New Roman" w:cs="Times New Roman"/>
          <w:sz w:val="24"/>
          <w:szCs w:val="24"/>
        </w:rPr>
        <w:t xml:space="preserve">large </w:t>
      </w:r>
      <w:proofErr w:type="spellStart"/>
      <w:r w:rsidR="00492F4F">
        <w:rPr>
          <w:rFonts w:ascii="Times New Roman" w:hAnsi="Times New Roman" w:cs="Times New Roman"/>
          <w:sz w:val="24"/>
          <w:szCs w:val="24"/>
        </w:rPr>
        <w:t>ombrotrophic</w:t>
      </w:r>
      <w:proofErr w:type="spellEnd"/>
      <w:r w:rsidR="00492F4F">
        <w:rPr>
          <w:rFonts w:ascii="Times New Roman" w:hAnsi="Times New Roman" w:cs="Times New Roman"/>
          <w:sz w:val="24"/>
          <w:szCs w:val="24"/>
        </w:rPr>
        <w:t xml:space="preserve"> peat</w:t>
      </w:r>
      <w:r w:rsidR="001363CF" w:rsidRPr="00A544B1">
        <w:rPr>
          <w:rFonts w:ascii="Times New Roman" w:hAnsi="Times New Roman" w:cs="Times New Roman"/>
          <w:sz w:val="24"/>
          <w:szCs w:val="24"/>
        </w:rPr>
        <w:t xml:space="preserve"> swamp</w:t>
      </w:r>
      <w:r w:rsidR="001363CF">
        <w:rPr>
          <w:rFonts w:ascii="Times New Roman" w:hAnsi="Times New Roman" w:cs="Times New Roman"/>
          <w:sz w:val="24"/>
          <w:szCs w:val="24"/>
        </w:rPr>
        <w:t xml:space="preserve"> ecosystems. Coastal peat swamps in Kalimantan have been described as the result of peat accumulation developed on marine clay and mangrove deposits of river deltas and coastal plains during the </w:t>
      </w:r>
      <w:del w:id="817" w:author="Xavier" w:date="2015-04-12T19:44:00Z">
        <w:r w:rsidR="001363CF" w:rsidDel="0027747A">
          <w:rPr>
            <w:rFonts w:ascii="Times New Roman" w:hAnsi="Times New Roman" w:cs="Times New Roman"/>
            <w:sz w:val="24"/>
            <w:szCs w:val="24"/>
          </w:rPr>
          <w:delText xml:space="preserve">mid </w:delText>
        </w:r>
      </w:del>
      <w:ins w:id="818" w:author="Xavier" w:date="2015-04-13T00:05:00Z">
        <w:r w:rsidR="00E23915">
          <w:rPr>
            <w:rFonts w:ascii="Times New Roman" w:hAnsi="Times New Roman" w:cs="Times New Roman"/>
            <w:sz w:val="24"/>
            <w:szCs w:val="24"/>
          </w:rPr>
          <w:t>l</w:t>
        </w:r>
      </w:ins>
      <w:ins w:id="819" w:author="Xavier" w:date="2015-04-12T19:44:00Z">
        <w:r w:rsidR="0027747A">
          <w:rPr>
            <w:rFonts w:ascii="Times New Roman" w:hAnsi="Times New Roman" w:cs="Times New Roman"/>
            <w:sz w:val="24"/>
            <w:szCs w:val="24"/>
          </w:rPr>
          <w:t>ate</w:t>
        </w:r>
      </w:ins>
      <w:ins w:id="820" w:author="Xavier" w:date="2015-04-13T00:05:00Z">
        <w:r w:rsidR="00E23915">
          <w:rPr>
            <w:rFonts w:ascii="Times New Roman" w:hAnsi="Times New Roman" w:cs="Times New Roman"/>
            <w:sz w:val="24"/>
            <w:szCs w:val="24"/>
          </w:rPr>
          <w:t xml:space="preserve"> </w:t>
        </w:r>
      </w:ins>
      <w:r w:rsidR="001363CF">
        <w:rPr>
          <w:rFonts w:ascii="Times New Roman" w:hAnsi="Times New Roman" w:cs="Times New Roman"/>
          <w:sz w:val="24"/>
          <w:szCs w:val="24"/>
        </w:rPr>
        <w:t>Holocene (~</w:t>
      </w:r>
      <w:del w:id="821" w:author="Xavier" w:date="2015-04-12T19:44:00Z">
        <w:r w:rsidR="001363CF" w:rsidDel="0027747A">
          <w:rPr>
            <w:rFonts w:ascii="Times New Roman" w:hAnsi="Times New Roman" w:cs="Times New Roman"/>
            <w:sz w:val="24"/>
            <w:szCs w:val="24"/>
          </w:rPr>
          <w:delText xml:space="preserve"> 7,000-</w:delText>
        </w:r>
      </w:del>
      <w:r w:rsidR="001363CF">
        <w:rPr>
          <w:rFonts w:ascii="Times New Roman" w:hAnsi="Times New Roman" w:cs="Times New Roman"/>
          <w:sz w:val="24"/>
          <w:szCs w:val="24"/>
        </w:rPr>
        <w:t xml:space="preserve">5,000 cal BP) </w:t>
      </w:r>
      <w:r w:rsidR="00F87A5A">
        <w:rPr>
          <w:rFonts w:ascii="Times New Roman" w:hAnsi="Times New Roman" w:cs="Times New Roman"/>
          <w:sz w:val="24"/>
          <w:szCs w:val="24"/>
        </w:rPr>
        <w:fldChar w:fldCharType="begin">
          <w:fldData xml:space="preserve">PEVuZE5vdGU+PENpdGU+PEF1dGhvcj5TdXBpYW5kaTwvQXV0aG9yPjxZZWFyPjE5ODg8L1llYXI+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==
</w:fldData>
        </w:fldChar>
      </w:r>
      <w:r w:rsidR="0027747A">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PEVuZE5vdGU+PENpdGU+PEF1dGhvcj5TdXBpYW5kaTwvQXV0aG9yPjxZZWFyPjE5ODg8L1llYXI+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==
</w:fldData>
        </w:fldChar>
      </w:r>
      <w:r w:rsidR="0027747A">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r w:rsidR="0027747A">
        <w:rPr>
          <w:rFonts w:ascii="Times New Roman" w:hAnsi="Times New Roman" w:cs="Times New Roman"/>
          <w:noProof/>
          <w:sz w:val="24"/>
          <w:szCs w:val="24"/>
        </w:rPr>
        <w:t>(</w:t>
      </w:r>
      <w:hyperlink w:anchor="_ENREF_31" w:tooltip="Supiandi, 1988 #697" w:history="1">
        <w:r w:rsidR="00E23915">
          <w:rPr>
            <w:rFonts w:ascii="Times New Roman" w:hAnsi="Times New Roman" w:cs="Times New Roman"/>
            <w:noProof/>
            <w:sz w:val="24"/>
            <w:szCs w:val="24"/>
          </w:rPr>
          <w:t>Supiandi 1988</w:t>
        </w:r>
      </w:hyperlink>
      <w:r w:rsidR="0027747A">
        <w:rPr>
          <w:rFonts w:ascii="Times New Roman" w:hAnsi="Times New Roman" w:cs="Times New Roman"/>
          <w:noProof/>
          <w:sz w:val="24"/>
          <w:szCs w:val="24"/>
        </w:rPr>
        <w:t xml:space="preserve">, </w:t>
      </w:r>
      <w:hyperlink w:anchor="_ENREF_11" w:tooltip="Dommain, 2011 #695" w:history="1">
        <w:r w:rsidR="00E23915">
          <w:rPr>
            <w:rFonts w:ascii="Times New Roman" w:hAnsi="Times New Roman" w:cs="Times New Roman"/>
            <w:noProof/>
            <w:sz w:val="24"/>
            <w:szCs w:val="24"/>
          </w:rPr>
          <w:t>Dommain et al. 2011</w:t>
        </w:r>
      </w:hyperlink>
      <w:r w:rsidR="0027747A">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1363CF">
        <w:rPr>
          <w:rFonts w:ascii="Times New Roman" w:hAnsi="Times New Roman" w:cs="Times New Roman"/>
          <w:sz w:val="24"/>
          <w:szCs w:val="24"/>
        </w:rPr>
        <w:t>. As sea levels fell around 5,000 cal BP</w:t>
      </w:r>
      <w:r w:rsidR="00BC5084">
        <w:rPr>
          <w:rFonts w:ascii="Times New Roman" w:hAnsi="Times New Roman" w:cs="Times New Roman"/>
          <w:sz w:val="24"/>
          <w:szCs w:val="24"/>
        </w:rPr>
        <w:t>,</w:t>
      </w:r>
      <w:r w:rsidR="001363CF">
        <w:rPr>
          <w:rFonts w:ascii="Times New Roman" w:hAnsi="Times New Roman" w:cs="Times New Roman"/>
          <w:sz w:val="24"/>
          <w:szCs w:val="24"/>
        </w:rPr>
        <w:t xml:space="preserve"> sandy beach ridges were </w:t>
      </w:r>
      <w:r w:rsidR="00BC5084">
        <w:rPr>
          <w:rFonts w:ascii="Times New Roman" w:hAnsi="Times New Roman" w:cs="Times New Roman"/>
          <w:sz w:val="24"/>
          <w:szCs w:val="24"/>
        </w:rPr>
        <w:t xml:space="preserve">exposed and </w:t>
      </w:r>
      <w:r w:rsidR="001363CF">
        <w:rPr>
          <w:rFonts w:ascii="Times New Roman" w:hAnsi="Times New Roman" w:cs="Times New Roman"/>
          <w:sz w:val="24"/>
          <w:szCs w:val="24"/>
        </w:rPr>
        <w:t xml:space="preserve">directly colonized by peat swamps and mud flats were covered by mangroves </w:t>
      </w:r>
      <w:r w:rsidR="00F87A5A">
        <w:rPr>
          <w:rFonts w:ascii="Times New Roman" w:hAnsi="Times New Roman" w:cs="Times New Roman"/>
          <w:sz w:val="24"/>
          <w:szCs w:val="24"/>
        </w:rPr>
        <w:fldChar w:fldCharType="begin">
          <w:fldData xml:space="preserve">PEVuZE5vdGU+PENpdGU+PEF1dGhvcj5DYW1lcm9uPC9BdXRob3I+PFllYXI+MTk4OTwvWWVhcj48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</w:fldData>
        </w:fldChar>
      </w:r>
      <w:r w:rsidR="00E23915">
        <w:rPr>
          <w:rFonts w:ascii="Times New Roman" w:hAnsi="Times New Roman" w:cs="Times New Roman"/>
          <w:sz w:val="24"/>
          <w:szCs w:val="24"/>
        </w:rPr>
        <w:instrText xml:space="preserve"> ADDIN EN.CITE </w:instrText>
      </w:r>
      <w:r w:rsidR="00F87A5A">
        <w:rPr>
          <w:rFonts w:ascii="Times New Roman" w:hAnsi="Times New Roman" w:cs="Times New Roman"/>
          <w:sz w:val="24"/>
          <w:szCs w:val="24"/>
        </w:rPr>
        <w:fldChar w:fldCharType="begin">
          <w:fldData xml:space="preserve">PEVuZE5vdGU+PENpdGU+PEF1dGhvcj5DYW1lcm9uPC9BdXRob3I+PFllYXI+MTk4OTwvWWVhcj48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</w:fldData>
        </w:fldChar>
      </w:r>
      <w:r w:rsidR="00E23915">
        <w:rPr>
          <w:rFonts w:ascii="Times New Roman" w:hAnsi="Times New Roman" w:cs="Times New Roman"/>
          <w:sz w:val="24"/>
          <w:szCs w:val="24"/>
        </w:rPr>
        <w:instrText xml:space="preserve"> ADDIN EN.CITE.DATA </w:instrText>
      </w:r>
      <w:r w:rsidR="00F87A5A">
        <w:rPr>
          <w:rFonts w:ascii="Times New Roman" w:hAnsi="Times New Roman" w:cs="Times New Roman"/>
          <w:sz w:val="24"/>
          <w:szCs w:val="24"/>
        </w:rPr>
      </w:r>
      <w:r w:rsidR="00F87A5A">
        <w:rPr>
          <w:rFonts w:ascii="Times New Roman" w:hAnsi="Times New Roman" w:cs="Times New Roman"/>
          <w:sz w:val="24"/>
          <w:szCs w:val="24"/>
        </w:rPr>
        <w:fldChar w:fldCharType="end"/>
      </w:r>
      <w:r w:rsidR="00F87A5A">
        <w:rPr>
          <w:rFonts w:ascii="Times New Roman" w:hAnsi="Times New Roman" w:cs="Times New Roman"/>
          <w:sz w:val="24"/>
          <w:szCs w:val="24"/>
        </w:rPr>
      </w:r>
      <w:r w:rsidR="00F87A5A">
        <w:rPr>
          <w:rFonts w:ascii="Times New Roman" w:hAnsi="Times New Roman" w:cs="Times New Roman"/>
          <w:sz w:val="24"/>
          <w:szCs w:val="24"/>
        </w:rPr>
        <w:fldChar w:fldCharType="separate"/>
      </w:r>
      <w:r w:rsidR="00E23915">
        <w:rPr>
          <w:rFonts w:ascii="Times New Roman" w:hAnsi="Times New Roman" w:cs="Times New Roman"/>
          <w:noProof/>
          <w:sz w:val="24"/>
          <w:szCs w:val="24"/>
        </w:rPr>
        <w:t>(</w:t>
      </w:r>
      <w:hyperlink w:anchor="_ENREF_2" w:tooltip="Cameron, 1989 #694" w:history="1">
        <w:r w:rsidR="00E23915">
          <w:rPr>
            <w:rFonts w:ascii="Times New Roman" w:hAnsi="Times New Roman" w:cs="Times New Roman"/>
            <w:noProof/>
            <w:sz w:val="24"/>
            <w:szCs w:val="24"/>
          </w:rPr>
          <w:t>Cameron et al. 1989</w:t>
        </w:r>
      </w:hyperlink>
      <w:r w:rsidR="00E23915">
        <w:rPr>
          <w:rFonts w:ascii="Times New Roman" w:hAnsi="Times New Roman" w:cs="Times New Roman"/>
          <w:noProof/>
          <w:sz w:val="24"/>
          <w:szCs w:val="24"/>
        </w:rPr>
        <w:t xml:space="preserve">, </w:t>
      </w:r>
      <w:hyperlink w:anchor="_ENREF_11" w:tooltip="Dommain, 2011 #695" w:history="1">
        <w:r w:rsidR="00E23915">
          <w:rPr>
            <w:rFonts w:ascii="Times New Roman" w:hAnsi="Times New Roman" w:cs="Times New Roman"/>
            <w:noProof/>
            <w:sz w:val="24"/>
            <w:szCs w:val="24"/>
          </w:rPr>
          <w:t>Dommain et al. 2011</w:t>
        </w:r>
      </w:hyperlink>
      <w:r w:rsidR="00E23915">
        <w:rPr>
          <w:rFonts w:ascii="Times New Roman" w:hAnsi="Times New Roman" w:cs="Times New Roman"/>
          <w:noProof/>
          <w:sz w:val="24"/>
          <w:szCs w:val="24"/>
        </w:rPr>
        <w:t xml:space="preserve">, </w:t>
      </w:r>
      <w:hyperlink w:anchor="_ENREF_9" w:tooltip="Dommain, 2014 #714" w:history="1">
        <w:r w:rsidR="00E23915">
          <w:rPr>
            <w:rFonts w:ascii="Times New Roman" w:hAnsi="Times New Roman" w:cs="Times New Roman"/>
            <w:noProof/>
            <w:sz w:val="24"/>
            <w:szCs w:val="24"/>
          </w:rPr>
          <w:t>Dommain et al. 2014</w:t>
        </w:r>
      </w:hyperlink>
      <w:r w:rsidR="00E23915">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1363CF">
        <w:rPr>
          <w:rFonts w:ascii="Times New Roman" w:hAnsi="Times New Roman" w:cs="Times New Roman"/>
          <w:sz w:val="24"/>
          <w:szCs w:val="24"/>
        </w:rPr>
        <w:t xml:space="preserve">. </w:t>
      </w:r>
      <w:r w:rsidR="00C75DB4">
        <w:rPr>
          <w:rFonts w:ascii="Times New Roman" w:hAnsi="Times New Roman" w:cs="Times New Roman"/>
          <w:sz w:val="24"/>
          <w:szCs w:val="24"/>
        </w:rPr>
        <w:t xml:space="preserve">While sites at TG may be related to </w:t>
      </w:r>
      <w:r w:rsidR="00B4258E">
        <w:rPr>
          <w:rFonts w:ascii="Times New Roman" w:hAnsi="Times New Roman" w:cs="Times New Roman"/>
          <w:sz w:val="24"/>
          <w:szCs w:val="24"/>
        </w:rPr>
        <w:t xml:space="preserve">peat swamp </w:t>
      </w:r>
      <w:r w:rsidR="00C75DB4">
        <w:rPr>
          <w:rFonts w:ascii="Times New Roman" w:hAnsi="Times New Roman" w:cs="Times New Roman"/>
          <w:sz w:val="24"/>
          <w:szCs w:val="24"/>
        </w:rPr>
        <w:t xml:space="preserve">colonization over </w:t>
      </w:r>
      <w:r w:rsidR="00B4258E">
        <w:rPr>
          <w:rFonts w:ascii="Times New Roman" w:hAnsi="Times New Roman" w:cs="Times New Roman"/>
          <w:sz w:val="24"/>
          <w:szCs w:val="24"/>
        </w:rPr>
        <w:t xml:space="preserve">sandy ridges (as reflected by the presence of a highly resistive mineral soil </w:t>
      </w:r>
      <w:r w:rsidR="00EE3F66">
        <w:rPr>
          <w:rFonts w:ascii="Times New Roman" w:hAnsi="Times New Roman" w:cs="Times New Roman"/>
          <w:sz w:val="24"/>
          <w:szCs w:val="24"/>
        </w:rPr>
        <w:t xml:space="preserve">at TG1 </w:t>
      </w:r>
      <w:r w:rsidR="00B4258E">
        <w:rPr>
          <w:rFonts w:ascii="Times New Roman" w:hAnsi="Times New Roman" w:cs="Times New Roman"/>
          <w:sz w:val="24"/>
          <w:szCs w:val="24"/>
        </w:rPr>
        <w:t xml:space="preserve">and/or a thin </w:t>
      </w:r>
      <w:r w:rsidR="006D535D">
        <w:rPr>
          <w:rFonts w:ascii="Times New Roman" w:hAnsi="Times New Roman" w:cs="Times New Roman"/>
          <w:sz w:val="24"/>
          <w:szCs w:val="24"/>
        </w:rPr>
        <w:t>transitional layer</w:t>
      </w:r>
      <w:r w:rsidR="00EE3F66">
        <w:rPr>
          <w:rFonts w:ascii="Times New Roman" w:hAnsi="Times New Roman" w:cs="Times New Roman"/>
          <w:sz w:val="24"/>
          <w:szCs w:val="24"/>
        </w:rPr>
        <w:t xml:space="preserve"> at both TG1 and TG2</w:t>
      </w:r>
      <w:r w:rsidR="00B4258E">
        <w:rPr>
          <w:rFonts w:ascii="Times New Roman" w:hAnsi="Times New Roman" w:cs="Times New Roman"/>
          <w:sz w:val="24"/>
          <w:szCs w:val="24"/>
        </w:rPr>
        <w:t>)</w:t>
      </w:r>
      <w:r w:rsidR="00A255F6">
        <w:rPr>
          <w:rFonts w:ascii="Times New Roman" w:hAnsi="Times New Roman" w:cs="Times New Roman"/>
          <w:sz w:val="24"/>
          <w:szCs w:val="24"/>
        </w:rPr>
        <w:t xml:space="preserve">, sites at P may be characterized by </w:t>
      </w:r>
      <w:r w:rsidR="006D535D">
        <w:rPr>
          <w:rFonts w:ascii="Times New Roman" w:hAnsi="Times New Roman" w:cs="Times New Roman"/>
          <w:sz w:val="24"/>
          <w:szCs w:val="24"/>
        </w:rPr>
        <w:t xml:space="preserve">colonization of mud flats and mangrove deposits (as characterized by much thicker </w:t>
      </w:r>
      <w:proofErr w:type="spellStart"/>
      <w:r w:rsidR="00DA73CE">
        <w:rPr>
          <w:rFonts w:ascii="Times New Roman" w:hAnsi="Times New Roman" w:cs="Times New Roman"/>
          <w:sz w:val="24"/>
          <w:szCs w:val="24"/>
        </w:rPr>
        <w:t>organomineral</w:t>
      </w:r>
      <w:proofErr w:type="spellEnd"/>
      <w:r w:rsidR="00DA73CE">
        <w:rPr>
          <w:rFonts w:ascii="Times New Roman" w:hAnsi="Times New Roman" w:cs="Times New Roman"/>
          <w:sz w:val="24"/>
          <w:szCs w:val="24"/>
        </w:rPr>
        <w:t xml:space="preserve"> mixing</w:t>
      </w:r>
      <w:r w:rsidR="006D535D">
        <w:rPr>
          <w:rFonts w:ascii="Times New Roman" w:hAnsi="Times New Roman" w:cs="Times New Roman"/>
          <w:sz w:val="24"/>
          <w:szCs w:val="24"/>
        </w:rPr>
        <w:t xml:space="preserve"> </w:t>
      </w:r>
      <w:r w:rsidR="00DA73CE">
        <w:rPr>
          <w:rFonts w:ascii="Times New Roman" w:hAnsi="Times New Roman" w:cs="Times New Roman"/>
          <w:sz w:val="24"/>
          <w:szCs w:val="24"/>
        </w:rPr>
        <w:t>horizons</w:t>
      </w:r>
      <w:r w:rsidR="006D535D">
        <w:rPr>
          <w:rFonts w:ascii="Times New Roman" w:hAnsi="Times New Roman" w:cs="Times New Roman"/>
          <w:sz w:val="24"/>
          <w:szCs w:val="24"/>
        </w:rPr>
        <w:t xml:space="preserve"> </w:t>
      </w:r>
      <w:r w:rsidR="000A49D9">
        <w:rPr>
          <w:rFonts w:ascii="Times New Roman" w:hAnsi="Times New Roman" w:cs="Times New Roman"/>
          <w:sz w:val="24"/>
          <w:szCs w:val="24"/>
        </w:rPr>
        <w:t xml:space="preserve">and potential increased electrical conductivity </w:t>
      </w:r>
      <w:r w:rsidR="006D535D">
        <w:rPr>
          <w:rFonts w:ascii="Times New Roman" w:hAnsi="Times New Roman" w:cs="Times New Roman"/>
          <w:sz w:val="24"/>
          <w:szCs w:val="24"/>
        </w:rPr>
        <w:t>that result</w:t>
      </w:r>
      <w:r w:rsidR="00BC5084">
        <w:rPr>
          <w:rFonts w:ascii="Times New Roman" w:hAnsi="Times New Roman" w:cs="Times New Roman"/>
          <w:sz w:val="24"/>
          <w:szCs w:val="24"/>
        </w:rPr>
        <w:t>s</w:t>
      </w:r>
      <w:r w:rsidR="006D535D">
        <w:rPr>
          <w:rFonts w:ascii="Times New Roman" w:hAnsi="Times New Roman" w:cs="Times New Roman"/>
          <w:sz w:val="24"/>
          <w:szCs w:val="24"/>
        </w:rPr>
        <w:t xml:space="preserve"> in a marked attenuation in the GPR</w:t>
      </w:r>
      <w:r w:rsidR="000A49D9">
        <w:rPr>
          <w:rFonts w:ascii="Times New Roman" w:hAnsi="Times New Roman" w:cs="Times New Roman"/>
          <w:sz w:val="24"/>
          <w:szCs w:val="24"/>
        </w:rPr>
        <w:t xml:space="preserve"> reflection</w:t>
      </w:r>
      <w:r w:rsidR="006D535D">
        <w:rPr>
          <w:rFonts w:ascii="Times New Roman" w:hAnsi="Times New Roman" w:cs="Times New Roman"/>
          <w:sz w:val="24"/>
          <w:szCs w:val="24"/>
        </w:rPr>
        <w:t xml:space="preserve"> record, i.e. Figure 6).</w:t>
      </w:r>
      <w:r w:rsidR="00012036">
        <w:rPr>
          <w:rFonts w:ascii="Times New Roman" w:hAnsi="Times New Roman" w:cs="Times New Roman"/>
          <w:sz w:val="24"/>
          <w:szCs w:val="24"/>
        </w:rPr>
        <w:t xml:space="preserve"> Furthermore, t</w:t>
      </w:r>
      <w:r w:rsidR="00012036" w:rsidRPr="00012036">
        <w:rPr>
          <w:rFonts w:ascii="Times New Roman" w:hAnsi="Times New Roman" w:cs="Times New Roman"/>
          <w:sz w:val="24"/>
          <w:szCs w:val="24"/>
        </w:rPr>
        <w:t>he ERI profile</w:t>
      </w:r>
      <w:r w:rsidR="00012036">
        <w:rPr>
          <w:rFonts w:ascii="Times New Roman" w:hAnsi="Times New Roman" w:cs="Times New Roman"/>
          <w:sz w:val="24"/>
          <w:szCs w:val="24"/>
        </w:rPr>
        <w:t>s</w:t>
      </w:r>
      <w:r w:rsidR="00012036" w:rsidRPr="00012036">
        <w:rPr>
          <w:rFonts w:ascii="Times New Roman" w:hAnsi="Times New Roman" w:cs="Times New Roman"/>
          <w:sz w:val="24"/>
          <w:szCs w:val="24"/>
        </w:rPr>
        <w:t xml:space="preserve"> also show lateral variation in resistivity </w:t>
      </w:r>
      <w:r w:rsidR="00325F96">
        <w:rPr>
          <w:rFonts w:ascii="Times New Roman" w:hAnsi="Times New Roman" w:cs="Times New Roman"/>
          <w:sz w:val="24"/>
          <w:szCs w:val="24"/>
        </w:rPr>
        <w:t>associated with variability in the topography of</w:t>
      </w:r>
      <w:r w:rsidR="00012036" w:rsidRPr="00012036">
        <w:rPr>
          <w:rFonts w:ascii="Times New Roman" w:hAnsi="Times New Roman" w:cs="Times New Roman"/>
          <w:sz w:val="24"/>
          <w:szCs w:val="24"/>
        </w:rPr>
        <w:t xml:space="preserve"> </w:t>
      </w:r>
      <w:r w:rsidR="00BC5084">
        <w:rPr>
          <w:rFonts w:ascii="Times New Roman" w:hAnsi="Times New Roman" w:cs="Times New Roman"/>
          <w:sz w:val="24"/>
          <w:szCs w:val="24"/>
        </w:rPr>
        <w:t xml:space="preserve">the </w:t>
      </w:r>
      <w:r w:rsidR="00012036" w:rsidRPr="00012036">
        <w:rPr>
          <w:rFonts w:ascii="Times New Roman" w:hAnsi="Times New Roman" w:cs="Times New Roman"/>
          <w:sz w:val="24"/>
          <w:szCs w:val="24"/>
        </w:rPr>
        <w:t xml:space="preserve">deeper mineral soil </w:t>
      </w:r>
      <w:r w:rsidR="00325F96">
        <w:rPr>
          <w:rFonts w:ascii="Times New Roman" w:hAnsi="Times New Roman" w:cs="Times New Roman"/>
          <w:sz w:val="24"/>
          <w:szCs w:val="24"/>
        </w:rPr>
        <w:t xml:space="preserve">and </w:t>
      </w:r>
      <w:r w:rsidR="00012036">
        <w:rPr>
          <w:rFonts w:ascii="Times New Roman" w:hAnsi="Times New Roman" w:cs="Times New Roman"/>
          <w:sz w:val="24"/>
          <w:szCs w:val="24"/>
        </w:rPr>
        <w:t>associated with</w:t>
      </w:r>
      <w:r w:rsidR="00044657">
        <w:rPr>
          <w:rFonts w:ascii="Times New Roman" w:hAnsi="Times New Roman" w:cs="Times New Roman"/>
          <w:sz w:val="24"/>
          <w:szCs w:val="24"/>
        </w:rPr>
        <w:t xml:space="preserve"> peat thickness</w:t>
      </w:r>
      <w:r w:rsidR="005A1F4D">
        <w:rPr>
          <w:rFonts w:ascii="Times New Roman" w:hAnsi="Times New Roman" w:cs="Times New Roman"/>
          <w:sz w:val="24"/>
          <w:szCs w:val="24"/>
        </w:rPr>
        <w:t xml:space="preserve"> (i.e. Figure 5b and 9b). L</w:t>
      </w:r>
      <w:r w:rsidR="00044657">
        <w:rPr>
          <w:rFonts w:ascii="Times New Roman" w:hAnsi="Times New Roman" w:cs="Times New Roman"/>
          <w:sz w:val="24"/>
          <w:szCs w:val="24"/>
        </w:rPr>
        <w:t>ocal depressions can be</w:t>
      </w:r>
      <w:r w:rsidR="005A1F4D">
        <w:rPr>
          <w:rFonts w:ascii="Times New Roman" w:hAnsi="Times New Roman" w:cs="Times New Roman"/>
          <w:sz w:val="24"/>
          <w:szCs w:val="24"/>
        </w:rPr>
        <w:t xml:space="preserve"> also</w:t>
      </w:r>
      <w:r w:rsidR="00044657">
        <w:rPr>
          <w:rFonts w:ascii="Times New Roman" w:hAnsi="Times New Roman" w:cs="Times New Roman"/>
          <w:sz w:val="24"/>
          <w:szCs w:val="24"/>
        </w:rPr>
        <w:t xml:space="preserve"> identified in Figure 7 </w:t>
      </w:r>
      <w:r w:rsidR="00012036" w:rsidRPr="00012036">
        <w:rPr>
          <w:rFonts w:ascii="Times New Roman" w:hAnsi="Times New Roman" w:cs="Times New Roman"/>
          <w:sz w:val="24"/>
          <w:szCs w:val="24"/>
        </w:rPr>
        <w:t xml:space="preserve">(i.e. </w:t>
      </w:r>
      <w:r w:rsidR="00044657">
        <w:rPr>
          <w:rFonts w:ascii="Times New Roman" w:hAnsi="Times New Roman" w:cs="Times New Roman"/>
          <w:sz w:val="24"/>
          <w:szCs w:val="24"/>
        </w:rPr>
        <w:t xml:space="preserve">around 80-100 m distance along the profile) and </w:t>
      </w:r>
      <w:r w:rsidR="00BC5084">
        <w:rPr>
          <w:rFonts w:ascii="Times New Roman" w:hAnsi="Times New Roman" w:cs="Times New Roman"/>
          <w:sz w:val="24"/>
          <w:szCs w:val="24"/>
        </w:rPr>
        <w:t>suggest that</w:t>
      </w:r>
      <w:r w:rsidR="00044657">
        <w:rPr>
          <w:rFonts w:ascii="Times New Roman" w:hAnsi="Times New Roman" w:cs="Times New Roman"/>
          <w:sz w:val="24"/>
          <w:szCs w:val="24"/>
        </w:rPr>
        <w:t xml:space="preserve"> peat soil </w:t>
      </w:r>
      <w:r w:rsidR="00BE4E08">
        <w:rPr>
          <w:rFonts w:ascii="Times New Roman" w:hAnsi="Times New Roman" w:cs="Times New Roman"/>
          <w:sz w:val="24"/>
          <w:szCs w:val="24"/>
        </w:rPr>
        <w:t>undulates at a fine scale</w:t>
      </w:r>
      <w:r w:rsidR="00044657">
        <w:rPr>
          <w:rFonts w:ascii="Times New Roman" w:hAnsi="Times New Roman" w:cs="Times New Roman"/>
          <w:sz w:val="24"/>
          <w:szCs w:val="24"/>
        </w:rPr>
        <w:t>. Similar features can also found in Figure 8 (i.e. between 20-50 m distance along the profile).</w:t>
      </w:r>
    </w:p>
    <w:p w:rsidR="00906436" w:rsidDel="00C134BA" w:rsidRDefault="00ED39CA" w:rsidP="0062358A">
      <w:pPr>
        <w:spacing w:after="0" w:line="480" w:lineRule="auto"/>
        <w:rPr>
          <w:del w:id="822" w:author="USDA Forest Service" w:date="2015-04-16T10:53:00Z"/>
          <w:rFonts w:ascii="Times New Roman" w:hAnsi="Times New Roman" w:cs="Times New Roman"/>
          <w:sz w:val="24"/>
          <w:szCs w:val="24"/>
        </w:rPr>
      </w:pPr>
      <w:ins w:id="823" w:author="USDA Forest Service" w:date="2015-04-16T10:53:00Z">
        <w:r>
          <w:rPr>
            <w:rFonts w:ascii="Times New Roman" w:hAnsi="Times New Roman" w:cs="Times New Roman"/>
            <w:b/>
            <w:sz w:val="24"/>
            <w:szCs w:val="24"/>
          </w:rPr>
          <w:t>4.</w:t>
        </w:r>
      </w:ins>
      <w:ins w:id="824" w:author="USDA Forest Service" w:date="2015-04-16T11:07:00Z">
        <w:r>
          <w:rPr>
            <w:rFonts w:ascii="Times New Roman" w:hAnsi="Times New Roman" w:cs="Times New Roman"/>
            <w:b/>
            <w:sz w:val="24"/>
            <w:szCs w:val="24"/>
          </w:rPr>
          <w:t>4</w:t>
        </w:r>
      </w:ins>
      <w:ins w:id="825" w:author="USDA Forest Service" w:date="2015-04-16T10:53:00Z">
        <w:r w:rsidR="00C134BA">
          <w:rPr>
            <w:rFonts w:ascii="Times New Roman" w:hAnsi="Times New Roman" w:cs="Times New Roman"/>
            <w:b/>
            <w:sz w:val="24"/>
            <w:szCs w:val="24"/>
          </w:rPr>
          <w:t xml:space="preserve"> Peat matrix</w:t>
        </w:r>
      </w:ins>
      <w:del w:id="826" w:author="USDA Forest Service" w:date="2015-04-16T10:53:00Z">
        <w:r w:rsidR="00906436" w:rsidDel="00C134BA">
          <w:rPr>
            <w:rFonts w:ascii="Times New Roman" w:hAnsi="Times New Roman" w:cs="Times New Roman"/>
            <w:sz w:val="24"/>
            <w:szCs w:val="24"/>
          </w:rPr>
          <w:tab/>
        </w:r>
      </w:del>
      <w:ins w:id="827" w:author="Xavier" w:date="2015-04-09T22:24:00Z">
        <w:del w:id="828" w:author="USDA Forest Service" w:date="2015-04-15T21:46:00Z">
          <w:r w:rsidR="003E1D1D" w:rsidDel="0040576C">
            <w:rPr>
              <w:rFonts w:ascii="Times New Roman" w:hAnsi="Times New Roman" w:cs="Times New Roman"/>
              <w:sz w:val="24"/>
              <w:szCs w:val="24"/>
            </w:rPr>
            <w:delText xml:space="preserve">Also as related to </w:delText>
          </w:r>
        </w:del>
      </w:ins>
      <w:ins w:id="829" w:author="Xavier" w:date="2015-04-12T08:02:00Z">
        <w:del w:id="830" w:author="USDA Forest Service" w:date="2015-04-15T21:46:00Z">
          <w:r w:rsidR="005645B1" w:rsidDel="0040576C">
            <w:rPr>
              <w:rFonts w:ascii="Times New Roman" w:hAnsi="Times New Roman" w:cs="Times New Roman"/>
              <w:sz w:val="24"/>
              <w:szCs w:val="24"/>
            </w:rPr>
            <w:delText>the</w:delText>
          </w:r>
        </w:del>
      </w:ins>
      <w:ins w:id="831" w:author="Xavier" w:date="2015-04-09T22:24:00Z">
        <w:del w:id="832" w:author="USDA Forest Service" w:date="2015-04-15T21:46:00Z">
          <w:r w:rsidR="003E1D1D" w:rsidDel="0040576C">
            <w:rPr>
              <w:rFonts w:ascii="Times New Roman" w:hAnsi="Times New Roman" w:cs="Times New Roman"/>
              <w:sz w:val="24"/>
              <w:szCs w:val="24"/>
            </w:rPr>
            <w:delText xml:space="preserve"> second objective </w:delText>
          </w:r>
        </w:del>
      </w:ins>
      <w:ins w:id="833" w:author="Xavier" w:date="2015-04-09T22:25:00Z">
        <w:del w:id="834" w:author="USDA Forest Service" w:date="2015-04-15T21:46:00Z">
          <w:r w:rsidR="003E1D1D" w:rsidDel="0040576C">
            <w:rPr>
              <w:rFonts w:ascii="Times New Roman" w:hAnsi="Times New Roman" w:cs="Times New Roman"/>
              <w:sz w:val="24"/>
              <w:szCs w:val="24"/>
            </w:rPr>
            <w:delText>(inferring in</w:delText>
          </w:r>
        </w:del>
      </w:ins>
      <w:ins w:id="835" w:author="Xavier" w:date="2015-04-09T22:26:00Z">
        <w:del w:id="836" w:author="USDA Forest Service" w:date="2015-04-15T21:46:00Z">
          <w:r w:rsidR="003E1D1D" w:rsidDel="0040576C">
            <w:rPr>
              <w:rFonts w:ascii="Times New Roman" w:hAnsi="Times New Roman" w:cs="Times New Roman"/>
              <w:sz w:val="24"/>
              <w:szCs w:val="24"/>
            </w:rPr>
            <w:delText xml:space="preserve">formation about peat composition from our geophysical data), </w:delText>
          </w:r>
        </w:del>
      </w:ins>
      <w:del w:id="837" w:author="USDA Forest Service" w:date="2015-04-15T21:46:00Z">
        <w:r w:rsidR="00906436" w:rsidDel="0040576C">
          <w:rPr>
            <w:rFonts w:ascii="Times New Roman" w:hAnsi="Times New Roman" w:cs="Times New Roman"/>
            <w:sz w:val="24"/>
            <w:szCs w:val="24"/>
          </w:rPr>
          <w:delText>D</w:delText>
        </w:r>
      </w:del>
      <w:ins w:id="838" w:author="Xavier" w:date="2015-04-09T22:26:00Z">
        <w:del w:id="839" w:author="USDA Forest Service" w:date="2015-04-15T21:46:00Z">
          <w:r w:rsidR="003E1D1D" w:rsidDel="0040576C">
            <w:rPr>
              <w:rFonts w:ascii="Times New Roman" w:hAnsi="Times New Roman" w:cs="Times New Roman"/>
              <w:sz w:val="24"/>
              <w:szCs w:val="24"/>
            </w:rPr>
            <w:delText>d</w:delText>
          </w:r>
        </w:del>
      </w:ins>
      <w:del w:id="840" w:author="USDA Forest Service" w:date="2015-04-16T10:53:00Z">
        <w:r w:rsidR="00906436" w:rsidDel="00C134BA">
          <w:rPr>
            <w:rFonts w:ascii="Times New Roman" w:hAnsi="Times New Roman" w:cs="Times New Roman"/>
            <w:sz w:val="24"/>
            <w:szCs w:val="24"/>
          </w:rPr>
          <w:delText>ifferences in geophysical signatures may also be supported by the difference in C content shown for each specific site</w:delText>
        </w:r>
      </w:del>
      <w:ins w:id="841" w:author="Xavier" w:date="2015-04-09T22:30:00Z">
        <w:del w:id="842" w:author="USDA Forest Service" w:date="2015-04-16T10:53:00Z">
          <w:r w:rsidR="00921DA5" w:rsidDel="00C134BA">
            <w:rPr>
              <w:rFonts w:ascii="Times New Roman" w:hAnsi="Times New Roman" w:cs="Times New Roman"/>
              <w:sz w:val="24"/>
              <w:szCs w:val="24"/>
            </w:rPr>
            <w:delText xml:space="preserve"> as </w:delText>
          </w:r>
        </w:del>
      </w:ins>
      <w:del w:id="843" w:author="USDA Forest Service" w:date="2015-04-16T10:53:00Z">
        <w:r w:rsidR="00906436" w:rsidDel="00C134BA">
          <w:rPr>
            <w:rFonts w:ascii="Times New Roman" w:hAnsi="Times New Roman" w:cs="Times New Roman"/>
            <w:sz w:val="24"/>
            <w:szCs w:val="24"/>
          </w:rPr>
          <w:delText xml:space="preserve">. C content </w:delText>
        </w:r>
      </w:del>
      <w:ins w:id="844" w:author="Xavier" w:date="2015-04-09T22:43:00Z">
        <w:del w:id="845" w:author="USDA Forest Service" w:date="2015-04-16T10:53:00Z">
          <w:r w:rsidR="00065460" w:rsidDel="00C134BA">
            <w:rPr>
              <w:rFonts w:ascii="Times New Roman" w:hAnsi="Times New Roman" w:cs="Times New Roman"/>
              <w:sz w:val="24"/>
              <w:szCs w:val="24"/>
            </w:rPr>
            <w:delText>(analyzed from core samples in the laboratory.</w:delText>
          </w:r>
        </w:del>
      </w:ins>
      <w:del w:id="846" w:author="USDA Forest Service" w:date="2015-04-16T10:53:00Z">
        <w:r w:rsidR="00906436" w:rsidDel="00C134BA">
          <w:rPr>
            <w:rFonts w:ascii="Times New Roman" w:hAnsi="Times New Roman" w:cs="Times New Roman"/>
            <w:sz w:val="24"/>
            <w:szCs w:val="24"/>
          </w:rPr>
          <w:delText>for each site is very consistent between cores</w:delText>
        </w:r>
        <w:r w:rsidR="00BE4E08" w:rsidDel="00C134BA">
          <w:rPr>
            <w:rFonts w:ascii="Times New Roman" w:hAnsi="Times New Roman" w:cs="Times New Roman"/>
            <w:sz w:val="24"/>
            <w:szCs w:val="24"/>
          </w:rPr>
          <w:delText xml:space="preserve"> (Table 2)</w:delText>
        </w:r>
        <w:r w:rsidR="00BC5084" w:rsidDel="00C134BA">
          <w:rPr>
            <w:rFonts w:ascii="Times New Roman" w:hAnsi="Times New Roman" w:cs="Times New Roman"/>
            <w:sz w:val="24"/>
            <w:szCs w:val="24"/>
          </w:rPr>
          <w:delText>.</w:delText>
        </w:r>
        <w:r w:rsidR="00906436" w:rsidDel="00C134BA">
          <w:rPr>
            <w:rFonts w:ascii="Times New Roman" w:hAnsi="Times New Roman" w:cs="Times New Roman"/>
            <w:sz w:val="24"/>
            <w:szCs w:val="24"/>
          </w:rPr>
          <w:delText xml:space="preserve"> </w:delText>
        </w:r>
        <w:r w:rsidR="00BC5084" w:rsidDel="00C134BA">
          <w:rPr>
            <w:rFonts w:ascii="Times New Roman" w:hAnsi="Times New Roman" w:cs="Times New Roman"/>
            <w:sz w:val="24"/>
            <w:szCs w:val="24"/>
          </w:rPr>
          <w:delText>However,</w:delText>
        </w:r>
        <w:r w:rsidR="00906436" w:rsidDel="00C134BA">
          <w:rPr>
            <w:rFonts w:ascii="Times New Roman" w:hAnsi="Times New Roman" w:cs="Times New Roman"/>
            <w:sz w:val="24"/>
            <w:szCs w:val="24"/>
          </w:rPr>
          <w:delText xml:space="preserve"> </w:delText>
        </w:r>
        <w:r w:rsidR="00970653" w:rsidDel="00C134BA">
          <w:rPr>
            <w:rFonts w:ascii="Times New Roman" w:hAnsi="Times New Roman" w:cs="Times New Roman"/>
            <w:sz w:val="24"/>
            <w:szCs w:val="24"/>
          </w:rPr>
          <w:delText xml:space="preserve">sharp </w:delText>
        </w:r>
        <w:r w:rsidR="00906436" w:rsidDel="00C134BA">
          <w:rPr>
            <w:rFonts w:ascii="Times New Roman" w:hAnsi="Times New Roman" w:cs="Times New Roman"/>
            <w:sz w:val="24"/>
            <w:szCs w:val="24"/>
          </w:rPr>
          <w:delText xml:space="preserve">differences exist when comparing sites, </w:delText>
        </w:r>
        <w:r w:rsidR="00FD3C12" w:rsidDel="00C134BA">
          <w:rPr>
            <w:rFonts w:ascii="Times New Roman" w:hAnsi="Times New Roman" w:cs="Times New Roman"/>
            <w:sz w:val="24"/>
            <w:szCs w:val="24"/>
          </w:rPr>
          <w:delText>showing</w:delText>
        </w:r>
        <w:r w:rsidR="00906436" w:rsidDel="00C134BA">
          <w:rPr>
            <w:rFonts w:ascii="Times New Roman" w:hAnsi="Times New Roman" w:cs="Times New Roman"/>
            <w:sz w:val="24"/>
            <w:szCs w:val="24"/>
          </w:rPr>
          <w:delText xml:space="preserve"> values (in terms of Mg C ha</w:delText>
        </w:r>
        <w:r w:rsidR="00970653" w:rsidRPr="00970653" w:rsidDel="00C134BA">
          <w:rPr>
            <w:rFonts w:ascii="Times New Roman" w:hAnsi="Times New Roman" w:cs="Times New Roman"/>
            <w:sz w:val="24"/>
            <w:szCs w:val="24"/>
            <w:vertAlign w:val="superscript"/>
          </w:rPr>
          <w:delText>-1</w:delText>
        </w:r>
        <w:r w:rsidR="00906436" w:rsidDel="00C134BA">
          <w:rPr>
            <w:rFonts w:ascii="Times New Roman" w:hAnsi="Times New Roman" w:cs="Times New Roman"/>
            <w:sz w:val="24"/>
            <w:szCs w:val="24"/>
          </w:rPr>
          <w:delText xml:space="preserve">) </w:delText>
        </w:r>
        <w:r w:rsidR="00BC5084" w:rsidDel="00C134BA">
          <w:rPr>
            <w:rFonts w:ascii="Times New Roman" w:hAnsi="Times New Roman" w:cs="Times New Roman"/>
            <w:sz w:val="24"/>
            <w:szCs w:val="24"/>
          </w:rPr>
          <w:lastRenderedPageBreak/>
          <w:delText xml:space="preserve">at </w:delText>
        </w:r>
        <w:r w:rsidR="00906436" w:rsidDel="00C134BA">
          <w:rPr>
            <w:rFonts w:ascii="Times New Roman" w:hAnsi="Times New Roman" w:cs="Times New Roman"/>
            <w:sz w:val="24"/>
            <w:szCs w:val="24"/>
          </w:rPr>
          <w:delText xml:space="preserve">P2 that are twofold </w:delText>
        </w:r>
        <w:r w:rsidR="00FD3C12" w:rsidDel="00C134BA">
          <w:rPr>
            <w:rFonts w:ascii="Times New Roman" w:hAnsi="Times New Roman" w:cs="Times New Roman"/>
            <w:sz w:val="24"/>
            <w:szCs w:val="24"/>
          </w:rPr>
          <w:delText xml:space="preserve">the </w:delText>
        </w:r>
        <w:r w:rsidR="00906436" w:rsidDel="00C134BA">
          <w:rPr>
            <w:rFonts w:ascii="Times New Roman" w:hAnsi="Times New Roman" w:cs="Times New Roman"/>
            <w:sz w:val="24"/>
            <w:szCs w:val="24"/>
          </w:rPr>
          <w:delText xml:space="preserve">averages in P1 or TG1 and threefold </w:delText>
        </w:r>
        <w:r w:rsidR="00FD3C12" w:rsidDel="00C134BA">
          <w:rPr>
            <w:rFonts w:ascii="Times New Roman" w:hAnsi="Times New Roman" w:cs="Times New Roman"/>
            <w:sz w:val="24"/>
            <w:szCs w:val="24"/>
          </w:rPr>
          <w:delText xml:space="preserve">the </w:delText>
        </w:r>
        <w:r w:rsidR="00906436" w:rsidDel="00C134BA">
          <w:rPr>
            <w:rFonts w:ascii="Times New Roman" w:hAnsi="Times New Roman" w:cs="Times New Roman"/>
            <w:sz w:val="24"/>
            <w:szCs w:val="24"/>
          </w:rPr>
          <w:delText xml:space="preserve">averages in TG2. </w:delText>
        </w:r>
        <w:r w:rsidR="00BC5084" w:rsidDel="00C134BA">
          <w:rPr>
            <w:rFonts w:ascii="Times New Roman" w:hAnsi="Times New Roman" w:cs="Times New Roman"/>
            <w:sz w:val="24"/>
            <w:szCs w:val="24"/>
          </w:rPr>
          <w:delText>S</w:delText>
        </w:r>
        <w:r w:rsidR="00906436" w:rsidDel="00C134BA">
          <w:rPr>
            <w:rFonts w:ascii="Times New Roman" w:hAnsi="Times New Roman" w:cs="Times New Roman"/>
            <w:sz w:val="24"/>
            <w:szCs w:val="24"/>
          </w:rPr>
          <w:delText>uch increase</w:delText>
        </w:r>
        <w:r w:rsidR="00BC5084" w:rsidDel="00C134BA">
          <w:rPr>
            <w:rFonts w:ascii="Times New Roman" w:hAnsi="Times New Roman" w:cs="Times New Roman"/>
            <w:sz w:val="24"/>
            <w:szCs w:val="24"/>
          </w:rPr>
          <w:delText>s</w:delText>
        </w:r>
        <w:r w:rsidR="00FD3C12" w:rsidDel="00C134BA">
          <w:rPr>
            <w:rFonts w:ascii="Times New Roman" w:hAnsi="Times New Roman" w:cs="Times New Roman"/>
            <w:sz w:val="24"/>
            <w:szCs w:val="24"/>
          </w:rPr>
          <w:delText xml:space="preserve"> correspond to peat thickness depict</w:delText>
        </w:r>
        <w:r w:rsidR="00181C00" w:rsidDel="00C134BA">
          <w:rPr>
            <w:rFonts w:ascii="Times New Roman" w:hAnsi="Times New Roman" w:cs="Times New Roman"/>
            <w:sz w:val="24"/>
            <w:szCs w:val="24"/>
          </w:rPr>
          <w:delText>ing</w:delText>
        </w:r>
        <w:r w:rsidR="00FD3C12" w:rsidDel="00C134BA">
          <w:rPr>
            <w:rFonts w:ascii="Times New Roman" w:hAnsi="Times New Roman" w:cs="Times New Roman"/>
            <w:sz w:val="24"/>
            <w:szCs w:val="24"/>
          </w:rPr>
          <w:delText xml:space="preserve"> higher C contents for thicker peat columns</w:delText>
        </w:r>
        <w:r w:rsidR="00373C0E" w:rsidDel="00C134BA">
          <w:rPr>
            <w:rFonts w:ascii="Times New Roman" w:hAnsi="Times New Roman" w:cs="Times New Roman"/>
            <w:sz w:val="24"/>
            <w:szCs w:val="24"/>
          </w:rPr>
          <w:delText xml:space="preserve"> (</w:delText>
        </w:r>
        <w:r w:rsidR="00970653" w:rsidDel="00C134BA">
          <w:rPr>
            <w:rFonts w:ascii="Times New Roman" w:hAnsi="Times New Roman" w:cs="Times New Roman"/>
            <w:sz w:val="24"/>
            <w:szCs w:val="24"/>
          </w:rPr>
          <w:delText>e.g.</w:delText>
        </w:r>
        <w:r w:rsidR="00373C0E" w:rsidDel="00C134BA">
          <w:rPr>
            <w:rFonts w:ascii="Times New Roman" w:hAnsi="Times New Roman" w:cs="Times New Roman"/>
            <w:sz w:val="24"/>
            <w:szCs w:val="24"/>
          </w:rPr>
          <w:delText xml:space="preserve"> Site P2) and </w:delText>
        </w:r>
        <w:r w:rsidR="00B33F15" w:rsidDel="00C134BA">
          <w:rPr>
            <w:rFonts w:ascii="Times New Roman" w:hAnsi="Times New Roman" w:cs="Times New Roman"/>
            <w:sz w:val="24"/>
            <w:szCs w:val="24"/>
          </w:rPr>
          <w:delText xml:space="preserve">lower </w:delText>
        </w:r>
        <w:r w:rsidR="00181C00" w:rsidDel="00C134BA">
          <w:rPr>
            <w:rFonts w:ascii="Times New Roman" w:hAnsi="Times New Roman" w:cs="Times New Roman"/>
            <w:sz w:val="24"/>
            <w:szCs w:val="24"/>
          </w:rPr>
          <w:delText xml:space="preserve">C </w:delText>
        </w:r>
        <w:r w:rsidR="00373C0E" w:rsidDel="00C134BA">
          <w:rPr>
            <w:rFonts w:ascii="Times New Roman" w:hAnsi="Times New Roman" w:cs="Times New Roman"/>
            <w:sz w:val="24"/>
            <w:szCs w:val="24"/>
          </w:rPr>
          <w:delText>contents for thinner peat columns (</w:delText>
        </w:r>
        <w:r w:rsidR="00970653" w:rsidDel="00C134BA">
          <w:rPr>
            <w:rFonts w:ascii="Times New Roman" w:hAnsi="Times New Roman" w:cs="Times New Roman"/>
            <w:sz w:val="24"/>
            <w:szCs w:val="24"/>
          </w:rPr>
          <w:delText>e.g.</w:delText>
        </w:r>
        <w:r w:rsidR="00373C0E" w:rsidDel="00C134BA">
          <w:rPr>
            <w:rFonts w:ascii="Times New Roman" w:hAnsi="Times New Roman" w:cs="Times New Roman"/>
            <w:sz w:val="24"/>
            <w:szCs w:val="24"/>
          </w:rPr>
          <w:delText xml:space="preserve"> Site TG2)</w:delText>
        </w:r>
        <w:r w:rsidR="00FD3C12" w:rsidDel="00C134BA">
          <w:rPr>
            <w:rFonts w:ascii="Times New Roman" w:hAnsi="Times New Roman" w:cs="Times New Roman"/>
            <w:sz w:val="24"/>
            <w:szCs w:val="24"/>
          </w:rPr>
          <w:delText>.</w:delText>
        </w:r>
        <w:r w:rsidR="00E17239" w:rsidDel="00C134BA">
          <w:rPr>
            <w:rFonts w:ascii="Times New Roman" w:hAnsi="Times New Roman" w:cs="Times New Roman"/>
            <w:sz w:val="24"/>
            <w:szCs w:val="24"/>
          </w:rPr>
          <w:delText xml:space="preserve"> </w:delText>
        </w:r>
        <w:r w:rsidR="009A526C" w:rsidDel="00C134BA">
          <w:rPr>
            <w:rFonts w:ascii="Times New Roman" w:hAnsi="Times New Roman" w:cs="Times New Roman"/>
            <w:sz w:val="24"/>
            <w:szCs w:val="24"/>
          </w:rPr>
          <w:delText xml:space="preserve">This also </w:delText>
        </w:r>
        <w:r w:rsidR="00BC5084" w:rsidDel="00C134BA">
          <w:rPr>
            <w:rFonts w:ascii="Times New Roman" w:hAnsi="Times New Roman" w:cs="Times New Roman"/>
            <w:sz w:val="24"/>
            <w:szCs w:val="24"/>
          </w:rPr>
          <w:delText xml:space="preserve">appears to be </w:delText>
        </w:r>
        <w:r w:rsidR="009A526C" w:rsidDel="00C134BA">
          <w:rPr>
            <w:rFonts w:ascii="Times New Roman" w:hAnsi="Times New Roman" w:cs="Times New Roman"/>
            <w:sz w:val="24"/>
            <w:szCs w:val="24"/>
          </w:rPr>
          <w:delText xml:space="preserve">related to </w:delText>
        </w:r>
        <w:r w:rsidR="009A526C" w:rsidRPr="007901AD" w:rsidDel="00C134BA">
          <w:rPr>
            <w:rFonts w:ascii="Times New Roman" w:hAnsi="Times New Roman" w:cs="Times New Roman"/>
            <w:sz w:val="24"/>
            <w:szCs w:val="24"/>
          </w:rPr>
          <w:delText>type of peat ecosystem</w:delText>
        </w:r>
        <w:r w:rsidR="009A526C" w:rsidDel="00C134BA">
          <w:rPr>
            <w:rFonts w:ascii="Times New Roman" w:hAnsi="Times New Roman" w:cs="Times New Roman"/>
            <w:sz w:val="24"/>
            <w:szCs w:val="24"/>
          </w:rPr>
          <w:delText xml:space="preserve"> as depicted in Table 1, </w:delText>
        </w:r>
        <w:r w:rsidR="00BC5084" w:rsidDel="00C134BA">
          <w:rPr>
            <w:rFonts w:ascii="Times New Roman" w:hAnsi="Times New Roman" w:cs="Times New Roman"/>
            <w:sz w:val="24"/>
            <w:szCs w:val="24"/>
          </w:rPr>
          <w:delText xml:space="preserve">which suggest </w:delText>
        </w:r>
        <w:r w:rsidR="009A526C" w:rsidDel="00C134BA">
          <w:rPr>
            <w:rFonts w:ascii="Times New Roman" w:hAnsi="Times New Roman" w:cs="Times New Roman"/>
            <w:sz w:val="24"/>
            <w:szCs w:val="24"/>
          </w:rPr>
          <w:delText>higher C contents in deep (rather than shallow) peat swamps.</w:delText>
        </w:r>
        <w:r w:rsidR="00DA73CE" w:rsidDel="00C134BA">
          <w:rPr>
            <w:rFonts w:ascii="Times New Roman" w:hAnsi="Times New Roman" w:cs="Times New Roman"/>
            <w:sz w:val="24"/>
            <w:szCs w:val="24"/>
          </w:rPr>
          <w:delText xml:space="preserve">  </w:delText>
        </w:r>
        <w:r w:rsidR="004424FD" w:rsidDel="00C134BA">
          <w:rPr>
            <w:rFonts w:ascii="Times New Roman" w:hAnsi="Times New Roman" w:cs="Times New Roman"/>
            <w:sz w:val="24"/>
            <w:szCs w:val="24"/>
          </w:rPr>
          <w:delText xml:space="preserve">The relation between C content variability and  peatland type is also supported by previous studies in the region. For example, Shimada et al </w:delText>
        </w:r>
        <w:r w:rsidR="00F87A5A" w:rsidDel="00C134BA">
          <w:rPr>
            <w:rFonts w:ascii="Times New Roman" w:hAnsi="Times New Roman" w:cs="Times New Roman"/>
            <w:sz w:val="24"/>
            <w:szCs w:val="24"/>
          </w:rPr>
          <w:fldChar w:fldCharType="begin"/>
        </w:r>
        <w:r w:rsidR="004424FD" w:rsidDel="00C134BA">
          <w:rPr>
            <w:rFonts w:ascii="Times New Roman" w:hAnsi="Times New Roman" w:cs="Times New Roman"/>
            <w:sz w:val="24"/>
            <w:szCs w:val="24"/>
          </w:rPr>
          <w:delInstrText xml:space="preserve"> ADDIN EN.CITE &lt;EndNote&gt;&lt;Cite ExcludeAuth="1"&gt;&lt;Author&gt;Shimada&lt;/Author&gt;&lt;Year&gt;2001&lt;/Year&gt;&lt;RecNum&gt;698&lt;/RecNum&gt;&lt;DisplayText&gt;(2001)&lt;/DisplayText&gt;&lt;record&gt;&lt;rec-number&gt;698&lt;/rec-number&gt;&lt;foreign-keys&gt;&lt;key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delInstrText>
        </w:r>
        <w:r w:rsidR="00F87A5A" w:rsidDel="00C134BA">
          <w:rPr>
            <w:rFonts w:ascii="Times New Roman" w:hAnsi="Times New Roman" w:cs="Times New Roman"/>
            <w:sz w:val="24"/>
            <w:szCs w:val="24"/>
          </w:rPr>
          <w:fldChar w:fldCharType="separate"/>
        </w:r>
        <w:r w:rsidR="004424FD" w:rsidDel="00C134BA">
          <w:rPr>
            <w:rFonts w:ascii="Times New Roman" w:hAnsi="Times New Roman" w:cs="Times New Roman"/>
            <w:noProof/>
            <w:sz w:val="24"/>
            <w:szCs w:val="24"/>
          </w:rPr>
          <w:delText>(</w:delText>
        </w:r>
        <w:r w:rsidR="00F87A5A" w:rsidRPr="00F87A5A" w:rsidDel="00C134BA">
          <w:fldChar w:fldCharType="begin"/>
        </w:r>
        <w:r w:rsidR="00AD2E7C" w:rsidDel="00C134BA">
          <w:delInstrText xml:space="preserve"> HYPERLINK \l "_ENREF_29" \o "Shimada, 2001 #698" </w:delInstrText>
        </w:r>
        <w:r w:rsidR="00F87A5A" w:rsidRPr="00F87A5A" w:rsidDel="00C134BA">
          <w:fldChar w:fldCharType="separate"/>
        </w:r>
        <w:r w:rsidR="00E23915" w:rsidDel="00C134BA">
          <w:rPr>
            <w:rFonts w:ascii="Times New Roman" w:hAnsi="Times New Roman" w:cs="Times New Roman"/>
            <w:noProof/>
            <w:sz w:val="24"/>
            <w:szCs w:val="24"/>
          </w:rPr>
          <w:delText>2001</w:delText>
        </w:r>
        <w:r w:rsidR="00F87A5A" w:rsidDel="00C134BA">
          <w:rPr>
            <w:rFonts w:ascii="Times New Roman" w:hAnsi="Times New Roman" w:cs="Times New Roman"/>
            <w:noProof/>
            <w:sz w:val="24"/>
            <w:szCs w:val="24"/>
          </w:rPr>
          <w:fldChar w:fldCharType="end"/>
        </w:r>
        <w:r w:rsidR="004424FD" w:rsidDel="00C134BA">
          <w:rPr>
            <w:rFonts w:ascii="Times New Roman" w:hAnsi="Times New Roman" w:cs="Times New Roman"/>
            <w:noProof/>
            <w:sz w:val="24"/>
            <w:szCs w:val="24"/>
          </w:rPr>
          <w:delText>)</w:delText>
        </w:r>
        <w:r w:rsidR="00F87A5A" w:rsidDel="00C134BA">
          <w:rPr>
            <w:rFonts w:ascii="Times New Roman" w:hAnsi="Times New Roman" w:cs="Times New Roman"/>
            <w:sz w:val="24"/>
            <w:szCs w:val="24"/>
          </w:rPr>
          <w:fldChar w:fldCharType="end"/>
        </w:r>
        <w:r w:rsidR="004424FD" w:rsidDel="00C134BA">
          <w:rPr>
            <w:rFonts w:ascii="Times New Roman" w:hAnsi="Times New Roman" w:cs="Times New Roman"/>
            <w:sz w:val="24"/>
            <w:szCs w:val="24"/>
          </w:rPr>
          <w:delText xml:space="preserve"> concluded that peatland type was the most important factor controlling volumetric C density in peatlands of Central Kalimantan</w:delText>
        </w:r>
        <w:r w:rsidR="00206628" w:rsidDel="00C134BA">
          <w:rPr>
            <w:rFonts w:ascii="Times New Roman" w:hAnsi="Times New Roman" w:cs="Times New Roman"/>
            <w:sz w:val="24"/>
            <w:szCs w:val="24"/>
          </w:rPr>
          <w:delText xml:space="preserve"> mainly due to variability in physical consolidation </w:delText>
        </w:r>
        <w:r w:rsidR="00BA7524" w:rsidDel="00C134BA">
          <w:rPr>
            <w:rFonts w:ascii="Times New Roman" w:hAnsi="Times New Roman" w:cs="Times New Roman"/>
            <w:sz w:val="24"/>
            <w:szCs w:val="24"/>
          </w:rPr>
          <w:delText>(</w:delText>
        </w:r>
      </w:del>
      <w:del w:id="847" w:author="USDA Forest Service" w:date="2015-04-15T21:44:00Z">
        <w:r w:rsidR="00BA7524" w:rsidDel="0040576C">
          <w:rPr>
            <w:rFonts w:ascii="Times New Roman" w:hAnsi="Times New Roman" w:cs="Times New Roman"/>
            <w:sz w:val="24"/>
            <w:szCs w:val="24"/>
          </w:rPr>
          <w:delText xml:space="preserve">mainly </w:delText>
        </w:r>
      </w:del>
      <w:del w:id="848" w:author="USDA Forest Service" w:date="2015-04-16T10:53:00Z">
        <w:r w:rsidR="00BA7524" w:rsidDel="00C134BA">
          <w:rPr>
            <w:rFonts w:ascii="Times New Roman" w:hAnsi="Times New Roman" w:cs="Times New Roman"/>
            <w:sz w:val="24"/>
            <w:szCs w:val="24"/>
          </w:rPr>
          <w:delText xml:space="preserve">porosity) </w:delText>
        </w:r>
        <w:r w:rsidR="00206628" w:rsidDel="00C134BA">
          <w:rPr>
            <w:rFonts w:ascii="Times New Roman" w:hAnsi="Times New Roman" w:cs="Times New Roman"/>
            <w:sz w:val="24"/>
            <w:szCs w:val="24"/>
          </w:rPr>
          <w:delText>from peat decomposition or nutrient inputs.</w:delText>
        </w:r>
        <w:r w:rsidR="004424FD" w:rsidDel="00C134BA">
          <w:rPr>
            <w:rFonts w:ascii="Times New Roman" w:hAnsi="Times New Roman" w:cs="Times New Roman"/>
            <w:sz w:val="24"/>
            <w:szCs w:val="24"/>
          </w:rPr>
          <w:delText xml:space="preserve">  </w:delText>
        </w:r>
        <w:r w:rsidR="00BA7524" w:rsidDel="00C134BA">
          <w:rPr>
            <w:rFonts w:ascii="Times New Roman" w:hAnsi="Times New Roman" w:cs="Times New Roman"/>
            <w:sz w:val="24"/>
            <w:szCs w:val="24"/>
          </w:rPr>
          <w:delText xml:space="preserve">They also suggested that the </w:delText>
        </w:r>
        <w:r w:rsidR="006A7968" w:rsidDel="00C134BA">
          <w:rPr>
            <w:rFonts w:ascii="Times New Roman" w:hAnsi="Times New Roman" w:cs="Times New Roman"/>
            <w:sz w:val="24"/>
            <w:szCs w:val="24"/>
          </w:rPr>
          <w:delText>those peat soils showing less frequent woody layers (typically corresponding to terrace peat) are more decomposed (i.e. lower porosity) and therefore show higher volumetric C density.</w:delText>
        </w:r>
        <w:r w:rsidR="00DA73CE" w:rsidDel="00C134BA">
          <w:rPr>
            <w:rFonts w:ascii="Times New Roman" w:hAnsi="Times New Roman" w:cs="Times New Roman"/>
            <w:sz w:val="24"/>
            <w:szCs w:val="24"/>
          </w:rPr>
          <w:delText xml:space="preserve">  </w:delText>
        </w:r>
        <w:r w:rsidR="006E3965" w:rsidDel="00C134BA">
          <w:rPr>
            <w:rFonts w:ascii="Times New Roman" w:hAnsi="Times New Roman" w:cs="Times New Roman"/>
            <w:sz w:val="24"/>
            <w:szCs w:val="24"/>
          </w:rPr>
          <w:delText>Our geophysical results</w:delText>
        </w:r>
        <w:r w:rsidR="00806984" w:rsidDel="00C134BA">
          <w:rPr>
            <w:rFonts w:ascii="Times New Roman" w:hAnsi="Times New Roman" w:cs="Times New Roman"/>
            <w:sz w:val="24"/>
            <w:szCs w:val="24"/>
          </w:rPr>
          <w:delText xml:space="preserve"> seem to confirm </w:delText>
        </w:r>
        <w:r w:rsidR="00BC5084" w:rsidDel="00C134BA">
          <w:rPr>
            <w:rFonts w:ascii="Times New Roman" w:hAnsi="Times New Roman" w:cs="Times New Roman"/>
            <w:sz w:val="24"/>
            <w:szCs w:val="24"/>
          </w:rPr>
          <w:delText xml:space="preserve">this </w:delText>
        </w:r>
        <w:r w:rsidR="006E3965" w:rsidDel="00C134BA">
          <w:rPr>
            <w:rFonts w:ascii="Times New Roman" w:hAnsi="Times New Roman" w:cs="Times New Roman"/>
            <w:sz w:val="24"/>
            <w:szCs w:val="24"/>
          </w:rPr>
          <w:delText>hypothesis by showing a larger</w:delText>
        </w:r>
        <w:r w:rsidR="00806984" w:rsidDel="00C134BA">
          <w:rPr>
            <w:rFonts w:ascii="Times New Roman" w:hAnsi="Times New Roman" w:cs="Times New Roman"/>
            <w:sz w:val="24"/>
            <w:szCs w:val="24"/>
          </w:rPr>
          <w:delText xml:space="preserve"> presence of </w:delText>
        </w:r>
        <w:r w:rsidR="006E3965" w:rsidDel="00C134BA">
          <w:rPr>
            <w:rFonts w:ascii="Times New Roman" w:hAnsi="Times New Roman" w:cs="Times New Roman"/>
            <w:sz w:val="24"/>
            <w:szCs w:val="24"/>
          </w:rPr>
          <w:delText xml:space="preserve">interpreted </w:delText>
        </w:r>
        <w:r w:rsidR="00806984" w:rsidDel="00C134BA">
          <w:rPr>
            <w:rFonts w:ascii="Times New Roman" w:hAnsi="Times New Roman" w:cs="Times New Roman"/>
            <w:sz w:val="24"/>
            <w:szCs w:val="24"/>
          </w:rPr>
          <w:delText xml:space="preserve">woody layers in the GPR record </w:delText>
        </w:r>
        <w:r w:rsidR="006E3965" w:rsidDel="00C134BA">
          <w:rPr>
            <w:rFonts w:ascii="Times New Roman" w:hAnsi="Times New Roman" w:cs="Times New Roman"/>
            <w:sz w:val="24"/>
            <w:szCs w:val="24"/>
          </w:rPr>
          <w:delText>along</w:delText>
        </w:r>
        <w:r w:rsidR="00806984" w:rsidDel="00C134BA">
          <w:rPr>
            <w:rFonts w:ascii="Times New Roman" w:hAnsi="Times New Roman" w:cs="Times New Roman"/>
            <w:sz w:val="24"/>
            <w:szCs w:val="24"/>
          </w:rPr>
          <w:delText xml:space="preserve"> those soils with </w:delText>
        </w:r>
        <w:r w:rsidR="006E3965" w:rsidDel="00C134BA">
          <w:rPr>
            <w:rFonts w:ascii="Times New Roman" w:hAnsi="Times New Roman" w:cs="Times New Roman"/>
            <w:sz w:val="24"/>
            <w:szCs w:val="24"/>
          </w:rPr>
          <w:delText>lower</w:delText>
        </w:r>
        <w:r w:rsidR="00806984" w:rsidDel="00C134BA">
          <w:rPr>
            <w:rFonts w:ascii="Times New Roman" w:hAnsi="Times New Roman" w:cs="Times New Roman"/>
            <w:sz w:val="24"/>
            <w:szCs w:val="24"/>
          </w:rPr>
          <w:delText xml:space="preserve"> C content values (i.e. </w:delText>
        </w:r>
        <w:r w:rsidR="006E3965" w:rsidDel="00C134BA">
          <w:rPr>
            <w:rFonts w:ascii="Times New Roman" w:hAnsi="Times New Roman" w:cs="Times New Roman"/>
            <w:sz w:val="24"/>
            <w:szCs w:val="24"/>
          </w:rPr>
          <w:delText>TG sites</w:delText>
        </w:r>
        <w:r w:rsidR="00806984" w:rsidDel="00C134BA">
          <w:rPr>
            <w:rFonts w:ascii="Times New Roman" w:hAnsi="Times New Roman" w:cs="Times New Roman"/>
            <w:sz w:val="24"/>
            <w:szCs w:val="24"/>
          </w:rPr>
          <w:delText xml:space="preserve">), while </w:delText>
        </w:r>
        <w:r w:rsidR="006E3965" w:rsidDel="00C134BA">
          <w:rPr>
            <w:rFonts w:ascii="Times New Roman" w:hAnsi="Times New Roman" w:cs="Times New Roman"/>
            <w:sz w:val="24"/>
            <w:szCs w:val="24"/>
          </w:rPr>
          <w:delText xml:space="preserve">P sites (with higher C contents) do not seem to identify a clear presence of wood layers in the GPR record. </w:delText>
        </w:r>
        <w:r w:rsidR="004424FD" w:rsidDel="00C134BA">
          <w:rPr>
            <w:rFonts w:ascii="Times New Roman" w:hAnsi="Times New Roman" w:cs="Times New Roman"/>
            <w:sz w:val="24"/>
            <w:szCs w:val="24"/>
          </w:rPr>
          <w:delText xml:space="preserve">  </w:delText>
        </w:r>
        <w:r w:rsidR="00DA73CE" w:rsidDel="00C134BA">
          <w:rPr>
            <w:rFonts w:ascii="Times New Roman" w:hAnsi="Times New Roman" w:cs="Times New Roman"/>
            <w:sz w:val="24"/>
            <w:szCs w:val="24"/>
          </w:rPr>
          <w:delText xml:space="preserve">Site level disturbance and land use history may also contribute substantially to C content of the surface peat, as peat burning, profile mixing, and sedimentation from tailings of canal construction could affect C content.  </w:delText>
        </w:r>
      </w:del>
    </w:p>
    <w:p w:rsidR="00C134BA" w:rsidRDefault="00A13295" w:rsidP="00CC225A">
      <w:pPr>
        <w:spacing w:after="0" w:line="480" w:lineRule="auto"/>
        <w:rPr>
          <w:ins w:id="849" w:author="USDA Forest Service" w:date="2015-04-16T10:53:00Z"/>
          <w:rFonts w:ascii="Times New Roman" w:hAnsi="Times New Roman" w:cs="Times New Roman"/>
          <w:sz w:val="24"/>
          <w:szCs w:val="24"/>
        </w:rPr>
      </w:pPr>
      <w:del w:id="850" w:author="USDA Forest Service" w:date="2015-04-16T10:53:00Z">
        <w:r w:rsidDel="00C134BA">
          <w:rPr>
            <w:rFonts w:ascii="Times New Roman" w:hAnsi="Times New Roman" w:cs="Times New Roman"/>
            <w:sz w:val="24"/>
            <w:szCs w:val="24"/>
          </w:rPr>
          <w:tab/>
        </w:r>
      </w:del>
    </w:p>
    <w:p w:rsidR="00CC225A" w:rsidRDefault="001B3264" w:rsidP="00CC225A">
      <w:pPr>
        <w:spacing w:after="0" w:line="480" w:lineRule="auto"/>
        <w:rPr>
          <w:rFonts w:ascii="Times New Roman" w:hAnsi="Times New Roman" w:cs="Times New Roman"/>
          <w:sz w:val="24"/>
          <w:szCs w:val="24"/>
        </w:rPr>
      </w:pPr>
      <w:ins w:id="851" w:author="Xavier" w:date="2015-04-09T22:43:00Z">
        <w:r>
          <w:rPr>
            <w:rFonts w:ascii="Times New Roman" w:hAnsi="Times New Roman" w:cs="Times New Roman"/>
            <w:sz w:val="24"/>
            <w:szCs w:val="24"/>
          </w:rPr>
          <w:t xml:space="preserve">Finally, </w:t>
        </w:r>
      </w:ins>
      <w:del w:id="852" w:author="Xavier" w:date="2015-04-09T22:43:00Z">
        <w:r w:rsidR="00A13295" w:rsidDel="001B3264">
          <w:rPr>
            <w:rFonts w:ascii="Times New Roman" w:hAnsi="Times New Roman" w:cs="Times New Roman"/>
            <w:sz w:val="24"/>
            <w:szCs w:val="24"/>
          </w:rPr>
          <w:delText>T</w:delText>
        </w:r>
      </w:del>
      <w:ins w:id="853" w:author="Xavier" w:date="2015-04-09T22:43:00Z">
        <w:r>
          <w:rPr>
            <w:rFonts w:ascii="Times New Roman" w:hAnsi="Times New Roman" w:cs="Times New Roman"/>
            <w:sz w:val="24"/>
            <w:szCs w:val="24"/>
          </w:rPr>
          <w:t>t</w:t>
        </w:r>
      </w:ins>
      <w:r w:rsidR="00A13295">
        <w:rPr>
          <w:rFonts w:ascii="Times New Roman" w:hAnsi="Times New Roman" w:cs="Times New Roman"/>
          <w:sz w:val="24"/>
          <w:szCs w:val="24"/>
        </w:rPr>
        <w:t>he spatial resolution</w:t>
      </w:r>
      <w:r w:rsidR="006E38D8">
        <w:rPr>
          <w:rFonts w:ascii="Times New Roman" w:hAnsi="Times New Roman" w:cs="Times New Roman"/>
          <w:sz w:val="24"/>
          <w:szCs w:val="24"/>
        </w:rPr>
        <w:t xml:space="preserve"> provided by GPR common offset profiles </w:t>
      </w:r>
      <w:ins w:id="854" w:author="Xavier" w:date="2015-04-09T22:44:00Z">
        <w:r>
          <w:rPr>
            <w:rFonts w:ascii="Times New Roman" w:hAnsi="Times New Roman" w:cs="Times New Roman"/>
            <w:sz w:val="24"/>
            <w:szCs w:val="24"/>
          </w:rPr>
          <w:t xml:space="preserve">also </w:t>
        </w:r>
      </w:ins>
      <w:r w:rsidR="006E38D8">
        <w:rPr>
          <w:rFonts w:ascii="Times New Roman" w:hAnsi="Times New Roman" w:cs="Times New Roman"/>
          <w:sz w:val="24"/>
          <w:szCs w:val="24"/>
        </w:rPr>
        <w:t>shows the potential for better understanding</w:t>
      </w:r>
      <w:r w:rsidR="006E38D8" w:rsidRPr="006E38D8">
        <w:rPr>
          <w:rFonts w:ascii="Times New Roman" w:hAnsi="Times New Roman" w:cs="Times New Roman"/>
          <w:sz w:val="24"/>
          <w:szCs w:val="24"/>
        </w:rPr>
        <w:t xml:space="preserve"> </w:t>
      </w:r>
      <w:r w:rsidR="006E38D8">
        <w:rPr>
          <w:rFonts w:ascii="Times New Roman" w:hAnsi="Times New Roman" w:cs="Times New Roman"/>
          <w:sz w:val="24"/>
          <w:szCs w:val="24"/>
        </w:rPr>
        <w:t xml:space="preserve">the nature and internal structure of the peat matrix. For example, </w:t>
      </w:r>
      <w:r w:rsidR="00B33F15">
        <w:rPr>
          <w:rFonts w:ascii="Times New Roman" w:hAnsi="Times New Roman" w:cs="Times New Roman"/>
          <w:sz w:val="24"/>
          <w:szCs w:val="24"/>
        </w:rPr>
        <w:t>referring</w:t>
      </w:r>
      <w:r w:rsidR="00D73CB2">
        <w:rPr>
          <w:rFonts w:ascii="Times New Roman" w:hAnsi="Times New Roman" w:cs="Times New Roman"/>
          <w:sz w:val="24"/>
          <w:szCs w:val="24"/>
        </w:rPr>
        <w:t xml:space="preserve"> to the presence of hyperbolic diffractions in the GPR record, Figures 2a, 2b, and 5 </w:t>
      </w:r>
      <w:r w:rsidR="00413812">
        <w:rPr>
          <w:rFonts w:ascii="Times New Roman" w:hAnsi="Times New Roman" w:cs="Times New Roman"/>
          <w:sz w:val="24"/>
          <w:szCs w:val="24"/>
        </w:rPr>
        <w:t xml:space="preserve">show the presence of several </w:t>
      </w:r>
      <w:r w:rsidR="00D73CB2">
        <w:rPr>
          <w:rFonts w:ascii="Times New Roman" w:hAnsi="Times New Roman" w:cs="Times New Roman"/>
          <w:sz w:val="24"/>
          <w:szCs w:val="24"/>
        </w:rPr>
        <w:t>areas with a high density of diffractions</w:t>
      </w:r>
      <w:r w:rsidR="00413812">
        <w:rPr>
          <w:rFonts w:ascii="Times New Roman" w:hAnsi="Times New Roman" w:cs="Times New Roman"/>
          <w:sz w:val="24"/>
          <w:szCs w:val="24"/>
        </w:rPr>
        <w:t xml:space="preserve">. These diffractions are particularly abundant in Figure 2a between 10-20 m distance </w:t>
      </w:r>
      <w:r w:rsidR="00BC5084">
        <w:rPr>
          <w:rFonts w:ascii="Times New Roman" w:hAnsi="Times New Roman" w:cs="Times New Roman"/>
          <w:sz w:val="24"/>
          <w:szCs w:val="24"/>
        </w:rPr>
        <w:t xml:space="preserve">along </w:t>
      </w:r>
      <w:r w:rsidR="00413812">
        <w:rPr>
          <w:rFonts w:ascii="Times New Roman" w:hAnsi="Times New Roman" w:cs="Times New Roman"/>
          <w:sz w:val="24"/>
          <w:szCs w:val="24"/>
        </w:rPr>
        <w:t xml:space="preserve">the profile and </w:t>
      </w:r>
      <w:r w:rsidR="00BC5084">
        <w:rPr>
          <w:rFonts w:ascii="Times New Roman" w:hAnsi="Times New Roman" w:cs="Times New Roman"/>
          <w:sz w:val="24"/>
          <w:szCs w:val="24"/>
        </w:rPr>
        <w:t xml:space="preserve">at </w:t>
      </w:r>
      <w:r w:rsidR="00413812">
        <w:rPr>
          <w:rFonts w:ascii="Times New Roman" w:hAnsi="Times New Roman" w:cs="Times New Roman"/>
          <w:sz w:val="24"/>
          <w:szCs w:val="24"/>
        </w:rPr>
        <w:t>2.5-3 m depth</w:t>
      </w:r>
      <w:r w:rsidR="00D73CB2">
        <w:rPr>
          <w:rFonts w:ascii="Times New Roman" w:hAnsi="Times New Roman" w:cs="Times New Roman"/>
          <w:sz w:val="24"/>
          <w:szCs w:val="24"/>
        </w:rPr>
        <w:t>, or in Figure 5 between 70-85 m distance along the profile and between 2-3 m depth</w:t>
      </w:r>
      <w:r w:rsidR="00970653">
        <w:rPr>
          <w:rFonts w:ascii="Times New Roman" w:hAnsi="Times New Roman" w:cs="Times New Roman"/>
          <w:sz w:val="24"/>
          <w:szCs w:val="24"/>
        </w:rPr>
        <w:t xml:space="preserve"> (white </w:t>
      </w:r>
      <w:r w:rsidR="00970653">
        <w:rPr>
          <w:rFonts w:ascii="Times New Roman" w:hAnsi="Times New Roman" w:cs="Times New Roman"/>
          <w:sz w:val="24"/>
          <w:szCs w:val="24"/>
        </w:rPr>
        <w:lastRenderedPageBreak/>
        <w:t>arrows in Figure 5)</w:t>
      </w:r>
      <w:r w:rsidR="00413812">
        <w:rPr>
          <w:rFonts w:ascii="Times New Roman" w:hAnsi="Times New Roman" w:cs="Times New Roman"/>
          <w:sz w:val="24"/>
          <w:szCs w:val="24"/>
        </w:rPr>
        <w:t xml:space="preserve">. Diffractions are associated </w:t>
      </w:r>
      <w:r w:rsidR="00BC5084">
        <w:rPr>
          <w:rFonts w:ascii="Times New Roman" w:hAnsi="Times New Roman" w:cs="Times New Roman"/>
          <w:sz w:val="24"/>
          <w:szCs w:val="24"/>
        </w:rPr>
        <w:t xml:space="preserve">with </w:t>
      </w:r>
      <w:r w:rsidR="00413812">
        <w:rPr>
          <w:rFonts w:ascii="Times New Roman" w:hAnsi="Times New Roman" w:cs="Times New Roman"/>
          <w:sz w:val="24"/>
          <w:szCs w:val="24"/>
        </w:rPr>
        <w:t xml:space="preserve">the presence of objects that may act as isolated reflector points such as cobbles and boulders </w:t>
      </w:r>
      <w:r w:rsidR="00F87A5A">
        <w:rPr>
          <w:rFonts w:ascii="Times New Roman" w:hAnsi="Times New Roman" w:cs="Times New Roman"/>
          <w:sz w:val="24"/>
          <w:szCs w:val="24"/>
        </w:rPr>
        <w:fldChar w:fldCharType="begin"/>
      </w:r>
      <w:r w:rsidR="00413812">
        <w:rPr>
          <w:rFonts w:ascii="Times New Roman" w:hAnsi="Times New Roman" w:cs="Times New Roman"/>
          <w:sz w:val="24"/>
          <w:szCs w:val="24"/>
        </w:rPr>
        <w:instrText xml:space="preserve"> ADDIN EN.CITE &lt;EndNote&gt;&lt;Cite&gt;&lt;Author&gt;Neal&lt;/Author&gt;&lt;Year&gt;2004&lt;/Year&gt;&lt;RecNum&gt;218&lt;/RecNum&gt;&lt;DisplayText&gt;(Neal 2004)&lt;/DisplayText&gt;&lt;record&gt;&lt;rec-number&gt;218&lt;/rec-number&gt;&lt;foreign-keys&gt;&lt;key app="EN" db-id="etp09zffjx9xw4esddr5s5d2pvadaapfvv2r"&gt;218&lt;/key&gt;&lt;/foreign-keys&gt;&lt;ref-type name="Journal Article"&gt;17&lt;/ref-type&gt;&lt;contributors&gt;&lt;authors&gt;&lt;author&gt;Neal, A.&lt;/author&gt;&lt;/authors&gt;&lt;/contributors&gt;&lt;titles&gt;&lt;title&gt;Ground-penetrating radar and its use in sedimentology: principles, problems and progress&lt;/title&gt;&lt;secondary-title&gt;Earth-Science Reviews&lt;/secondary-title&gt;&lt;/titles&gt;&lt;periodical&gt;&lt;full-title&gt;Earth-Science Reviews&lt;/full-title&gt;&lt;/periodical&gt;&lt;pages&gt;261-330&lt;/pages&gt;&lt;volume&gt;66&lt;/volume&gt;&lt;dates&gt;&lt;year&gt;2004&lt;/year&gt;&lt;/dates&gt;&lt;urls&gt;&lt;/urls&gt;&lt;/record&gt;&lt;/Cite&gt;&lt;/EndNote&gt;</w:instrText>
      </w:r>
      <w:r w:rsidR="00F87A5A">
        <w:rPr>
          <w:rFonts w:ascii="Times New Roman" w:hAnsi="Times New Roman" w:cs="Times New Roman"/>
          <w:sz w:val="24"/>
          <w:szCs w:val="24"/>
        </w:rPr>
        <w:fldChar w:fldCharType="separate"/>
      </w:r>
      <w:r w:rsidR="00413812">
        <w:rPr>
          <w:rFonts w:ascii="Times New Roman" w:hAnsi="Times New Roman" w:cs="Times New Roman"/>
          <w:noProof/>
          <w:sz w:val="24"/>
          <w:szCs w:val="24"/>
        </w:rPr>
        <w:t>(</w:t>
      </w:r>
      <w:hyperlink w:anchor="_ENREF_20" w:tooltip="Neal, 2004 #218" w:history="1">
        <w:r w:rsidR="00E23915">
          <w:rPr>
            <w:rFonts w:ascii="Times New Roman" w:hAnsi="Times New Roman" w:cs="Times New Roman"/>
            <w:noProof/>
            <w:sz w:val="24"/>
            <w:szCs w:val="24"/>
          </w:rPr>
          <w:t>Neal 2004</w:t>
        </w:r>
      </w:hyperlink>
      <w:r w:rsidR="00413812">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413812">
        <w:rPr>
          <w:rFonts w:ascii="Times New Roman" w:hAnsi="Times New Roman" w:cs="Times New Roman"/>
          <w:sz w:val="24"/>
          <w:szCs w:val="24"/>
        </w:rPr>
        <w:t xml:space="preserve">. In this case, we associate hyperbolic diffractions in GPR common offsets </w:t>
      </w:r>
      <w:r w:rsidR="00FF13A5">
        <w:rPr>
          <w:rFonts w:ascii="Times New Roman" w:hAnsi="Times New Roman" w:cs="Times New Roman"/>
          <w:sz w:val="24"/>
          <w:szCs w:val="24"/>
        </w:rPr>
        <w:t>to</w:t>
      </w:r>
      <w:r w:rsidR="00413812">
        <w:rPr>
          <w:rFonts w:ascii="Times New Roman" w:hAnsi="Times New Roman" w:cs="Times New Roman"/>
          <w:sz w:val="24"/>
          <w:szCs w:val="24"/>
        </w:rPr>
        <w:t xml:space="preserve"> the presence of </w:t>
      </w:r>
      <w:r w:rsidR="001C199A">
        <w:rPr>
          <w:rFonts w:ascii="Times New Roman" w:hAnsi="Times New Roman" w:cs="Times New Roman"/>
          <w:sz w:val="24"/>
          <w:szCs w:val="24"/>
        </w:rPr>
        <w:t xml:space="preserve">buried </w:t>
      </w:r>
      <w:r w:rsidR="00413812">
        <w:rPr>
          <w:rFonts w:ascii="Times New Roman" w:hAnsi="Times New Roman" w:cs="Times New Roman"/>
          <w:sz w:val="24"/>
          <w:szCs w:val="24"/>
        </w:rPr>
        <w:t xml:space="preserve">woody </w:t>
      </w:r>
      <w:r w:rsidR="001C199A">
        <w:rPr>
          <w:rFonts w:ascii="Times New Roman" w:hAnsi="Times New Roman" w:cs="Times New Roman"/>
          <w:sz w:val="24"/>
          <w:szCs w:val="24"/>
        </w:rPr>
        <w:t>debris</w:t>
      </w:r>
      <w:r w:rsidR="00413812">
        <w:rPr>
          <w:rFonts w:ascii="Times New Roman" w:hAnsi="Times New Roman" w:cs="Times New Roman"/>
          <w:sz w:val="24"/>
          <w:szCs w:val="24"/>
        </w:rPr>
        <w:t xml:space="preserve"> (as further</w:t>
      </w:r>
      <w:r w:rsidR="00F96638">
        <w:rPr>
          <w:rFonts w:ascii="Times New Roman" w:hAnsi="Times New Roman" w:cs="Times New Roman"/>
          <w:sz w:val="24"/>
          <w:szCs w:val="24"/>
        </w:rPr>
        <w:t xml:space="preserve"> </w:t>
      </w:r>
      <w:r w:rsidR="00413812">
        <w:rPr>
          <w:rFonts w:ascii="Times New Roman" w:hAnsi="Times New Roman" w:cs="Times New Roman"/>
          <w:sz w:val="24"/>
          <w:szCs w:val="24"/>
        </w:rPr>
        <w:t>confirmed through coring).</w:t>
      </w:r>
      <w:r w:rsidR="00F96638">
        <w:rPr>
          <w:rFonts w:ascii="Times New Roman" w:hAnsi="Times New Roman" w:cs="Times New Roman"/>
          <w:sz w:val="24"/>
          <w:szCs w:val="24"/>
        </w:rPr>
        <w:t xml:space="preserve"> Other investigations in northern peatlands have also related GPR diffractions to the presence of wood </w:t>
      </w:r>
      <w:r w:rsidR="00F87A5A">
        <w:rPr>
          <w:rFonts w:ascii="Times New Roman" w:hAnsi="Times New Roman" w:cs="Times New Roman"/>
          <w:sz w:val="24"/>
          <w:szCs w:val="24"/>
        </w:rPr>
        <w:fldChar w:fldCharType="begin"/>
      </w:r>
      <w:r w:rsidR="00F96638">
        <w:rPr>
          <w:rFonts w:ascii="Times New Roman" w:hAnsi="Times New Roman" w:cs="Times New Roman"/>
          <w:sz w:val="24"/>
          <w:szCs w:val="24"/>
        </w:rPr>
        <w: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instrText>
      </w:r>
      <w:r w:rsidR="00F87A5A">
        <w:rPr>
          <w:rFonts w:ascii="Times New Roman" w:hAnsi="Times New Roman" w:cs="Times New Roman"/>
          <w:sz w:val="24"/>
          <w:szCs w:val="24"/>
        </w:rPr>
        <w:fldChar w:fldCharType="separate"/>
      </w:r>
      <w:r w:rsidR="00F96638">
        <w:rPr>
          <w:rFonts w:ascii="Times New Roman" w:hAnsi="Times New Roman" w:cs="Times New Roman"/>
          <w:noProof/>
          <w:sz w:val="24"/>
          <w:szCs w:val="24"/>
        </w:rPr>
        <w:t>(</w:t>
      </w:r>
      <w:hyperlink w:anchor="_ENREF_30" w:tooltip="Slater, 2002 #240" w:history="1">
        <w:r w:rsidR="00E23915">
          <w:rPr>
            <w:rFonts w:ascii="Times New Roman" w:hAnsi="Times New Roman" w:cs="Times New Roman"/>
            <w:noProof/>
            <w:sz w:val="24"/>
            <w:szCs w:val="24"/>
          </w:rPr>
          <w:t>Slater and Reeve 2002</w:t>
        </w:r>
      </w:hyperlink>
      <w:r w:rsidR="00F96638">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F96638">
        <w:rPr>
          <w:rFonts w:ascii="Times New Roman" w:hAnsi="Times New Roman" w:cs="Times New Roman"/>
          <w:sz w:val="24"/>
          <w:szCs w:val="24"/>
        </w:rPr>
        <w:t>.</w:t>
      </w:r>
      <w:r w:rsidR="00792E28">
        <w:rPr>
          <w:rFonts w:ascii="Times New Roman" w:hAnsi="Times New Roman" w:cs="Times New Roman"/>
          <w:sz w:val="24"/>
          <w:szCs w:val="24"/>
        </w:rPr>
        <w:t xml:space="preserve"> </w:t>
      </w:r>
      <w:r w:rsidR="006E38D8">
        <w:rPr>
          <w:rFonts w:ascii="Times New Roman" w:hAnsi="Times New Roman" w:cs="Times New Roman"/>
          <w:sz w:val="24"/>
          <w:szCs w:val="24"/>
        </w:rPr>
        <w:t xml:space="preserve">Such features </w:t>
      </w:r>
      <w:r w:rsidR="00BC5084">
        <w:rPr>
          <w:rFonts w:ascii="Times New Roman" w:hAnsi="Times New Roman" w:cs="Times New Roman"/>
          <w:sz w:val="24"/>
          <w:szCs w:val="24"/>
        </w:rPr>
        <w:t>are</w:t>
      </w:r>
      <w:r w:rsidR="00792E28">
        <w:rPr>
          <w:rFonts w:ascii="Times New Roman" w:hAnsi="Times New Roman" w:cs="Times New Roman"/>
          <w:sz w:val="24"/>
          <w:szCs w:val="24"/>
        </w:rPr>
        <w:t xml:space="preserve"> </w:t>
      </w:r>
      <w:r w:rsidR="006E38D8">
        <w:rPr>
          <w:rFonts w:ascii="Times New Roman" w:hAnsi="Times New Roman" w:cs="Times New Roman"/>
          <w:sz w:val="24"/>
          <w:szCs w:val="24"/>
        </w:rPr>
        <w:t xml:space="preserve">absent at P1 (Figure 6) where more laterally continuous reflections (i.e. at 3, </w:t>
      </w:r>
      <w:r w:rsidR="00792E28">
        <w:rPr>
          <w:rFonts w:ascii="Times New Roman" w:hAnsi="Times New Roman" w:cs="Times New Roman"/>
          <w:sz w:val="24"/>
          <w:szCs w:val="24"/>
        </w:rPr>
        <w:t>4</w:t>
      </w:r>
      <w:r w:rsidR="006E38D8">
        <w:rPr>
          <w:rFonts w:ascii="Times New Roman" w:hAnsi="Times New Roman" w:cs="Times New Roman"/>
          <w:sz w:val="24"/>
          <w:szCs w:val="24"/>
        </w:rPr>
        <w:t xml:space="preserve">, and </w:t>
      </w:r>
      <w:r w:rsidR="00792E28">
        <w:rPr>
          <w:rFonts w:ascii="Times New Roman" w:hAnsi="Times New Roman" w:cs="Times New Roman"/>
          <w:sz w:val="24"/>
          <w:szCs w:val="24"/>
        </w:rPr>
        <w:t>4.</w:t>
      </w:r>
      <w:r w:rsidR="006E38D8">
        <w:rPr>
          <w:rFonts w:ascii="Times New Roman" w:hAnsi="Times New Roman" w:cs="Times New Roman"/>
          <w:sz w:val="24"/>
          <w:szCs w:val="24"/>
        </w:rPr>
        <w:t>5 m depth between 40 to 90 m along the profile) are present.</w:t>
      </w:r>
      <w:r w:rsidR="00FC3946">
        <w:rPr>
          <w:rFonts w:ascii="Times New Roman" w:hAnsi="Times New Roman" w:cs="Times New Roman"/>
          <w:sz w:val="24"/>
          <w:szCs w:val="24"/>
        </w:rPr>
        <w:t xml:space="preserve"> </w:t>
      </w:r>
      <w:r w:rsidR="005A66ED">
        <w:rPr>
          <w:rFonts w:ascii="Times New Roman" w:hAnsi="Times New Roman" w:cs="Times New Roman"/>
          <w:sz w:val="24"/>
          <w:szCs w:val="24"/>
        </w:rPr>
        <w:t xml:space="preserve">Previous studies in </w:t>
      </w:r>
      <w:r w:rsidR="00736BF2">
        <w:rPr>
          <w:rFonts w:ascii="Times New Roman" w:hAnsi="Times New Roman" w:cs="Times New Roman"/>
          <w:sz w:val="24"/>
          <w:szCs w:val="24"/>
        </w:rPr>
        <w:t xml:space="preserve">Kalimantan </w:t>
      </w:r>
      <w:r w:rsidR="005A66ED">
        <w:rPr>
          <w:rFonts w:ascii="Times New Roman" w:hAnsi="Times New Roman" w:cs="Times New Roman"/>
          <w:sz w:val="24"/>
          <w:szCs w:val="24"/>
        </w:rPr>
        <w:t xml:space="preserve">region have also </w:t>
      </w:r>
      <w:r w:rsidR="00736BF2">
        <w:rPr>
          <w:rFonts w:ascii="Times New Roman" w:hAnsi="Times New Roman" w:cs="Times New Roman"/>
          <w:sz w:val="24"/>
          <w:szCs w:val="24"/>
        </w:rPr>
        <w:t xml:space="preserve">consistently </w:t>
      </w:r>
      <w:r w:rsidR="005A66ED">
        <w:rPr>
          <w:rFonts w:ascii="Times New Roman" w:hAnsi="Times New Roman" w:cs="Times New Roman"/>
          <w:sz w:val="24"/>
          <w:szCs w:val="24"/>
        </w:rPr>
        <w:t xml:space="preserve">shown layers </w:t>
      </w:r>
      <w:r w:rsidR="00736BF2">
        <w:rPr>
          <w:rFonts w:ascii="Times New Roman" w:hAnsi="Times New Roman" w:cs="Times New Roman"/>
          <w:sz w:val="24"/>
          <w:szCs w:val="24"/>
        </w:rPr>
        <w:t xml:space="preserve">with large quantities of undecomposed woody fragments heterogeneously distributed within the peat column </w:t>
      </w:r>
      <w:r w:rsidR="00F87A5A">
        <w:rPr>
          <w:rFonts w:ascii="Times New Roman" w:hAnsi="Times New Roman" w:cs="Times New Roman"/>
          <w:sz w:val="24"/>
          <w:szCs w:val="24"/>
        </w:rPr>
        <w:fldChar w:fldCharType="begin"/>
      </w:r>
      <w:r w:rsidR="00736BF2">
        <w:rPr>
          <w:rFonts w:ascii="Times New Roman" w:hAnsi="Times New Roman" w:cs="Times New Roman"/>
          <w:sz w:val="24"/>
          <w:szCs w:val="24"/>
        </w:rPr>
        <w:instrText xml:space="preserve"> ADDIN EN.CITE &lt;EndNote&gt;&lt;Cite&gt;&lt;Author&gt;Shimada&lt;/Author&gt;&lt;Year&gt;2001&lt;/Year&gt;&lt;RecNum&gt;698&lt;/RecNum&gt;&lt;DisplayText&gt;(Shimada et al. 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instrText>
      </w:r>
      <w:r w:rsidR="00F87A5A">
        <w:rPr>
          <w:rFonts w:ascii="Times New Roman" w:hAnsi="Times New Roman" w:cs="Times New Roman"/>
          <w:sz w:val="24"/>
          <w:szCs w:val="24"/>
        </w:rPr>
        <w:fldChar w:fldCharType="separate"/>
      </w:r>
      <w:r w:rsidR="00736BF2">
        <w:rPr>
          <w:rFonts w:ascii="Times New Roman" w:hAnsi="Times New Roman" w:cs="Times New Roman"/>
          <w:noProof/>
          <w:sz w:val="24"/>
          <w:szCs w:val="24"/>
        </w:rPr>
        <w:t>(</w:t>
      </w:r>
      <w:hyperlink w:anchor="_ENREF_29" w:tooltip="Shimada, 2001 #698" w:history="1">
        <w:r w:rsidR="00E23915">
          <w:rPr>
            <w:rFonts w:ascii="Times New Roman" w:hAnsi="Times New Roman" w:cs="Times New Roman"/>
            <w:noProof/>
            <w:sz w:val="24"/>
            <w:szCs w:val="24"/>
          </w:rPr>
          <w:t>Shimada et al. 2001</w:t>
        </w:r>
      </w:hyperlink>
      <w:r w:rsidR="00736BF2">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736BF2">
        <w:rPr>
          <w:rFonts w:ascii="Times New Roman" w:hAnsi="Times New Roman" w:cs="Times New Roman"/>
          <w:sz w:val="24"/>
          <w:szCs w:val="24"/>
        </w:rPr>
        <w:t xml:space="preserve">. </w:t>
      </w:r>
      <w:r w:rsidR="00FC3946">
        <w:rPr>
          <w:rFonts w:ascii="Times New Roman" w:hAnsi="Times New Roman" w:cs="Times New Roman"/>
          <w:sz w:val="24"/>
          <w:szCs w:val="24"/>
        </w:rPr>
        <w:t xml:space="preserve">Furthermore, </w:t>
      </w:r>
      <w:r w:rsidR="0088076D">
        <w:rPr>
          <w:rFonts w:ascii="Times New Roman" w:hAnsi="Times New Roman" w:cs="Times New Roman"/>
          <w:sz w:val="24"/>
          <w:szCs w:val="24"/>
        </w:rPr>
        <w:t xml:space="preserve">some </w:t>
      </w:r>
      <w:r w:rsidR="00AF37F5">
        <w:rPr>
          <w:rFonts w:ascii="Times New Roman" w:hAnsi="Times New Roman" w:cs="Times New Roman"/>
          <w:sz w:val="24"/>
          <w:szCs w:val="24"/>
        </w:rPr>
        <w:t xml:space="preserve">of </w:t>
      </w:r>
      <w:r w:rsidR="00BA4569" w:rsidRPr="00BA4569">
        <w:rPr>
          <w:rFonts w:ascii="Times New Roman" w:hAnsi="Times New Roman" w:cs="Times New Roman"/>
          <w:sz w:val="24"/>
          <w:szCs w:val="24"/>
        </w:rPr>
        <w:t>these laterally co</w:t>
      </w:r>
      <w:r w:rsidR="00BA4569">
        <w:rPr>
          <w:rFonts w:ascii="Times New Roman" w:hAnsi="Times New Roman" w:cs="Times New Roman"/>
          <w:sz w:val="24"/>
          <w:szCs w:val="24"/>
        </w:rPr>
        <w:t>ntinu</w:t>
      </w:r>
      <w:r w:rsidR="00B85291">
        <w:rPr>
          <w:rFonts w:ascii="Times New Roman" w:hAnsi="Times New Roman" w:cs="Times New Roman"/>
          <w:sz w:val="24"/>
          <w:szCs w:val="24"/>
        </w:rPr>
        <w:t>ous reflectors generate a depres</w:t>
      </w:r>
      <w:r w:rsidR="00BA4569">
        <w:rPr>
          <w:rFonts w:ascii="Times New Roman" w:hAnsi="Times New Roman" w:cs="Times New Roman"/>
          <w:sz w:val="24"/>
          <w:szCs w:val="24"/>
        </w:rPr>
        <w:t xml:space="preserve">sional feature between 10 to 30 m along the profile </w:t>
      </w:r>
      <w:r w:rsidR="00970653">
        <w:rPr>
          <w:rFonts w:ascii="Times New Roman" w:hAnsi="Times New Roman" w:cs="Times New Roman"/>
          <w:sz w:val="24"/>
          <w:szCs w:val="24"/>
        </w:rPr>
        <w:t xml:space="preserve">of P1 </w:t>
      </w:r>
      <w:r w:rsidR="00BA4569">
        <w:rPr>
          <w:rFonts w:ascii="Times New Roman" w:hAnsi="Times New Roman" w:cs="Times New Roman"/>
          <w:sz w:val="24"/>
          <w:szCs w:val="24"/>
        </w:rPr>
        <w:t>(center point indicated by a</w:t>
      </w:r>
      <w:r w:rsidR="00B85291">
        <w:rPr>
          <w:rFonts w:ascii="Times New Roman" w:hAnsi="Times New Roman" w:cs="Times New Roman"/>
          <w:sz w:val="24"/>
          <w:szCs w:val="24"/>
        </w:rPr>
        <w:t xml:space="preserve"> white </w:t>
      </w:r>
      <w:r w:rsidR="00BA4569">
        <w:rPr>
          <w:rFonts w:ascii="Times New Roman" w:hAnsi="Times New Roman" w:cs="Times New Roman"/>
          <w:sz w:val="24"/>
          <w:szCs w:val="24"/>
        </w:rPr>
        <w:t xml:space="preserve">arrow in Figure 6) as depicted by a sharp reflector </w:t>
      </w:r>
      <w:r w:rsidR="00CC225A">
        <w:rPr>
          <w:rFonts w:ascii="Times New Roman" w:hAnsi="Times New Roman" w:cs="Times New Roman"/>
          <w:sz w:val="24"/>
          <w:szCs w:val="24"/>
        </w:rPr>
        <w:t xml:space="preserve">at depths between 3.5 to almost 6 m that </w:t>
      </w:r>
      <w:r w:rsidR="00BC5084">
        <w:rPr>
          <w:rFonts w:ascii="Times New Roman" w:hAnsi="Times New Roman" w:cs="Times New Roman"/>
          <w:sz w:val="24"/>
          <w:szCs w:val="24"/>
        </w:rPr>
        <w:t xml:space="preserve">tilts </w:t>
      </w:r>
      <w:r w:rsidR="00BA4569">
        <w:rPr>
          <w:rFonts w:ascii="Times New Roman" w:hAnsi="Times New Roman" w:cs="Times New Roman"/>
          <w:sz w:val="24"/>
          <w:szCs w:val="24"/>
        </w:rPr>
        <w:t xml:space="preserve">13 and 9 degrees </w:t>
      </w:r>
      <w:r w:rsidR="00CC225A">
        <w:rPr>
          <w:rFonts w:ascii="Times New Roman" w:hAnsi="Times New Roman" w:cs="Times New Roman"/>
          <w:sz w:val="24"/>
          <w:szCs w:val="24"/>
        </w:rPr>
        <w:t xml:space="preserve">respectively </w:t>
      </w:r>
      <w:r w:rsidR="00BA4569">
        <w:rPr>
          <w:rFonts w:ascii="Times New Roman" w:hAnsi="Times New Roman" w:cs="Times New Roman"/>
          <w:sz w:val="24"/>
          <w:szCs w:val="24"/>
        </w:rPr>
        <w:t>on the NW and SE sides of the profile</w:t>
      </w:r>
      <w:r w:rsidR="00CC225A">
        <w:rPr>
          <w:rFonts w:ascii="Times New Roman" w:hAnsi="Times New Roman" w:cs="Times New Roman"/>
          <w:sz w:val="24"/>
          <w:szCs w:val="24"/>
        </w:rPr>
        <w:t xml:space="preserve">. Although not directly confirmed in the field through direct coring, this feature </w:t>
      </w:r>
      <w:r w:rsidR="00BC5084">
        <w:rPr>
          <w:rFonts w:ascii="Times New Roman" w:hAnsi="Times New Roman" w:cs="Times New Roman"/>
          <w:sz w:val="24"/>
          <w:szCs w:val="24"/>
        </w:rPr>
        <w:t xml:space="preserve">might </w:t>
      </w:r>
      <w:r w:rsidR="00CC225A">
        <w:rPr>
          <w:rFonts w:ascii="Times New Roman" w:hAnsi="Times New Roman" w:cs="Times New Roman"/>
          <w:sz w:val="24"/>
          <w:szCs w:val="24"/>
        </w:rPr>
        <w:t xml:space="preserve">be related to the presence of buttressed trees which often prompt the formation of hummocks and water </w:t>
      </w:r>
      <w:proofErr w:type="spellStart"/>
      <w:r w:rsidR="00CC225A">
        <w:rPr>
          <w:rFonts w:ascii="Times New Roman" w:hAnsi="Times New Roman" w:cs="Times New Roman"/>
          <w:sz w:val="24"/>
          <w:szCs w:val="24"/>
        </w:rPr>
        <w:t>ponding</w:t>
      </w:r>
      <w:proofErr w:type="spellEnd"/>
      <w:r w:rsidR="00CC225A">
        <w:rPr>
          <w:rFonts w:ascii="Times New Roman" w:hAnsi="Times New Roman" w:cs="Times New Roman"/>
          <w:sz w:val="24"/>
          <w:szCs w:val="24"/>
        </w:rPr>
        <w:t xml:space="preserve"> upslope (</w:t>
      </w:r>
      <w:proofErr w:type="spellStart"/>
      <w:r w:rsidR="00CC225A">
        <w:rPr>
          <w:rFonts w:ascii="Times New Roman" w:hAnsi="Times New Roman" w:cs="Times New Roman"/>
          <w:sz w:val="24"/>
          <w:szCs w:val="24"/>
        </w:rPr>
        <w:t>Dommain</w:t>
      </w:r>
      <w:proofErr w:type="spellEnd"/>
      <w:r w:rsidR="00CC225A">
        <w:rPr>
          <w:rFonts w:ascii="Times New Roman" w:hAnsi="Times New Roman" w:cs="Times New Roman"/>
          <w:sz w:val="24"/>
          <w:szCs w:val="24"/>
        </w:rPr>
        <w:t xml:space="preserve"> et al, 2010), or the </w:t>
      </w:r>
      <w:r w:rsidR="00970653">
        <w:rPr>
          <w:rFonts w:ascii="Times New Roman" w:hAnsi="Times New Roman" w:cs="Times New Roman"/>
          <w:sz w:val="24"/>
          <w:szCs w:val="24"/>
        </w:rPr>
        <w:t xml:space="preserve">uprooting </w:t>
      </w:r>
      <w:r w:rsidR="00CC225A">
        <w:rPr>
          <w:rFonts w:ascii="Times New Roman" w:hAnsi="Times New Roman" w:cs="Times New Roman"/>
          <w:sz w:val="24"/>
          <w:szCs w:val="24"/>
        </w:rPr>
        <w:t xml:space="preserve">of such trees due to wind and the formation of depressional features as the root zone is displaced. </w:t>
      </w:r>
      <w:ins w:id="855" w:author="Xavier" w:date="2015-04-09T23:04:00Z">
        <w:r w:rsidR="003E1E4D">
          <w:rPr>
            <w:rFonts w:ascii="Times New Roman" w:hAnsi="Times New Roman" w:cs="Times New Roman"/>
            <w:sz w:val="24"/>
            <w:szCs w:val="24"/>
          </w:rPr>
          <w:t>Alternatively</w:t>
        </w:r>
      </w:ins>
      <w:ins w:id="856" w:author="Xavier" w:date="2015-04-09T23:03:00Z">
        <w:r w:rsidR="003E1E4D">
          <w:rPr>
            <w:rFonts w:ascii="Times New Roman" w:hAnsi="Times New Roman" w:cs="Times New Roman"/>
            <w:sz w:val="24"/>
            <w:szCs w:val="24"/>
          </w:rPr>
          <w:t xml:space="preserve">, these feature </w:t>
        </w:r>
      </w:ins>
      <w:ins w:id="857" w:author="Xavier" w:date="2015-04-09T23:04:00Z">
        <w:r w:rsidR="003E1E4D">
          <w:rPr>
            <w:rFonts w:ascii="Times New Roman" w:hAnsi="Times New Roman" w:cs="Times New Roman"/>
            <w:sz w:val="24"/>
            <w:szCs w:val="24"/>
          </w:rPr>
          <w:t xml:space="preserve">may also be associated to </w:t>
        </w:r>
      </w:ins>
      <w:ins w:id="858" w:author="Xavier" w:date="2015-04-09T23:10:00Z">
        <w:r w:rsidR="003E1E4D">
          <w:rPr>
            <w:rFonts w:ascii="Times New Roman" w:hAnsi="Times New Roman" w:cs="Times New Roman"/>
            <w:sz w:val="24"/>
            <w:szCs w:val="24"/>
          </w:rPr>
          <w:t>the</w:t>
        </w:r>
      </w:ins>
      <w:ins w:id="859" w:author="Xavier" w:date="2015-04-09T23:04:00Z">
        <w:r w:rsidR="003E1E4D">
          <w:rPr>
            <w:rFonts w:ascii="Times New Roman" w:hAnsi="Times New Roman" w:cs="Times New Roman"/>
            <w:sz w:val="24"/>
            <w:szCs w:val="24"/>
          </w:rPr>
          <w:t xml:space="preserve"> infill</w:t>
        </w:r>
      </w:ins>
      <w:ins w:id="860" w:author="Xavier" w:date="2015-04-09T23:10:00Z">
        <w:r w:rsidR="003E1E4D">
          <w:rPr>
            <w:rFonts w:ascii="Times New Roman" w:hAnsi="Times New Roman" w:cs="Times New Roman"/>
            <w:sz w:val="24"/>
            <w:szCs w:val="24"/>
          </w:rPr>
          <w:t xml:space="preserve"> process in a</w:t>
        </w:r>
      </w:ins>
      <w:ins w:id="861" w:author="Xavier" w:date="2015-04-09T23:04:00Z">
        <w:r w:rsidR="003E1E4D">
          <w:rPr>
            <w:rFonts w:ascii="Times New Roman" w:hAnsi="Times New Roman" w:cs="Times New Roman"/>
            <w:sz w:val="24"/>
            <w:szCs w:val="24"/>
          </w:rPr>
          <w:t xml:space="preserve"> tip-up pool</w:t>
        </w:r>
      </w:ins>
      <w:ins w:id="862" w:author="Xavier" w:date="2015-04-09T23:05:00Z">
        <w:r w:rsidR="003E1E4D">
          <w:rPr>
            <w:rFonts w:ascii="Times New Roman" w:hAnsi="Times New Roman" w:cs="Times New Roman"/>
            <w:sz w:val="24"/>
            <w:szCs w:val="24"/>
          </w:rPr>
          <w:t xml:space="preserve">. As described by </w:t>
        </w:r>
      </w:ins>
      <w:r w:rsidR="00F87A5A">
        <w:rPr>
          <w:rFonts w:ascii="Times New Roman" w:hAnsi="Times New Roman" w:cs="Times New Roman"/>
          <w:sz w:val="24"/>
          <w:szCs w:val="24"/>
        </w:rPr>
        <w:fldChar w:fldCharType="begin"/>
      </w:r>
      <w:r w:rsidR="003E1E4D">
        <w:rPr>
          <w:rFonts w:ascii="Times New Roman" w:hAnsi="Times New Roman" w:cs="Times New Roman"/>
          <w:sz w:val="24"/>
          <w:szCs w:val="24"/>
        </w:rPr>
        <w:instrText xml:space="preserve"> ADDIN EN.CITE &lt;EndNote&gt;&lt;Cite AuthorYear="1"&gt;&lt;Author&gt;Dommain&lt;/Author&gt;&lt;Year&gt;2015&lt;/Year&gt;&lt;RecNum&gt;1471&lt;/RecNum&gt;&lt;DisplayText&gt;Dommain et al. (2015)&lt;/DisplayText&gt;&lt;record&gt;&lt;rec-number&gt;1471&lt;/rec-number&gt;&lt;foreign-keys&gt;&lt;key app="EN" db-id="etp09zffjx9xw4esddr5s5d2pvadaapfvv2r"&gt;1471&lt;/key&gt;&lt;/foreign-keys&gt;&lt;ref-type name="Journal Article"&gt;17&lt;/ref-type&gt;&lt;contributors&gt;&lt;authors&gt;&lt;author&gt;Dommain, René&lt;/author&gt;&lt;author&gt;Cobb, Alexander R.&lt;/author&gt;&lt;author&gt;Joosten, Hans&lt;/author&gt;&lt;author&gt;Glaser, Paul H.&lt;/author&gt;&lt;author&gt;Chua, Amy F. L.&lt;/author&gt;&lt;author&gt;Gandois, Laure&lt;/author&gt;&lt;author&gt;Kai, Fuu-Ming&lt;/author&gt;&lt;author&gt;Noren, Anders&lt;/author&gt;&lt;author&gt;Salim, Kamariah A.&lt;/author&gt;&lt;author&gt;Su&amp;apos;ut, N. Salihah H.&lt;/author&gt;&lt;author&gt;Harvey, Charles F.&lt;/author&gt;&lt;/authors&gt;&lt;/contributors&gt;&lt;titles&gt;&lt;title&gt;Forest dynamics and tip-up pools drive pulses of high carbon accumulation rates in a tropical peat dome in Borneo (Southeast Asia)&lt;/title&gt;&lt;secondary-title&gt;Journal of Geophysical Research: Biogeosciences&lt;/secondary-title&gt;&lt;/titles&gt;&lt;periodical&gt;&lt;full-title&gt;Journal of Geophysical Research: Biogeosciences&lt;/full-title&gt;&lt;/periodical&gt;&lt;pages&gt;2014JG002796&lt;/pages&gt;&lt;keywords&gt;&lt;keyword&gt;peat swamp forest&lt;/keyword&gt;&lt;keyword&gt;carbon accumulation rates&lt;/keyword&gt;&lt;keyword&gt;disturbance&lt;/keyword&gt;&lt;keyword&gt;peatland pool&lt;/keyword&gt;&lt;keyword&gt;Borneo&lt;/keyword&gt;&lt;keyword&gt;tropical peatland&lt;/keyword&gt;&lt;keyword&gt;0428 Carbon cycling&lt;/keyword&gt;&lt;keyword&gt;0414 Biogeochemical cycles, processes, and modeling&lt;/keyword&gt;&lt;keyword&gt;0439 Ecosystems: structure and dynamics&lt;/keyword&gt;&lt;keyword&gt;0497 Wetlands&lt;/keyword&gt;&lt;keyword&gt;0452 Instruments and techniques&lt;/keyword&gt;&lt;/keywords&gt;&lt;dates&gt;&lt;year&gt;2015&lt;/year&gt;&lt;/dates&gt;&lt;isbn&gt;2169-8961&lt;/isbn&gt;&lt;urls&gt;&lt;related-urls&gt;&lt;url&gt;http://dx.doi.org/10.1002/2014JG002796&lt;/url&gt;&lt;/related-urls&gt;&lt;/urls&gt;&lt;electronic-resource-num&gt;10.1002/2014jg002796&lt;/electronic-resource-num&gt;&lt;/record&gt;&lt;/Cite&gt;&lt;/EndNote&gt;</w:instrText>
      </w:r>
      <w:r w:rsidR="00F87A5A">
        <w:rPr>
          <w:rFonts w:ascii="Times New Roman" w:hAnsi="Times New Roman" w:cs="Times New Roman"/>
          <w:sz w:val="24"/>
          <w:szCs w:val="24"/>
        </w:rPr>
        <w:fldChar w:fldCharType="separate"/>
      </w:r>
      <w:hyperlink w:anchor="_ENREF_10" w:tooltip="Dommain, 2015 #1471" w:history="1">
        <w:r w:rsidR="00E23915">
          <w:rPr>
            <w:rFonts w:ascii="Times New Roman" w:hAnsi="Times New Roman" w:cs="Times New Roman"/>
            <w:noProof/>
            <w:sz w:val="24"/>
            <w:szCs w:val="24"/>
          </w:rPr>
          <w:t>Dommain et al. (2015</w:t>
        </w:r>
      </w:hyperlink>
      <w:r w:rsidR="003E1E4D">
        <w:rPr>
          <w:rFonts w:ascii="Times New Roman" w:hAnsi="Times New Roman" w:cs="Times New Roman"/>
          <w:noProof/>
          <w:sz w:val="24"/>
          <w:szCs w:val="24"/>
        </w:rPr>
        <w:t>)</w:t>
      </w:r>
      <w:r w:rsidR="00F87A5A">
        <w:rPr>
          <w:rFonts w:ascii="Times New Roman" w:hAnsi="Times New Roman" w:cs="Times New Roman"/>
          <w:sz w:val="24"/>
          <w:szCs w:val="24"/>
        </w:rPr>
        <w:fldChar w:fldCharType="end"/>
      </w:r>
      <w:ins w:id="863" w:author="Xavier" w:date="2015-04-09T23:06:00Z">
        <w:r w:rsidR="003E1E4D">
          <w:rPr>
            <w:rFonts w:ascii="Times New Roman" w:hAnsi="Times New Roman" w:cs="Times New Roman"/>
            <w:sz w:val="24"/>
            <w:szCs w:val="24"/>
          </w:rPr>
          <w:t xml:space="preserve"> </w:t>
        </w:r>
      </w:ins>
      <w:ins w:id="864" w:author="Xavier" w:date="2015-04-09T23:07:00Z">
        <w:r w:rsidR="003E1E4D">
          <w:rPr>
            <w:rFonts w:ascii="Times New Roman" w:hAnsi="Times New Roman" w:cs="Times New Roman"/>
            <w:sz w:val="24"/>
            <w:szCs w:val="24"/>
          </w:rPr>
          <w:t>for</w:t>
        </w:r>
      </w:ins>
      <w:ins w:id="865" w:author="Xavier" w:date="2015-04-09T23:06:00Z">
        <w:r w:rsidR="003E1E4D">
          <w:rPr>
            <w:rFonts w:ascii="Times New Roman" w:hAnsi="Times New Roman" w:cs="Times New Roman"/>
            <w:sz w:val="24"/>
            <w:szCs w:val="24"/>
          </w:rPr>
          <w:t xml:space="preserve"> peatlands in Borneo</w:t>
        </w:r>
      </w:ins>
      <w:ins w:id="866" w:author="Xavier" w:date="2015-04-09T23:07:00Z">
        <w:r w:rsidR="003E1E4D">
          <w:rPr>
            <w:rFonts w:ascii="Times New Roman" w:hAnsi="Times New Roman" w:cs="Times New Roman"/>
            <w:sz w:val="24"/>
            <w:szCs w:val="24"/>
          </w:rPr>
          <w:t xml:space="preserve"> tip-up pools are commonly formed when </w:t>
        </w:r>
      </w:ins>
      <w:ins w:id="867" w:author="Xavier" w:date="2015-04-09T23:08:00Z">
        <w:r w:rsidR="003E1E4D">
          <w:rPr>
            <w:rFonts w:ascii="Times New Roman" w:hAnsi="Times New Roman" w:cs="Times New Roman"/>
            <w:sz w:val="24"/>
            <w:szCs w:val="24"/>
          </w:rPr>
          <w:t xml:space="preserve">lightning strikes a tree inducing its fall </w:t>
        </w:r>
      </w:ins>
      <w:ins w:id="868" w:author="Xavier" w:date="2015-04-09T23:09:00Z">
        <w:r w:rsidR="003E1E4D">
          <w:rPr>
            <w:rFonts w:ascii="Times New Roman" w:hAnsi="Times New Roman" w:cs="Times New Roman"/>
            <w:sz w:val="24"/>
            <w:szCs w:val="24"/>
          </w:rPr>
          <w:t>and generating a discontinuity in the peat deposit</w:t>
        </w:r>
      </w:ins>
      <w:ins w:id="869" w:author="Xavier" w:date="2015-04-09T23:10:00Z">
        <w:r w:rsidR="003E1E4D">
          <w:rPr>
            <w:rFonts w:ascii="Times New Roman" w:hAnsi="Times New Roman" w:cs="Times New Roman"/>
            <w:sz w:val="24"/>
            <w:szCs w:val="24"/>
          </w:rPr>
          <w:t xml:space="preserve"> and a pool subsequently infilled with younger material</w:t>
        </w:r>
      </w:ins>
      <w:ins w:id="870" w:author="Xavier" w:date="2015-04-09T23:11:00Z">
        <w:r w:rsidR="003E1E4D">
          <w:rPr>
            <w:rFonts w:ascii="Times New Roman" w:hAnsi="Times New Roman" w:cs="Times New Roman"/>
            <w:sz w:val="24"/>
            <w:szCs w:val="24"/>
          </w:rPr>
          <w:t>.</w:t>
        </w:r>
      </w:ins>
      <w:ins w:id="871" w:author="Xavier" w:date="2015-04-09T23:06:00Z">
        <w:r w:rsidR="003E1E4D">
          <w:rPr>
            <w:rFonts w:ascii="Times New Roman" w:hAnsi="Times New Roman" w:cs="Times New Roman"/>
            <w:sz w:val="24"/>
            <w:szCs w:val="24"/>
          </w:rPr>
          <w:t xml:space="preserve"> </w:t>
        </w:r>
      </w:ins>
      <w:r w:rsidR="00970653">
        <w:rPr>
          <w:rFonts w:ascii="Times New Roman" w:hAnsi="Times New Roman" w:cs="Times New Roman"/>
          <w:sz w:val="24"/>
          <w:szCs w:val="24"/>
        </w:rPr>
        <w:t>Because</w:t>
      </w:r>
      <w:r w:rsidR="00CC225A">
        <w:rPr>
          <w:rFonts w:ascii="Times New Roman" w:hAnsi="Times New Roman" w:cs="Times New Roman"/>
          <w:sz w:val="24"/>
          <w:szCs w:val="24"/>
        </w:rPr>
        <w:t xml:space="preserve"> </w:t>
      </w:r>
      <w:r w:rsidR="00F166F4">
        <w:rPr>
          <w:rFonts w:ascii="Times New Roman" w:hAnsi="Times New Roman" w:cs="Times New Roman"/>
          <w:sz w:val="24"/>
          <w:szCs w:val="24"/>
        </w:rPr>
        <w:t>horizontal</w:t>
      </w:r>
      <w:r w:rsidR="00CC225A">
        <w:rPr>
          <w:rFonts w:ascii="Times New Roman" w:hAnsi="Times New Roman" w:cs="Times New Roman"/>
          <w:sz w:val="24"/>
          <w:szCs w:val="24"/>
        </w:rPr>
        <w:t xml:space="preserve"> reflectors seem to </w:t>
      </w:r>
      <w:r w:rsidR="00B85291">
        <w:rPr>
          <w:rFonts w:ascii="Times New Roman" w:hAnsi="Times New Roman" w:cs="Times New Roman"/>
          <w:sz w:val="24"/>
          <w:szCs w:val="24"/>
        </w:rPr>
        <w:t xml:space="preserve">overlap the tilting reflectors may </w:t>
      </w:r>
      <w:r w:rsidR="00CC225A">
        <w:rPr>
          <w:rFonts w:ascii="Times New Roman" w:hAnsi="Times New Roman" w:cs="Times New Roman"/>
          <w:sz w:val="24"/>
          <w:szCs w:val="24"/>
        </w:rPr>
        <w:t xml:space="preserve">support the hypothesis that the </w:t>
      </w:r>
      <w:r w:rsidR="00F166F4">
        <w:rPr>
          <w:rFonts w:ascii="Times New Roman" w:hAnsi="Times New Roman" w:cs="Times New Roman"/>
          <w:sz w:val="24"/>
          <w:szCs w:val="24"/>
        </w:rPr>
        <w:t>depression</w:t>
      </w:r>
      <w:r w:rsidR="00CC225A">
        <w:rPr>
          <w:rFonts w:ascii="Times New Roman" w:hAnsi="Times New Roman" w:cs="Times New Roman"/>
          <w:sz w:val="24"/>
          <w:szCs w:val="24"/>
        </w:rPr>
        <w:t xml:space="preserve"> formed suddenly</w:t>
      </w:r>
      <w:r w:rsidR="00BC5084">
        <w:rPr>
          <w:rFonts w:ascii="Times New Roman" w:hAnsi="Times New Roman" w:cs="Times New Roman"/>
          <w:sz w:val="24"/>
          <w:szCs w:val="24"/>
        </w:rPr>
        <w:t>,</w:t>
      </w:r>
      <w:r w:rsidR="00CC225A">
        <w:rPr>
          <w:rFonts w:ascii="Times New Roman" w:hAnsi="Times New Roman" w:cs="Times New Roman"/>
          <w:sz w:val="24"/>
          <w:szCs w:val="24"/>
        </w:rPr>
        <w:t xml:space="preserve"> to be later filled up progressively with </w:t>
      </w:r>
      <w:del w:id="872" w:author="Xavier" w:date="2015-04-09T23:11:00Z">
        <w:r w:rsidR="00CC225A" w:rsidDel="003E1E4D">
          <w:rPr>
            <w:rFonts w:ascii="Times New Roman" w:hAnsi="Times New Roman" w:cs="Times New Roman"/>
            <w:sz w:val="24"/>
            <w:szCs w:val="24"/>
          </w:rPr>
          <w:delText xml:space="preserve">more </w:delText>
        </w:r>
      </w:del>
      <w:ins w:id="873" w:author="Xavier" w:date="2015-04-09T23:11:00Z">
        <w:r w:rsidR="003E1E4D">
          <w:rPr>
            <w:rFonts w:ascii="Times New Roman" w:hAnsi="Times New Roman" w:cs="Times New Roman"/>
            <w:sz w:val="24"/>
            <w:szCs w:val="24"/>
          </w:rPr>
          <w:t xml:space="preserve">younger </w:t>
        </w:r>
      </w:ins>
      <w:r w:rsidR="00CC225A">
        <w:rPr>
          <w:rFonts w:ascii="Times New Roman" w:hAnsi="Times New Roman" w:cs="Times New Roman"/>
          <w:sz w:val="24"/>
          <w:szCs w:val="24"/>
        </w:rPr>
        <w:t>peat</w:t>
      </w:r>
      <w:r w:rsidR="00F166F4">
        <w:rPr>
          <w:rFonts w:ascii="Times New Roman" w:hAnsi="Times New Roman" w:cs="Times New Roman"/>
          <w:sz w:val="24"/>
          <w:szCs w:val="24"/>
        </w:rPr>
        <w:t>.</w:t>
      </w:r>
      <w:ins w:id="874" w:author="Xavier" w:date="2015-04-09T23:14:00Z">
        <w:r w:rsidR="00C05CB9">
          <w:rPr>
            <w:rFonts w:ascii="Times New Roman" w:hAnsi="Times New Roman" w:cs="Times New Roman"/>
            <w:sz w:val="24"/>
            <w:szCs w:val="24"/>
          </w:rPr>
          <w:t xml:space="preserve"> Although this may represent an isolated feature in our dataset </w:t>
        </w:r>
        <w:r w:rsidR="00F87A5A">
          <w:rPr>
            <w:rFonts w:ascii="Times New Roman" w:hAnsi="Times New Roman" w:cs="Times New Roman"/>
            <w:sz w:val="24"/>
            <w:szCs w:val="24"/>
          </w:rPr>
          <w:fldChar w:fldCharType="begin"/>
        </w:r>
        <w:r w:rsidR="00C05CB9">
          <w:rPr>
            <w:rFonts w:ascii="Times New Roman" w:hAnsi="Times New Roman" w:cs="Times New Roman"/>
            <w:sz w:val="24"/>
            <w:szCs w:val="24"/>
          </w:rPr>
          <w:instrText xml:space="preserve"> ADDIN EN.CITE &lt;EndNote&gt;&lt;Cite AuthorYear="1"&gt;&lt;Author&gt;Dommain&lt;/Author&gt;&lt;Year&gt;2015&lt;/Year&gt;&lt;RecNum&gt;1471&lt;/RecNum&gt;&lt;DisplayText&gt;Dommain et al. (2015)&lt;/DisplayText&gt;&lt;record&gt;&lt;rec-number&gt;1471&lt;/rec-number&gt;&lt;foreign-keys&gt;&lt;key app="EN" db-id="etp09zffjx9xw4esddr5s5d2pvadaapfvv2r"&gt;1471&lt;/key&gt;&lt;/foreign-keys&gt;&lt;ref-type name="Journal Article"&gt;17&lt;/ref-type&gt;&lt;contributors&gt;&lt;authors&gt;&lt;author&gt;Dommain, René&lt;/author&gt;&lt;author&gt;Cobb, Alexander R.&lt;/author&gt;&lt;author&gt;Joosten, Hans&lt;/author&gt;&lt;author&gt;Glaser, Paul H.&lt;/author&gt;&lt;author&gt;Chua, Amy F. L.&lt;/author&gt;&lt;author&gt;Gandois, Laure&lt;/author&gt;&lt;author&gt;Kai, Fuu-Ming&lt;/author&gt;&lt;author&gt;Noren, Anders&lt;/author&gt;&lt;author&gt;Salim, Kamariah A.&lt;/author&gt;&lt;author&gt;Su&amp;apos;ut, N. Salihah H.&lt;/author&gt;&lt;author&gt;Harvey, Charles F.&lt;/author&gt;&lt;/authors&gt;&lt;/contributors&gt;&lt;titles&gt;&lt;title&gt;Forest dynamics and tip-up pools drive pulses of high carbon accumulation rates in a tropical peat dome in Borneo (Southeast Asia)&lt;/title&gt;&lt;secondary-title&gt;Journal of Geophysical Research: Biogeosciences&lt;/secondary-title&gt;&lt;/titles&gt;&lt;periodical&gt;&lt;full-title&gt;Journal of Geophysical Research: Biogeosciences&lt;/full-title&gt;&lt;/periodical&gt;&lt;pages&gt;2014JG002796&lt;/pages&gt;&lt;keywords&gt;&lt;keyword&gt;peat swamp forest&lt;/keyword&gt;&lt;keyword&gt;carbon accumulation rates&lt;/keyword&gt;&lt;keyword&gt;disturbance&lt;/keyword&gt;&lt;keyword&gt;peatland pool&lt;/keyword&gt;&lt;keyword&gt;Borneo&lt;/keyword&gt;&lt;keyword&gt;tropical peatland&lt;/keyword&gt;&lt;keyword&gt;0428 Carbon cycling&lt;/keyword&gt;&lt;keyword&gt;0414 Biogeochemical cycles, processes, and modeling&lt;/keyword&gt;&lt;keyword&gt;0439 Ecosystems: structure and dynamics&lt;/keyword&gt;&lt;keyword&gt;0497 Wetlands&lt;/keyword&gt;&lt;keyword&gt;0452 Instruments and techniques&lt;/keyword&gt;&lt;/keywords&gt;&lt;dates&gt;&lt;year&gt;2015&lt;/year&gt;&lt;/dates&gt;&lt;isbn&gt;2169-8961&lt;/isbn&gt;&lt;urls&gt;&lt;related-urls&gt;&lt;url&gt;http://dx.doi.org/10.1002/2014JG002796&lt;/url&gt;&lt;/related-urls&gt;&lt;/urls&gt;&lt;electronic-resource-num&gt;10.1002/2014jg002796&lt;/electronic-resource-num&gt;&lt;/record&gt;&lt;/Cite&gt;&lt;/EndNote&gt;</w:instrText>
        </w:r>
        <w:r w:rsidR="00F87A5A">
          <w:rPr>
            <w:rFonts w:ascii="Times New Roman" w:hAnsi="Times New Roman" w:cs="Times New Roman"/>
            <w:sz w:val="24"/>
            <w:szCs w:val="24"/>
          </w:rPr>
          <w:fldChar w:fldCharType="separate"/>
        </w:r>
      </w:ins>
      <w:r w:rsidR="00F87A5A">
        <w:rPr>
          <w:rFonts w:ascii="Times New Roman" w:hAnsi="Times New Roman" w:cs="Times New Roman"/>
          <w:noProof/>
          <w:sz w:val="24"/>
          <w:szCs w:val="24"/>
        </w:rPr>
        <w:fldChar w:fldCharType="begin"/>
      </w:r>
      <w:r w:rsidR="00E23915">
        <w:rPr>
          <w:rFonts w:ascii="Times New Roman" w:hAnsi="Times New Roman" w:cs="Times New Roman"/>
          <w:noProof/>
          <w:sz w:val="24"/>
          <w:szCs w:val="24"/>
        </w:rPr>
        <w:instrText xml:space="preserve"> HYPERLINK \l "_ENREF_10" \o "Dommain, 2015 #1471" </w:instrText>
      </w:r>
      <w:r w:rsidR="00F87A5A">
        <w:rPr>
          <w:rFonts w:ascii="Times New Roman" w:hAnsi="Times New Roman" w:cs="Times New Roman"/>
          <w:noProof/>
          <w:sz w:val="24"/>
          <w:szCs w:val="24"/>
        </w:rPr>
        <w:fldChar w:fldCharType="separate"/>
      </w:r>
      <w:ins w:id="875" w:author="Xavier" w:date="2015-04-09T23:14:00Z">
        <w:r w:rsidR="00E23915">
          <w:rPr>
            <w:rFonts w:ascii="Times New Roman" w:hAnsi="Times New Roman" w:cs="Times New Roman"/>
            <w:noProof/>
            <w:sz w:val="24"/>
            <w:szCs w:val="24"/>
          </w:rPr>
          <w:t>Dommain et al. (2015</w:t>
        </w:r>
      </w:ins>
      <w:r w:rsidR="00F87A5A">
        <w:rPr>
          <w:rFonts w:ascii="Times New Roman" w:hAnsi="Times New Roman" w:cs="Times New Roman"/>
          <w:noProof/>
          <w:sz w:val="24"/>
          <w:szCs w:val="24"/>
        </w:rPr>
        <w:fldChar w:fldCharType="end"/>
      </w:r>
      <w:ins w:id="876" w:author="Xavier" w:date="2015-04-09T23:14:00Z">
        <w:r w:rsidR="00C05CB9">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C05CB9">
          <w:rPr>
            <w:rFonts w:ascii="Times New Roman" w:hAnsi="Times New Roman" w:cs="Times New Roman"/>
            <w:sz w:val="24"/>
            <w:szCs w:val="24"/>
          </w:rPr>
          <w:t xml:space="preserve"> have recently demons</w:t>
        </w:r>
      </w:ins>
      <w:ins w:id="877" w:author="Xavier" w:date="2015-04-09T23:15:00Z">
        <w:r w:rsidR="00C05CB9">
          <w:rPr>
            <w:rFonts w:ascii="Times New Roman" w:hAnsi="Times New Roman" w:cs="Times New Roman"/>
            <w:sz w:val="24"/>
            <w:szCs w:val="24"/>
          </w:rPr>
          <w:t xml:space="preserve">trated the importance of such features </w:t>
        </w:r>
        <w:r w:rsidR="00C05CB9">
          <w:rPr>
            <w:rFonts w:ascii="Times New Roman" w:hAnsi="Times New Roman" w:cs="Times New Roman"/>
            <w:sz w:val="24"/>
            <w:szCs w:val="24"/>
          </w:rPr>
          <w:lastRenderedPageBreak/>
          <w:t>when describing carbon accumulation rates</w:t>
        </w:r>
      </w:ins>
      <w:ins w:id="878" w:author="Xavier" w:date="2015-04-09T23:16:00Z">
        <w:r w:rsidR="00C05CB9">
          <w:rPr>
            <w:rFonts w:ascii="Times New Roman" w:hAnsi="Times New Roman" w:cs="Times New Roman"/>
            <w:sz w:val="24"/>
            <w:szCs w:val="24"/>
          </w:rPr>
          <w:t xml:space="preserve"> and how it may </w:t>
        </w:r>
      </w:ins>
      <w:ins w:id="879" w:author="Xavier" w:date="2015-04-09T23:48:00Z">
        <w:r w:rsidR="00762B0C">
          <w:rPr>
            <w:rFonts w:ascii="Times New Roman" w:hAnsi="Times New Roman" w:cs="Times New Roman"/>
            <w:sz w:val="24"/>
            <w:szCs w:val="24"/>
          </w:rPr>
          <w:t>complicate</w:t>
        </w:r>
      </w:ins>
      <w:ins w:id="880" w:author="Xavier" w:date="2015-04-09T23:17:00Z">
        <w:r w:rsidR="00C05CB9">
          <w:rPr>
            <w:rFonts w:ascii="Times New Roman" w:hAnsi="Times New Roman" w:cs="Times New Roman"/>
            <w:sz w:val="24"/>
            <w:szCs w:val="24"/>
          </w:rPr>
          <w:t xml:space="preserve"> paleo-environmental reconstructions. </w:t>
        </w:r>
      </w:ins>
    </w:p>
    <w:p w:rsidR="00510798" w:rsidRDefault="00510798" w:rsidP="00CC225A">
      <w:pPr>
        <w:spacing w:after="0" w:line="480" w:lineRule="auto"/>
        <w:rPr>
          <w:rFonts w:ascii="Times New Roman" w:hAnsi="Times New Roman" w:cs="Times New Roman"/>
          <w:sz w:val="24"/>
          <w:szCs w:val="24"/>
        </w:rPr>
      </w:pPr>
    </w:p>
    <w:p w:rsidR="00454611" w:rsidRPr="00AF37F5" w:rsidRDefault="00ED39CA" w:rsidP="00AF37F5">
      <w:pPr>
        <w:spacing w:after="0" w:line="480" w:lineRule="auto"/>
        <w:rPr>
          <w:rFonts w:ascii="Times New Roman" w:hAnsi="Times New Roman" w:cs="Times New Roman"/>
          <w:b/>
          <w:sz w:val="24"/>
          <w:szCs w:val="24"/>
        </w:rPr>
      </w:pPr>
      <w:ins w:id="881" w:author="USDA Forest Service" w:date="2015-04-16T11:07:00Z">
        <w:r>
          <w:rPr>
            <w:rFonts w:ascii="Times New Roman" w:hAnsi="Times New Roman" w:cs="Times New Roman"/>
            <w:b/>
            <w:sz w:val="24"/>
            <w:szCs w:val="24"/>
          </w:rPr>
          <w:t>5</w:t>
        </w:r>
      </w:ins>
      <w:del w:id="882" w:author="USDA Forest Service" w:date="2015-04-16T11:07:00Z">
        <w:r w:rsidR="000058E9" w:rsidDel="00ED39CA">
          <w:rPr>
            <w:rFonts w:ascii="Times New Roman" w:hAnsi="Times New Roman" w:cs="Times New Roman"/>
            <w:b/>
            <w:sz w:val="24"/>
            <w:szCs w:val="24"/>
          </w:rPr>
          <w:delText>6</w:delText>
        </w:r>
      </w:del>
      <w:r w:rsidR="000058E9">
        <w:rPr>
          <w:rFonts w:ascii="Times New Roman" w:hAnsi="Times New Roman" w:cs="Times New Roman"/>
          <w:b/>
          <w:sz w:val="24"/>
          <w:szCs w:val="24"/>
        </w:rPr>
        <w:t>. Conclusions</w:t>
      </w:r>
    </w:p>
    <w:p w:rsidR="002478B6" w:rsidRDefault="00CA4DAC" w:rsidP="000058E9">
      <w:pPr>
        <w:spacing w:after="0" w:line="480" w:lineRule="auto"/>
        <w:rPr>
          <w:rFonts w:ascii="Times New Roman" w:hAnsi="Times New Roman" w:cs="Times New Roman"/>
          <w:sz w:val="24"/>
          <w:szCs w:val="24"/>
        </w:rPr>
      </w:pPr>
      <w:r>
        <w:rPr>
          <w:rFonts w:ascii="Times New Roman" w:hAnsi="Times New Roman" w:cs="Times New Roman"/>
          <w:sz w:val="24"/>
          <w:szCs w:val="24"/>
        </w:rPr>
        <w:tab/>
      </w:r>
      <w:ins w:id="883" w:author="USDA Forest Service" w:date="2015-04-15T21:53:00Z">
        <w:r w:rsidR="003B011B">
          <w:rPr>
            <w:rFonts w:ascii="Times New Roman" w:hAnsi="Times New Roman" w:cs="Times New Roman"/>
            <w:sz w:val="24"/>
            <w:szCs w:val="24"/>
          </w:rPr>
          <w:t>T</w:t>
        </w:r>
      </w:ins>
      <w:ins w:id="884" w:author="USDA Forest Service" w:date="2015-04-15T21:52:00Z">
        <w:r w:rsidR="003B011B">
          <w:rPr>
            <w:rFonts w:ascii="Times New Roman" w:hAnsi="Times New Roman" w:cs="Times New Roman"/>
            <w:sz w:val="24"/>
            <w:szCs w:val="24"/>
          </w:rPr>
          <w:t xml:space="preserve">his study </w:t>
        </w:r>
      </w:ins>
      <w:del w:id="885" w:author="USDA Forest Service" w:date="2015-04-15T21:52:00Z">
        <w:r w:rsidR="000058E9" w:rsidRPr="0033594C" w:rsidDel="003B011B">
          <w:rPr>
            <w:rFonts w:ascii="Times New Roman" w:hAnsi="Times New Roman" w:cs="Times New Roman"/>
            <w:sz w:val="24"/>
            <w:szCs w:val="24"/>
          </w:rPr>
          <w:delText xml:space="preserve">This study has </w:delText>
        </w:r>
      </w:del>
      <w:r w:rsidR="000058E9" w:rsidRPr="0033594C">
        <w:rPr>
          <w:rFonts w:ascii="Times New Roman" w:hAnsi="Times New Roman" w:cs="Times New Roman"/>
          <w:sz w:val="24"/>
          <w:szCs w:val="24"/>
        </w:rPr>
        <w:t>demonstrate</w:t>
      </w:r>
      <w:ins w:id="886" w:author="USDA Forest Service" w:date="2015-04-15T21:53:00Z">
        <w:r w:rsidR="003B011B">
          <w:rPr>
            <w:rFonts w:ascii="Times New Roman" w:hAnsi="Times New Roman" w:cs="Times New Roman"/>
            <w:sz w:val="24"/>
            <w:szCs w:val="24"/>
          </w:rPr>
          <w:t>s</w:t>
        </w:r>
      </w:ins>
      <w:del w:id="887" w:author="USDA Forest Service" w:date="2015-04-15T21:52:00Z">
        <w:r w:rsidR="000058E9" w:rsidRPr="0033594C" w:rsidDel="003B011B">
          <w:rPr>
            <w:rFonts w:ascii="Times New Roman" w:hAnsi="Times New Roman" w:cs="Times New Roman"/>
            <w:sz w:val="24"/>
            <w:szCs w:val="24"/>
          </w:rPr>
          <w:delText>d</w:delText>
        </w:r>
      </w:del>
      <w:r w:rsidR="000058E9" w:rsidRPr="0033594C">
        <w:rPr>
          <w:rFonts w:ascii="Times New Roman" w:hAnsi="Times New Roman" w:cs="Times New Roman"/>
          <w:sz w:val="24"/>
          <w:szCs w:val="24"/>
        </w:rPr>
        <w:t xml:space="preserve"> </w:t>
      </w:r>
      <w:r>
        <w:rPr>
          <w:rFonts w:ascii="Times New Roman" w:hAnsi="Times New Roman" w:cs="Times New Roman"/>
          <w:sz w:val="24"/>
          <w:szCs w:val="24"/>
        </w:rPr>
        <w:t xml:space="preserve">the </w:t>
      </w:r>
      <w:del w:id="888" w:author="USDA Forest Service" w:date="2015-04-15T21:53:00Z">
        <w:r w:rsidDel="003B011B">
          <w:rPr>
            <w:rFonts w:ascii="Times New Roman" w:hAnsi="Times New Roman" w:cs="Times New Roman"/>
            <w:sz w:val="24"/>
            <w:szCs w:val="24"/>
          </w:rPr>
          <w:delText>potential o</w:delText>
        </w:r>
      </w:del>
      <w:del w:id="889" w:author="USDA Forest Service" w:date="2015-04-15T21:54:00Z">
        <w:r w:rsidDel="003B011B">
          <w:rPr>
            <w:rFonts w:ascii="Times New Roman" w:hAnsi="Times New Roman" w:cs="Times New Roman"/>
            <w:sz w:val="24"/>
            <w:szCs w:val="24"/>
          </w:rPr>
          <w:delText>f</w:delText>
        </w:r>
      </w:del>
      <w:ins w:id="890" w:author="USDA Forest Service" w:date="2015-04-15T21:54:00Z">
        <w:r w:rsidR="003B011B">
          <w:rPr>
            <w:rFonts w:ascii="Times New Roman" w:hAnsi="Times New Roman" w:cs="Times New Roman"/>
            <w:sz w:val="24"/>
            <w:szCs w:val="24"/>
          </w:rPr>
          <w:t>feasibility of using</w:t>
        </w:r>
      </w:ins>
      <w:r>
        <w:rPr>
          <w:rFonts w:ascii="Times New Roman" w:hAnsi="Times New Roman" w:cs="Times New Roman"/>
          <w:sz w:val="24"/>
          <w:szCs w:val="24"/>
        </w:rPr>
        <w:t xml:space="preserve"> </w:t>
      </w:r>
      <w:r w:rsidR="000058E9" w:rsidRPr="0033594C">
        <w:rPr>
          <w:rFonts w:ascii="Times New Roman" w:hAnsi="Times New Roman" w:cs="Times New Roman"/>
          <w:sz w:val="24"/>
          <w:szCs w:val="24"/>
        </w:rPr>
        <w:t xml:space="preserve">GPR </w:t>
      </w:r>
      <w:r w:rsidR="000058E9">
        <w:rPr>
          <w:rFonts w:ascii="Times New Roman" w:hAnsi="Times New Roman" w:cs="Times New Roman"/>
          <w:sz w:val="24"/>
          <w:szCs w:val="24"/>
        </w:rPr>
        <w:t>and ER</w:t>
      </w:r>
      <w:ins w:id="891" w:author="USDA Forest Service" w:date="2015-04-15T21:28:00Z">
        <w:r w:rsidR="00575BBD">
          <w:rPr>
            <w:rFonts w:ascii="Times New Roman" w:hAnsi="Times New Roman" w:cs="Times New Roman"/>
            <w:sz w:val="24"/>
            <w:szCs w:val="24"/>
          </w:rPr>
          <w:t>I</w:t>
        </w:r>
      </w:ins>
      <w:del w:id="892" w:author="USDA Forest Service" w:date="2015-04-15T21:28:00Z">
        <w:r w:rsidR="000058E9" w:rsidDel="00575BBD">
          <w:rPr>
            <w:rFonts w:ascii="Times New Roman" w:hAnsi="Times New Roman" w:cs="Times New Roman"/>
            <w:sz w:val="24"/>
            <w:szCs w:val="24"/>
          </w:rPr>
          <w:delText xml:space="preserve"> imaging</w:delText>
        </w:r>
      </w:del>
      <w:r w:rsidR="000058E9">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B442E3">
        <w:rPr>
          <w:rFonts w:ascii="Times New Roman" w:hAnsi="Times New Roman" w:cs="Times New Roman"/>
          <w:sz w:val="24"/>
          <w:szCs w:val="24"/>
        </w:rPr>
        <w:t>non-invasive</w:t>
      </w:r>
      <w:del w:id="893" w:author="USDA Forest Service" w:date="2015-04-15T21:52:00Z">
        <w:r w:rsidR="00B442E3" w:rsidDel="003B011B">
          <w:rPr>
            <w:rFonts w:ascii="Times New Roman" w:hAnsi="Times New Roman" w:cs="Times New Roman"/>
            <w:sz w:val="24"/>
            <w:szCs w:val="24"/>
          </w:rPr>
          <w:delText>l</w:delText>
        </w:r>
      </w:del>
      <w:del w:id="894" w:author="USDA Forest Service" w:date="2015-04-15T21:53:00Z">
        <w:r w:rsidR="00B442E3" w:rsidDel="003B011B">
          <w:rPr>
            <w:rFonts w:ascii="Times New Roman" w:hAnsi="Times New Roman" w:cs="Times New Roman"/>
            <w:sz w:val="24"/>
            <w:szCs w:val="24"/>
          </w:rPr>
          <w:delText>y</w:delText>
        </w:r>
      </w:del>
      <w:r w:rsidR="00B442E3">
        <w:rPr>
          <w:rFonts w:ascii="Times New Roman" w:hAnsi="Times New Roman" w:cs="Times New Roman"/>
          <w:sz w:val="24"/>
          <w:szCs w:val="24"/>
        </w:rPr>
        <w:t xml:space="preserve"> </w:t>
      </w:r>
      <w:r>
        <w:rPr>
          <w:rFonts w:ascii="Times New Roman" w:hAnsi="Times New Roman" w:cs="Times New Roman"/>
          <w:sz w:val="24"/>
          <w:szCs w:val="24"/>
        </w:rPr>
        <w:t xml:space="preserve">mapping </w:t>
      </w:r>
      <w:ins w:id="895" w:author="USDA Forest Service" w:date="2015-04-15T21:53:00Z">
        <w:r w:rsidR="003B011B">
          <w:rPr>
            <w:rFonts w:ascii="Times New Roman" w:hAnsi="Times New Roman" w:cs="Times New Roman"/>
            <w:sz w:val="24"/>
            <w:szCs w:val="24"/>
          </w:rPr>
          <w:t xml:space="preserve">of </w:t>
        </w:r>
      </w:ins>
      <w:r>
        <w:rPr>
          <w:rFonts w:ascii="Times New Roman" w:hAnsi="Times New Roman" w:cs="Times New Roman"/>
          <w:sz w:val="24"/>
          <w:szCs w:val="24"/>
        </w:rPr>
        <w:t>t</w:t>
      </w:r>
      <w:ins w:id="896" w:author="USDA Forest Service" w:date="2015-04-15T21:54:00Z">
        <w:r w:rsidR="003B011B">
          <w:rPr>
            <w:rFonts w:ascii="Times New Roman" w:hAnsi="Times New Roman" w:cs="Times New Roman"/>
            <w:sz w:val="24"/>
            <w:szCs w:val="24"/>
          </w:rPr>
          <w:t>he</w:t>
        </w:r>
      </w:ins>
      <w:del w:id="897" w:author="USDA Forest Service" w:date="2015-04-15T21:54:00Z">
        <w:r w:rsidDel="003B011B">
          <w:rPr>
            <w:rFonts w:ascii="Times New Roman" w:hAnsi="Times New Roman" w:cs="Times New Roman"/>
            <w:sz w:val="24"/>
            <w:szCs w:val="24"/>
          </w:rPr>
          <w:delText>he</w:delText>
        </w:r>
      </w:del>
      <w:r>
        <w:rPr>
          <w:rFonts w:ascii="Times New Roman" w:hAnsi="Times New Roman" w:cs="Times New Roman"/>
          <w:sz w:val="24"/>
          <w:szCs w:val="24"/>
        </w:rPr>
        <w:t xml:space="preserve"> subsurface </w:t>
      </w:r>
      <w:r w:rsidR="000058E9" w:rsidRPr="0033594C">
        <w:rPr>
          <w:rFonts w:ascii="Times New Roman" w:hAnsi="Times New Roman" w:cs="Times New Roman"/>
          <w:sz w:val="24"/>
          <w:szCs w:val="24"/>
        </w:rPr>
        <w:t xml:space="preserve">of peatlands </w:t>
      </w:r>
      <w:r>
        <w:rPr>
          <w:rFonts w:ascii="Times New Roman" w:hAnsi="Times New Roman" w:cs="Times New Roman"/>
          <w:sz w:val="24"/>
          <w:szCs w:val="24"/>
        </w:rPr>
        <w:t>in Indonesia</w:t>
      </w:r>
      <w:ins w:id="898" w:author="USDA Forest Service" w:date="2015-04-15T21:54:00Z">
        <w:r w:rsidR="003B011B">
          <w:rPr>
            <w:rFonts w:ascii="Times New Roman" w:hAnsi="Times New Roman" w:cs="Times New Roman"/>
            <w:sz w:val="24"/>
            <w:szCs w:val="24"/>
          </w:rPr>
          <w:t>,</w:t>
        </w:r>
      </w:ins>
      <w:r>
        <w:rPr>
          <w:rFonts w:ascii="Times New Roman" w:hAnsi="Times New Roman" w:cs="Times New Roman"/>
          <w:sz w:val="24"/>
          <w:szCs w:val="24"/>
        </w:rPr>
        <w:t xml:space="preserve"> at a spatial resolution previously unreported in </w:t>
      </w:r>
      <w:r w:rsidR="00887B01" w:rsidRPr="0033594C">
        <w:rPr>
          <w:rFonts w:ascii="Times New Roman" w:hAnsi="Times New Roman" w:cs="Times New Roman"/>
          <w:sz w:val="24"/>
          <w:szCs w:val="24"/>
        </w:rPr>
        <w:t xml:space="preserve">tropical </w:t>
      </w:r>
      <w:r w:rsidR="00887B01">
        <w:rPr>
          <w:rFonts w:ascii="Times New Roman" w:hAnsi="Times New Roman" w:cs="Times New Roman"/>
          <w:sz w:val="24"/>
          <w:szCs w:val="24"/>
        </w:rPr>
        <w:t xml:space="preserve">peatland </w:t>
      </w:r>
      <w:r>
        <w:rPr>
          <w:rFonts w:ascii="Times New Roman" w:hAnsi="Times New Roman" w:cs="Times New Roman"/>
          <w:sz w:val="24"/>
          <w:szCs w:val="24"/>
        </w:rPr>
        <w:t>systems</w:t>
      </w:r>
      <w:ins w:id="899" w:author="USDA Forest Service" w:date="2015-04-15T21:29:00Z">
        <w:r w:rsidR="00575BBD">
          <w:rPr>
            <w:rFonts w:ascii="Times New Roman" w:hAnsi="Times New Roman" w:cs="Times New Roman"/>
            <w:sz w:val="24"/>
            <w:szCs w:val="24"/>
          </w:rPr>
          <w:t xml:space="preserve"> which are</w:t>
        </w:r>
      </w:ins>
      <w:r w:rsidR="00445003">
        <w:rPr>
          <w:rFonts w:ascii="Times New Roman" w:hAnsi="Times New Roman" w:cs="Times New Roman"/>
          <w:sz w:val="24"/>
          <w:szCs w:val="24"/>
        </w:rPr>
        <w:t xml:space="preserve"> </w:t>
      </w:r>
      <w:r w:rsidR="007C0014">
        <w:rPr>
          <w:rFonts w:ascii="Times New Roman" w:hAnsi="Times New Roman" w:cs="Times New Roman"/>
          <w:sz w:val="24"/>
          <w:szCs w:val="24"/>
        </w:rPr>
        <w:t>t</w:t>
      </w:r>
      <w:r w:rsidR="00445003" w:rsidRPr="0033594C">
        <w:rPr>
          <w:rFonts w:ascii="Times New Roman" w:hAnsi="Times New Roman" w:cs="Times New Roman"/>
          <w:sz w:val="24"/>
          <w:szCs w:val="24"/>
        </w:rPr>
        <w:t>raditional</w:t>
      </w:r>
      <w:r w:rsidR="007C0014">
        <w:rPr>
          <w:rFonts w:ascii="Times New Roman" w:hAnsi="Times New Roman" w:cs="Times New Roman"/>
          <w:sz w:val="24"/>
          <w:szCs w:val="24"/>
        </w:rPr>
        <w:t xml:space="preserve">ly </w:t>
      </w:r>
      <w:ins w:id="900" w:author="USDA Forest Service" w:date="2015-04-15T21:29:00Z">
        <w:r w:rsidR="00575BBD">
          <w:rPr>
            <w:rFonts w:ascii="Times New Roman" w:hAnsi="Times New Roman" w:cs="Times New Roman"/>
            <w:sz w:val="24"/>
            <w:szCs w:val="24"/>
          </w:rPr>
          <w:t>assessed</w:t>
        </w:r>
      </w:ins>
      <w:del w:id="901" w:author="USDA Forest Service" w:date="2015-04-15T21:29:00Z">
        <w:r w:rsidR="007C0014" w:rsidDel="00575BBD">
          <w:rPr>
            <w:rFonts w:ascii="Times New Roman" w:hAnsi="Times New Roman" w:cs="Times New Roman"/>
            <w:sz w:val="24"/>
            <w:szCs w:val="24"/>
          </w:rPr>
          <w:delText xml:space="preserve">measured </w:delText>
        </w:r>
      </w:del>
      <w:ins w:id="902" w:author="USDA Forest Service" w:date="2015-04-15T21:29:00Z">
        <w:r w:rsidR="00575BBD">
          <w:rPr>
            <w:rFonts w:ascii="Times New Roman" w:hAnsi="Times New Roman" w:cs="Times New Roman"/>
            <w:sz w:val="24"/>
            <w:szCs w:val="24"/>
          </w:rPr>
          <w:t xml:space="preserve"> </w:t>
        </w:r>
      </w:ins>
      <w:r w:rsidR="007C0014">
        <w:rPr>
          <w:rFonts w:ascii="Times New Roman" w:hAnsi="Times New Roman" w:cs="Times New Roman"/>
          <w:sz w:val="24"/>
          <w:szCs w:val="24"/>
        </w:rPr>
        <w:t>using</w:t>
      </w:r>
      <w:r w:rsidR="00445003" w:rsidRPr="0033594C">
        <w:rPr>
          <w:rFonts w:ascii="Times New Roman" w:hAnsi="Times New Roman" w:cs="Times New Roman"/>
          <w:sz w:val="24"/>
          <w:szCs w:val="24"/>
        </w:rPr>
        <w:t xml:space="preserve"> coring methods</w:t>
      </w:r>
      <w:r w:rsidR="00445003">
        <w:rPr>
          <w:rFonts w:ascii="Times New Roman" w:hAnsi="Times New Roman" w:cs="Times New Roman"/>
          <w:sz w:val="24"/>
          <w:szCs w:val="24"/>
        </w:rPr>
        <w:t>.</w:t>
      </w:r>
      <w:r w:rsidR="007C0014">
        <w:rPr>
          <w:rFonts w:ascii="Times New Roman" w:hAnsi="Times New Roman" w:cs="Times New Roman"/>
          <w:sz w:val="24"/>
          <w:szCs w:val="24"/>
        </w:rPr>
        <w:t xml:space="preserve"> </w:t>
      </w:r>
      <w:del w:id="903" w:author="USDA Forest Service" w:date="2015-04-15T21:29:00Z">
        <w:r w:rsidR="007C0014" w:rsidDel="00575BBD">
          <w:rPr>
            <w:rFonts w:ascii="Times New Roman" w:hAnsi="Times New Roman" w:cs="Times New Roman"/>
            <w:sz w:val="24"/>
            <w:szCs w:val="24"/>
          </w:rPr>
          <w:delText xml:space="preserve">Specifically this </w:delText>
        </w:r>
      </w:del>
      <w:ins w:id="904" w:author="USDA Forest Service" w:date="2015-04-15T21:29:00Z">
        <w:r w:rsidR="00575BBD">
          <w:rPr>
            <w:rFonts w:ascii="Times New Roman" w:hAnsi="Times New Roman" w:cs="Times New Roman"/>
            <w:sz w:val="24"/>
            <w:szCs w:val="24"/>
          </w:rPr>
          <w:t xml:space="preserve">The results presented </w:t>
        </w:r>
      </w:ins>
      <w:del w:id="905" w:author="USDA Forest Service" w:date="2015-04-15T21:29:00Z">
        <w:r w:rsidR="007C0014" w:rsidDel="00575BBD">
          <w:rPr>
            <w:rFonts w:ascii="Times New Roman" w:hAnsi="Times New Roman" w:cs="Times New Roman"/>
            <w:sz w:val="24"/>
            <w:szCs w:val="24"/>
          </w:rPr>
          <w:delText xml:space="preserve">study </w:delText>
        </w:r>
      </w:del>
      <w:r w:rsidR="00BC5084">
        <w:rPr>
          <w:rFonts w:ascii="Times New Roman" w:hAnsi="Times New Roman" w:cs="Times New Roman"/>
          <w:sz w:val="24"/>
          <w:szCs w:val="24"/>
        </w:rPr>
        <w:t>highlight</w:t>
      </w:r>
      <w:del w:id="906" w:author="USDA Forest Service" w:date="2015-04-15T21:29:00Z">
        <w:r w:rsidR="00BC5084" w:rsidDel="00575BBD">
          <w:rPr>
            <w:rFonts w:ascii="Times New Roman" w:hAnsi="Times New Roman" w:cs="Times New Roman"/>
            <w:sz w:val="24"/>
            <w:szCs w:val="24"/>
          </w:rPr>
          <w:delText>s</w:delText>
        </w:r>
      </w:del>
      <w:r w:rsidR="00BC5084">
        <w:rPr>
          <w:rFonts w:ascii="Times New Roman" w:hAnsi="Times New Roman" w:cs="Times New Roman"/>
          <w:sz w:val="24"/>
          <w:szCs w:val="24"/>
        </w:rPr>
        <w:t xml:space="preserve"> </w:t>
      </w:r>
      <w:r w:rsidR="007C0014">
        <w:rPr>
          <w:rFonts w:ascii="Times New Roman" w:hAnsi="Times New Roman" w:cs="Times New Roman"/>
          <w:sz w:val="24"/>
          <w:szCs w:val="24"/>
        </w:rPr>
        <w:t xml:space="preserve">the </w:t>
      </w:r>
      <w:r w:rsidR="00BC5084">
        <w:rPr>
          <w:rFonts w:ascii="Times New Roman" w:hAnsi="Times New Roman" w:cs="Times New Roman"/>
          <w:sz w:val="24"/>
          <w:szCs w:val="24"/>
        </w:rPr>
        <w:t>opportunity to</w:t>
      </w:r>
      <w:r w:rsidR="007C0014">
        <w:rPr>
          <w:rFonts w:ascii="Times New Roman" w:hAnsi="Times New Roman" w:cs="Times New Roman"/>
          <w:sz w:val="24"/>
          <w:szCs w:val="24"/>
        </w:rPr>
        <w:t xml:space="preserve"> </w:t>
      </w:r>
      <w:r w:rsidR="00BC5084">
        <w:rPr>
          <w:rFonts w:ascii="Times New Roman" w:hAnsi="Times New Roman" w:cs="Times New Roman"/>
          <w:sz w:val="24"/>
          <w:szCs w:val="24"/>
        </w:rPr>
        <w:t xml:space="preserve">use </w:t>
      </w:r>
      <w:r w:rsidR="00B67541">
        <w:rPr>
          <w:rFonts w:ascii="Times New Roman" w:hAnsi="Times New Roman" w:cs="Times New Roman"/>
          <w:sz w:val="24"/>
          <w:szCs w:val="24"/>
        </w:rPr>
        <w:t xml:space="preserve">the reflection record from </w:t>
      </w:r>
      <w:r w:rsidR="007C0014">
        <w:rPr>
          <w:rFonts w:ascii="Times New Roman" w:hAnsi="Times New Roman" w:cs="Times New Roman"/>
          <w:sz w:val="24"/>
          <w:szCs w:val="24"/>
        </w:rPr>
        <w:t xml:space="preserve">GPR to improve peat thickness estimates while providing information on certain attributes of the peat matrix such as presence of wood layers </w:t>
      </w:r>
      <w:r w:rsidR="00B67541">
        <w:rPr>
          <w:rFonts w:ascii="Times New Roman" w:hAnsi="Times New Roman" w:cs="Times New Roman"/>
          <w:sz w:val="24"/>
          <w:szCs w:val="24"/>
        </w:rPr>
        <w:t xml:space="preserve">or buttressed trees, or </w:t>
      </w:r>
      <w:ins w:id="907" w:author="USDA Forest Service" w:date="2015-04-15T21:30:00Z">
        <w:r w:rsidR="00575BBD">
          <w:rPr>
            <w:rFonts w:ascii="Times New Roman" w:hAnsi="Times New Roman" w:cs="Times New Roman"/>
            <w:sz w:val="24"/>
            <w:szCs w:val="24"/>
          </w:rPr>
          <w:t xml:space="preserve">peat </w:t>
        </w:r>
      </w:ins>
      <w:r w:rsidR="008651EA">
        <w:rPr>
          <w:rFonts w:ascii="Times New Roman" w:hAnsi="Times New Roman" w:cs="Times New Roman"/>
          <w:sz w:val="24"/>
          <w:szCs w:val="24"/>
        </w:rPr>
        <w:t>soil</w:t>
      </w:r>
      <w:r w:rsidR="00B67541">
        <w:rPr>
          <w:rFonts w:ascii="Times New Roman" w:hAnsi="Times New Roman" w:cs="Times New Roman"/>
          <w:sz w:val="24"/>
          <w:szCs w:val="24"/>
        </w:rPr>
        <w:t xml:space="preserve"> </w:t>
      </w:r>
      <w:del w:id="908" w:author="USDA Forest Service" w:date="2015-04-15T21:30:00Z">
        <w:r w:rsidR="008651EA" w:rsidDel="00575BBD">
          <w:rPr>
            <w:rFonts w:ascii="Times New Roman" w:hAnsi="Times New Roman" w:cs="Times New Roman"/>
            <w:sz w:val="24"/>
            <w:szCs w:val="24"/>
          </w:rPr>
          <w:delText>nature</w:delText>
        </w:r>
        <w:r w:rsidR="00B67541" w:rsidDel="00575BBD">
          <w:rPr>
            <w:rFonts w:ascii="Times New Roman" w:hAnsi="Times New Roman" w:cs="Times New Roman"/>
            <w:sz w:val="24"/>
            <w:szCs w:val="24"/>
          </w:rPr>
          <w:delText xml:space="preserve"> as related to </w:delText>
        </w:r>
      </w:del>
      <w:ins w:id="909" w:author="USDA Forest Service" w:date="2015-04-15T21:30:00Z">
        <w:r w:rsidR="00575BBD">
          <w:rPr>
            <w:rFonts w:ascii="Times New Roman" w:hAnsi="Times New Roman" w:cs="Times New Roman"/>
            <w:sz w:val="24"/>
            <w:szCs w:val="24"/>
          </w:rPr>
          <w:t xml:space="preserve">origins related to </w:t>
        </w:r>
      </w:ins>
      <w:r w:rsidR="00B67541">
        <w:rPr>
          <w:rFonts w:ascii="Times New Roman" w:hAnsi="Times New Roman" w:cs="Times New Roman"/>
          <w:sz w:val="24"/>
          <w:szCs w:val="24"/>
        </w:rPr>
        <w:t>peatland ecosystem type (</w:t>
      </w:r>
      <w:r w:rsidR="008651EA">
        <w:rPr>
          <w:rFonts w:ascii="Times New Roman" w:hAnsi="Times New Roman" w:cs="Times New Roman"/>
          <w:sz w:val="24"/>
          <w:szCs w:val="24"/>
        </w:rPr>
        <w:t>i.e.</w:t>
      </w:r>
      <w:r w:rsidR="00B67541">
        <w:rPr>
          <w:rFonts w:ascii="Times New Roman" w:hAnsi="Times New Roman" w:cs="Times New Roman"/>
          <w:sz w:val="24"/>
          <w:szCs w:val="24"/>
        </w:rPr>
        <w:t xml:space="preserve"> mangrove </w:t>
      </w:r>
      <w:r w:rsidR="008651EA">
        <w:rPr>
          <w:rFonts w:ascii="Times New Roman" w:hAnsi="Times New Roman" w:cs="Times New Roman"/>
          <w:sz w:val="24"/>
          <w:szCs w:val="24"/>
        </w:rPr>
        <w:t>vs. freshwater peat</w:t>
      </w:r>
      <w:r w:rsidR="00B67541">
        <w:rPr>
          <w:rFonts w:ascii="Times New Roman" w:hAnsi="Times New Roman" w:cs="Times New Roman"/>
          <w:sz w:val="24"/>
          <w:szCs w:val="24"/>
        </w:rPr>
        <w:t>).</w:t>
      </w:r>
      <w:r w:rsidR="008651EA">
        <w:rPr>
          <w:rFonts w:ascii="Times New Roman" w:hAnsi="Times New Roman" w:cs="Times New Roman"/>
          <w:sz w:val="24"/>
          <w:szCs w:val="24"/>
        </w:rPr>
        <w:t xml:space="preserve"> </w:t>
      </w:r>
      <w:ins w:id="910" w:author="Xavier" w:date="2015-04-10T15:24:00Z">
        <w:r w:rsidR="001C4EFE" w:rsidRPr="0089388C">
          <w:rPr>
            <w:rFonts w:ascii="Times New Roman" w:hAnsi="Times New Roman" w:cs="Times New Roman"/>
            <w:sz w:val="24"/>
            <w:szCs w:val="24"/>
          </w:rPr>
          <w:t>While in gener</w:t>
        </w:r>
        <w:r w:rsidR="00E86400">
          <w:rPr>
            <w:rFonts w:ascii="Times New Roman" w:hAnsi="Times New Roman" w:cs="Times New Roman"/>
            <w:sz w:val="24"/>
            <w:szCs w:val="24"/>
          </w:rPr>
          <w:t>al GPR is able to predict peat thickness with cm resolution</w:t>
        </w:r>
      </w:ins>
      <w:ins w:id="911" w:author="Xavier" w:date="2015-04-10T15:25:00Z">
        <w:r w:rsidR="00E86400">
          <w:rPr>
            <w:rFonts w:ascii="Times New Roman" w:hAnsi="Times New Roman" w:cs="Times New Roman"/>
            <w:sz w:val="24"/>
            <w:szCs w:val="24"/>
          </w:rPr>
          <w:t xml:space="preserve"> </w:t>
        </w:r>
        <w:del w:id="912" w:author="USDA Forest Service" w:date="2015-04-15T21:55:00Z">
          <w:r w:rsidR="00E86400" w:rsidDel="003B011B">
            <w:rPr>
              <w:rFonts w:ascii="Times New Roman" w:hAnsi="Times New Roman" w:cs="Times New Roman"/>
              <w:sz w:val="24"/>
              <w:szCs w:val="24"/>
            </w:rPr>
            <w:delText xml:space="preserve">the method shows </w:delText>
          </w:r>
        </w:del>
      </w:ins>
      <w:ins w:id="913" w:author="Xavier" w:date="2015-04-10T15:38:00Z">
        <w:del w:id="914" w:author="USDA Forest Service" w:date="2015-04-15T21:55:00Z">
          <w:r w:rsidR="00E86400" w:rsidDel="003B011B">
            <w:rPr>
              <w:rFonts w:ascii="Times New Roman" w:hAnsi="Times New Roman" w:cs="Times New Roman"/>
              <w:sz w:val="24"/>
              <w:szCs w:val="24"/>
            </w:rPr>
            <w:delText>so</w:delText>
          </w:r>
        </w:del>
      </w:ins>
      <w:ins w:id="915" w:author="USDA Forest Service" w:date="2015-04-15T21:55:00Z">
        <w:r w:rsidR="003B011B">
          <w:rPr>
            <w:rFonts w:ascii="Times New Roman" w:hAnsi="Times New Roman" w:cs="Times New Roman"/>
            <w:sz w:val="24"/>
            <w:szCs w:val="24"/>
          </w:rPr>
          <w:t>so</w:t>
        </w:r>
      </w:ins>
      <w:ins w:id="916" w:author="Xavier" w:date="2015-04-10T15:38:00Z">
        <w:r w:rsidR="00E86400">
          <w:rPr>
            <w:rFonts w:ascii="Times New Roman" w:hAnsi="Times New Roman" w:cs="Times New Roman"/>
            <w:sz w:val="24"/>
            <w:szCs w:val="24"/>
          </w:rPr>
          <w:t xml:space="preserve">me </w:t>
        </w:r>
      </w:ins>
      <w:ins w:id="917" w:author="Xavier" w:date="2015-04-10T15:25:00Z">
        <w:r w:rsidR="00E86400">
          <w:rPr>
            <w:rFonts w:ascii="Times New Roman" w:hAnsi="Times New Roman" w:cs="Times New Roman"/>
            <w:sz w:val="24"/>
            <w:szCs w:val="24"/>
          </w:rPr>
          <w:t>limitations</w:t>
        </w:r>
      </w:ins>
      <w:ins w:id="918" w:author="USDA Forest Service" w:date="2015-04-15T21:55:00Z">
        <w:r w:rsidR="003B011B">
          <w:rPr>
            <w:rFonts w:ascii="Times New Roman" w:hAnsi="Times New Roman" w:cs="Times New Roman"/>
            <w:sz w:val="24"/>
            <w:szCs w:val="24"/>
          </w:rPr>
          <w:t xml:space="preserve"> emerged</w:t>
        </w:r>
      </w:ins>
      <w:ins w:id="919" w:author="Xavier" w:date="2015-04-10T15:25:00Z">
        <w:r w:rsidR="00E86400">
          <w:rPr>
            <w:rFonts w:ascii="Times New Roman" w:hAnsi="Times New Roman" w:cs="Times New Roman"/>
            <w:sz w:val="24"/>
            <w:szCs w:val="24"/>
          </w:rPr>
          <w:t xml:space="preserve"> </w:t>
        </w:r>
      </w:ins>
      <w:ins w:id="920" w:author="Xavier" w:date="2015-04-10T15:38:00Z">
        <w:r w:rsidR="00E86400">
          <w:rPr>
            <w:rFonts w:ascii="Times New Roman" w:hAnsi="Times New Roman" w:cs="Times New Roman"/>
            <w:sz w:val="24"/>
            <w:szCs w:val="24"/>
          </w:rPr>
          <w:t xml:space="preserve">(i.e. signal attenuation) </w:t>
        </w:r>
      </w:ins>
      <w:ins w:id="921" w:author="Xavier" w:date="2015-04-10T15:25:00Z">
        <w:r w:rsidR="00E86400">
          <w:rPr>
            <w:rFonts w:ascii="Times New Roman" w:hAnsi="Times New Roman" w:cs="Times New Roman"/>
            <w:sz w:val="24"/>
            <w:szCs w:val="24"/>
          </w:rPr>
          <w:t>for peat columns</w:t>
        </w:r>
      </w:ins>
      <w:ins w:id="922" w:author="Xavier" w:date="2015-04-10T15:26:00Z">
        <w:r w:rsidR="00E86400">
          <w:rPr>
            <w:rFonts w:ascii="Times New Roman" w:hAnsi="Times New Roman" w:cs="Times New Roman"/>
            <w:sz w:val="24"/>
            <w:szCs w:val="24"/>
          </w:rPr>
          <w:t xml:space="preserve"> </w:t>
        </w:r>
      </w:ins>
      <w:ins w:id="923" w:author="Xavier" w:date="2015-04-10T15:38:00Z">
        <w:r w:rsidR="00E86400">
          <w:rPr>
            <w:rFonts w:ascii="Times New Roman" w:hAnsi="Times New Roman" w:cs="Times New Roman"/>
            <w:sz w:val="24"/>
            <w:szCs w:val="24"/>
          </w:rPr>
          <w:t>exceeding 5</w:t>
        </w:r>
      </w:ins>
      <w:ins w:id="924" w:author="Xavier" w:date="2015-04-10T15:26:00Z">
        <w:r w:rsidR="00E86400">
          <w:rPr>
            <w:rFonts w:ascii="Times New Roman" w:hAnsi="Times New Roman" w:cs="Times New Roman"/>
            <w:sz w:val="24"/>
            <w:szCs w:val="24"/>
          </w:rPr>
          <w:t xml:space="preserve"> m</w:t>
        </w:r>
      </w:ins>
      <w:ins w:id="925" w:author="Xavier" w:date="2015-04-10T15:38:00Z">
        <w:r w:rsidR="00E86400">
          <w:rPr>
            <w:rFonts w:ascii="Times New Roman" w:hAnsi="Times New Roman" w:cs="Times New Roman"/>
            <w:sz w:val="24"/>
            <w:szCs w:val="24"/>
          </w:rPr>
          <w:t xml:space="preserve"> thick</w:t>
        </w:r>
      </w:ins>
      <w:ins w:id="926" w:author="Xavier" w:date="2015-04-10T15:26:00Z">
        <w:r w:rsidR="00E86400">
          <w:rPr>
            <w:rFonts w:ascii="Times New Roman" w:hAnsi="Times New Roman" w:cs="Times New Roman"/>
            <w:sz w:val="24"/>
            <w:szCs w:val="24"/>
          </w:rPr>
          <w:t xml:space="preserve">. </w:t>
        </w:r>
      </w:ins>
      <w:ins w:id="927" w:author="Xavier" w:date="2015-04-10T15:27:00Z">
        <w:r w:rsidR="00E86400">
          <w:rPr>
            <w:rFonts w:ascii="Times New Roman" w:hAnsi="Times New Roman" w:cs="Times New Roman"/>
            <w:sz w:val="24"/>
            <w:szCs w:val="24"/>
          </w:rPr>
          <w:t xml:space="preserve">Although the vertical resolution of ERI is more limited, </w:t>
        </w:r>
      </w:ins>
      <w:ins w:id="928" w:author="Xavier" w:date="2015-04-10T15:28:00Z">
        <w:r w:rsidR="00E86400">
          <w:rPr>
            <w:rFonts w:ascii="Times New Roman" w:hAnsi="Times New Roman" w:cs="Times New Roman"/>
            <w:sz w:val="24"/>
            <w:szCs w:val="24"/>
          </w:rPr>
          <w:t xml:space="preserve">peat thickness determination </w:t>
        </w:r>
      </w:ins>
      <w:ins w:id="929" w:author="Xavier" w:date="2015-04-12T00:15:00Z">
        <w:r w:rsidR="00361030" w:rsidRPr="0089388C">
          <w:rPr>
            <w:rFonts w:ascii="Times New Roman" w:hAnsi="Times New Roman" w:cs="Times New Roman"/>
            <w:sz w:val="24"/>
            <w:szCs w:val="24"/>
          </w:rPr>
          <w:t>shows comparable</w:t>
        </w:r>
      </w:ins>
      <w:ins w:id="930" w:author="Xavier" w:date="2015-04-10T15:39:00Z">
        <w:r w:rsidR="001C4EFE" w:rsidRPr="0089388C">
          <w:rPr>
            <w:rFonts w:ascii="Times New Roman" w:hAnsi="Times New Roman" w:cs="Times New Roman"/>
            <w:sz w:val="24"/>
            <w:szCs w:val="24"/>
          </w:rPr>
          <w:t xml:space="preserve"> results for either shallow or deep peat columns.</w:t>
        </w:r>
      </w:ins>
      <w:ins w:id="931" w:author="Xavier" w:date="2015-04-10T15:28:00Z">
        <w:r w:rsidR="001C4EFE" w:rsidRPr="0089388C">
          <w:rPr>
            <w:rFonts w:ascii="Times New Roman" w:hAnsi="Times New Roman" w:cs="Times New Roman"/>
            <w:sz w:val="24"/>
            <w:szCs w:val="24"/>
          </w:rPr>
          <w:t xml:space="preserve"> </w:t>
        </w:r>
      </w:ins>
      <w:r w:rsidR="008651EA" w:rsidRPr="0089388C">
        <w:rPr>
          <w:rFonts w:ascii="Times New Roman" w:hAnsi="Times New Roman" w:cs="Times New Roman"/>
          <w:sz w:val="24"/>
          <w:szCs w:val="24"/>
        </w:rPr>
        <w:t>A</w:t>
      </w:r>
      <w:r w:rsidR="008651EA">
        <w:rPr>
          <w:rFonts w:ascii="Times New Roman" w:hAnsi="Times New Roman" w:cs="Times New Roman"/>
          <w:sz w:val="24"/>
          <w:szCs w:val="24"/>
        </w:rPr>
        <w:t xml:space="preserve"> comparison between peat thickness estima</w:t>
      </w:r>
      <w:r w:rsidR="00EC4E6C">
        <w:rPr>
          <w:rFonts w:ascii="Times New Roman" w:hAnsi="Times New Roman" w:cs="Times New Roman"/>
          <w:sz w:val="24"/>
          <w:szCs w:val="24"/>
        </w:rPr>
        <w:t>tes</w:t>
      </w:r>
      <w:r w:rsidR="008651EA">
        <w:rPr>
          <w:rFonts w:ascii="Times New Roman" w:hAnsi="Times New Roman" w:cs="Times New Roman"/>
          <w:sz w:val="24"/>
          <w:szCs w:val="24"/>
        </w:rPr>
        <w:t xml:space="preserve"> from GPR</w:t>
      </w:r>
      <w:r w:rsidR="00A226E4">
        <w:rPr>
          <w:rFonts w:ascii="Times New Roman" w:hAnsi="Times New Roman" w:cs="Times New Roman"/>
          <w:sz w:val="24"/>
          <w:szCs w:val="24"/>
        </w:rPr>
        <w:t>, ERI</w:t>
      </w:r>
      <w:r w:rsidR="008651EA">
        <w:rPr>
          <w:rFonts w:ascii="Times New Roman" w:hAnsi="Times New Roman" w:cs="Times New Roman"/>
          <w:sz w:val="24"/>
          <w:szCs w:val="24"/>
        </w:rPr>
        <w:t xml:space="preserve"> and coring showed a variability exceeding 2 % in peat surface area</w:t>
      </w:r>
      <w:r w:rsidR="00DD79EC">
        <w:rPr>
          <w:rFonts w:ascii="Times New Roman" w:hAnsi="Times New Roman" w:cs="Times New Roman"/>
          <w:sz w:val="24"/>
          <w:szCs w:val="24"/>
        </w:rPr>
        <w:t xml:space="preserve"> (or 1,191 kg of C assuming C contents of 170 kg C m</w:t>
      </w:r>
      <w:r w:rsidR="00DD79EC" w:rsidRPr="00D34B9A">
        <w:rPr>
          <w:rFonts w:ascii="Times New Roman" w:hAnsi="Times New Roman" w:cs="Times New Roman"/>
          <w:sz w:val="24"/>
          <w:szCs w:val="24"/>
          <w:vertAlign w:val="superscript"/>
        </w:rPr>
        <w:t>-2</w:t>
      </w:r>
      <w:r w:rsidR="00DD79EC">
        <w:rPr>
          <w:rFonts w:ascii="Times New Roman" w:hAnsi="Times New Roman" w:cs="Times New Roman"/>
          <w:sz w:val="24"/>
          <w:szCs w:val="24"/>
        </w:rPr>
        <w:t xml:space="preserve"> as averaged from core samples)</w:t>
      </w:r>
      <w:r w:rsidR="008651EA">
        <w:rPr>
          <w:rFonts w:ascii="Times New Roman" w:hAnsi="Times New Roman" w:cs="Times New Roman"/>
          <w:sz w:val="24"/>
          <w:szCs w:val="24"/>
        </w:rPr>
        <w:t xml:space="preserve">, </w:t>
      </w:r>
      <w:r w:rsidR="00BC5084">
        <w:rPr>
          <w:rFonts w:ascii="Times New Roman" w:hAnsi="Times New Roman" w:cs="Times New Roman"/>
          <w:sz w:val="24"/>
          <w:szCs w:val="24"/>
        </w:rPr>
        <w:t xml:space="preserve">although </w:t>
      </w:r>
      <w:r w:rsidR="008651EA">
        <w:rPr>
          <w:rFonts w:ascii="Times New Roman" w:hAnsi="Times New Roman" w:cs="Times New Roman"/>
          <w:sz w:val="24"/>
          <w:szCs w:val="24"/>
        </w:rPr>
        <w:t xml:space="preserve">this was based </w:t>
      </w:r>
      <w:r w:rsidR="00BC5084">
        <w:rPr>
          <w:rFonts w:ascii="Times New Roman" w:hAnsi="Times New Roman" w:cs="Times New Roman"/>
          <w:sz w:val="24"/>
          <w:szCs w:val="24"/>
        </w:rPr>
        <w:t xml:space="preserve">on </w:t>
      </w:r>
      <w:r w:rsidR="008651EA">
        <w:rPr>
          <w:rFonts w:ascii="Times New Roman" w:hAnsi="Times New Roman" w:cs="Times New Roman"/>
          <w:sz w:val="24"/>
          <w:szCs w:val="24"/>
        </w:rPr>
        <w:t xml:space="preserve">a </w:t>
      </w:r>
      <w:r w:rsidR="00BC5084">
        <w:rPr>
          <w:rFonts w:ascii="Times New Roman" w:hAnsi="Times New Roman" w:cs="Times New Roman"/>
          <w:sz w:val="24"/>
          <w:szCs w:val="24"/>
        </w:rPr>
        <w:t xml:space="preserve">short </w:t>
      </w:r>
      <w:r w:rsidR="00EC4E6C">
        <w:rPr>
          <w:rFonts w:ascii="Times New Roman" w:hAnsi="Times New Roman" w:cs="Times New Roman"/>
          <w:sz w:val="24"/>
          <w:szCs w:val="24"/>
        </w:rPr>
        <w:t xml:space="preserve">100 m </w:t>
      </w:r>
      <w:ins w:id="932" w:author="USDA Forest Service" w:date="2015-04-15T21:32:00Z">
        <w:r w:rsidR="00575BBD">
          <w:rPr>
            <w:rFonts w:ascii="Times New Roman" w:hAnsi="Times New Roman" w:cs="Times New Roman"/>
            <w:sz w:val="24"/>
            <w:szCs w:val="24"/>
          </w:rPr>
          <w:t xml:space="preserve">two dimensional </w:t>
        </w:r>
      </w:ins>
      <w:r w:rsidR="008651EA">
        <w:rPr>
          <w:rFonts w:ascii="Times New Roman" w:hAnsi="Times New Roman" w:cs="Times New Roman"/>
          <w:sz w:val="24"/>
          <w:szCs w:val="24"/>
        </w:rPr>
        <w:t xml:space="preserve">profile </w:t>
      </w:r>
      <w:del w:id="933" w:author="USDA Forest Service" w:date="2015-04-15T21:32:00Z">
        <w:r w:rsidR="00EC4E6C" w:rsidDel="00575BBD">
          <w:rPr>
            <w:rFonts w:ascii="Times New Roman" w:hAnsi="Times New Roman" w:cs="Times New Roman"/>
            <w:sz w:val="24"/>
            <w:szCs w:val="24"/>
          </w:rPr>
          <w:delText xml:space="preserve">showing </w:delText>
        </w:r>
      </w:del>
      <w:ins w:id="934" w:author="USDA Forest Service" w:date="2015-04-15T21:32:00Z">
        <w:r w:rsidR="00575BBD">
          <w:rPr>
            <w:rFonts w:ascii="Times New Roman" w:hAnsi="Times New Roman" w:cs="Times New Roman"/>
            <w:sz w:val="24"/>
            <w:szCs w:val="24"/>
          </w:rPr>
          <w:t xml:space="preserve">indicating </w:t>
        </w:r>
      </w:ins>
      <w:r w:rsidR="00EC4E6C">
        <w:rPr>
          <w:rFonts w:ascii="Times New Roman" w:hAnsi="Times New Roman" w:cs="Times New Roman"/>
          <w:sz w:val="24"/>
          <w:szCs w:val="24"/>
        </w:rPr>
        <w:t xml:space="preserve">changes in thickness of less than 0.5 m. </w:t>
      </w:r>
      <w:r w:rsidR="00D36948">
        <w:rPr>
          <w:rFonts w:ascii="Times New Roman" w:hAnsi="Times New Roman" w:cs="Times New Roman"/>
          <w:sz w:val="24"/>
          <w:szCs w:val="24"/>
        </w:rPr>
        <w:t xml:space="preserve">Such discrepancies may be larger when considering transects with a more variable peat thickness </w:t>
      </w:r>
      <w:r w:rsidR="00DD79EC">
        <w:rPr>
          <w:rFonts w:ascii="Times New Roman" w:hAnsi="Times New Roman" w:cs="Times New Roman"/>
          <w:sz w:val="24"/>
          <w:szCs w:val="24"/>
        </w:rPr>
        <w:t>(</w:t>
      </w:r>
      <w:r w:rsidR="00D36948">
        <w:rPr>
          <w:rFonts w:ascii="Times New Roman" w:hAnsi="Times New Roman" w:cs="Times New Roman"/>
          <w:sz w:val="24"/>
          <w:szCs w:val="24"/>
        </w:rPr>
        <w:t xml:space="preserve">such as those here showing </w:t>
      </w:r>
      <w:r w:rsidR="00EC4E6C">
        <w:rPr>
          <w:rFonts w:ascii="Times New Roman" w:hAnsi="Times New Roman" w:cs="Times New Roman"/>
          <w:sz w:val="24"/>
          <w:szCs w:val="24"/>
        </w:rPr>
        <w:t xml:space="preserve">up to 1.5 m </w:t>
      </w:r>
      <w:r w:rsidR="00BC5084">
        <w:rPr>
          <w:rFonts w:ascii="Times New Roman" w:hAnsi="Times New Roman" w:cs="Times New Roman"/>
          <w:sz w:val="24"/>
          <w:szCs w:val="24"/>
        </w:rPr>
        <w:t xml:space="preserve">vertical </w:t>
      </w:r>
      <w:r w:rsidR="00EC4E6C">
        <w:rPr>
          <w:rFonts w:ascii="Times New Roman" w:hAnsi="Times New Roman" w:cs="Times New Roman"/>
          <w:sz w:val="24"/>
          <w:szCs w:val="24"/>
        </w:rPr>
        <w:t xml:space="preserve">difference </w:t>
      </w:r>
      <w:r w:rsidR="00BC5084">
        <w:rPr>
          <w:rFonts w:ascii="Times New Roman" w:hAnsi="Times New Roman" w:cs="Times New Roman"/>
          <w:sz w:val="24"/>
          <w:szCs w:val="24"/>
        </w:rPr>
        <w:t xml:space="preserve">over </w:t>
      </w:r>
      <w:r w:rsidR="00EC4E6C">
        <w:rPr>
          <w:rFonts w:ascii="Times New Roman" w:hAnsi="Times New Roman" w:cs="Times New Roman"/>
          <w:sz w:val="24"/>
          <w:szCs w:val="24"/>
        </w:rPr>
        <w:t xml:space="preserve">only 4 m </w:t>
      </w:r>
      <w:r w:rsidR="00BC5084">
        <w:rPr>
          <w:rFonts w:ascii="Times New Roman" w:hAnsi="Times New Roman" w:cs="Times New Roman"/>
          <w:sz w:val="24"/>
          <w:szCs w:val="24"/>
        </w:rPr>
        <w:t>in the horizontal</w:t>
      </w:r>
      <w:r w:rsidR="00DD79EC">
        <w:rPr>
          <w:rFonts w:ascii="Times New Roman" w:hAnsi="Times New Roman" w:cs="Times New Roman"/>
          <w:sz w:val="24"/>
          <w:szCs w:val="24"/>
        </w:rPr>
        <w:t>)</w:t>
      </w:r>
      <w:r w:rsidR="00D36948">
        <w:rPr>
          <w:rFonts w:ascii="Times New Roman" w:hAnsi="Times New Roman" w:cs="Times New Roman"/>
          <w:sz w:val="24"/>
          <w:szCs w:val="24"/>
        </w:rPr>
        <w:t xml:space="preserve">. Given the difficulty </w:t>
      </w:r>
      <w:r w:rsidR="00BC5084">
        <w:rPr>
          <w:rFonts w:ascii="Times New Roman" w:hAnsi="Times New Roman" w:cs="Times New Roman"/>
          <w:sz w:val="24"/>
          <w:szCs w:val="24"/>
        </w:rPr>
        <w:t xml:space="preserve">of </w:t>
      </w:r>
      <w:r w:rsidR="00D36948">
        <w:rPr>
          <w:rFonts w:ascii="Times New Roman" w:hAnsi="Times New Roman" w:cs="Times New Roman"/>
          <w:sz w:val="24"/>
          <w:szCs w:val="24"/>
        </w:rPr>
        <w:t>capturing such variability with traditional methods (such as coring)</w:t>
      </w:r>
      <w:r w:rsidR="00BC5084">
        <w:rPr>
          <w:rFonts w:ascii="Times New Roman" w:hAnsi="Times New Roman" w:cs="Times New Roman"/>
          <w:sz w:val="24"/>
          <w:szCs w:val="24"/>
        </w:rPr>
        <w:t>,</w:t>
      </w:r>
      <w:r w:rsidR="00EC4E6C">
        <w:rPr>
          <w:rFonts w:ascii="Times New Roman" w:hAnsi="Times New Roman" w:cs="Times New Roman"/>
          <w:sz w:val="24"/>
          <w:szCs w:val="24"/>
        </w:rPr>
        <w:t xml:space="preserve"> </w:t>
      </w:r>
      <w:ins w:id="935" w:author="USDA Forest Service" w:date="2015-04-15T21:33:00Z">
        <w:r w:rsidR="00575BBD">
          <w:rPr>
            <w:rFonts w:ascii="Times New Roman" w:hAnsi="Times New Roman" w:cs="Times New Roman"/>
            <w:sz w:val="24"/>
            <w:szCs w:val="24"/>
          </w:rPr>
          <w:t xml:space="preserve">estimating </w:t>
        </w:r>
      </w:ins>
      <w:ins w:id="936" w:author="USDA Forest Service" w:date="2015-04-15T21:34:00Z">
        <w:r w:rsidR="00575BBD">
          <w:rPr>
            <w:rFonts w:ascii="Times New Roman" w:hAnsi="Times New Roman" w:cs="Times New Roman"/>
            <w:sz w:val="24"/>
            <w:szCs w:val="24"/>
          </w:rPr>
          <w:t xml:space="preserve">total </w:t>
        </w:r>
      </w:ins>
      <w:del w:id="937" w:author="USDA Forest Service" w:date="2015-04-15T21:32:00Z">
        <w:r w:rsidR="00D36948" w:rsidDel="00575BBD">
          <w:rPr>
            <w:rFonts w:ascii="Times New Roman" w:hAnsi="Times New Roman" w:cs="Times New Roman"/>
            <w:sz w:val="24"/>
            <w:szCs w:val="24"/>
          </w:rPr>
          <w:delText>current</w:delText>
        </w:r>
      </w:del>
      <w:del w:id="938" w:author="USDA Forest Service" w:date="2015-04-15T21:33:00Z">
        <w:r w:rsidR="00D36948" w:rsidDel="00575BBD">
          <w:rPr>
            <w:rFonts w:ascii="Times New Roman" w:hAnsi="Times New Roman" w:cs="Times New Roman"/>
            <w:sz w:val="24"/>
            <w:szCs w:val="24"/>
          </w:rPr>
          <w:delText xml:space="preserve"> </w:delText>
        </w:r>
      </w:del>
      <w:r w:rsidR="00D36948">
        <w:rPr>
          <w:rFonts w:ascii="Times New Roman" w:hAnsi="Times New Roman" w:cs="Times New Roman"/>
          <w:sz w:val="24"/>
          <w:szCs w:val="24"/>
        </w:rPr>
        <w:t xml:space="preserve">C stocks in Indonesian peatlands </w:t>
      </w:r>
      <w:ins w:id="939" w:author="USDA Forest Service" w:date="2015-04-15T21:34:00Z">
        <w:r w:rsidR="00575BBD">
          <w:rPr>
            <w:rFonts w:ascii="Times New Roman" w:hAnsi="Times New Roman" w:cs="Times New Roman"/>
            <w:sz w:val="24"/>
            <w:szCs w:val="24"/>
          </w:rPr>
          <w:t xml:space="preserve">at local scales </w:t>
        </w:r>
      </w:ins>
      <w:r w:rsidR="00BC5084">
        <w:rPr>
          <w:rFonts w:ascii="Times New Roman" w:hAnsi="Times New Roman" w:cs="Times New Roman"/>
          <w:sz w:val="24"/>
          <w:szCs w:val="24"/>
        </w:rPr>
        <w:t>should</w:t>
      </w:r>
      <w:r w:rsidR="00D36948">
        <w:rPr>
          <w:rFonts w:ascii="Times New Roman" w:hAnsi="Times New Roman" w:cs="Times New Roman"/>
          <w:sz w:val="24"/>
          <w:szCs w:val="24"/>
        </w:rPr>
        <w:t xml:space="preserve"> be revisited using methods such as GPR or electrical resistivity imaging that better account for lateral variability. </w:t>
      </w:r>
    </w:p>
    <w:p w:rsidR="002C29C2" w:rsidRDefault="002C29C2" w:rsidP="002C29C2">
      <w:pPr>
        <w:spacing w:after="0" w:line="480" w:lineRule="auto"/>
        <w:rPr>
          <w:rFonts w:ascii="Times New Roman" w:hAnsi="Times New Roman" w:cs="Times New Roman"/>
          <w:b/>
          <w:sz w:val="24"/>
          <w:szCs w:val="24"/>
        </w:rPr>
      </w:pPr>
    </w:p>
    <w:p w:rsidR="002C29C2" w:rsidRDefault="00ED39CA" w:rsidP="002C29C2">
      <w:pPr>
        <w:spacing w:after="0" w:line="480" w:lineRule="auto"/>
        <w:rPr>
          <w:rFonts w:ascii="Times New Roman" w:hAnsi="Times New Roman" w:cs="Times New Roman"/>
          <w:b/>
          <w:sz w:val="24"/>
          <w:szCs w:val="24"/>
        </w:rPr>
      </w:pPr>
      <w:ins w:id="940" w:author="USDA Forest Service" w:date="2015-04-16T11:07:00Z">
        <w:r>
          <w:rPr>
            <w:rFonts w:ascii="Times New Roman" w:hAnsi="Times New Roman" w:cs="Times New Roman"/>
            <w:b/>
            <w:sz w:val="24"/>
            <w:szCs w:val="24"/>
          </w:rPr>
          <w:t>6</w:t>
        </w:r>
      </w:ins>
      <w:del w:id="941" w:author="USDA Forest Service" w:date="2015-04-16T11:07:00Z">
        <w:r w:rsidR="002C29C2" w:rsidDel="00ED39CA">
          <w:rPr>
            <w:rFonts w:ascii="Times New Roman" w:hAnsi="Times New Roman" w:cs="Times New Roman"/>
            <w:b/>
            <w:sz w:val="24"/>
            <w:szCs w:val="24"/>
          </w:rPr>
          <w:delText>7</w:delText>
        </w:r>
      </w:del>
      <w:r w:rsidR="002C29C2">
        <w:rPr>
          <w:rFonts w:ascii="Times New Roman" w:hAnsi="Times New Roman" w:cs="Times New Roman"/>
          <w:b/>
          <w:sz w:val="24"/>
          <w:szCs w:val="24"/>
        </w:rPr>
        <w:t xml:space="preserve">. </w:t>
      </w:r>
      <w:r w:rsidR="001D6201">
        <w:rPr>
          <w:rFonts w:ascii="Times New Roman" w:hAnsi="Times New Roman" w:cs="Times New Roman"/>
          <w:b/>
          <w:sz w:val="24"/>
          <w:szCs w:val="24"/>
        </w:rPr>
        <w:t>Acknowledgements</w:t>
      </w:r>
    </w:p>
    <w:p w:rsidR="001D6201" w:rsidRPr="00B30666" w:rsidRDefault="001D6201" w:rsidP="002C29C2">
      <w:pPr>
        <w:spacing w:after="0" w:line="48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This work was supported by the </w:t>
      </w:r>
      <w:r w:rsidRPr="0033594C">
        <w:rPr>
          <w:rFonts w:ascii="Times New Roman" w:hAnsi="Times New Roman" w:cs="Times New Roman"/>
          <w:sz w:val="24"/>
          <w:szCs w:val="24"/>
        </w:rPr>
        <w:t>U.S. Agency for International Development</w:t>
      </w:r>
      <w:r>
        <w:rPr>
          <w:rFonts w:ascii="Times New Roman" w:hAnsi="Times New Roman" w:cs="Times New Roman"/>
          <w:sz w:val="24"/>
          <w:szCs w:val="24"/>
        </w:rPr>
        <w:t xml:space="preserve"> (USAID)</w:t>
      </w:r>
      <w:r w:rsidR="00DD4AB6">
        <w:rPr>
          <w:rFonts w:ascii="Times New Roman" w:hAnsi="Times New Roman" w:cs="Times New Roman"/>
          <w:sz w:val="24"/>
          <w:szCs w:val="24"/>
        </w:rPr>
        <w:t>. We are indebted to Kent Elliot (U.S. Forest Service) for all his help with logistics and fieldwork during this study. We are also thankful to Sofyan Ku</w:t>
      </w:r>
      <w:r w:rsidR="00571682">
        <w:rPr>
          <w:rFonts w:ascii="Times New Roman" w:hAnsi="Times New Roman" w:cs="Times New Roman"/>
          <w:sz w:val="24"/>
          <w:szCs w:val="24"/>
        </w:rPr>
        <w:t>rn</w:t>
      </w:r>
      <w:r w:rsidR="00DD4AB6">
        <w:rPr>
          <w:rFonts w:ascii="Times New Roman" w:hAnsi="Times New Roman" w:cs="Times New Roman"/>
          <w:sz w:val="24"/>
          <w:szCs w:val="24"/>
        </w:rPr>
        <w:t>ianto (</w:t>
      </w:r>
      <w:r w:rsidR="00571682">
        <w:rPr>
          <w:rFonts w:ascii="Times New Roman" w:hAnsi="Times New Roman" w:cs="Times New Roman"/>
          <w:sz w:val="24"/>
          <w:szCs w:val="24"/>
        </w:rPr>
        <w:t>CIFOR</w:t>
      </w:r>
      <w:r w:rsidR="00DD4AB6">
        <w:rPr>
          <w:rFonts w:ascii="Times New Roman" w:hAnsi="Times New Roman" w:cs="Times New Roman"/>
          <w:sz w:val="24"/>
          <w:szCs w:val="24"/>
        </w:rPr>
        <w:t>/Oregon State University) and Ophelia Wang (USAID-IFACS)</w:t>
      </w:r>
      <w:r w:rsidR="001C199A">
        <w:rPr>
          <w:rFonts w:ascii="Times New Roman" w:hAnsi="Times New Roman" w:cs="Times New Roman"/>
          <w:sz w:val="24"/>
          <w:szCs w:val="24"/>
        </w:rPr>
        <w:t xml:space="preserve"> </w:t>
      </w:r>
      <w:r w:rsidR="00DD4AB6">
        <w:rPr>
          <w:rFonts w:ascii="Times New Roman" w:hAnsi="Times New Roman" w:cs="Times New Roman"/>
          <w:sz w:val="24"/>
          <w:szCs w:val="24"/>
        </w:rPr>
        <w:t>for their help in the field</w:t>
      </w:r>
      <w:r w:rsidR="001C199A">
        <w:rPr>
          <w:rFonts w:ascii="Times New Roman" w:hAnsi="Times New Roman" w:cs="Times New Roman"/>
          <w:sz w:val="24"/>
          <w:szCs w:val="24"/>
        </w:rPr>
        <w:t>,</w:t>
      </w:r>
      <w:r w:rsidR="001C199A" w:rsidRPr="001C199A">
        <w:rPr>
          <w:rFonts w:ascii="Times New Roman" w:hAnsi="Times New Roman" w:cs="Times New Roman"/>
          <w:sz w:val="24"/>
          <w:szCs w:val="24"/>
        </w:rPr>
        <w:t xml:space="preserve"> </w:t>
      </w:r>
      <w:r w:rsidR="001C199A">
        <w:rPr>
          <w:rFonts w:ascii="Times New Roman" w:hAnsi="Times New Roman" w:cs="Times New Roman"/>
          <w:sz w:val="24"/>
          <w:szCs w:val="24"/>
        </w:rPr>
        <w:t>and to all the local Indonesians and helpers involved in this research for their support at the study sites</w:t>
      </w:r>
      <w:r w:rsidR="00DD4AB6">
        <w:rPr>
          <w:rFonts w:ascii="Times New Roman" w:hAnsi="Times New Roman" w:cs="Times New Roman"/>
          <w:sz w:val="24"/>
          <w:szCs w:val="24"/>
        </w:rPr>
        <w:t>.</w:t>
      </w:r>
      <w:r w:rsidR="00D273A5">
        <w:rPr>
          <w:rFonts w:ascii="Times New Roman" w:hAnsi="Times New Roman" w:cs="Times New Roman"/>
          <w:sz w:val="24"/>
          <w:szCs w:val="24"/>
        </w:rPr>
        <w:t xml:space="preserve"> We thank R. </w:t>
      </w:r>
      <w:proofErr w:type="spellStart"/>
      <w:r w:rsidR="00D273A5">
        <w:rPr>
          <w:rFonts w:ascii="Times New Roman" w:hAnsi="Times New Roman" w:cs="Times New Roman"/>
          <w:sz w:val="24"/>
          <w:szCs w:val="24"/>
        </w:rPr>
        <w:t>Dommain</w:t>
      </w:r>
      <w:proofErr w:type="spellEnd"/>
      <w:r w:rsidR="00D273A5">
        <w:rPr>
          <w:rFonts w:ascii="Times New Roman" w:hAnsi="Times New Roman" w:cs="Times New Roman"/>
          <w:sz w:val="24"/>
          <w:szCs w:val="24"/>
        </w:rPr>
        <w:t xml:space="preserve"> for helpful discussions </w:t>
      </w:r>
      <w:ins w:id="942" w:author="Xavier" w:date="2015-04-13T00:17:00Z">
        <w:r w:rsidR="00A73FD8">
          <w:rPr>
            <w:rFonts w:ascii="Times New Roman" w:hAnsi="Times New Roman" w:cs="Times New Roman"/>
            <w:sz w:val="24"/>
            <w:szCs w:val="24"/>
          </w:rPr>
          <w:t xml:space="preserve">and revisions </w:t>
        </w:r>
      </w:ins>
      <w:r w:rsidR="00D273A5">
        <w:rPr>
          <w:rFonts w:ascii="Times New Roman" w:hAnsi="Times New Roman" w:cs="Times New Roman"/>
          <w:sz w:val="24"/>
          <w:szCs w:val="24"/>
        </w:rPr>
        <w:t xml:space="preserve">in </w:t>
      </w:r>
      <w:del w:id="943" w:author="Xavier" w:date="2015-04-13T00:17:00Z">
        <w:r w:rsidR="00D273A5" w:rsidDel="00A73FD8">
          <w:rPr>
            <w:rFonts w:ascii="Times New Roman" w:hAnsi="Times New Roman" w:cs="Times New Roman"/>
            <w:sz w:val="24"/>
            <w:szCs w:val="24"/>
          </w:rPr>
          <w:delText xml:space="preserve">some of </w:delText>
        </w:r>
      </w:del>
      <w:r w:rsidR="00D273A5">
        <w:rPr>
          <w:rFonts w:ascii="Times New Roman" w:hAnsi="Times New Roman" w:cs="Times New Roman"/>
          <w:sz w:val="24"/>
          <w:szCs w:val="24"/>
        </w:rPr>
        <w:t>the materials presented in this study.</w:t>
      </w:r>
      <w:r w:rsidR="00B30666">
        <w:rPr>
          <w:rFonts w:ascii="Times New Roman" w:hAnsi="Times New Roman" w:cs="Times New Roman"/>
          <w:sz w:val="24"/>
          <w:szCs w:val="24"/>
        </w:rPr>
        <w:t xml:space="preserve"> </w:t>
      </w:r>
      <w:ins w:id="944" w:author="Xavier" w:date="2015-04-13T00:18:00Z">
        <w:r w:rsidR="00A73FD8">
          <w:rPr>
            <w:rFonts w:ascii="Times New Roman" w:hAnsi="Times New Roman" w:cs="Times New Roman"/>
            <w:sz w:val="24"/>
            <w:szCs w:val="24"/>
          </w:rPr>
          <w:t xml:space="preserve">We also thank four anonymous reviewers </w:t>
        </w:r>
      </w:ins>
      <w:ins w:id="945" w:author="Xavier" w:date="2015-04-13T00:19:00Z">
        <w:r w:rsidR="00A73FD8">
          <w:rPr>
            <w:rFonts w:ascii="Times New Roman" w:hAnsi="Times New Roman" w:cs="Times New Roman"/>
            <w:sz w:val="24"/>
            <w:szCs w:val="24"/>
          </w:rPr>
          <w:t xml:space="preserve">and the Editor </w:t>
        </w:r>
      </w:ins>
      <w:ins w:id="946" w:author="Xavier" w:date="2015-04-13T00:18:00Z">
        <w:r w:rsidR="00A73FD8">
          <w:rPr>
            <w:rFonts w:ascii="Times New Roman" w:hAnsi="Times New Roman" w:cs="Times New Roman"/>
            <w:sz w:val="24"/>
            <w:szCs w:val="24"/>
          </w:rPr>
          <w:t>for helpful</w:t>
        </w:r>
      </w:ins>
      <w:ins w:id="947" w:author="Xavier" w:date="2015-04-13T00:19:00Z">
        <w:r w:rsidR="00A73FD8">
          <w:rPr>
            <w:rFonts w:ascii="Times New Roman" w:hAnsi="Times New Roman" w:cs="Times New Roman"/>
            <w:sz w:val="24"/>
            <w:szCs w:val="24"/>
          </w:rPr>
          <w:t xml:space="preserve"> comments to improve an earlier version of this manuscript.</w:t>
        </w:r>
      </w:ins>
      <w:ins w:id="948" w:author="Xavier" w:date="2015-04-13T00:18:00Z">
        <w:r w:rsidR="00A73FD8">
          <w:rPr>
            <w:rFonts w:ascii="Times New Roman" w:hAnsi="Times New Roman" w:cs="Times New Roman"/>
            <w:sz w:val="24"/>
            <w:szCs w:val="24"/>
          </w:rPr>
          <w:t xml:space="preserve"> </w:t>
        </w:r>
      </w:ins>
    </w:p>
    <w:p w:rsidR="00454611" w:rsidRDefault="001D6201" w:rsidP="009E269A">
      <w:pPr>
        <w:rPr>
          <w:rFonts w:ascii="Times New Roman" w:hAnsi="Times New Roman" w:cs="Times New Roman"/>
          <w:sz w:val="24"/>
          <w:szCs w:val="24"/>
        </w:rPr>
      </w:pPr>
      <w:r>
        <w:rPr>
          <w:rFonts w:ascii="Times New Roman" w:hAnsi="Times New Roman" w:cs="Times New Roman"/>
          <w:sz w:val="24"/>
          <w:szCs w:val="24"/>
        </w:rPr>
        <w:tab/>
      </w:r>
    </w:p>
    <w:p w:rsidR="00FC59AB" w:rsidRPr="002C29C2" w:rsidRDefault="00ED39CA" w:rsidP="007E60D0">
      <w:pPr>
        <w:rPr>
          <w:rFonts w:ascii="Times New Roman" w:hAnsi="Times New Roman" w:cs="Times New Roman"/>
          <w:b/>
          <w:sz w:val="24"/>
          <w:szCs w:val="24"/>
        </w:rPr>
      </w:pPr>
      <w:ins w:id="949" w:author="USDA Forest Service" w:date="2015-04-16T11:07:00Z">
        <w:r>
          <w:rPr>
            <w:rFonts w:ascii="Times New Roman" w:hAnsi="Times New Roman" w:cs="Times New Roman"/>
            <w:b/>
            <w:sz w:val="24"/>
            <w:szCs w:val="24"/>
          </w:rPr>
          <w:t>7</w:t>
        </w:r>
      </w:ins>
      <w:del w:id="950" w:author="USDA Forest Service" w:date="2015-04-16T11:07:00Z">
        <w:r w:rsidR="002C29C2" w:rsidDel="00ED39CA">
          <w:rPr>
            <w:rFonts w:ascii="Times New Roman" w:hAnsi="Times New Roman" w:cs="Times New Roman"/>
            <w:b/>
            <w:sz w:val="24"/>
            <w:szCs w:val="24"/>
          </w:rPr>
          <w:delText>8</w:delText>
        </w:r>
      </w:del>
      <w:r w:rsidR="002C29C2">
        <w:rPr>
          <w:rFonts w:ascii="Times New Roman" w:hAnsi="Times New Roman" w:cs="Times New Roman"/>
          <w:b/>
          <w:sz w:val="24"/>
          <w:szCs w:val="24"/>
        </w:rPr>
        <w:t>. References</w:t>
      </w:r>
    </w:p>
    <w:p w:rsidR="00E23915" w:rsidRPr="00E23915" w:rsidRDefault="00F87A5A" w:rsidP="00E23915">
      <w:pPr>
        <w:spacing w:after="0" w:line="240" w:lineRule="auto"/>
        <w:ind w:left="720" w:hanging="720"/>
        <w:rPr>
          <w:rFonts w:ascii="Calibri" w:hAnsi="Calibri" w:cs="Calibri"/>
          <w:noProof/>
        </w:rPr>
      </w:pPr>
      <w:r>
        <w:rPr>
          <w:rFonts w:ascii="Times New Roman" w:hAnsi="Times New Roman" w:cs="Times New Roman"/>
        </w:rPr>
        <w:fldChar w:fldCharType="begin"/>
      </w:r>
      <w:r w:rsidR="00FC59AB">
        <w:rPr>
          <w:rFonts w:ascii="Times New Roman" w:hAnsi="Times New Roman" w:cs="Times New Roman"/>
        </w:rPr>
        <w:instrText xml:space="preserve"> ADDIN EN.REFLIST </w:instrText>
      </w:r>
      <w:r>
        <w:rPr>
          <w:rFonts w:ascii="Times New Roman" w:hAnsi="Times New Roman" w:cs="Times New Roman"/>
        </w:rPr>
        <w:fldChar w:fldCharType="separate"/>
      </w:r>
      <w:bookmarkStart w:id="951" w:name="_ENREF_1"/>
      <w:r w:rsidR="00E23915" w:rsidRPr="00E23915">
        <w:rPr>
          <w:rFonts w:ascii="Calibri" w:hAnsi="Calibri" w:cs="Calibri"/>
          <w:noProof/>
        </w:rPr>
        <w:t>Binley, A. and A. Kemna. 2005. DC Resistivity and Induced Polarization Methods.</w:t>
      </w:r>
      <w:r w:rsidR="00E23915" w:rsidRPr="00E23915">
        <w:rPr>
          <w:rFonts w:ascii="Calibri" w:hAnsi="Calibri" w:cs="Calibri"/>
          <w:i/>
          <w:noProof/>
        </w:rPr>
        <w:t>in</w:t>
      </w:r>
      <w:r w:rsidR="00E23915" w:rsidRPr="00E23915">
        <w:rPr>
          <w:rFonts w:ascii="Calibri" w:hAnsi="Calibri" w:cs="Calibri"/>
          <w:noProof/>
        </w:rPr>
        <w:t xml:space="preserve"> Y. Rubin and S. S. Hubbard, editors. Hydrogeophysics. Springer, New York.</w:t>
      </w:r>
      <w:bookmarkEnd w:id="951"/>
    </w:p>
    <w:p w:rsidR="00E23915" w:rsidRPr="00E23915" w:rsidRDefault="00E23915" w:rsidP="00E23915">
      <w:pPr>
        <w:spacing w:after="0" w:line="240" w:lineRule="auto"/>
        <w:ind w:left="720" w:hanging="720"/>
        <w:rPr>
          <w:rFonts w:ascii="Calibri" w:hAnsi="Calibri" w:cs="Calibri"/>
          <w:noProof/>
        </w:rPr>
      </w:pPr>
      <w:bookmarkStart w:id="952" w:name="_ENREF_2"/>
      <w:r w:rsidRPr="00E23915">
        <w:rPr>
          <w:rFonts w:ascii="Calibri" w:hAnsi="Calibri" w:cs="Calibri"/>
          <w:noProof/>
        </w:rPr>
        <w:t xml:space="preserve">Cameron, C.C., J.S. Esterle, and A.P. Curtis. 1989. The geology, botany and chemistry of selected peat-forming environments from temperate and tropical latitudes. International Journal of Coal Geology </w:t>
      </w:r>
      <w:r w:rsidRPr="00E23915">
        <w:rPr>
          <w:rFonts w:ascii="Calibri" w:hAnsi="Calibri" w:cs="Calibri"/>
          <w:b/>
          <w:noProof/>
        </w:rPr>
        <w:t>12</w:t>
      </w:r>
      <w:r w:rsidRPr="00E23915">
        <w:rPr>
          <w:rFonts w:ascii="Calibri" w:hAnsi="Calibri" w:cs="Calibri"/>
          <w:noProof/>
        </w:rPr>
        <w:t>:105-156.</w:t>
      </w:r>
      <w:bookmarkEnd w:id="952"/>
    </w:p>
    <w:p w:rsidR="00E23915" w:rsidRPr="00E23915" w:rsidRDefault="00E23915" w:rsidP="00E23915">
      <w:pPr>
        <w:spacing w:after="0" w:line="240" w:lineRule="auto"/>
        <w:ind w:left="720" w:hanging="720"/>
        <w:rPr>
          <w:rFonts w:ascii="Calibri" w:hAnsi="Calibri" w:cs="Calibri"/>
          <w:noProof/>
        </w:rPr>
      </w:pPr>
      <w:bookmarkStart w:id="953" w:name="_ENREF_3"/>
      <w:r w:rsidRPr="00E23915">
        <w:rPr>
          <w:rFonts w:ascii="Calibri" w:hAnsi="Calibri" w:cs="Calibri"/>
          <w:noProof/>
        </w:rPr>
        <w:t xml:space="preserve">Comas, X.  and L. Slater. 2007. Evolution of biogenic gasses in peat blocks inferred from non-invasive dielectric permittivity measurements. Water Resources Research </w:t>
      </w:r>
      <w:r w:rsidRPr="00E23915">
        <w:rPr>
          <w:rFonts w:ascii="Calibri" w:hAnsi="Calibri" w:cs="Calibri"/>
          <w:b/>
          <w:noProof/>
        </w:rPr>
        <w:t>43</w:t>
      </w:r>
      <w:r w:rsidRPr="00E23915">
        <w:rPr>
          <w:rFonts w:ascii="Calibri" w:hAnsi="Calibri" w:cs="Calibri"/>
          <w:noProof/>
        </w:rPr>
        <w:t>:W05424.</w:t>
      </w:r>
      <w:bookmarkEnd w:id="953"/>
    </w:p>
    <w:p w:rsidR="00E23915" w:rsidRPr="00E23915" w:rsidRDefault="00E23915" w:rsidP="00E23915">
      <w:pPr>
        <w:spacing w:after="0" w:line="240" w:lineRule="auto"/>
        <w:ind w:left="720" w:hanging="720"/>
        <w:rPr>
          <w:rFonts w:ascii="Calibri" w:hAnsi="Calibri" w:cs="Calibri"/>
          <w:noProof/>
        </w:rPr>
      </w:pPr>
      <w:bookmarkStart w:id="954" w:name="_ENREF_4"/>
      <w:r w:rsidRPr="00E23915">
        <w:rPr>
          <w:rFonts w:ascii="Calibri" w:hAnsi="Calibri" w:cs="Calibri"/>
          <w:noProof/>
        </w:rPr>
        <w:t xml:space="preserve">Comas, X.  and L. Slater. 2009. Non-Invasive Field-Scale Characterization of Gaseous-Phase Methane Dynamics in Peatlands Using the Ground Penetrating Radar (GPR) Method:. Pages 159-172 </w:t>
      </w:r>
      <w:r w:rsidRPr="00E23915">
        <w:rPr>
          <w:rFonts w:ascii="Calibri" w:hAnsi="Calibri" w:cs="Calibri"/>
          <w:i/>
          <w:noProof/>
        </w:rPr>
        <w:t>in</w:t>
      </w:r>
      <w:r w:rsidRPr="00E23915">
        <w:rPr>
          <w:rFonts w:ascii="Calibri" w:hAnsi="Calibri" w:cs="Calibri"/>
          <w:noProof/>
        </w:rPr>
        <w:t xml:space="preserve"> A. Baird, Belyea, L., Comas, X., Reeve, A. and Slater, L., editor. Carbon Cycling in Northern Peatlands, American Geophysical Union (AGU).</w:t>
      </w:r>
      <w:bookmarkEnd w:id="954"/>
    </w:p>
    <w:p w:rsidR="00E23915" w:rsidRPr="00E23915" w:rsidRDefault="00E23915" w:rsidP="00E23915">
      <w:pPr>
        <w:spacing w:after="0" w:line="240" w:lineRule="auto"/>
        <w:ind w:left="720" w:hanging="720"/>
        <w:rPr>
          <w:rFonts w:ascii="Calibri" w:hAnsi="Calibri" w:cs="Calibri"/>
          <w:noProof/>
        </w:rPr>
      </w:pPr>
      <w:bookmarkStart w:id="955" w:name="_ENREF_5"/>
      <w:r w:rsidRPr="00E23915">
        <w:rPr>
          <w:rFonts w:ascii="Calibri" w:hAnsi="Calibri" w:cs="Calibri"/>
          <w:noProof/>
        </w:rPr>
        <w:t xml:space="preserve">Comas, X. , L.  Slater, and A. Reeve. 2004. Geophysical evidence for peat basin morphology and stratigraphic controls on vegetation observed in a Northern Peatland. Journal of Hydrology </w:t>
      </w:r>
      <w:r w:rsidRPr="00E23915">
        <w:rPr>
          <w:rFonts w:ascii="Calibri" w:hAnsi="Calibri" w:cs="Calibri"/>
          <w:b/>
          <w:noProof/>
        </w:rPr>
        <w:t>295</w:t>
      </w:r>
      <w:r w:rsidRPr="00E23915">
        <w:rPr>
          <w:rFonts w:ascii="Calibri" w:hAnsi="Calibri" w:cs="Calibri"/>
          <w:noProof/>
        </w:rPr>
        <w:t>:173-184.</w:t>
      </w:r>
      <w:bookmarkEnd w:id="955"/>
    </w:p>
    <w:p w:rsidR="00E23915" w:rsidRPr="00E23915" w:rsidRDefault="00E23915" w:rsidP="00E23915">
      <w:pPr>
        <w:spacing w:after="0" w:line="240" w:lineRule="auto"/>
        <w:ind w:left="720" w:hanging="720"/>
        <w:rPr>
          <w:rFonts w:ascii="Calibri" w:hAnsi="Calibri" w:cs="Calibri"/>
          <w:noProof/>
        </w:rPr>
      </w:pPr>
      <w:bookmarkStart w:id="956" w:name="_ENREF_6"/>
      <w:r w:rsidRPr="00E23915">
        <w:rPr>
          <w:rFonts w:ascii="Calibri" w:hAnsi="Calibri" w:cs="Calibri"/>
          <w:noProof/>
        </w:rPr>
        <w:t>Comas, X., N. Kettridge, A. Binley, L. Slater, A. Parsekian, A. J. Baird, M. Strack, and J. M. Waddington. 2013. The effect of peat structure on the spatial distribution of biogenic gases within bogs. Hydrological Processes:doi: 10.1002/hyp.10056.</w:t>
      </w:r>
      <w:bookmarkEnd w:id="956"/>
    </w:p>
    <w:p w:rsidR="00E23915" w:rsidRPr="00E23915" w:rsidRDefault="00E23915" w:rsidP="00E23915">
      <w:pPr>
        <w:spacing w:after="0" w:line="240" w:lineRule="auto"/>
        <w:ind w:left="720" w:hanging="720"/>
        <w:rPr>
          <w:rFonts w:ascii="Calibri" w:hAnsi="Calibri" w:cs="Calibri"/>
          <w:noProof/>
        </w:rPr>
      </w:pPr>
      <w:bookmarkStart w:id="957" w:name="_ENREF_7"/>
      <w:r w:rsidRPr="00E23915">
        <w:rPr>
          <w:rFonts w:ascii="Calibri" w:hAnsi="Calibri" w:cs="Calibri"/>
          <w:noProof/>
        </w:rPr>
        <w:t xml:space="preserve">Comas, Xavier, Lee Slater, and A. S. Reeve. 2011. Pool patterning in a northern peatland: Geophysical evidence for the role of postglacial landforms. Journal of Hydrology </w:t>
      </w:r>
      <w:r w:rsidRPr="00E23915">
        <w:rPr>
          <w:rFonts w:ascii="Calibri" w:hAnsi="Calibri" w:cs="Calibri"/>
          <w:b/>
          <w:noProof/>
        </w:rPr>
        <w:t>399</w:t>
      </w:r>
      <w:r w:rsidRPr="00E23915">
        <w:rPr>
          <w:rFonts w:ascii="Calibri" w:hAnsi="Calibri" w:cs="Calibri"/>
          <w:noProof/>
        </w:rPr>
        <w:t>:173-184.</w:t>
      </w:r>
      <w:bookmarkEnd w:id="957"/>
    </w:p>
    <w:p w:rsidR="00E23915" w:rsidRPr="00E23915" w:rsidRDefault="00E23915" w:rsidP="00E23915">
      <w:pPr>
        <w:spacing w:after="0" w:line="240" w:lineRule="auto"/>
        <w:ind w:left="720" w:hanging="720"/>
        <w:rPr>
          <w:rFonts w:ascii="Calibri" w:hAnsi="Calibri" w:cs="Calibri"/>
          <w:noProof/>
        </w:rPr>
      </w:pPr>
      <w:bookmarkStart w:id="958" w:name="_ENREF_8"/>
      <w:r w:rsidRPr="00E23915">
        <w:rPr>
          <w:rFonts w:ascii="Calibri" w:hAnsi="Calibri" w:cs="Calibri"/>
          <w:noProof/>
        </w:rPr>
        <w:t xml:space="preserve">Dommain, R., J.  Couwenberg, and H. Joosten. 2010. Hydrological self-regulation of domed peatlands in south-east Asia and consequences for conservation and restoration. Mires and Peat </w:t>
      </w:r>
      <w:r w:rsidRPr="00E23915">
        <w:rPr>
          <w:rFonts w:ascii="Calibri" w:hAnsi="Calibri" w:cs="Calibri"/>
          <w:b/>
          <w:noProof/>
        </w:rPr>
        <w:t>6</w:t>
      </w:r>
      <w:r w:rsidRPr="00E23915">
        <w:rPr>
          <w:rFonts w:ascii="Calibri" w:hAnsi="Calibri" w:cs="Calibri"/>
          <w:noProof/>
        </w:rPr>
        <w:t>.</w:t>
      </w:r>
      <w:bookmarkEnd w:id="958"/>
    </w:p>
    <w:p w:rsidR="00E23915" w:rsidRPr="00E23915" w:rsidRDefault="00E23915" w:rsidP="00E23915">
      <w:pPr>
        <w:spacing w:after="0" w:line="240" w:lineRule="auto"/>
        <w:ind w:left="720" w:hanging="720"/>
        <w:rPr>
          <w:rFonts w:ascii="Calibri" w:hAnsi="Calibri" w:cs="Calibri"/>
          <w:noProof/>
        </w:rPr>
      </w:pPr>
      <w:bookmarkStart w:id="959" w:name="_ENREF_9"/>
      <w:r w:rsidRPr="00E23915">
        <w:rPr>
          <w:rFonts w:ascii="Calibri" w:hAnsi="Calibri" w:cs="Calibri"/>
          <w:noProof/>
        </w:rPr>
        <w:t xml:space="preserve">Dommain, R., J. Couwenberg, P. H. Glaser, H. Joosten, I. Nyoman, and N. Suryaputra. 2014. Carbon storage and release in Indonesian peatlands since the last deglaciation. Quarternary Science Reviews </w:t>
      </w:r>
      <w:r w:rsidRPr="00E23915">
        <w:rPr>
          <w:rFonts w:ascii="Calibri" w:hAnsi="Calibri" w:cs="Calibri"/>
          <w:b/>
          <w:noProof/>
        </w:rPr>
        <w:t>97</w:t>
      </w:r>
      <w:r w:rsidRPr="00E23915">
        <w:rPr>
          <w:rFonts w:ascii="Calibri" w:hAnsi="Calibri" w:cs="Calibri"/>
          <w:noProof/>
        </w:rPr>
        <w:t>:1-32.</w:t>
      </w:r>
      <w:bookmarkEnd w:id="959"/>
    </w:p>
    <w:p w:rsidR="00E23915" w:rsidRPr="00E23915" w:rsidRDefault="00E23915" w:rsidP="00E23915">
      <w:pPr>
        <w:spacing w:after="0" w:line="240" w:lineRule="auto"/>
        <w:ind w:left="720" w:hanging="720"/>
        <w:rPr>
          <w:rFonts w:ascii="Calibri" w:hAnsi="Calibri" w:cs="Calibri"/>
          <w:noProof/>
        </w:rPr>
      </w:pPr>
      <w:bookmarkStart w:id="960" w:name="_ENREF_10"/>
      <w:r w:rsidRPr="00E23915">
        <w:rPr>
          <w:rFonts w:ascii="Calibri" w:hAnsi="Calibri" w:cs="Calibri"/>
          <w:noProof/>
        </w:rPr>
        <w:lastRenderedPageBreak/>
        <w:t>Dommain, René, Alexander R. Cobb, Hans Joosten, Paul H. Glaser, Amy F. L. Chua, Laure Gandois, Fuu-Ming Kai, Anders Noren, Kamariah A. Salim, N. Salihah H. Su'ut, and Charles F. Harvey. 2015. Forest dynamics and tip-up pools drive pulses of high carbon accumulation rates in a tropical peat dome in Borneo (Southeast Asia). Journal of Geophysical Research: Biogeosciences:2014JG002796.</w:t>
      </w:r>
      <w:bookmarkEnd w:id="960"/>
    </w:p>
    <w:p w:rsidR="00E23915" w:rsidRPr="00E23915" w:rsidRDefault="00E23915" w:rsidP="00E23915">
      <w:pPr>
        <w:spacing w:after="0" w:line="240" w:lineRule="auto"/>
        <w:ind w:left="720" w:hanging="720"/>
        <w:rPr>
          <w:rFonts w:ascii="Calibri" w:hAnsi="Calibri" w:cs="Calibri"/>
          <w:noProof/>
        </w:rPr>
      </w:pPr>
      <w:bookmarkStart w:id="961" w:name="_ENREF_11"/>
      <w:r w:rsidRPr="00E23915">
        <w:rPr>
          <w:rFonts w:ascii="Calibri" w:hAnsi="Calibri" w:cs="Calibri"/>
          <w:noProof/>
        </w:rPr>
        <w:t xml:space="preserve">Dommain, René, John Couwenberg, and Hans Joosten. 2011. Development and carbon sequestration of tropical peat domes in south-east Asia: links to post-glacial sea-level changes and Holocene climate variability. Quaternary Science Reviews </w:t>
      </w:r>
      <w:r w:rsidRPr="00E23915">
        <w:rPr>
          <w:rFonts w:ascii="Calibri" w:hAnsi="Calibri" w:cs="Calibri"/>
          <w:b/>
          <w:noProof/>
        </w:rPr>
        <w:t>30</w:t>
      </w:r>
      <w:r w:rsidRPr="00E23915">
        <w:rPr>
          <w:rFonts w:ascii="Calibri" w:hAnsi="Calibri" w:cs="Calibri"/>
          <w:noProof/>
        </w:rPr>
        <w:t>:999-1010.</w:t>
      </w:r>
      <w:bookmarkEnd w:id="961"/>
    </w:p>
    <w:p w:rsidR="00E23915" w:rsidRPr="00E23915" w:rsidRDefault="00E23915" w:rsidP="00E23915">
      <w:pPr>
        <w:spacing w:after="0" w:line="240" w:lineRule="auto"/>
        <w:ind w:left="720" w:hanging="720"/>
        <w:rPr>
          <w:rFonts w:ascii="Calibri" w:hAnsi="Calibri" w:cs="Calibri"/>
          <w:noProof/>
        </w:rPr>
      </w:pPr>
      <w:bookmarkStart w:id="962" w:name="_ENREF_12"/>
      <w:r w:rsidRPr="00E23915">
        <w:rPr>
          <w:rFonts w:ascii="Calibri" w:hAnsi="Calibri" w:cs="Calibri"/>
          <w:noProof/>
        </w:rPr>
        <w:t xml:space="preserve">Geuzaine, C. and J.F. Remacle. 2009. Gmsh: a three-dimensional finite element mesh generator with built-in pre- and post-processing facilities. International Journal for Numerical Methods in Engineering </w:t>
      </w:r>
      <w:r w:rsidRPr="00E23915">
        <w:rPr>
          <w:rFonts w:ascii="Calibri" w:hAnsi="Calibri" w:cs="Calibri"/>
          <w:b/>
          <w:noProof/>
        </w:rPr>
        <w:t>79</w:t>
      </w:r>
      <w:r w:rsidRPr="00E23915">
        <w:rPr>
          <w:rFonts w:ascii="Calibri" w:hAnsi="Calibri" w:cs="Calibri"/>
          <w:noProof/>
        </w:rPr>
        <w:t>:1309-1331.</w:t>
      </w:r>
      <w:bookmarkEnd w:id="962"/>
    </w:p>
    <w:p w:rsidR="00E23915" w:rsidRPr="00E23915" w:rsidRDefault="00E23915" w:rsidP="00E23915">
      <w:pPr>
        <w:spacing w:after="0" w:line="240" w:lineRule="auto"/>
        <w:ind w:left="720" w:hanging="720"/>
        <w:rPr>
          <w:rFonts w:ascii="Calibri" w:hAnsi="Calibri" w:cs="Calibri"/>
          <w:noProof/>
        </w:rPr>
      </w:pPr>
      <w:bookmarkStart w:id="963" w:name="_ENREF_13"/>
      <w:r w:rsidRPr="00E23915">
        <w:rPr>
          <w:rFonts w:ascii="Calibri" w:hAnsi="Calibri" w:cs="Calibri"/>
          <w:noProof/>
        </w:rPr>
        <w:t>Hooijer, A., M. Silvius, H. Woesten, and S. Page. 2006. Peat- CO</w:t>
      </w:r>
      <w:r w:rsidRPr="00E23915">
        <w:rPr>
          <w:rFonts w:ascii="Calibri" w:hAnsi="Calibri" w:cs="Calibri"/>
          <w:noProof/>
          <w:vertAlign w:val="subscript"/>
        </w:rPr>
        <w:t>2</w:t>
      </w:r>
      <w:r w:rsidRPr="00E23915">
        <w:rPr>
          <w:rFonts w:ascii="Calibri" w:hAnsi="Calibri" w:cs="Calibri"/>
          <w:noProof/>
        </w:rPr>
        <w:t>: Assessment of CO</w:t>
      </w:r>
      <w:r w:rsidRPr="00E23915">
        <w:rPr>
          <w:rFonts w:ascii="Calibri" w:hAnsi="Calibri" w:cs="Calibri"/>
          <w:noProof/>
          <w:vertAlign w:val="subscript"/>
        </w:rPr>
        <w:t>2</w:t>
      </w:r>
      <w:r w:rsidRPr="00E23915">
        <w:rPr>
          <w:rFonts w:ascii="Calibri" w:hAnsi="Calibri" w:cs="Calibri"/>
          <w:noProof/>
        </w:rPr>
        <w:t xml:space="preserve"> emissions from drained peatlands in SE Asia; Delft Hydraulics report Q3943.</w:t>
      </w:r>
      <w:bookmarkEnd w:id="963"/>
    </w:p>
    <w:p w:rsidR="00E23915" w:rsidRPr="00E23915" w:rsidRDefault="00E23915" w:rsidP="00E23915">
      <w:pPr>
        <w:spacing w:after="0" w:line="240" w:lineRule="auto"/>
        <w:ind w:left="720" w:hanging="720"/>
        <w:rPr>
          <w:rFonts w:ascii="Calibri" w:hAnsi="Calibri" w:cs="Calibri"/>
          <w:noProof/>
        </w:rPr>
      </w:pPr>
      <w:bookmarkStart w:id="964" w:name="_ENREF_14"/>
      <w:r w:rsidRPr="00E23915">
        <w:rPr>
          <w:rFonts w:ascii="Calibri" w:hAnsi="Calibri" w:cs="Calibri"/>
          <w:noProof/>
        </w:rPr>
        <w:t xml:space="preserve">Jaenicke, J., J. O. Rieley, C. Mott, P. Kimman, and F. Siegert. 2008. Determination of the amount of carbon stored in Indonesian peatlands. Geoderma </w:t>
      </w:r>
      <w:r w:rsidRPr="00E23915">
        <w:rPr>
          <w:rFonts w:ascii="Calibri" w:hAnsi="Calibri" w:cs="Calibri"/>
          <w:b/>
          <w:noProof/>
        </w:rPr>
        <w:t>147</w:t>
      </w:r>
      <w:r w:rsidRPr="00E23915">
        <w:rPr>
          <w:rFonts w:ascii="Calibri" w:hAnsi="Calibri" w:cs="Calibri"/>
          <w:noProof/>
        </w:rPr>
        <w:t>:151-158.</w:t>
      </w:r>
      <w:bookmarkEnd w:id="964"/>
    </w:p>
    <w:p w:rsidR="00E23915" w:rsidRPr="00E23915" w:rsidRDefault="00E23915" w:rsidP="00E23915">
      <w:pPr>
        <w:spacing w:after="0" w:line="240" w:lineRule="auto"/>
        <w:ind w:left="720" w:hanging="720"/>
        <w:rPr>
          <w:rFonts w:ascii="Calibri" w:hAnsi="Calibri" w:cs="Calibri"/>
          <w:noProof/>
        </w:rPr>
      </w:pPr>
      <w:bookmarkStart w:id="965" w:name="_ENREF_15"/>
      <w:r w:rsidRPr="00E23915">
        <w:rPr>
          <w:rFonts w:ascii="Calibri" w:hAnsi="Calibri" w:cs="Calibri"/>
          <w:noProof/>
        </w:rPr>
        <w:t xml:space="preserve">Jol, H. M. and D. G. Smith. 1995. Ground penetrating radar surveys of peatlands for oilfield pipelines in Canada. Journal of Applied Geophysics </w:t>
      </w:r>
      <w:r w:rsidRPr="00E23915">
        <w:rPr>
          <w:rFonts w:ascii="Calibri" w:hAnsi="Calibri" w:cs="Calibri"/>
          <w:b/>
          <w:noProof/>
        </w:rPr>
        <w:t>34</w:t>
      </w:r>
      <w:r w:rsidRPr="00E23915">
        <w:rPr>
          <w:rFonts w:ascii="Calibri" w:hAnsi="Calibri" w:cs="Calibri"/>
          <w:noProof/>
        </w:rPr>
        <w:t>:109-123.</w:t>
      </w:r>
      <w:bookmarkEnd w:id="965"/>
    </w:p>
    <w:p w:rsidR="00E23915" w:rsidRPr="00E23915" w:rsidRDefault="00E23915" w:rsidP="00E23915">
      <w:pPr>
        <w:spacing w:after="0" w:line="240" w:lineRule="auto"/>
        <w:ind w:left="720" w:hanging="720"/>
        <w:rPr>
          <w:rFonts w:ascii="Calibri" w:hAnsi="Calibri" w:cs="Calibri"/>
          <w:noProof/>
        </w:rPr>
      </w:pPr>
      <w:bookmarkStart w:id="966" w:name="_ENREF_16"/>
      <w:r w:rsidRPr="00E23915">
        <w:rPr>
          <w:rFonts w:ascii="Calibri" w:hAnsi="Calibri" w:cs="Calibri"/>
          <w:noProof/>
        </w:rPr>
        <w:t>Joosten, H. 2009. The Global Peatland CO</w:t>
      </w:r>
      <w:r w:rsidRPr="00E23915">
        <w:rPr>
          <w:rFonts w:ascii="Calibri" w:hAnsi="Calibri" w:cs="Calibri"/>
          <w:noProof/>
          <w:vertAlign w:val="subscript"/>
        </w:rPr>
        <w:t>2</w:t>
      </w:r>
      <w:r w:rsidRPr="00E23915">
        <w:rPr>
          <w:rFonts w:ascii="Calibri" w:hAnsi="Calibri" w:cs="Calibri"/>
          <w:noProof/>
        </w:rPr>
        <w:t xml:space="preserve"> Picture. Ede.</w:t>
      </w:r>
      <w:bookmarkEnd w:id="966"/>
    </w:p>
    <w:p w:rsidR="00E23915" w:rsidRPr="00E23915" w:rsidRDefault="00E23915" w:rsidP="00E23915">
      <w:pPr>
        <w:spacing w:after="0" w:line="240" w:lineRule="auto"/>
        <w:ind w:left="720" w:hanging="720"/>
        <w:rPr>
          <w:rFonts w:ascii="Calibri" w:hAnsi="Calibri" w:cs="Calibri"/>
          <w:noProof/>
        </w:rPr>
      </w:pPr>
      <w:bookmarkStart w:id="967" w:name="_ENREF_17"/>
      <w:r w:rsidRPr="00E23915">
        <w:rPr>
          <w:rFonts w:ascii="Calibri" w:hAnsi="Calibri" w:cs="Calibri"/>
          <w:noProof/>
        </w:rPr>
        <w:t>Konsultant, PS. 1998. Detailed Design and Construction Supervision of Flood Protection and Drainage Facilities for Balingian RGC Agricultural Development Project, Sibu Division, Sarawak (Inception Report). Kuching.</w:t>
      </w:r>
      <w:bookmarkEnd w:id="967"/>
    </w:p>
    <w:p w:rsidR="00E23915" w:rsidRPr="00E23915" w:rsidRDefault="00E23915" w:rsidP="00E23915">
      <w:pPr>
        <w:spacing w:after="0" w:line="240" w:lineRule="auto"/>
        <w:ind w:left="720" w:hanging="720"/>
        <w:rPr>
          <w:rFonts w:ascii="Calibri" w:hAnsi="Calibri" w:cs="Calibri"/>
          <w:noProof/>
        </w:rPr>
      </w:pPr>
      <w:bookmarkStart w:id="968" w:name="_ENREF_18"/>
      <w:r w:rsidRPr="00E23915">
        <w:rPr>
          <w:rFonts w:ascii="Calibri" w:hAnsi="Calibri" w:cs="Calibri"/>
          <w:noProof/>
        </w:rPr>
        <w:t>Menke, W. 1989. Geophysical Data Analysis: Discrete Inverse Theory. Academic. Press, Inc., New York.</w:t>
      </w:r>
      <w:bookmarkEnd w:id="968"/>
    </w:p>
    <w:p w:rsidR="00E23915" w:rsidRPr="00E23915" w:rsidRDefault="00E23915" w:rsidP="00E23915">
      <w:pPr>
        <w:spacing w:after="0" w:line="240" w:lineRule="auto"/>
        <w:ind w:left="720" w:hanging="720"/>
        <w:rPr>
          <w:rFonts w:ascii="Calibri" w:hAnsi="Calibri" w:cs="Calibri"/>
          <w:noProof/>
        </w:rPr>
      </w:pPr>
      <w:bookmarkStart w:id="969" w:name="_ENREF_19"/>
      <w:r w:rsidRPr="00E23915">
        <w:rPr>
          <w:rFonts w:ascii="Calibri" w:hAnsi="Calibri" w:cs="Calibri"/>
          <w:noProof/>
        </w:rPr>
        <w:t xml:space="preserve">Meyer, J.H. 1989. Investigation of Holocene organic sediments: a geophysical approach. International Peat Journal </w:t>
      </w:r>
      <w:r w:rsidRPr="00E23915">
        <w:rPr>
          <w:rFonts w:ascii="Calibri" w:hAnsi="Calibri" w:cs="Calibri"/>
          <w:b/>
          <w:noProof/>
        </w:rPr>
        <w:t>3</w:t>
      </w:r>
      <w:r w:rsidRPr="00E23915">
        <w:rPr>
          <w:rFonts w:ascii="Calibri" w:hAnsi="Calibri" w:cs="Calibri"/>
          <w:noProof/>
        </w:rPr>
        <w:t>:45-57.</w:t>
      </w:r>
      <w:bookmarkEnd w:id="969"/>
    </w:p>
    <w:p w:rsidR="00E23915" w:rsidRPr="00E23915" w:rsidRDefault="00E23915" w:rsidP="00E23915">
      <w:pPr>
        <w:spacing w:after="0" w:line="240" w:lineRule="auto"/>
        <w:ind w:left="720" w:hanging="720"/>
        <w:rPr>
          <w:rFonts w:ascii="Calibri" w:hAnsi="Calibri" w:cs="Calibri"/>
          <w:noProof/>
        </w:rPr>
      </w:pPr>
      <w:bookmarkStart w:id="970" w:name="_ENREF_20"/>
      <w:r w:rsidRPr="00E23915">
        <w:rPr>
          <w:rFonts w:ascii="Calibri" w:hAnsi="Calibri" w:cs="Calibri"/>
          <w:noProof/>
        </w:rPr>
        <w:t xml:space="preserve">Neal, A. 2004. Ground-penetrating radar and its use in sedimentology: principles, problems and progress. Earth-Science Reviews </w:t>
      </w:r>
      <w:r w:rsidRPr="00E23915">
        <w:rPr>
          <w:rFonts w:ascii="Calibri" w:hAnsi="Calibri" w:cs="Calibri"/>
          <w:b/>
          <w:noProof/>
        </w:rPr>
        <w:t>66</w:t>
      </w:r>
      <w:r w:rsidRPr="00E23915">
        <w:rPr>
          <w:rFonts w:ascii="Calibri" w:hAnsi="Calibri" w:cs="Calibri"/>
          <w:noProof/>
        </w:rPr>
        <w:t>:261-330.</w:t>
      </w:r>
      <w:bookmarkEnd w:id="970"/>
    </w:p>
    <w:p w:rsidR="00E23915" w:rsidRPr="00E23915" w:rsidRDefault="00E23915" w:rsidP="00E23915">
      <w:pPr>
        <w:spacing w:after="0" w:line="240" w:lineRule="auto"/>
        <w:ind w:left="720" w:hanging="720"/>
        <w:rPr>
          <w:rFonts w:ascii="Calibri" w:hAnsi="Calibri" w:cs="Calibri"/>
          <w:noProof/>
        </w:rPr>
      </w:pPr>
      <w:bookmarkStart w:id="971" w:name="_ENREF_21"/>
      <w:r w:rsidRPr="00E23915">
        <w:rPr>
          <w:rFonts w:ascii="Calibri" w:hAnsi="Calibri" w:cs="Calibri"/>
          <w:noProof/>
        </w:rPr>
        <w:t xml:space="preserve">Page, S. E., J. O. Rieley, and C. J. Banks. 2011. Global and regional importance of the tropical peatland carbon pool. Global Change Biology </w:t>
      </w:r>
      <w:r w:rsidRPr="00E23915">
        <w:rPr>
          <w:rFonts w:ascii="Calibri" w:hAnsi="Calibri" w:cs="Calibri"/>
          <w:b/>
          <w:noProof/>
        </w:rPr>
        <w:t>17</w:t>
      </w:r>
      <w:r w:rsidRPr="00E23915">
        <w:rPr>
          <w:rFonts w:ascii="Calibri" w:hAnsi="Calibri" w:cs="Calibri"/>
          <w:noProof/>
        </w:rPr>
        <w:t>:798-818.</w:t>
      </w:r>
      <w:bookmarkEnd w:id="971"/>
    </w:p>
    <w:p w:rsidR="00E23915" w:rsidRPr="00E23915" w:rsidRDefault="00E23915" w:rsidP="00E23915">
      <w:pPr>
        <w:spacing w:after="0" w:line="240" w:lineRule="auto"/>
        <w:ind w:left="720" w:hanging="720"/>
        <w:rPr>
          <w:rFonts w:ascii="Calibri" w:hAnsi="Calibri" w:cs="Calibri"/>
          <w:noProof/>
        </w:rPr>
      </w:pPr>
      <w:bookmarkStart w:id="972" w:name="_ENREF_22"/>
      <w:r w:rsidRPr="00E23915">
        <w:rPr>
          <w:rFonts w:ascii="Calibri" w:hAnsi="Calibri" w:cs="Calibri"/>
          <w:noProof/>
        </w:rPr>
        <w:t xml:space="preserve">Page, Susan E., Florian Siegert, John O. Rieley, Hans-Dieter V. Boehm, Adi Jaya, and Suwido Limin. 2002. The amount of carbon released from peat and forest fires in Indonesia during 1997. Nature </w:t>
      </w:r>
      <w:r w:rsidRPr="00E23915">
        <w:rPr>
          <w:rFonts w:ascii="Calibri" w:hAnsi="Calibri" w:cs="Calibri"/>
          <w:b/>
          <w:noProof/>
        </w:rPr>
        <w:t>420</w:t>
      </w:r>
      <w:r w:rsidRPr="00E23915">
        <w:rPr>
          <w:rFonts w:ascii="Calibri" w:hAnsi="Calibri" w:cs="Calibri"/>
          <w:noProof/>
        </w:rPr>
        <w:t>:61-65.</w:t>
      </w:r>
      <w:bookmarkEnd w:id="972"/>
    </w:p>
    <w:p w:rsidR="00E23915" w:rsidRPr="00E23915" w:rsidRDefault="00E23915" w:rsidP="00E23915">
      <w:pPr>
        <w:spacing w:after="0" w:line="240" w:lineRule="auto"/>
        <w:ind w:left="720" w:hanging="720"/>
        <w:rPr>
          <w:rFonts w:ascii="Calibri" w:hAnsi="Calibri" w:cs="Calibri"/>
          <w:noProof/>
        </w:rPr>
      </w:pPr>
      <w:bookmarkStart w:id="973" w:name="_ENREF_23"/>
      <w:r w:rsidRPr="00E23915">
        <w:rPr>
          <w:rFonts w:ascii="Calibri" w:hAnsi="Calibri" w:cs="Calibri"/>
          <w:noProof/>
        </w:rPr>
        <w:t xml:space="preserve">Parry, L. E., L. J. West, J. Holden, and P. J. Chapman. 2014. Evaluating approaches for estimating peat depth. Journal of Geophysical Research: Biogeosciences </w:t>
      </w:r>
      <w:r w:rsidRPr="00E23915">
        <w:rPr>
          <w:rFonts w:ascii="Calibri" w:hAnsi="Calibri" w:cs="Calibri"/>
          <w:b/>
          <w:noProof/>
        </w:rPr>
        <w:t>119</w:t>
      </w:r>
      <w:r w:rsidRPr="00E23915">
        <w:rPr>
          <w:rFonts w:ascii="Calibri" w:hAnsi="Calibri" w:cs="Calibri"/>
          <w:noProof/>
        </w:rPr>
        <w:t>:2013JG002411.</w:t>
      </w:r>
      <w:bookmarkEnd w:id="973"/>
    </w:p>
    <w:p w:rsidR="00E23915" w:rsidRPr="00E23915" w:rsidRDefault="00E23915" w:rsidP="00E23915">
      <w:pPr>
        <w:spacing w:after="0" w:line="240" w:lineRule="auto"/>
        <w:ind w:left="720" w:hanging="720"/>
        <w:rPr>
          <w:rFonts w:ascii="Calibri" w:hAnsi="Calibri" w:cs="Calibri"/>
          <w:noProof/>
        </w:rPr>
      </w:pPr>
      <w:bookmarkStart w:id="974" w:name="_ENREF_24"/>
      <w:r w:rsidRPr="00E23915">
        <w:rPr>
          <w:rFonts w:ascii="Calibri" w:hAnsi="Calibri" w:cs="Calibri"/>
          <w:noProof/>
        </w:rPr>
        <w:t xml:space="preserve">Parsekian, A. D., L. Slater, S. D. Sebestyen, R. K. Kolka, D. Ntarlagiannis, J. Nolan, and P. Hanson. 2012. Comparison of uncertainty in peat volume and soil carbon estimated using GPR and probing. Soil Science Society of America Journal </w:t>
      </w:r>
      <w:r w:rsidRPr="00E23915">
        <w:rPr>
          <w:rFonts w:ascii="Calibri" w:hAnsi="Calibri" w:cs="Calibri"/>
          <w:b/>
          <w:noProof/>
        </w:rPr>
        <w:t>76</w:t>
      </w:r>
      <w:r w:rsidRPr="00E23915">
        <w:rPr>
          <w:rFonts w:ascii="Calibri" w:hAnsi="Calibri" w:cs="Calibri"/>
          <w:noProof/>
        </w:rPr>
        <w:t>:1911-1918.</w:t>
      </w:r>
      <w:bookmarkEnd w:id="974"/>
    </w:p>
    <w:p w:rsidR="00E23915" w:rsidRPr="00E23915" w:rsidRDefault="00E23915" w:rsidP="00E23915">
      <w:pPr>
        <w:spacing w:after="0" w:line="240" w:lineRule="auto"/>
        <w:ind w:left="720" w:hanging="720"/>
        <w:rPr>
          <w:rFonts w:ascii="Calibri" w:hAnsi="Calibri" w:cs="Calibri"/>
          <w:noProof/>
        </w:rPr>
      </w:pPr>
      <w:bookmarkStart w:id="975" w:name="_ENREF_25"/>
      <w:r w:rsidRPr="00E23915">
        <w:rPr>
          <w:rFonts w:ascii="Calibri" w:hAnsi="Calibri" w:cs="Calibri"/>
          <w:noProof/>
        </w:rPr>
        <w:t>RePPProT. 1990. Regional Physical Planning Programme for Transmigration. The land resources of Indonesia: a national overview. Main report. Ministry of Transmigration and Land Resources Department/Bina Program., Jakarta.</w:t>
      </w:r>
      <w:bookmarkEnd w:id="975"/>
    </w:p>
    <w:p w:rsidR="00E23915" w:rsidRPr="00E23915" w:rsidRDefault="00E23915" w:rsidP="00E23915">
      <w:pPr>
        <w:spacing w:after="0" w:line="240" w:lineRule="auto"/>
        <w:ind w:left="720" w:hanging="720"/>
        <w:rPr>
          <w:rFonts w:ascii="Calibri" w:hAnsi="Calibri" w:cs="Calibri"/>
          <w:noProof/>
        </w:rPr>
      </w:pPr>
      <w:bookmarkStart w:id="976" w:name="_ENREF_26"/>
      <w:r w:rsidRPr="00E23915">
        <w:rPr>
          <w:rFonts w:ascii="Calibri" w:hAnsi="Calibri" w:cs="Calibri"/>
          <w:noProof/>
        </w:rPr>
        <w:t>Ritung, S., Wahyunto, K. Nugroho, Sukarman, Hikmatullah, Suparto, and C.  Tafakresnanto. 2011. Peta  Lahan  Gambut Indonesia Skala  1:250.000 (Indonesian peatland  map at  the  scale  1:250,000)  Indonesian  Center  for  Agricultural  Land  Resources Research and Development, Bogor, Indonesia.</w:t>
      </w:r>
      <w:bookmarkEnd w:id="976"/>
    </w:p>
    <w:p w:rsidR="00E23915" w:rsidRPr="00E23915" w:rsidRDefault="00E23915" w:rsidP="00E23915">
      <w:pPr>
        <w:spacing w:after="0" w:line="240" w:lineRule="auto"/>
        <w:ind w:left="720" w:hanging="720"/>
        <w:rPr>
          <w:rFonts w:ascii="Calibri" w:hAnsi="Calibri" w:cs="Calibri"/>
          <w:noProof/>
        </w:rPr>
      </w:pPr>
      <w:bookmarkStart w:id="977" w:name="_ENREF_27"/>
      <w:r w:rsidRPr="00E23915">
        <w:rPr>
          <w:rFonts w:ascii="Calibri" w:hAnsi="Calibri" w:cs="Calibri"/>
          <w:noProof/>
        </w:rPr>
        <w:t xml:space="preserve">Rodríguez, V., F. Gutiérrez, A.G. Green, D. Carbonel, H. Horstmeyer, and C. Schmelzbach. 2013. Characterising saging and collapse sinkholes in a mantled karst by means of Ground Pnentrating Radar (GPR). Environmental and Engineering Geoscience </w:t>
      </w:r>
      <w:r w:rsidRPr="00E23915">
        <w:rPr>
          <w:rFonts w:ascii="Calibri" w:hAnsi="Calibri" w:cs="Calibri"/>
          <w:b/>
          <w:noProof/>
        </w:rPr>
        <w:t>In Press</w:t>
      </w:r>
      <w:r w:rsidRPr="00E23915">
        <w:rPr>
          <w:rFonts w:ascii="Calibri" w:hAnsi="Calibri" w:cs="Calibri"/>
          <w:noProof/>
        </w:rPr>
        <w:t>.</w:t>
      </w:r>
      <w:bookmarkEnd w:id="977"/>
    </w:p>
    <w:p w:rsidR="00E23915" w:rsidRPr="00E23915" w:rsidRDefault="00E23915" w:rsidP="00E23915">
      <w:pPr>
        <w:spacing w:after="0" w:line="240" w:lineRule="auto"/>
        <w:ind w:left="720" w:hanging="720"/>
        <w:rPr>
          <w:rFonts w:ascii="Calibri" w:hAnsi="Calibri" w:cs="Calibri"/>
          <w:noProof/>
        </w:rPr>
      </w:pPr>
      <w:bookmarkStart w:id="978" w:name="_ENREF_28"/>
      <w:r w:rsidRPr="00E23915">
        <w:rPr>
          <w:rFonts w:ascii="Calibri" w:hAnsi="Calibri" w:cs="Calibri"/>
          <w:noProof/>
        </w:rPr>
        <w:lastRenderedPageBreak/>
        <w:t xml:space="preserve">Rosa, E., M. Larocque, S. Pellerin, S. Gagné, and B. Fournier. 2009. Determining the number of manual measurements required to improve peat thickness estimations by ground penetrating radar. Earth Surface Processes and Landforms </w:t>
      </w:r>
      <w:r w:rsidRPr="00E23915">
        <w:rPr>
          <w:rFonts w:ascii="Calibri" w:hAnsi="Calibri" w:cs="Calibri"/>
          <w:b/>
          <w:noProof/>
        </w:rPr>
        <w:t>34</w:t>
      </w:r>
      <w:r w:rsidRPr="00E23915">
        <w:rPr>
          <w:rFonts w:ascii="Calibri" w:hAnsi="Calibri" w:cs="Calibri"/>
          <w:noProof/>
        </w:rPr>
        <w:t>:377-383.</w:t>
      </w:r>
      <w:bookmarkEnd w:id="978"/>
    </w:p>
    <w:p w:rsidR="00E23915" w:rsidRPr="00E23915" w:rsidRDefault="00E23915" w:rsidP="00E23915">
      <w:pPr>
        <w:spacing w:after="0" w:line="240" w:lineRule="auto"/>
        <w:ind w:left="720" w:hanging="720"/>
        <w:rPr>
          <w:rFonts w:ascii="Calibri" w:hAnsi="Calibri" w:cs="Calibri"/>
          <w:noProof/>
        </w:rPr>
      </w:pPr>
      <w:bookmarkStart w:id="979" w:name="_ENREF_29"/>
      <w:r w:rsidRPr="00E23915">
        <w:rPr>
          <w:rFonts w:ascii="Calibri" w:hAnsi="Calibri" w:cs="Calibri"/>
          <w:noProof/>
        </w:rPr>
        <w:t xml:space="preserve">Shimada, Sawahiko, Hidenori Takahashi, Akira Haraguchi, and Masami Kaneko. 2001. The carbon content characteristics of tropical peats in Central Kalimantan, Indonesia: Estimating their spatial variability in density. Biogeochemistry </w:t>
      </w:r>
      <w:r w:rsidRPr="00E23915">
        <w:rPr>
          <w:rFonts w:ascii="Calibri" w:hAnsi="Calibri" w:cs="Calibri"/>
          <w:b/>
          <w:noProof/>
        </w:rPr>
        <w:t>53</w:t>
      </w:r>
      <w:r w:rsidRPr="00E23915">
        <w:rPr>
          <w:rFonts w:ascii="Calibri" w:hAnsi="Calibri" w:cs="Calibri"/>
          <w:noProof/>
        </w:rPr>
        <w:t>:249-267.</w:t>
      </w:r>
      <w:bookmarkEnd w:id="979"/>
    </w:p>
    <w:p w:rsidR="00E23915" w:rsidRPr="00E23915" w:rsidRDefault="00E23915" w:rsidP="00E23915">
      <w:pPr>
        <w:spacing w:after="0" w:line="240" w:lineRule="auto"/>
        <w:ind w:left="720" w:hanging="720"/>
        <w:rPr>
          <w:rFonts w:ascii="Calibri" w:hAnsi="Calibri" w:cs="Calibri"/>
          <w:noProof/>
        </w:rPr>
      </w:pPr>
      <w:bookmarkStart w:id="980" w:name="_ENREF_30"/>
      <w:r w:rsidRPr="00E23915">
        <w:rPr>
          <w:rFonts w:ascii="Calibri" w:hAnsi="Calibri" w:cs="Calibri"/>
          <w:noProof/>
        </w:rPr>
        <w:t xml:space="preserve">Slater, L.  and A. Reeve. 2002. Understanding peatland hydrology and stratigraphy using integrated electrical geophysics. Geophysics </w:t>
      </w:r>
      <w:r w:rsidRPr="00E23915">
        <w:rPr>
          <w:rFonts w:ascii="Calibri" w:hAnsi="Calibri" w:cs="Calibri"/>
          <w:b/>
          <w:noProof/>
        </w:rPr>
        <w:t>67</w:t>
      </w:r>
      <w:r w:rsidRPr="00E23915">
        <w:rPr>
          <w:rFonts w:ascii="Calibri" w:hAnsi="Calibri" w:cs="Calibri"/>
          <w:noProof/>
        </w:rPr>
        <w:t>:365-378.</w:t>
      </w:r>
      <w:bookmarkEnd w:id="980"/>
    </w:p>
    <w:p w:rsidR="00E23915" w:rsidRPr="00E23915" w:rsidRDefault="00E23915" w:rsidP="00E23915">
      <w:pPr>
        <w:spacing w:after="0" w:line="240" w:lineRule="auto"/>
        <w:ind w:left="720" w:hanging="720"/>
        <w:rPr>
          <w:rFonts w:ascii="Calibri" w:hAnsi="Calibri" w:cs="Calibri"/>
          <w:noProof/>
        </w:rPr>
      </w:pPr>
      <w:bookmarkStart w:id="981" w:name="_ENREF_31"/>
      <w:r w:rsidRPr="00E23915">
        <w:rPr>
          <w:rFonts w:ascii="Calibri" w:hAnsi="Calibri" w:cs="Calibri"/>
          <w:noProof/>
        </w:rPr>
        <w:t xml:space="preserve">Supiandi, S. 1988. Studies on peat in the coastal plains of Sumatra and Borneo. Part I: Physiography and geomorphology of the coastal plains. Southeast Asian Studies </w:t>
      </w:r>
      <w:r w:rsidRPr="00E23915">
        <w:rPr>
          <w:rFonts w:ascii="Calibri" w:hAnsi="Calibri" w:cs="Calibri"/>
          <w:b/>
          <w:noProof/>
        </w:rPr>
        <w:t>26</w:t>
      </w:r>
      <w:r w:rsidRPr="00E23915">
        <w:rPr>
          <w:rFonts w:ascii="Calibri" w:hAnsi="Calibri" w:cs="Calibri"/>
          <w:noProof/>
        </w:rPr>
        <w:t>:308-335.</w:t>
      </w:r>
      <w:bookmarkEnd w:id="981"/>
    </w:p>
    <w:p w:rsidR="00E23915" w:rsidRPr="00E23915" w:rsidRDefault="00E23915" w:rsidP="00E23915">
      <w:pPr>
        <w:spacing w:after="0" w:line="240" w:lineRule="auto"/>
        <w:ind w:left="720" w:hanging="720"/>
        <w:rPr>
          <w:rFonts w:ascii="Calibri" w:hAnsi="Calibri" w:cs="Calibri"/>
          <w:noProof/>
        </w:rPr>
      </w:pPr>
      <w:bookmarkStart w:id="982" w:name="_ENREF_32"/>
      <w:r w:rsidRPr="00E23915">
        <w:rPr>
          <w:rFonts w:ascii="Calibri" w:hAnsi="Calibri" w:cs="Calibri"/>
          <w:noProof/>
        </w:rPr>
        <w:t xml:space="preserve">Theimer, B. D., D. C.  Nobes, and B. G. Warner. 1994. A study of the geoelectrical properties of peatlands and their influence on ground-penetrating radar surveying. Geophysical Prospecting </w:t>
      </w:r>
      <w:r w:rsidRPr="00E23915">
        <w:rPr>
          <w:rFonts w:ascii="Calibri" w:hAnsi="Calibri" w:cs="Calibri"/>
          <w:b/>
          <w:noProof/>
        </w:rPr>
        <w:t>42</w:t>
      </w:r>
      <w:r w:rsidRPr="00E23915">
        <w:rPr>
          <w:rFonts w:ascii="Calibri" w:hAnsi="Calibri" w:cs="Calibri"/>
          <w:noProof/>
        </w:rPr>
        <w:t>:179-209.</w:t>
      </w:r>
      <w:bookmarkEnd w:id="982"/>
    </w:p>
    <w:p w:rsidR="00E23915" w:rsidRPr="00E23915" w:rsidRDefault="00E23915" w:rsidP="00E23915">
      <w:pPr>
        <w:spacing w:after="0" w:line="240" w:lineRule="auto"/>
        <w:ind w:left="720" w:hanging="720"/>
        <w:rPr>
          <w:rFonts w:ascii="Calibri" w:hAnsi="Calibri" w:cs="Calibri"/>
          <w:noProof/>
        </w:rPr>
      </w:pPr>
      <w:bookmarkStart w:id="983" w:name="_ENREF_33"/>
      <w:r w:rsidRPr="00E23915">
        <w:rPr>
          <w:rFonts w:ascii="Calibri" w:hAnsi="Calibri" w:cs="Calibri"/>
          <w:noProof/>
        </w:rPr>
        <w:t>van der Werf, G. R., D. C. Morton, R. S. DeFries, L. Giglio, J. T. Randerson, G. J. Collatz, and P. S. Kasibhatla. 2009. Estimates of fire emissions from an active deforestation region in the southern Amazon based on satellite data and biogeochemical modelling.</w:t>
      </w:r>
      <w:bookmarkEnd w:id="983"/>
    </w:p>
    <w:p w:rsidR="00E23915" w:rsidRPr="00E23915" w:rsidRDefault="00E23915" w:rsidP="00E23915">
      <w:pPr>
        <w:spacing w:after="0" w:line="240" w:lineRule="auto"/>
        <w:ind w:left="720" w:hanging="720"/>
        <w:rPr>
          <w:rFonts w:ascii="Calibri" w:hAnsi="Calibri" w:cs="Calibri"/>
          <w:noProof/>
        </w:rPr>
      </w:pPr>
      <w:bookmarkStart w:id="984" w:name="_ENREF_34"/>
      <w:r w:rsidRPr="00E23915">
        <w:rPr>
          <w:rFonts w:ascii="Calibri" w:hAnsi="Calibri" w:cs="Calibri"/>
          <w:noProof/>
        </w:rPr>
        <w:t>Wahyunto, S. Ritung, and H. Subagjo. 2003. Peta Luas Sebaran Lahan Gambut danKandungan Karbon di Pulau Sumatera/Maps of Area of Peatland Distribution and Carbon Content in Sumatera, 1990-2002. Wetlands International e Indonesia Programme and Wildlife Habitat Canada (WHC), Bogor.</w:t>
      </w:r>
      <w:bookmarkEnd w:id="984"/>
    </w:p>
    <w:p w:rsidR="00E23915" w:rsidRPr="00E23915" w:rsidRDefault="00E23915" w:rsidP="00E23915">
      <w:pPr>
        <w:spacing w:after="0" w:line="240" w:lineRule="auto"/>
        <w:ind w:left="720" w:hanging="720"/>
        <w:rPr>
          <w:rFonts w:ascii="Calibri" w:hAnsi="Calibri" w:cs="Calibri"/>
          <w:noProof/>
        </w:rPr>
      </w:pPr>
      <w:bookmarkStart w:id="985" w:name="_ENREF_35"/>
      <w:r w:rsidRPr="00E23915">
        <w:rPr>
          <w:rFonts w:ascii="Calibri" w:hAnsi="Calibri" w:cs="Calibri"/>
          <w:noProof/>
        </w:rPr>
        <w:t>Wahyunto, S. Ritung, and H. Subagjo. 2004. Peta Sebaran Lahan Gambut, Luas dan Kandungan Karbon di Kalimantan/Map of Peatland Distribution Area and Carbon Content in Kalimantan, 2000-2002. Wetlands International - Indonesia Programme and Wildlife Habitat Canada (WHC), Bogor.</w:t>
      </w:r>
      <w:bookmarkEnd w:id="985"/>
    </w:p>
    <w:p w:rsidR="00E23915" w:rsidRPr="00E23915" w:rsidRDefault="00E23915" w:rsidP="00E23915">
      <w:pPr>
        <w:spacing w:after="0" w:line="240" w:lineRule="auto"/>
        <w:ind w:left="720" w:hanging="720"/>
        <w:rPr>
          <w:rFonts w:ascii="Calibri" w:hAnsi="Calibri" w:cs="Calibri"/>
          <w:noProof/>
        </w:rPr>
      </w:pPr>
      <w:bookmarkStart w:id="986" w:name="_ENREF_36"/>
      <w:r w:rsidRPr="00E23915">
        <w:rPr>
          <w:rFonts w:ascii="Calibri" w:hAnsi="Calibri" w:cs="Calibri"/>
          <w:noProof/>
        </w:rPr>
        <w:t xml:space="preserve">Warner, B. G., D. C. Nobes, and B. D. Theimer. 1990. An application of ground penetrating radar to peat stratigraphy of Ellice Swamp, southwestern Ontario. Canadian Journal of Earth Science </w:t>
      </w:r>
      <w:r w:rsidRPr="00E23915">
        <w:rPr>
          <w:rFonts w:ascii="Calibri" w:hAnsi="Calibri" w:cs="Calibri"/>
          <w:b/>
          <w:noProof/>
        </w:rPr>
        <w:t>27</w:t>
      </w:r>
      <w:r w:rsidRPr="00E23915">
        <w:rPr>
          <w:rFonts w:ascii="Calibri" w:hAnsi="Calibri" w:cs="Calibri"/>
          <w:noProof/>
        </w:rPr>
        <w:t>:932-938.</w:t>
      </w:r>
      <w:bookmarkEnd w:id="986"/>
    </w:p>
    <w:p w:rsidR="00E23915" w:rsidRPr="00E23915" w:rsidRDefault="00E23915" w:rsidP="00E23915">
      <w:pPr>
        <w:spacing w:line="240" w:lineRule="auto"/>
        <w:ind w:left="720" w:hanging="720"/>
        <w:rPr>
          <w:rFonts w:ascii="Calibri" w:hAnsi="Calibri" w:cs="Calibri"/>
          <w:noProof/>
        </w:rPr>
      </w:pPr>
      <w:bookmarkStart w:id="987" w:name="_ENREF_37"/>
      <w:r w:rsidRPr="00E23915">
        <w:rPr>
          <w:rFonts w:ascii="Calibri" w:hAnsi="Calibri" w:cs="Calibri"/>
          <w:noProof/>
        </w:rPr>
        <w:t xml:space="preserve">Yu, Z. , J. Loisel, D. P. Brosseau, D. W. Beilman, and S. J. Hunt. 2010. Global peatland dynamics since the Last Glacial Maximum. Geophys. Res. Lett </w:t>
      </w:r>
      <w:r w:rsidRPr="00E23915">
        <w:rPr>
          <w:rFonts w:ascii="Calibri" w:hAnsi="Calibri" w:cs="Calibri"/>
          <w:b/>
          <w:noProof/>
        </w:rPr>
        <w:t>37</w:t>
      </w:r>
      <w:r w:rsidRPr="00E23915">
        <w:rPr>
          <w:rFonts w:ascii="Calibri" w:hAnsi="Calibri" w:cs="Calibri"/>
          <w:noProof/>
        </w:rPr>
        <w:t>:doi:10.1029/ 2010GL043584.</w:t>
      </w:r>
      <w:bookmarkEnd w:id="987"/>
    </w:p>
    <w:p w:rsidR="00E23915" w:rsidRDefault="00E23915" w:rsidP="00E23915">
      <w:pPr>
        <w:spacing w:line="240" w:lineRule="auto"/>
        <w:rPr>
          <w:ins w:id="988" w:author="Xavier" w:date="2015-04-13T00:19:00Z"/>
          <w:rFonts w:ascii="Calibri" w:hAnsi="Calibri" w:cs="Calibri"/>
          <w:noProof/>
        </w:rPr>
      </w:pPr>
    </w:p>
    <w:p w:rsidR="00A73FD8" w:rsidRDefault="00A73FD8" w:rsidP="00E23915">
      <w:pPr>
        <w:spacing w:line="240" w:lineRule="auto"/>
        <w:rPr>
          <w:ins w:id="989" w:author="Xavier" w:date="2015-04-13T00:19:00Z"/>
          <w:rFonts w:ascii="Calibri" w:hAnsi="Calibri" w:cs="Calibri"/>
          <w:noProof/>
        </w:rPr>
      </w:pPr>
    </w:p>
    <w:p w:rsidR="00A73FD8" w:rsidRDefault="00A73FD8" w:rsidP="00E23915">
      <w:pPr>
        <w:spacing w:line="240" w:lineRule="auto"/>
        <w:rPr>
          <w:ins w:id="990" w:author="Xavier" w:date="2015-04-13T00:19:00Z"/>
          <w:rFonts w:ascii="Calibri" w:hAnsi="Calibri" w:cs="Calibri"/>
          <w:noProof/>
        </w:rPr>
      </w:pPr>
    </w:p>
    <w:p w:rsidR="00A73FD8" w:rsidRDefault="00A73FD8" w:rsidP="00E23915">
      <w:pPr>
        <w:spacing w:line="240" w:lineRule="auto"/>
        <w:rPr>
          <w:ins w:id="991" w:author="Xavier" w:date="2015-04-13T00:19:00Z"/>
          <w:rFonts w:ascii="Calibri" w:hAnsi="Calibri" w:cs="Calibri"/>
          <w:noProof/>
        </w:rPr>
      </w:pPr>
    </w:p>
    <w:p w:rsidR="00A73FD8" w:rsidRDefault="00A73FD8" w:rsidP="00E23915">
      <w:pPr>
        <w:spacing w:line="240" w:lineRule="auto"/>
        <w:rPr>
          <w:ins w:id="992" w:author="Xavier" w:date="2015-04-13T00:19:00Z"/>
          <w:rFonts w:ascii="Calibri" w:hAnsi="Calibri" w:cs="Calibri"/>
          <w:noProof/>
        </w:rPr>
      </w:pPr>
    </w:p>
    <w:p w:rsidR="00A73FD8" w:rsidRDefault="00A73FD8" w:rsidP="00E23915">
      <w:pPr>
        <w:spacing w:line="240" w:lineRule="auto"/>
        <w:rPr>
          <w:rFonts w:ascii="Calibri" w:hAnsi="Calibri" w:cs="Calibri"/>
          <w:noProof/>
        </w:rPr>
      </w:pPr>
    </w:p>
    <w:p w:rsidR="00654796" w:rsidRDefault="00F87A5A" w:rsidP="00654796">
      <w:pPr>
        <w:rPr>
          <w:rFonts w:ascii="Times New Roman" w:hAnsi="Times New Roman" w:cs="Times New Roman"/>
        </w:rPr>
      </w:pPr>
      <w:r>
        <w:rPr>
          <w:rFonts w:ascii="Times New Roman" w:hAnsi="Times New Roman" w:cs="Times New Roman"/>
        </w:rPr>
        <w:fldChar w:fldCharType="end"/>
      </w:r>
      <w:r w:rsidR="00C355CF" w:rsidRPr="00C355CF">
        <w:rPr>
          <w:rFonts w:ascii="Times New Roman" w:hAnsi="Times New Roman" w:cs="Times New Roman"/>
          <w:b/>
        </w:rPr>
        <w:t xml:space="preserve"> </w:t>
      </w:r>
      <w:r w:rsidR="00C355CF" w:rsidRPr="00832AE8">
        <w:rPr>
          <w:rFonts w:ascii="Times New Roman" w:hAnsi="Times New Roman" w:cs="Times New Roman"/>
          <w:b/>
        </w:rPr>
        <w:t>Table 1</w:t>
      </w:r>
      <w:r w:rsidR="00C355CF">
        <w:rPr>
          <w:rFonts w:ascii="Times New Roman" w:hAnsi="Times New Roman" w:cs="Times New Roman"/>
        </w:rPr>
        <w:t xml:space="preserve">: Summary of field sites including landcover, peat depth (from direct core measurements) and land system after </w:t>
      </w:r>
      <w:proofErr w:type="spellStart"/>
      <w:r w:rsidR="00C355CF">
        <w:rPr>
          <w:rFonts w:ascii="Times New Roman" w:hAnsi="Times New Roman" w:cs="Times New Roman"/>
        </w:rPr>
        <w:t>RePPProT</w:t>
      </w:r>
      <w:proofErr w:type="spellEnd"/>
      <w:r w:rsidR="00C355CF">
        <w:rPr>
          <w:rFonts w:ascii="Times New Roman" w:hAnsi="Times New Roman" w:cs="Times New Roman"/>
        </w:rPr>
        <w:t xml:space="preserve">, </w:t>
      </w:r>
      <w:r w:rsidR="0084532F" w:rsidRPr="0084532F">
        <w:rPr>
          <w:rFonts w:ascii="Times New Roman" w:hAnsi="Times New Roman" w:cs="Times New Roman"/>
        </w:rPr>
        <w:t xml:space="preserve">Regional Physical Planning </w:t>
      </w:r>
      <w:proofErr w:type="spellStart"/>
      <w:r w:rsidR="0084532F" w:rsidRPr="0084532F">
        <w:rPr>
          <w:rFonts w:ascii="Times New Roman" w:hAnsi="Times New Roman" w:cs="Times New Roman"/>
        </w:rPr>
        <w:t>Programme</w:t>
      </w:r>
      <w:proofErr w:type="spellEnd"/>
      <w:r w:rsidR="0084532F" w:rsidRPr="0084532F">
        <w:rPr>
          <w:rFonts w:ascii="Times New Roman" w:hAnsi="Times New Roman" w:cs="Times New Roman"/>
        </w:rPr>
        <w:t xml:space="preserve"> for Transmigration..</w:t>
      </w:r>
      <w:r w:rsidR="00C355CF">
        <w:rPr>
          <w:rFonts w:ascii="Times New Roman" w:hAnsi="Times New Roman" w:cs="Times New Roman"/>
        </w:rPr>
        <w:t>1990.</w:t>
      </w:r>
    </w:p>
    <w:tbl>
      <w:tblPr>
        <w:tblStyle w:val="LightShading1"/>
        <w:tblW w:w="0" w:type="auto"/>
        <w:tblLook w:val="04A0"/>
      </w:tblPr>
      <w:tblGrid>
        <w:gridCol w:w="2249"/>
        <w:gridCol w:w="1662"/>
        <w:gridCol w:w="1237"/>
        <w:gridCol w:w="2464"/>
        <w:gridCol w:w="1964"/>
      </w:tblGrid>
      <w:tr w:rsidR="007B64ED" w:rsidTr="007B64ED">
        <w:trPr>
          <w:cnfStyle w:val="100000000000"/>
          <w:trHeight w:val="506"/>
        </w:trPr>
        <w:tc>
          <w:tcPr>
            <w:cnfStyle w:val="001000000000"/>
            <w:tcW w:w="2249" w:type="dxa"/>
            <w:shd w:val="clear" w:color="auto" w:fill="auto"/>
          </w:tcPr>
          <w:p w:rsidR="007B64ED" w:rsidRDefault="007B64ED" w:rsidP="00654796">
            <w:pPr>
              <w:rPr>
                <w:rFonts w:ascii="Times New Roman" w:hAnsi="Times New Roman" w:cs="Times New Roman"/>
              </w:rPr>
            </w:pPr>
            <w:r>
              <w:rPr>
                <w:rFonts w:ascii="Times New Roman" w:hAnsi="Times New Roman" w:cs="Times New Roman"/>
              </w:rPr>
              <w:t>Study Site</w:t>
            </w:r>
          </w:p>
        </w:tc>
        <w:tc>
          <w:tcPr>
            <w:tcW w:w="1662" w:type="dxa"/>
            <w:shd w:val="clear" w:color="auto" w:fill="auto"/>
          </w:tcPr>
          <w:p w:rsidR="007B64ED" w:rsidRDefault="007B64ED" w:rsidP="00654796">
            <w:pPr>
              <w:cnfStyle w:val="100000000000"/>
              <w:rPr>
                <w:rFonts w:ascii="Times New Roman" w:hAnsi="Times New Roman" w:cs="Times New Roman"/>
              </w:rPr>
            </w:pPr>
            <w:r>
              <w:rPr>
                <w:rFonts w:ascii="Times New Roman" w:hAnsi="Times New Roman" w:cs="Times New Roman"/>
              </w:rPr>
              <w:t>Landcover</w:t>
            </w:r>
          </w:p>
        </w:tc>
        <w:tc>
          <w:tcPr>
            <w:tcW w:w="1237" w:type="dxa"/>
            <w:shd w:val="clear" w:color="auto" w:fill="auto"/>
          </w:tcPr>
          <w:p w:rsidR="007B64ED" w:rsidRDefault="007B64ED" w:rsidP="008C0E53">
            <w:pPr>
              <w:cnfStyle w:val="100000000000"/>
              <w:rPr>
                <w:rFonts w:ascii="Times New Roman" w:hAnsi="Times New Roman" w:cs="Times New Roman"/>
              </w:rPr>
            </w:pPr>
            <w:r>
              <w:rPr>
                <w:rFonts w:ascii="Times New Roman" w:hAnsi="Times New Roman" w:cs="Times New Roman"/>
              </w:rPr>
              <w:t xml:space="preserve">Peat </w:t>
            </w:r>
            <w:r w:rsidR="008C0E53">
              <w:rPr>
                <w:rFonts w:ascii="Times New Roman" w:hAnsi="Times New Roman" w:cs="Times New Roman"/>
              </w:rPr>
              <w:t>d</w:t>
            </w:r>
            <w:r>
              <w:rPr>
                <w:rFonts w:ascii="Times New Roman" w:hAnsi="Times New Roman" w:cs="Times New Roman"/>
              </w:rPr>
              <w:t>epth (m)</w:t>
            </w:r>
          </w:p>
        </w:tc>
        <w:tc>
          <w:tcPr>
            <w:tcW w:w="2464" w:type="dxa"/>
            <w:shd w:val="clear" w:color="auto" w:fill="auto"/>
          </w:tcPr>
          <w:p w:rsidR="007B64ED" w:rsidRDefault="007B64ED" w:rsidP="00654796">
            <w:pPr>
              <w:cnfStyle w:val="100000000000"/>
              <w:rPr>
                <w:rFonts w:ascii="Times New Roman" w:hAnsi="Times New Roman" w:cs="Times New Roman"/>
              </w:rPr>
            </w:pPr>
            <w:r>
              <w:rPr>
                <w:rFonts w:ascii="Times New Roman" w:hAnsi="Times New Roman" w:cs="Times New Roman"/>
              </w:rPr>
              <w:t>Land system</w:t>
            </w:r>
          </w:p>
        </w:tc>
        <w:tc>
          <w:tcPr>
            <w:tcW w:w="1964" w:type="dxa"/>
          </w:tcPr>
          <w:p w:rsidR="007B64ED" w:rsidRDefault="007B64ED" w:rsidP="00654796">
            <w:pPr>
              <w:cnfStyle w:val="100000000000"/>
              <w:rPr>
                <w:rFonts w:ascii="Times New Roman" w:hAnsi="Times New Roman" w:cs="Times New Roman"/>
              </w:rPr>
            </w:pPr>
            <w:r>
              <w:rPr>
                <w:rFonts w:ascii="Times New Roman" w:hAnsi="Times New Roman" w:cs="Times New Roman"/>
              </w:rPr>
              <w:t>Description</w:t>
            </w:r>
          </w:p>
        </w:tc>
      </w:tr>
      <w:tr w:rsidR="007B64ED" w:rsidTr="007B64ED">
        <w:trPr>
          <w:cnfStyle w:val="000000100000"/>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Tanjung</w:t>
            </w:r>
            <w:proofErr w:type="spellEnd"/>
            <w:r>
              <w:rPr>
                <w:rFonts w:ascii="Times New Roman" w:hAnsi="Times New Roman" w:cs="Times New Roman"/>
              </w:rPr>
              <w:t xml:space="preserve"> </w:t>
            </w:r>
            <w:proofErr w:type="spellStart"/>
            <w:r>
              <w:rPr>
                <w:rFonts w:ascii="Times New Roman" w:hAnsi="Times New Roman" w:cs="Times New Roman"/>
              </w:rPr>
              <w:t>Gunung</w:t>
            </w:r>
            <w:proofErr w:type="spellEnd"/>
            <w:r>
              <w:rPr>
                <w:rFonts w:ascii="Times New Roman" w:hAnsi="Times New Roman" w:cs="Times New Roman"/>
              </w:rPr>
              <w:t xml:space="preserve"> 1 (TG1)</w:t>
            </w:r>
          </w:p>
        </w:tc>
        <w:tc>
          <w:tcPr>
            <w:tcW w:w="1662"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Thinned forest</w:t>
            </w:r>
          </w:p>
        </w:tc>
        <w:tc>
          <w:tcPr>
            <w:tcW w:w="1237"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3.9-4.3</w:t>
            </w:r>
          </w:p>
        </w:tc>
        <w:tc>
          <w:tcPr>
            <w:tcW w:w="2464"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KHY-MDW transition (MDW)</w:t>
            </w:r>
          </w:p>
        </w:tc>
        <w:tc>
          <w:tcPr>
            <w:tcW w:w="1964" w:type="dxa"/>
            <w:tcBorders>
              <w:top w:val="single" w:sz="8" w:space="0" w:color="000000" w:themeColor="text1"/>
              <w:bottom w:val="nil"/>
            </w:tcBorders>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Shallow peat swamps</w:t>
            </w:r>
          </w:p>
        </w:tc>
      </w:tr>
      <w:tr w:rsidR="007B64ED" w:rsidTr="007B64ED">
        <w:trPr>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Tanjung</w:t>
            </w:r>
            <w:proofErr w:type="spellEnd"/>
            <w:r>
              <w:rPr>
                <w:rFonts w:ascii="Times New Roman" w:hAnsi="Times New Roman" w:cs="Times New Roman"/>
              </w:rPr>
              <w:t xml:space="preserve"> </w:t>
            </w:r>
            <w:proofErr w:type="spellStart"/>
            <w:r>
              <w:rPr>
                <w:rFonts w:ascii="Times New Roman" w:hAnsi="Times New Roman" w:cs="Times New Roman"/>
              </w:rPr>
              <w:t>Gunung</w:t>
            </w:r>
            <w:proofErr w:type="spellEnd"/>
            <w:r>
              <w:rPr>
                <w:rFonts w:ascii="Times New Roman" w:hAnsi="Times New Roman" w:cs="Times New Roman"/>
              </w:rPr>
              <w:t xml:space="preserve"> 2 (TG2)</w:t>
            </w:r>
          </w:p>
        </w:tc>
        <w:tc>
          <w:tcPr>
            <w:tcW w:w="1662" w:type="dxa"/>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Rubber plantation</w:t>
            </w:r>
          </w:p>
        </w:tc>
        <w:tc>
          <w:tcPr>
            <w:tcW w:w="1237" w:type="dxa"/>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0.3-3.5</w:t>
            </w:r>
          </w:p>
        </w:tc>
        <w:tc>
          <w:tcPr>
            <w:tcW w:w="2464" w:type="dxa"/>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KHY-MDW transition (KHY-MDW)</w:t>
            </w:r>
          </w:p>
        </w:tc>
        <w:tc>
          <w:tcPr>
            <w:tcW w:w="1964" w:type="dxa"/>
            <w:tcBorders>
              <w:top w:val="nil"/>
              <w:bottom w:val="nil"/>
            </w:tcBorders>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Shallow peat swamps-estuarine/riverine plains</w:t>
            </w:r>
          </w:p>
        </w:tc>
      </w:tr>
      <w:tr w:rsidR="007B64ED" w:rsidTr="007B64ED">
        <w:trPr>
          <w:cnfStyle w:val="000000100000"/>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lastRenderedPageBreak/>
              <w:t>Pelang</w:t>
            </w:r>
            <w:proofErr w:type="spellEnd"/>
            <w:r>
              <w:rPr>
                <w:rFonts w:ascii="Times New Roman" w:hAnsi="Times New Roman" w:cs="Times New Roman"/>
              </w:rPr>
              <w:t xml:space="preserve"> Forest 1 (P1)</w:t>
            </w:r>
          </w:p>
        </w:tc>
        <w:tc>
          <w:tcPr>
            <w:tcW w:w="1662"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Disturbed forest</w:t>
            </w:r>
          </w:p>
        </w:tc>
        <w:tc>
          <w:tcPr>
            <w:tcW w:w="1237"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4.0-5.0</w:t>
            </w:r>
          </w:p>
        </w:tc>
        <w:tc>
          <w:tcPr>
            <w:tcW w:w="2464"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GBT-MDW boundary</w:t>
            </w:r>
          </w:p>
        </w:tc>
        <w:tc>
          <w:tcPr>
            <w:tcW w:w="1964" w:type="dxa"/>
            <w:tcBorders>
              <w:top w:val="nil"/>
              <w:bottom w:val="nil"/>
            </w:tcBorders>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Deep peat swamp-shallow peat swamp</w:t>
            </w:r>
          </w:p>
        </w:tc>
      </w:tr>
      <w:tr w:rsidR="007B64ED" w:rsidTr="007B64ED">
        <w:trPr>
          <w:trHeight w:val="506"/>
        </w:trPr>
        <w:tc>
          <w:tcPr>
            <w:cnfStyle w:val="001000000000"/>
            <w:tcW w:w="2249" w:type="dxa"/>
            <w:tcBorders>
              <w:bottom w:val="single" w:sz="8" w:space="0" w:color="000000" w:themeColor="text1"/>
            </w:tcBorders>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Pelan</w:t>
            </w:r>
            <w:r w:rsidR="0061343F">
              <w:rPr>
                <w:rFonts w:ascii="Times New Roman" w:hAnsi="Times New Roman" w:cs="Times New Roman"/>
              </w:rPr>
              <w:t>g</w:t>
            </w:r>
            <w:proofErr w:type="spellEnd"/>
            <w:r>
              <w:rPr>
                <w:rFonts w:ascii="Times New Roman" w:hAnsi="Times New Roman" w:cs="Times New Roman"/>
              </w:rPr>
              <w:t xml:space="preserve"> Forest 2 (P2)</w:t>
            </w:r>
          </w:p>
        </w:tc>
        <w:tc>
          <w:tcPr>
            <w:tcW w:w="1662" w:type="dxa"/>
            <w:tcBorders>
              <w:bottom w:val="single" w:sz="8" w:space="0" w:color="000000" w:themeColor="text1"/>
            </w:tcBorders>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Thinned forest</w:t>
            </w:r>
          </w:p>
        </w:tc>
        <w:tc>
          <w:tcPr>
            <w:tcW w:w="1237" w:type="dxa"/>
            <w:tcBorders>
              <w:bottom w:val="single" w:sz="8" w:space="0" w:color="000000" w:themeColor="text1"/>
            </w:tcBorders>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&gt;9.0</w:t>
            </w:r>
          </w:p>
        </w:tc>
        <w:tc>
          <w:tcPr>
            <w:tcW w:w="2464" w:type="dxa"/>
            <w:tcBorders>
              <w:bottom w:val="single" w:sz="8" w:space="0" w:color="000000" w:themeColor="text1"/>
            </w:tcBorders>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GBT</w:t>
            </w:r>
          </w:p>
        </w:tc>
        <w:tc>
          <w:tcPr>
            <w:tcW w:w="1964" w:type="dxa"/>
            <w:tcBorders>
              <w:top w:val="nil"/>
              <w:bottom w:val="single" w:sz="8" w:space="0" w:color="000000" w:themeColor="text1"/>
            </w:tcBorders>
            <w:shd w:val="clear" w:color="auto" w:fill="auto"/>
          </w:tcPr>
          <w:p w:rsidR="007B64ED" w:rsidRDefault="007B64ED" w:rsidP="008651EA">
            <w:pPr>
              <w:cnfStyle w:val="000000000000"/>
              <w:rPr>
                <w:rFonts w:ascii="Times New Roman" w:hAnsi="Times New Roman" w:cs="Times New Roman"/>
              </w:rPr>
            </w:pPr>
            <w:r>
              <w:rPr>
                <w:rFonts w:ascii="Times New Roman" w:hAnsi="Times New Roman" w:cs="Times New Roman"/>
              </w:rPr>
              <w:t>Deep pea</w:t>
            </w:r>
            <w:r w:rsidR="008651EA">
              <w:rPr>
                <w:rFonts w:ascii="Times New Roman" w:hAnsi="Times New Roman" w:cs="Times New Roman"/>
              </w:rPr>
              <w:t>t</w:t>
            </w:r>
            <w:r>
              <w:rPr>
                <w:rFonts w:ascii="Times New Roman" w:hAnsi="Times New Roman" w:cs="Times New Roman"/>
              </w:rPr>
              <w:t xml:space="preserve"> swamp</w:t>
            </w:r>
          </w:p>
        </w:tc>
      </w:tr>
    </w:tbl>
    <w:p w:rsidR="00654796" w:rsidRDefault="00654796" w:rsidP="00654796">
      <w:pPr>
        <w:rPr>
          <w:rFonts w:ascii="Times New Roman" w:hAnsi="Times New Roman" w:cs="Times New Roman"/>
        </w:rPr>
      </w:pPr>
    </w:p>
    <w:p w:rsidR="00B30666" w:rsidRDefault="00B30666" w:rsidP="005B1ADF">
      <w:pPr>
        <w:rPr>
          <w:rFonts w:ascii="Times New Roman" w:hAnsi="Times New Roman" w:cs="Times New Roman"/>
        </w:rPr>
      </w:pPr>
    </w:p>
    <w:p w:rsidR="00C355CF" w:rsidRDefault="00C355CF" w:rsidP="005B1ADF">
      <w:pPr>
        <w:rPr>
          <w:rFonts w:ascii="Times New Roman" w:hAnsi="Times New Roman" w:cs="Times New Roman"/>
        </w:rPr>
      </w:pPr>
    </w:p>
    <w:p w:rsidR="00832AE8" w:rsidRDefault="00C355CF" w:rsidP="005B1ADF">
      <w:pPr>
        <w:rPr>
          <w:rFonts w:ascii="Times New Roman" w:hAnsi="Times New Roman" w:cs="Times New Roman"/>
        </w:rPr>
      </w:pPr>
      <w:r w:rsidRPr="00832AE8">
        <w:rPr>
          <w:rFonts w:ascii="Times New Roman" w:hAnsi="Times New Roman" w:cs="Times New Roman"/>
          <w:b/>
        </w:rPr>
        <w:t>Table 2</w:t>
      </w:r>
      <w:r>
        <w:rPr>
          <w:rFonts w:ascii="Times New Roman" w:hAnsi="Times New Roman" w:cs="Times New Roman"/>
        </w:rPr>
        <w:t>: Summary of cores including coordinates, landcover, peat depth (from direct coring)</w:t>
      </w:r>
      <w:r w:rsidR="0000651C">
        <w:rPr>
          <w:rFonts w:ascii="Times New Roman" w:hAnsi="Times New Roman" w:cs="Times New Roman"/>
        </w:rPr>
        <w:t>,</w:t>
      </w:r>
      <w:r>
        <w:rPr>
          <w:rFonts w:ascii="Times New Roman" w:hAnsi="Times New Roman" w:cs="Times New Roman"/>
        </w:rPr>
        <w:t>C stock along the peat profile (in Mg ha</w:t>
      </w:r>
      <w:r w:rsidRPr="00B6392A">
        <w:rPr>
          <w:rFonts w:ascii="Times New Roman" w:hAnsi="Times New Roman" w:cs="Times New Roman"/>
          <w:vertAlign w:val="superscript"/>
        </w:rPr>
        <w:t>-1</w:t>
      </w:r>
      <w:r>
        <w:rPr>
          <w:rFonts w:ascii="Times New Roman" w:hAnsi="Times New Roman" w:cs="Times New Roman"/>
        </w:rPr>
        <w:t xml:space="preserve">) and mean % C </w:t>
      </w:r>
      <w:r w:rsidR="00442467">
        <w:rPr>
          <w:rFonts w:ascii="Times New Roman" w:hAnsi="Times New Roman" w:cs="Times New Roman"/>
        </w:rPr>
        <w:t>in</w:t>
      </w:r>
      <w:r w:rsidR="0000651C">
        <w:rPr>
          <w:rFonts w:ascii="Times New Roman" w:hAnsi="Times New Roman" w:cs="Times New Roman"/>
        </w:rPr>
        <w:t xml:space="preserve"> </w:t>
      </w:r>
      <w:r>
        <w:rPr>
          <w:rFonts w:ascii="Times New Roman" w:hAnsi="Times New Roman" w:cs="Times New Roman"/>
        </w:rPr>
        <w:t>the peat layer.</w:t>
      </w:r>
    </w:p>
    <w:tbl>
      <w:tblPr>
        <w:tblStyle w:val="LightShading1"/>
        <w:tblW w:w="0" w:type="auto"/>
        <w:tblLook w:val="04A0"/>
      </w:tblPr>
      <w:tblGrid>
        <w:gridCol w:w="918"/>
        <w:gridCol w:w="1530"/>
        <w:gridCol w:w="1800"/>
        <w:gridCol w:w="754"/>
        <w:gridCol w:w="1316"/>
        <w:gridCol w:w="1458"/>
        <w:gridCol w:w="1458"/>
      </w:tblGrid>
      <w:tr w:rsidR="00454784" w:rsidTr="00454784">
        <w:trPr>
          <w:cnfStyle w:val="100000000000"/>
          <w:trHeight w:val="506"/>
        </w:trPr>
        <w:tc>
          <w:tcPr>
            <w:cnfStyle w:val="001000000000"/>
            <w:tcW w:w="918" w:type="dxa"/>
            <w:shd w:val="clear" w:color="auto" w:fill="auto"/>
            <w:vAlign w:val="center"/>
          </w:tcPr>
          <w:p w:rsidR="00F87A5A" w:rsidRDefault="00454784" w:rsidP="00F87A5A">
            <w:pPr>
              <w:jc w:val="center"/>
              <w:rPr>
                <w:rFonts w:ascii="Times New Roman" w:eastAsiaTheme="majorEastAsia" w:hAnsi="Times New Roman" w:cs="Times New Roman"/>
                <w:color w:val="365F91" w:themeColor="accent1" w:themeShade="BF"/>
                <w:sz w:val="28"/>
                <w:szCs w:val="28"/>
              </w:rPr>
              <w:pPrChange w:id="993" w:author="Xavier" w:date="2015-04-10T01:33:00Z">
                <w:pPr>
                  <w:keepNext/>
                  <w:keepLines/>
                  <w:spacing w:before="480" w:line="276" w:lineRule="auto"/>
                  <w:outlineLvl w:val="0"/>
                </w:pPr>
              </w:pPrChange>
            </w:pPr>
            <w:r>
              <w:rPr>
                <w:rFonts w:ascii="Times New Roman" w:hAnsi="Times New Roman" w:cs="Times New Roman"/>
              </w:rPr>
              <w:t>Core</w:t>
            </w:r>
          </w:p>
        </w:tc>
        <w:tc>
          <w:tcPr>
            <w:tcW w:w="1530" w:type="dxa"/>
            <w:shd w:val="clear" w:color="auto" w:fill="auto"/>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Coordinates</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(deg)</w:t>
            </w:r>
          </w:p>
        </w:tc>
        <w:tc>
          <w:tcPr>
            <w:tcW w:w="1800" w:type="dxa"/>
            <w:shd w:val="clear" w:color="auto" w:fill="auto"/>
            <w:vAlign w:val="center"/>
          </w:tcPr>
          <w:p w:rsidR="00F87A5A" w:rsidRDefault="00454784" w:rsidP="00F87A5A">
            <w:pPr>
              <w:jc w:val="center"/>
              <w:cnfStyle w:val="100000000000"/>
              <w:rPr>
                <w:rFonts w:ascii="Times New Roman" w:eastAsiaTheme="majorEastAsia" w:hAnsi="Times New Roman" w:cs="Times New Roman"/>
                <w:color w:val="365F91" w:themeColor="accent1" w:themeShade="BF"/>
                <w:sz w:val="28"/>
                <w:szCs w:val="28"/>
              </w:rPr>
              <w:pPrChange w:id="994" w:author="Xavier" w:date="2015-04-10T01:33:00Z">
                <w:pPr>
                  <w:keepNext/>
                  <w:keepLines/>
                  <w:spacing w:before="480" w:line="276" w:lineRule="auto"/>
                  <w:outlineLvl w:val="0"/>
                  <w:cnfStyle w:val="100000000000"/>
                </w:pPr>
              </w:pPrChange>
            </w:pPr>
            <w:r>
              <w:rPr>
                <w:rFonts w:ascii="Times New Roman" w:hAnsi="Times New Roman" w:cs="Times New Roman"/>
              </w:rPr>
              <w:t>Landcover</w:t>
            </w:r>
          </w:p>
        </w:tc>
        <w:tc>
          <w:tcPr>
            <w:tcW w:w="754" w:type="dxa"/>
            <w:shd w:val="clear" w:color="auto" w:fill="auto"/>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Peat depth</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(m)</w:t>
            </w:r>
          </w:p>
        </w:tc>
        <w:tc>
          <w:tcPr>
            <w:tcW w:w="1316" w:type="dxa"/>
            <w:vAlign w:val="center"/>
          </w:tcPr>
          <w:p w:rsidR="00454784" w:rsidRDefault="00454784" w:rsidP="009C3B8C">
            <w:pPr>
              <w:jc w:val="center"/>
              <w:cnfStyle w:val="100000000000"/>
              <w:rPr>
                <w:ins w:id="995" w:author="Xavier" w:date="2015-04-10T01:21:00Z"/>
                <w:rFonts w:ascii="Times New Roman" w:hAnsi="Times New Roman" w:cs="Times New Roman"/>
              </w:rPr>
            </w:pPr>
            <w:r>
              <w:rPr>
                <w:rFonts w:ascii="Times New Roman" w:hAnsi="Times New Roman" w:cs="Times New Roman"/>
              </w:rPr>
              <w:t>Peat profile C stock</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(Mg ha</w:t>
            </w:r>
            <w:r w:rsidRPr="00ED717F">
              <w:rPr>
                <w:rFonts w:ascii="Times New Roman" w:hAnsi="Times New Roman" w:cs="Times New Roman"/>
                <w:vertAlign w:val="superscript"/>
              </w:rPr>
              <w:t>-1</w:t>
            </w:r>
            <w:r>
              <w:rPr>
                <w:rFonts w:ascii="Times New Roman" w:hAnsi="Times New Roman" w:cs="Times New Roman"/>
              </w:rPr>
              <w:t>)</w:t>
            </w:r>
          </w:p>
        </w:tc>
        <w:tc>
          <w:tcPr>
            <w:tcW w:w="1458" w:type="dxa"/>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 xml:space="preserve">Mean peat </w:t>
            </w:r>
            <w:ins w:id="996" w:author="Xavier" w:date="2015-04-10T01:26:00Z">
              <w:r>
                <w:rPr>
                  <w:rFonts w:ascii="Times New Roman" w:hAnsi="Times New Roman" w:cs="Times New Roman"/>
                </w:rPr>
                <w:t>bulk density</w:t>
              </w:r>
            </w:ins>
            <w:ins w:id="997" w:author="Xavier" w:date="2015-04-10T01:29:00Z">
              <w:r w:rsidR="00CC61D2">
                <w:rPr>
                  <w:rFonts w:ascii="Times New Roman" w:hAnsi="Times New Roman" w:cs="Times New Roman"/>
                </w:rPr>
                <w:t xml:space="preserve"> (g cm</w:t>
              </w:r>
              <w:r w:rsidR="00CC61D2" w:rsidRPr="00CC61D2">
                <w:rPr>
                  <w:rFonts w:ascii="Times New Roman" w:hAnsi="Times New Roman" w:cs="Times New Roman"/>
                  <w:vertAlign w:val="superscript"/>
                </w:rPr>
                <w:t>-3</w:t>
              </w:r>
              <w:r w:rsidR="00CC61D2">
                <w:rPr>
                  <w:rFonts w:ascii="Times New Roman" w:hAnsi="Times New Roman" w:cs="Times New Roman"/>
                </w:rPr>
                <w:t>)</w:t>
              </w:r>
            </w:ins>
          </w:p>
        </w:tc>
        <w:tc>
          <w:tcPr>
            <w:tcW w:w="1458" w:type="dxa"/>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Mean peat C</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 C)</w:t>
            </w:r>
          </w:p>
        </w:tc>
      </w:tr>
      <w:tr w:rsidR="00454784" w:rsidTr="00454784">
        <w:trPr>
          <w:cnfStyle w:val="000000100000"/>
          <w:trHeight w:val="506"/>
        </w:trPr>
        <w:tc>
          <w:tcPr>
            <w:cnfStyle w:val="001000000000"/>
            <w:tcW w:w="918" w:type="dxa"/>
            <w:shd w:val="clear" w:color="auto" w:fill="auto"/>
          </w:tcPr>
          <w:p w:rsidR="00F87A5A" w:rsidRDefault="00454784" w:rsidP="00F87A5A">
            <w:pPr>
              <w:jc w:val="center"/>
              <w:rPr>
                <w:rFonts w:ascii="Times New Roman" w:eastAsiaTheme="majorEastAsia" w:hAnsi="Times New Roman" w:cs="Times New Roman"/>
                <w:color w:val="365F91" w:themeColor="accent1" w:themeShade="BF"/>
                <w:sz w:val="28"/>
                <w:szCs w:val="28"/>
              </w:rPr>
              <w:pPrChange w:id="998" w:author="Xavier" w:date="2015-04-10T01:33:00Z">
                <w:pPr>
                  <w:keepNext/>
                  <w:keepLines/>
                  <w:spacing w:before="480" w:line="276" w:lineRule="auto"/>
                  <w:outlineLvl w:val="0"/>
                </w:pPr>
              </w:pPrChange>
            </w:pPr>
            <w:r>
              <w:rPr>
                <w:rFonts w:ascii="Times New Roman" w:hAnsi="Times New Roman" w:cs="Times New Roman"/>
              </w:rPr>
              <w:t>TG1.1</w:t>
            </w:r>
          </w:p>
        </w:tc>
        <w:tc>
          <w:tcPr>
            <w:tcW w:w="1530" w:type="dxa"/>
            <w:shd w:val="clear" w:color="auto" w:fill="auto"/>
          </w:tcPr>
          <w:p w:rsidR="00F87A5A" w:rsidRDefault="00454784" w:rsidP="00F87A5A">
            <w:pPr>
              <w:jc w:val="center"/>
              <w:cnfStyle w:val="000000100000"/>
              <w:rPr>
                <w:rFonts w:ascii="Times New Roman" w:eastAsiaTheme="majorEastAsia" w:hAnsi="Times New Roman" w:cs="Times New Roman"/>
                <w:b/>
                <w:bCs/>
                <w:color w:val="365F91" w:themeColor="accent1" w:themeShade="BF"/>
                <w:sz w:val="28"/>
                <w:szCs w:val="28"/>
              </w:rPr>
              <w:pPrChange w:id="999" w:author="Xavier" w:date="2015-04-10T01:33:00Z">
                <w:pPr>
                  <w:keepNext/>
                  <w:keepLines/>
                  <w:spacing w:before="480" w:line="276" w:lineRule="auto"/>
                  <w:outlineLvl w:val="0"/>
                  <w:cnfStyle w:val="000000100000"/>
                </w:pPr>
              </w:pPrChange>
            </w:pPr>
            <w:r>
              <w:rPr>
                <w:rFonts w:ascii="Times New Roman" w:hAnsi="Times New Roman" w:cs="Times New Roman"/>
              </w:rPr>
              <w:t>Lat: 110.0699</w:t>
            </w:r>
          </w:p>
          <w:p w:rsidR="00F87A5A" w:rsidRDefault="00454784" w:rsidP="00F87A5A">
            <w:pPr>
              <w:jc w:val="center"/>
              <w:cnfStyle w:val="000000100000"/>
              <w:rPr>
                <w:rFonts w:ascii="Times New Roman" w:eastAsiaTheme="majorEastAsia" w:hAnsi="Times New Roman" w:cs="Times New Roman"/>
                <w:b/>
                <w:bCs/>
                <w:color w:val="365F91" w:themeColor="accent1" w:themeShade="BF"/>
                <w:sz w:val="28"/>
                <w:szCs w:val="28"/>
              </w:rPr>
              <w:pPrChange w:id="1000" w:author="Xavier" w:date="2015-04-10T01:33:00Z">
                <w:pPr>
                  <w:keepNext/>
                  <w:keepLines/>
                  <w:spacing w:before="480" w:line="276" w:lineRule="auto"/>
                  <w:outlineLvl w:val="0"/>
                  <w:cnfStyle w:val="000000100000"/>
                </w:pPr>
              </w:pPrChange>
            </w:pPr>
            <w:r>
              <w:rPr>
                <w:rFonts w:ascii="Times New Roman" w:hAnsi="Times New Roman" w:cs="Times New Roman"/>
              </w:rPr>
              <w:t>Long: -1.3036</w:t>
            </w:r>
          </w:p>
        </w:tc>
        <w:tc>
          <w:tcPr>
            <w:tcW w:w="1800" w:type="dxa"/>
            <w:shd w:val="clear" w:color="auto" w:fill="auto"/>
          </w:tcPr>
          <w:p w:rsidR="00F87A5A" w:rsidRDefault="00454784" w:rsidP="00F87A5A">
            <w:pPr>
              <w:jc w:val="center"/>
              <w:cnfStyle w:val="000000100000"/>
              <w:rPr>
                <w:rFonts w:ascii="Times New Roman" w:eastAsiaTheme="majorEastAsia" w:hAnsi="Times New Roman" w:cs="Times New Roman"/>
                <w:b/>
                <w:bCs/>
                <w:color w:val="365F91" w:themeColor="accent1" w:themeShade="BF"/>
                <w:sz w:val="28"/>
                <w:szCs w:val="28"/>
              </w:rPr>
              <w:pPrChange w:id="1001" w:author="Xavier" w:date="2015-04-10T01:33:00Z">
                <w:pPr>
                  <w:keepNext/>
                  <w:keepLines/>
                  <w:spacing w:before="480" w:line="276" w:lineRule="auto"/>
                  <w:outlineLvl w:val="0"/>
                  <w:cnfStyle w:val="000000100000"/>
                </w:pPr>
              </w:pPrChange>
            </w:pPr>
            <w:r>
              <w:rPr>
                <w:rFonts w:ascii="Times New Roman" w:hAnsi="Times New Roman" w:cs="Times New Roman"/>
              </w:rPr>
              <w:t>Thinned Forest</w:t>
            </w:r>
          </w:p>
        </w:tc>
        <w:tc>
          <w:tcPr>
            <w:tcW w:w="754" w:type="dxa"/>
            <w:shd w:val="clear" w:color="auto" w:fill="auto"/>
          </w:tcPr>
          <w:p w:rsidR="00F87A5A" w:rsidRDefault="00454784" w:rsidP="00F87A5A">
            <w:pPr>
              <w:jc w:val="center"/>
              <w:cnfStyle w:val="000000100000"/>
              <w:rPr>
                <w:rFonts w:ascii="Times New Roman" w:eastAsiaTheme="majorEastAsia" w:hAnsi="Times New Roman" w:cs="Times New Roman"/>
                <w:b/>
                <w:bCs/>
                <w:color w:val="365F91" w:themeColor="accent1" w:themeShade="BF"/>
                <w:sz w:val="28"/>
                <w:szCs w:val="28"/>
              </w:rPr>
              <w:pPrChange w:id="1002" w:author="Xavier" w:date="2015-04-10T01:33:00Z">
                <w:pPr>
                  <w:keepNext/>
                  <w:keepLines/>
                  <w:spacing w:before="480" w:line="276" w:lineRule="auto"/>
                  <w:outlineLvl w:val="0"/>
                  <w:cnfStyle w:val="000000100000"/>
                </w:pPr>
              </w:pPrChange>
            </w:pPr>
            <w:r>
              <w:rPr>
                <w:rFonts w:ascii="Times New Roman" w:hAnsi="Times New Roman" w:cs="Times New Roman"/>
              </w:rPr>
              <w:t>4.1</w:t>
            </w:r>
          </w:p>
        </w:tc>
        <w:tc>
          <w:tcPr>
            <w:tcW w:w="1316" w:type="dxa"/>
            <w:shd w:val="clear" w:color="auto" w:fill="auto"/>
          </w:tcPr>
          <w:p w:rsidR="00F87A5A" w:rsidRDefault="00454784" w:rsidP="00F87A5A">
            <w:pPr>
              <w:jc w:val="center"/>
              <w:cnfStyle w:val="000000100000"/>
              <w:rPr>
                <w:rFonts w:ascii="Times New Roman" w:eastAsiaTheme="majorEastAsia" w:hAnsi="Times New Roman" w:cs="Times New Roman"/>
                <w:b/>
                <w:bCs/>
                <w:color w:val="365F91" w:themeColor="accent1" w:themeShade="BF"/>
                <w:sz w:val="28"/>
                <w:szCs w:val="28"/>
              </w:rPr>
              <w:pPrChange w:id="1003" w:author="Xavier" w:date="2015-04-10T01:33:00Z">
                <w:pPr>
                  <w:keepNext/>
                  <w:keepLines/>
                  <w:spacing w:before="480" w:line="276" w:lineRule="auto"/>
                  <w:outlineLvl w:val="0"/>
                  <w:cnfStyle w:val="000000100000"/>
                </w:pPr>
              </w:pPrChange>
            </w:pPr>
            <w:r>
              <w:rPr>
                <w:rFonts w:ascii="Times New Roman" w:hAnsi="Times New Roman" w:cs="Times New Roman"/>
              </w:rPr>
              <w:t>2300.53</w:t>
            </w:r>
          </w:p>
        </w:tc>
        <w:tc>
          <w:tcPr>
            <w:tcW w:w="1458" w:type="dxa"/>
            <w:tcBorders>
              <w:top w:val="single" w:sz="8" w:space="0" w:color="000000" w:themeColor="text1"/>
              <w:bottom w:val="nil"/>
            </w:tcBorders>
            <w:shd w:val="clear" w:color="auto" w:fill="auto"/>
          </w:tcPr>
          <w:p w:rsidR="00454784" w:rsidRDefault="00CC61D2" w:rsidP="009C3B8C">
            <w:pPr>
              <w:jc w:val="center"/>
              <w:cnfStyle w:val="000000100000"/>
              <w:rPr>
                <w:rFonts w:ascii="Times New Roman" w:hAnsi="Times New Roman" w:cs="Times New Roman"/>
              </w:rPr>
            </w:pPr>
            <w:ins w:id="1004" w:author="Xavier" w:date="2015-04-10T01:31:00Z">
              <w:r>
                <w:rPr>
                  <w:rFonts w:ascii="Times New Roman" w:hAnsi="Times New Roman" w:cs="Times New Roman"/>
                </w:rPr>
                <w:t>0.10</w:t>
              </w:r>
            </w:ins>
          </w:p>
        </w:tc>
        <w:tc>
          <w:tcPr>
            <w:tcW w:w="1458" w:type="dxa"/>
            <w:tcBorders>
              <w:top w:val="single" w:sz="8" w:space="0" w:color="000000" w:themeColor="text1"/>
              <w:bottom w:val="nil"/>
            </w:tcBorders>
            <w:shd w:val="clear" w:color="auto" w:fill="auto"/>
          </w:tcPr>
          <w:p w:rsidR="00454784" w:rsidRDefault="00454784" w:rsidP="009C3B8C">
            <w:pPr>
              <w:jc w:val="center"/>
              <w:cnfStyle w:val="000000100000"/>
              <w:rPr>
                <w:rFonts w:ascii="Times New Roman" w:hAnsi="Times New Roman" w:cs="Times New Roman"/>
              </w:rPr>
            </w:pPr>
            <w:r>
              <w:rPr>
                <w:rFonts w:ascii="Times New Roman" w:hAnsi="Times New Roman" w:cs="Times New Roman"/>
              </w:rPr>
              <w:t>57.74</w:t>
            </w:r>
          </w:p>
        </w:tc>
      </w:tr>
      <w:tr w:rsidR="00454784" w:rsidTr="00454784">
        <w:trPr>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05" w:author="Xavier" w:date="2015-04-10T01:33:00Z">
                <w:pPr>
                  <w:spacing w:after="200" w:line="276" w:lineRule="auto"/>
                </w:pPr>
              </w:pPrChange>
            </w:pPr>
            <w:r>
              <w:rPr>
                <w:rFonts w:ascii="Times New Roman" w:hAnsi="Times New Roman" w:cs="Times New Roman"/>
              </w:rPr>
              <w:t>TG1.2</w:t>
            </w:r>
          </w:p>
        </w:tc>
        <w:tc>
          <w:tcPr>
            <w:tcW w:w="1530" w:type="dxa"/>
            <w:shd w:val="clear" w:color="auto" w:fill="auto"/>
          </w:tcPr>
          <w:p w:rsidR="00F87A5A" w:rsidRDefault="00454784" w:rsidP="00F87A5A">
            <w:pPr>
              <w:jc w:val="center"/>
              <w:cnfStyle w:val="000000000000"/>
              <w:rPr>
                <w:rFonts w:ascii="Times New Roman" w:hAnsi="Times New Roman" w:cs="Times New Roman"/>
                <w:color w:val="auto"/>
              </w:rPr>
              <w:pPrChange w:id="1006" w:author="Xavier" w:date="2015-04-10T01:33:00Z">
                <w:pPr>
                  <w:spacing w:after="200" w:line="276" w:lineRule="auto"/>
                  <w:cnfStyle w:val="000000000000"/>
                </w:pPr>
              </w:pPrChange>
            </w:pPr>
            <w:r>
              <w:rPr>
                <w:rFonts w:ascii="Times New Roman" w:hAnsi="Times New Roman" w:cs="Times New Roman"/>
              </w:rPr>
              <w:t>Lat: 110.0702</w:t>
            </w:r>
          </w:p>
          <w:p w:rsidR="00F87A5A" w:rsidRDefault="00454784" w:rsidP="00F87A5A">
            <w:pPr>
              <w:jc w:val="center"/>
              <w:cnfStyle w:val="000000000000"/>
              <w:rPr>
                <w:rFonts w:ascii="Times New Roman" w:hAnsi="Times New Roman" w:cs="Times New Roman"/>
                <w:color w:val="auto"/>
              </w:rPr>
              <w:pPrChange w:id="1007" w:author="Xavier" w:date="2015-04-10T01:33:00Z">
                <w:pPr>
                  <w:spacing w:after="200" w:line="276" w:lineRule="auto"/>
                  <w:cnfStyle w:val="000000000000"/>
                </w:pPr>
              </w:pPrChange>
            </w:pPr>
            <w:r>
              <w:rPr>
                <w:rFonts w:ascii="Times New Roman" w:hAnsi="Times New Roman" w:cs="Times New Roman"/>
              </w:rPr>
              <w:t>Long: -1.3035</w:t>
            </w:r>
          </w:p>
        </w:tc>
        <w:tc>
          <w:tcPr>
            <w:tcW w:w="1800" w:type="dxa"/>
            <w:shd w:val="clear" w:color="auto" w:fill="auto"/>
          </w:tcPr>
          <w:p w:rsidR="00F87A5A" w:rsidRDefault="00454784" w:rsidP="00F87A5A">
            <w:pPr>
              <w:jc w:val="center"/>
              <w:cnfStyle w:val="000000000000"/>
              <w:rPr>
                <w:rFonts w:ascii="Times New Roman" w:hAnsi="Times New Roman" w:cs="Times New Roman"/>
                <w:color w:val="auto"/>
              </w:rPr>
              <w:pPrChange w:id="1008" w:author="Xavier" w:date="2015-04-10T01:33:00Z">
                <w:pPr>
                  <w:spacing w:after="200" w:line="276" w:lineRule="auto"/>
                  <w:cnfStyle w:val="000000000000"/>
                </w:pPr>
              </w:pPrChange>
            </w:pPr>
            <w:r>
              <w:rPr>
                <w:rFonts w:ascii="Times New Roman" w:hAnsi="Times New Roman" w:cs="Times New Roman"/>
              </w:rPr>
              <w:t>Thinned Forest</w:t>
            </w:r>
          </w:p>
        </w:tc>
        <w:tc>
          <w:tcPr>
            <w:tcW w:w="754" w:type="dxa"/>
            <w:shd w:val="clear" w:color="auto" w:fill="auto"/>
          </w:tcPr>
          <w:p w:rsidR="00F87A5A" w:rsidRDefault="00454784" w:rsidP="00F87A5A">
            <w:pPr>
              <w:jc w:val="center"/>
              <w:cnfStyle w:val="000000000000"/>
              <w:rPr>
                <w:rFonts w:ascii="Times New Roman" w:hAnsi="Times New Roman" w:cs="Times New Roman"/>
                <w:color w:val="auto"/>
              </w:rPr>
              <w:pPrChange w:id="1009" w:author="Xavier" w:date="2015-04-10T01:33:00Z">
                <w:pPr>
                  <w:spacing w:after="200" w:line="276" w:lineRule="auto"/>
                  <w:cnfStyle w:val="000000000000"/>
                </w:pPr>
              </w:pPrChange>
            </w:pPr>
            <w:r>
              <w:rPr>
                <w:rFonts w:ascii="Times New Roman" w:hAnsi="Times New Roman" w:cs="Times New Roman"/>
              </w:rPr>
              <w:t>4.1</w:t>
            </w:r>
          </w:p>
        </w:tc>
        <w:tc>
          <w:tcPr>
            <w:tcW w:w="1316" w:type="dxa"/>
            <w:shd w:val="clear" w:color="auto" w:fill="auto"/>
          </w:tcPr>
          <w:p w:rsidR="00F87A5A" w:rsidRDefault="00454784" w:rsidP="00F87A5A">
            <w:pPr>
              <w:jc w:val="center"/>
              <w:cnfStyle w:val="000000000000"/>
              <w:rPr>
                <w:rFonts w:ascii="Times New Roman" w:hAnsi="Times New Roman" w:cs="Times New Roman"/>
                <w:color w:val="auto"/>
              </w:rPr>
              <w:pPrChange w:id="1010" w:author="Xavier" w:date="2015-04-10T01:33:00Z">
                <w:pPr>
                  <w:spacing w:after="200" w:line="276" w:lineRule="auto"/>
                  <w:cnfStyle w:val="000000000000"/>
                </w:pPr>
              </w:pPrChange>
            </w:pPr>
            <w:r>
              <w:rPr>
                <w:rFonts w:ascii="Times New Roman" w:hAnsi="Times New Roman" w:cs="Times New Roman"/>
              </w:rPr>
              <w:t>2321.39</w:t>
            </w:r>
          </w:p>
        </w:tc>
        <w:tc>
          <w:tcPr>
            <w:tcW w:w="1458" w:type="dxa"/>
            <w:tcBorders>
              <w:top w:val="nil"/>
              <w:bottom w:val="nil"/>
            </w:tcBorders>
            <w:shd w:val="clear" w:color="auto" w:fill="auto"/>
          </w:tcPr>
          <w:p w:rsidR="00F87A5A" w:rsidRDefault="00CC61D2" w:rsidP="00F87A5A">
            <w:pPr>
              <w:jc w:val="center"/>
              <w:cnfStyle w:val="000000000000"/>
              <w:rPr>
                <w:rFonts w:ascii="Times New Roman" w:hAnsi="Times New Roman" w:cs="Times New Roman"/>
                <w:color w:val="auto"/>
              </w:rPr>
              <w:pPrChange w:id="1011" w:author="Xavier" w:date="2015-04-10T01:33:00Z">
                <w:pPr>
                  <w:spacing w:after="200" w:line="276" w:lineRule="auto"/>
                  <w:cnfStyle w:val="000000000000"/>
                </w:pPr>
              </w:pPrChange>
            </w:pPr>
            <w:ins w:id="1012" w:author="Xavier" w:date="2015-04-10T01:31:00Z">
              <w:r>
                <w:rPr>
                  <w:rFonts w:ascii="Times New Roman" w:hAnsi="Times New Roman" w:cs="Times New Roman"/>
                </w:rPr>
                <w:t>0.10</w:t>
              </w:r>
            </w:ins>
          </w:p>
        </w:tc>
        <w:tc>
          <w:tcPr>
            <w:tcW w:w="1458" w:type="dxa"/>
            <w:tcBorders>
              <w:top w:val="nil"/>
              <w:bottom w:val="nil"/>
            </w:tcBorders>
            <w:shd w:val="clear" w:color="auto" w:fill="auto"/>
          </w:tcPr>
          <w:p w:rsidR="00F87A5A" w:rsidRDefault="00454784" w:rsidP="00F87A5A">
            <w:pPr>
              <w:jc w:val="center"/>
              <w:cnfStyle w:val="000000000000"/>
              <w:rPr>
                <w:rFonts w:ascii="Times New Roman" w:hAnsi="Times New Roman" w:cs="Times New Roman"/>
                <w:color w:val="auto"/>
              </w:rPr>
              <w:pPrChange w:id="1013" w:author="Xavier" w:date="2015-04-10T01:33:00Z">
                <w:pPr>
                  <w:spacing w:after="200" w:line="276" w:lineRule="auto"/>
                  <w:cnfStyle w:val="000000000000"/>
                </w:pPr>
              </w:pPrChange>
            </w:pPr>
            <w:r>
              <w:rPr>
                <w:rFonts w:ascii="Times New Roman" w:hAnsi="Times New Roman" w:cs="Times New Roman"/>
              </w:rPr>
              <w:t>59.33</w:t>
            </w:r>
          </w:p>
        </w:tc>
      </w:tr>
      <w:tr w:rsidR="00454784" w:rsidTr="00454784">
        <w:trPr>
          <w:cnfStyle w:val="000000100000"/>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14" w:author="Xavier" w:date="2015-04-10T01:33:00Z">
                <w:pPr>
                  <w:spacing w:after="200" w:line="276" w:lineRule="auto"/>
                </w:pPr>
              </w:pPrChange>
            </w:pPr>
            <w:r>
              <w:rPr>
                <w:rFonts w:ascii="Times New Roman" w:hAnsi="Times New Roman" w:cs="Times New Roman"/>
              </w:rPr>
              <w:t>TG2.1</w:t>
            </w:r>
          </w:p>
        </w:tc>
        <w:tc>
          <w:tcPr>
            <w:tcW w:w="1530" w:type="dxa"/>
            <w:shd w:val="clear" w:color="auto" w:fill="auto"/>
          </w:tcPr>
          <w:p w:rsidR="00F87A5A" w:rsidRDefault="00454784" w:rsidP="00F87A5A">
            <w:pPr>
              <w:jc w:val="center"/>
              <w:cnfStyle w:val="000000100000"/>
              <w:rPr>
                <w:rFonts w:ascii="Times New Roman" w:hAnsi="Times New Roman" w:cs="Times New Roman"/>
                <w:color w:val="auto"/>
              </w:rPr>
              <w:pPrChange w:id="1015" w:author="Xavier" w:date="2015-04-10T01:33:00Z">
                <w:pPr>
                  <w:spacing w:after="200" w:line="276" w:lineRule="auto"/>
                  <w:cnfStyle w:val="000000100000"/>
                </w:pPr>
              </w:pPrChange>
            </w:pPr>
            <w:r>
              <w:rPr>
                <w:rFonts w:ascii="Times New Roman" w:hAnsi="Times New Roman" w:cs="Times New Roman"/>
              </w:rPr>
              <w:t>Lat: 110.0631</w:t>
            </w:r>
          </w:p>
          <w:p w:rsidR="00F87A5A" w:rsidRDefault="00454784" w:rsidP="00F87A5A">
            <w:pPr>
              <w:jc w:val="center"/>
              <w:cnfStyle w:val="000000100000"/>
              <w:rPr>
                <w:rFonts w:ascii="Times New Roman" w:hAnsi="Times New Roman" w:cs="Times New Roman"/>
                <w:color w:val="auto"/>
              </w:rPr>
              <w:pPrChange w:id="1016" w:author="Xavier" w:date="2015-04-10T01:33:00Z">
                <w:pPr>
                  <w:spacing w:after="200" w:line="276" w:lineRule="auto"/>
                  <w:cnfStyle w:val="000000100000"/>
                </w:pPr>
              </w:pPrChange>
            </w:pPr>
            <w:r>
              <w:rPr>
                <w:rFonts w:ascii="Times New Roman" w:hAnsi="Times New Roman" w:cs="Times New Roman"/>
              </w:rPr>
              <w:t>Long: -1.2986</w:t>
            </w:r>
          </w:p>
        </w:tc>
        <w:tc>
          <w:tcPr>
            <w:tcW w:w="1800" w:type="dxa"/>
            <w:shd w:val="clear" w:color="auto" w:fill="auto"/>
          </w:tcPr>
          <w:p w:rsidR="00F87A5A" w:rsidRDefault="00454784" w:rsidP="00F87A5A">
            <w:pPr>
              <w:jc w:val="center"/>
              <w:cnfStyle w:val="000000100000"/>
              <w:rPr>
                <w:rFonts w:ascii="Times New Roman" w:hAnsi="Times New Roman" w:cs="Times New Roman"/>
                <w:color w:val="auto"/>
              </w:rPr>
              <w:pPrChange w:id="1017" w:author="Xavier" w:date="2015-04-10T01:33:00Z">
                <w:pPr>
                  <w:spacing w:after="200" w:line="276" w:lineRule="auto"/>
                  <w:cnfStyle w:val="000000100000"/>
                </w:pPr>
              </w:pPrChange>
            </w:pPr>
            <w:r>
              <w:rPr>
                <w:rFonts w:ascii="Times New Roman" w:hAnsi="Times New Roman" w:cs="Times New Roman"/>
              </w:rPr>
              <w:t>Rubber plantation</w:t>
            </w:r>
          </w:p>
        </w:tc>
        <w:tc>
          <w:tcPr>
            <w:tcW w:w="754" w:type="dxa"/>
            <w:shd w:val="clear" w:color="auto" w:fill="auto"/>
          </w:tcPr>
          <w:p w:rsidR="00F87A5A" w:rsidRDefault="00454784" w:rsidP="00F87A5A">
            <w:pPr>
              <w:jc w:val="center"/>
              <w:cnfStyle w:val="000000100000"/>
              <w:rPr>
                <w:rFonts w:ascii="Times New Roman" w:hAnsi="Times New Roman" w:cs="Times New Roman"/>
                <w:color w:val="auto"/>
              </w:rPr>
              <w:pPrChange w:id="1018" w:author="Xavier" w:date="2015-04-10T01:33:00Z">
                <w:pPr>
                  <w:spacing w:after="200" w:line="276" w:lineRule="auto"/>
                  <w:cnfStyle w:val="000000100000"/>
                </w:pPr>
              </w:pPrChange>
            </w:pPr>
            <w:r>
              <w:rPr>
                <w:rFonts w:ascii="Times New Roman" w:hAnsi="Times New Roman" w:cs="Times New Roman"/>
              </w:rPr>
              <w:t>3.0</w:t>
            </w:r>
          </w:p>
        </w:tc>
        <w:tc>
          <w:tcPr>
            <w:tcW w:w="1316" w:type="dxa"/>
            <w:shd w:val="clear" w:color="auto" w:fill="auto"/>
          </w:tcPr>
          <w:p w:rsidR="00F87A5A" w:rsidRDefault="00454784" w:rsidP="00F87A5A">
            <w:pPr>
              <w:jc w:val="center"/>
              <w:cnfStyle w:val="000000100000"/>
              <w:rPr>
                <w:rFonts w:ascii="Times New Roman" w:hAnsi="Times New Roman" w:cs="Times New Roman"/>
                <w:color w:val="auto"/>
              </w:rPr>
              <w:pPrChange w:id="1019" w:author="Xavier" w:date="2015-04-10T01:33:00Z">
                <w:pPr>
                  <w:spacing w:after="200" w:line="276" w:lineRule="auto"/>
                  <w:cnfStyle w:val="000000100000"/>
                </w:pPr>
              </w:pPrChange>
            </w:pPr>
            <w:r>
              <w:rPr>
                <w:rFonts w:ascii="Times New Roman" w:hAnsi="Times New Roman" w:cs="Times New Roman"/>
              </w:rPr>
              <w:t>1662.02</w:t>
            </w:r>
          </w:p>
        </w:tc>
        <w:tc>
          <w:tcPr>
            <w:tcW w:w="1458" w:type="dxa"/>
            <w:tcBorders>
              <w:top w:val="nil"/>
              <w:bottom w:val="nil"/>
            </w:tcBorders>
            <w:shd w:val="clear" w:color="auto" w:fill="auto"/>
          </w:tcPr>
          <w:p w:rsidR="00F87A5A" w:rsidRDefault="00CC61D2" w:rsidP="00F87A5A">
            <w:pPr>
              <w:jc w:val="center"/>
              <w:cnfStyle w:val="000000100000"/>
              <w:rPr>
                <w:rFonts w:ascii="Times New Roman" w:hAnsi="Times New Roman" w:cs="Times New Roman"/>
                <w:color w:val="auto"/>
              </w:rPr>
              <w:pPrChange w:id="1020" w:author="Xavier" w:date="2015-04-10T01:33:00Z">
                <w:pPr>
                  <w:spacing w:after="200" w:line="276" w:lineRule="auto"/>
                  <w:cnfStyle w:val="000000100000"/>
                </w:pPr>
              </w:pPrChange>
            </w:pPr>
            <w:ins w:id="1021" w:author="Xavier" w:date="2015-04-10T01:31:00Z">
              <w:r>
                <w:rPr>
                  <w:rFonts w:ascii="Times New Roman" w:hAnsi="Times New Roman" w:cs="Times New Roman"/>
                </w:rPr>
                <w:t>0.1</w:t>
              </w:r>
            </w:ins>
            <w:ins w:id="1022" w:author="Xavier" w:date="2015-04-10T01:32:00Z">
              <w:r>
                <w:rPr>
                  <w:rFonts w:ascii="Times New Roman" w:hAnsi="Times New Roman" w:cs="Times New Roman"/>
                </w:rPr>
                <w:t>1</w:t>
              </w:r>
            </w:ins>
          </w:p>
        </w:tc>
        <w:tc>
          <w:tcPr>
            <w:tcW w:w="1458" w:type="dxa"/>
            <w:tcBorders>
              <w:top w:val="nil"/>
              <w:bottom w:val="nil"/>
            </w:tcBorders>
            <w:shd w:val="clear" w:color="auto" w:fill="auto"/>
          </w:tcPr>
          <w:p w:rsidR="00F87A5A" w:rsidRDefault="00454784" w:rsidP="00F87A5A">
            <w:pPr>
              <w:jc w:val="center"/>
              <w:cnfStyle w:val="000000100000"/>
              <w:rPr>
                <w:rFonts w:ascii="Times New Roman" w:hAnsi="Times New Roman" w:cs="Times New Roman"/>
                <w:color w:val="auto"/>
              </w:rPr>
              <w:pPrChange w:id="1023" w:author="Xavier" w:date="2015-04-10T01:33:00Z">
                <w:pPr>
                  <w:spacing w:after="200" w:line="276" w:lineRule="auto"/>
                  <w:cnfStyle w:val="000000100000"/>
                </w:pPr>
              </w:pPrChange>
            </w:pPr>
            <w:r>
              <w:rPr>
                <w:rFonts w:ascii="Times New Roman" w:hAnsi="Times New Roman" w:cs="Times New Roman"/>
              </w:rPr>
              <w:t>52.13</w:t>
            </w:r>
          </w:p>
        </w:tc>
      </w:tr>
      <w:tr w:rsidR="00454784" w:rsidTr="00454784">
        <w:trPr>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24" w:author="Xavier" w:date="2015-04-10T01:33:00Z">
                <w:pPr>
                  <w:spacing w:after="200" w:line="276" w:lineRule="auto"/>
                </w:pPr>
              </w:pPrChange>
            </w:pPr>
            <w:r>
              <w:rPr>
                <w:rFonts w:ascii="Times New Roman" w:hAnsi="Times New Roman" w:cs="Times New Roman"/>
              </w:rPr>
              <w:t>TG2.2</w:t>
            </w:r>
          </w:p>
        </w:tc>
        <w:tc>
          <w:tcPr>
            <w:tcW w:w="1530" w:type="dxa"/>
            <w:shd w:val="clear" w:color="auto" w:fill="auto"/>
          </w:tcPr>
          <w:p w:rsidR="00F87A5A" w:rsidRDefault="00454784" w:rsidP="00F87A5A">
            <w:pPr>
              <w:jc w:val="center"/>
              <w:cnfStyle w:val="000000000000"/>
              <w:rPr>
                <w:rFonts w:ascii="Times New Roman" w:hAnsi="Times New Roman" w:cs="Times New Roman"/>
                <w:color w:val="auto"/>
              </w:rPr>
              <w:pPrChange w:id="1025" w:author="Xavier" w:date="2015-04-10T01:33:00Z">
                <w:pPr>
                  <w:spacing w:after="200" w:line="276" w:lineRule="auto"/>
                  <w:cnfStyle w:val="000000000000"/>
                </w:pPr>
              </w:pPrChange>
            </w:pPr>
            <w:r>
              <w:rPr>
                <w:rFonts w:ascii="Times New Roman" w:hAnsi="Times New Roman" w:cs="Times New Roman"/>
              </w:rPr>
              <w:t>Lat: 110.0633</w:t>
            </w:r>
          </w:p>
          <w:p w:rsidR="00F87A5A" w:rsidRDefault="00454784" w:rsidP="00F87A5A">
            <w:pPr>
              <w:jc w:val="center"/>
              <w:cnfStyle w:val="000000000000"/>
              <w:rPr>
                <w:rFonts w:ascii="Times New Roman" w:hAnsi="Times New Roman" w:cs="Times New Roman"/>
                <w:color w:val="auto"/>
              </w:rPr>
              <w:pPrChange w:id="1026" w:author="Xavier" w:date="2015-04-10T01:33:00Z">
                <w:pPr>
                  <w:spacing w:after="200" w:line="276" w:lineRule="auto"/>
                  <w:cnfStyle w:val="000000000000"/>
                </w:pPr>
              </w:pPrChange>
            </w:pPr>
            <w:r>
              <w:rPr>
                <w:rFonts w:ascii="Times New Roman" w:hAnsi="Times New Roman" w:cs="Times New Roman"/>
              </w:rPr>
              <w:t>Long: -1.2989</w:t>
            </w:r>
          </w:p>
        </w:tc>
        <w:tc>
          <w:tcPr>
            <w:tcW w:w="1800" w:type="dxa"/>
            <w:shd w:val="clear" w:color="auto" w:fill="auto"/>
          </w:tcPr>
          <w:p w:rsidR="00F87A5A" w:rsidRDefault="00454784" w:rsidP="00F87A5A">
            <w:pPr>
              <w:jc w:val="center"/>
              <w:cnfStyle w:val="000000000000"/>
              <w:rPr>
                <w:rFonts w:ascii="Times New Roman" w:hAnsi="Times New Roman" w:cs="Times New Roman"/>
                <w:color w:val="auto"/>
              </w:rPr>
              <w:pPrChange w:id="1027" w:author="Xavier" w:date="2015-04-10T01:33:00Z">
                <w:pPr>
                  <w:spacing w:after="200" w:line="276" w:lineRule="auto"/>
                  <w:cnfStyle w:val="000000000000"/>
                </w:pPr>
              </w:pPrChange>
            </w:pPr>
            <w:r>
              <w:rPr>
                <w:rFonts w:ascii="Times New Roman" w:hAnsi="Times New Roman" w:cs="Times New Roman"/>
              </w:rPr>
              <w:t>Rubber plantation</w:t>
            </w:r>
          </w:p>
        </w:tc>
        <w:tc>
          <w:tcPr>
            <w:tcW w:w="754" w:type="dxa"/>
            <w:shd w:val="clear" w:color="auto" w:fill="auto"/>
          </w:tcPr>
          <w:p w:rsidR="00F87A5A" w:rsidRDefault="00454784" w:rsidP="00F87A5A">
            <w:pPr>
              <w:jc w:val="center"/>
              <w:cnfStyle w:val="000000000000"/>
              <w:rPr>
                <w:rFonts w:ascii="Times New Roman" w:hAnsi="Times New Roman" w:cs="Times New Roman"/>
                <w:color w:val="auto"/>
              </w:rPr>
              <w:pPrChange w:id="1028" w:author="Xavier" w:date="2015-04-10T01:33:00Z">
                <w:pPr>
                  <w:spacing w:after="200" w:line="276" w:lineRule="auto"/>
                  <w:cnfStyle w:val="000000000000"/>
                </w:pPr>
              </w:pPrChange>
            </w:pPr>
            <w:r>
              <w:rPr>
                <w:rFonts w:ascii="Times New Roman" w:hAnsi="Times New Roman" w:cs="Times New Roman"/>
              </w:rPr>
              <w:t>3.0</w:t>
            </w:r>
          </w:p>
        </w:tc>
        <w:tc>
          <w:tcPr>
            <w:tcW w:w="1316" w:type="dxa"/>
            <w:shd w:val="clear" w:color="auto" w:fill="auto"/>
          </w:tcPr>
          <w:p w:rsidR="00F87A5A" w:rsidRDefault="00454784" w:rsidP="00F87A5A">
            <w:pPr>
              <w:jc w:val="center"/>
              <w:cnfStyle w:val="000000000000"/>
              <w:rPr>
                <w:rFonts w:ascii="Times New Roman" w:hAnsi="Times New Roman" w:cs="Times New Roman"/>
                <w:color w:val="auto"/>
              </w:rPr>
              <w:pPrChange w:id="1029" w:author="Xavier" w:date="2015-04-10T01:33:00Z">
                <w:pPr>
                  <w:spacing w:after="200" w:line="276" w:lineRule="auto"/>
                  <w:cnfStyle w:val="000000000000"/>
                </w:pPr>
              </w:pPrChange>
            </w:pPr>
            <w:r>
              <w:rPr>
                <w:rFonts w:ascii="Times New Roman" w:hAnsi="Times New Roman" w:cs="Times New Roman"/>
              </w:rPr>
              <w:t>1764.31</w:t>
            </w:r>
          </w:p>
        </w:tc>
        <w:tc>
          <w:tcPr>
            <w:tcW w:w="1458" w:type="dxa"/>
            <w:tcBorders>
              <w:top w:val="nil"/>
              <w:bottom w:val="nil"/>
            </w:tcBorders>
            <w:shd w:val="clear" w:color="auto" w:fill="auto"/>
          </w:tcPr>
          <w:p w:rsidR="00F87A5A" w:rsidRDefault="00CC61D2" w:rsidP="00F87A5A">
            <w:pPr>
              <w:jc w:val="center"/>
              <w:cnfStyle w:val="000000000000"/>
              <w:rPr>
                <w:rFonts w:ascii="Times New Roman" w:hAnsi="Times New Roman" w:cs="Times New Roman"/>
                <w:color w:val="auto"/>
              </w:rPr>
              <w:pPrChange w:id="1030" w:author="Xavier" w:date="2015-04-10T01:33:00Z">
                <w:pPr>
                  <w:spacing w:after="200" w:line="276" w:lineRule="auto"/>
                  <w:cnfStyle w:val="000000000000"/>
                </w:pPr>
              </w:pPrChange>
            </w:pPr>
            <w:ins w:id="1031" w:author="Xavier" w:date="2015-04-10T01:31:00Z">
              <w:r>
                <w:rPr>
                  <w:rFonts w:ascii="Times New Roman" w:hAnsi="Times New Roman" w:cs="Times New Roman"/>
                </w:rPr>
                <w:t>0.1</w:t>
              </w:r>
            </w:ins>
            <w:ins w:id="1032" w:author="Xavier" w:date="2015-04-10T01:32:00Z">
              <w:r>
                <w:rPr>
                  <w:rFonts w:ascii="Times New Roman" w:hAnsi="Times New Roman" w:cs="Times New Roman"/>
                </w:rPr>
                <w:t>6</w:t>
              </w:r>
            </w:ins>
          </w:p>
        </w:tc>
        <w:tc>
          <w:tcPr>
            <w:tcW w:w="1458" w:type="dxa"/>
            <w:tcBorders>
              <w:top w:val="nil"/>
              <w:bottom w:val="nil"/>
            </w:tcBorders>
            <w:shd w:val="clear" w:color="auto" w:fill="auto"/>
          </w:tcPr>
          <w:p w:rsidR="00F87A5A" w:rsidRDefault="00454784" w:rsidP="00F87A5A">
            <w:pPr>
              <w:jc w:val="center"/>
              <w:cnfStyle w:val="000000000000"/>
              <w:rPr>
                <w:rFonts w:ascii="Times New Roman" w:hAnsi="Times New Roman" w:cs="Times New Roman"/>
                <w:color w:val="auto"/>
              </w:rPr>
              <w:pPrChange w:id="1033" w:author="Xavier" w:date="2015-04-10T01:33:00Z">
                <w:pPr>
                  <w:spacing w:after="200" w:line="276" w:lineRule="auto"/>
                  <w:cnfStyle w:val="000000000000"/>
                </w:pPr>
              </w:pPrChange>
            </w:pPr>
            <w:r>
              <w:rPr>
                <w:rFonts w:ascii="Times New Roman" w:hAnsi="Times New Roman" w:cs="Times New Roman"/>
              </w:rPr>
              <w:t>41.60</w:t>
            </w:r>
          </w:p>
        </w:tc>
      </w:tr>
      <w:tr w:rsidR="00454784" w:rsidTr="00454784">
        <w:trPr>
          <w:cnfStyle w:val="000000100000"/>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34" w:author="Xavier" w:date="2015-04-10T01:33:00Z">
                <w:pPr>
                  <w:spacing w:after="200" w:line="276" w:lineRule="auto"/>
                </w:pPr>
              </w:pPrChange>
            </w:pPr>
            <w:r>
              <w:rPr>
                <w:rFonts w:ascii="Times New Roman" w:hAnsi="Times New Roman" w:cs="Times New Roman"/>
              </w:rPr>
              <w:t>TG2.3</w:t>
            </w:r>
          </w:p>
        </w:tc>
        <w:tc>
          <w:tcPr>
            <w:tcW w:w="1530" w:type="dxa"/>
            <w:shd w:val="clear" w:color="auto" w:fill="auto"/>
          </w:tcPr>
          <w:p w:rsidR="00F87A5A" w:rsidRDefault="00454784" w:rsidP="00F87A5A">
            <w:pPr>
              <w:jc w:val="center"/>
              <w:cnfStyle w:val="000000100000"/>
              <w:rPr>
                <w:rFonts w:ascii="Times New Roman" w:hAnsi="Times New Roman" w:cs="Times New Roman"/>
                <w:color w:val="auto"/>
              </w:rPr>
              <w:pPrChange w:id="1035" w:author="Xavier" w:date="2015-04-10T01:33:00Z">
                <w:pPr>
                  <w:spacing w:after="200" w:line="276" w:lineRule="auto"/>
                  <w:cnfStyle w:val="000000100000"/>
                </w:pPr>
              </w:pPrChange>
            </w:pPr>
            <w:r>
              <w:rPr>
                <w:rFonts w:ascii="Times New Roman" w:hAnsi="Times New Roman" w:cs="Times New Roman"/>
              </w:rPr>
              <w:t>Lat: 110.0637</w:t>
            </w:r>
          </w:p>
          <w:p w:rsidR="00F87A5A" w:rsidRDefault="00454784" w:rsidP="00F87A5A">
            <w:pPr>
              <w:jc w:val="center"/>
              <w:cnfStyle w:val="000000100000"/>
              <w:rPr>
                <w:rFonts w:ascii="Times New Roman" w:hAnsi="Times New Roman" w:cs="Times New Roman"/>
                <w:color w:val="auto"/>
              </w:rPr>
              <w:pPrChange w:id="1036" w:author="Xavier" w:date="2015-04-10T01:33:00Z">
                <w:pPr>
                  <w:spacing w:after="200" w:line="276" w:lineRule="auto"/>
                  <w:cnfStyle w:val="000000100000"/>
                </w:pPr>
              </w:pPrChange>
            </w:pPr>
            <w:r>
              <w:rPr>
                <w:rFonts w:ascii="Times New Roman" w:hAnsi="Times New Roman" w:cs="Times New Roman"/>
              </w:rPr>
              <w:t>Long: -1.2981</w:t>
            </w:r>
          </w:p>
        </w:tc>
        <w:tc>
          <w:tcPr>
            <w:tcW w:w="1800" w:type="dxa"/>
            <w:shd w:val="clear" w:color="auto" w:fill="auto"/>
          </w:tcPr>
          <w:p w:rsidR="00F87A5A" w:rsidRDefault="00454784" w:rsidP="00F87A5A">
            <w:pPr>
              <w:jc w:val="center"/>
              <w:cnfStyle w:val="000000100000"/>
              <w:rPr>
                <w:rFonts w:ascii="Times New Roman" w:hAnsi="Times New Roman" w:cs="Times New Roman"/>
                <w:color w:val="auto"/>
              </w:rPr>
              <w:pPrChange w:id="1037" w:author="Xavier" w:date="2015-04-10T01:33:00Z">
                <w:pPr>
                  <w:spacing w:after="200" w:line="276" w:lineRule="auto"/>
                  <w:cnfStyle w:val="000000100000"/>
                </w:pPr>
              </w:pPrChange>
            </w:pPr>
            <w:r>
              <w:rPr>
                <w:rFonts w:ascii="Times New Roman" w:hAnsi="Times New Roman" w:cs="Times New Roman"/>
              </w:rPr>
              <w:t>Rubber plantation</w:t>
            </w:r>
          </w:p>
        </w:tc>
        <w:tc>
          <w:tcPr>
            <w:tcW w:w="754" w:type="dxa"/>
            <w:shd w:val="clear" w:color="auto" w:fill="auto"/>
          </w:tcPr>
          <w:p w:rsidR="00F87A5A" w:rsidRDefault="00454784" w:rsidP="00F87A5A">
            <w:pPr>
              <w:jc w:val="center"/>
              <w:cnfStyle w:val="000000100000"/>
              <w:rPr>
                <w:rFonts w:ascii="Times New Roman" w:hAnsi="Times New Roman" w:cs="Times New Roman"/>
                <w:color w:val="auto"/>
              </w:rPr>
              <w:pPrChange w:id="1038" w:author="Xavier" w:date="2015-04-10T01:33:00Z">
                <w:pPr>
                  <w:spacing w:after="200" w:line="276" w:lineRule="auto"/>
                  <w:cnfStyle w:val="000000100000"/>
                </w:pPr>
              </w:pPrChange>
            </w:pPr>
            <w:r>
              <w:rPr>
                <w:rFonts w:ascii="Times New Roman" w:hAnsi="Times New Roman" w:cs="Times New Roman"/>
              </w:rPr>
              <w:t>3.4</w:t>
            </w:r>
          </w:p>
        </w:tc>
        <w:tc>
          <w:tcPr>
            <w:tcW w:w="1316" w:type="dxa"/>
            <w:shd w:val="clear" w:color="auto" w:fill="auto"/>
          </w:tcPr>
          <w:p w:rsidR="00F87A5A" w:rsidRDefault="00454784" w:rsidP="00F87A5A">
            <w:pPr>
              <w:jc w:val="center"/>
              <w:cnfStyle w:val="000000100000"/>
              <w:rPr>
                <w:rFonts w:ascii="Times New Roman" w:hAnsi="Times New Roman" w:cs="Times New Roman"/>
                <w:color w:val="auto"/>
              </w:rPr>
              <w:pPrChange w:id="1039" w:author="Xavier" w:date="2015-04-10T01:33:00Z">
                <w:pPr>
                  <w:spacing w:after="200" w:line="276" w:lineRule="auto"/>
                  <w:cnfStyle w:val="000000100000"/>
                </w:pPr>
              </w:pPrChange>
            </w:pPr>
            <w:r>
              <w:rPr>
                <w:rFonts w:ascii="Times New Roman" w:hAnsi="Times New Roman" w:cs="Times New Roman"/>
              </w:rPr>
              <w:t>1623.72</w:t>
            </w:r>
          </w:p>
        </w:tc>
        <w:tc>
          <w:tcPr>
            <w:tcW w:w="1458" w:type="dxa"/>
            <w:tcBorders>
              <w:top w:val="nil"/>
              <w:bottom w:val="nil"/>
            </w:tcBorders>
            <w:shd w:val="clear" w:color="auto" w:fill="auto"/>
          </w:tcPr>
          <w:p w:rsidR="00F87A5A" w:rsidRDefault="00CC61D2" w:rsidP="00F87A5A">
            <w:pPr>
              <w:jc w:val="center"/>
              <w:cnfStyle w:val="000000100000"/>
              <w:rPr>
                <w:rFonts w:ascii="Times New Roman" w:hAnsi="Times New Roman" w:cs="Times New Roman"/>
                <w:color w:val="auto"/>
              </w:rPr>
              <w:pPrChange w:id="1040" w:author="Xavier" w:date="2015-04-10T01:33:00Z">
                <w:pPr>
                  <w:spacing w:after="200" w:line="276" w:lineRule="auto"/>
                  <w:cnfStyle w:val="000000100000"/>
                </w:pPr>
              </w:pPrChange>
            </w:pPr>
            <w:ins w:id="1041" w:author="Xavier" w:date="2015-04-10T01:31:00Z">
              <w:r>
                <w:rPr>
                  <w:rFonts w:ascii="Times New Roman" w:hAnsi="Times New Roman" w:cs="Times New Roman"/>
                </w:rPr>
                <w:t>0.</w:t>
              </w:r>
            </w:ins>
            <w:ins w:id="1042" w:author="Xavier" w:date="2015-04-10T01:33:00Z">
              <w:r>
                <w:rPr>
                  <w:rFonts w:ascii="Times New Roman" w:hAnsi="Times New Roman" w:cs="Times New Roman"/>
                </w:rPr>
                <w:t>09</w:t>
              </w:r>
            </w:ins>
          </w:p>
        </w:tc>
        <w:tc>
          <w:tcPr>
            <w:tcW w:w="1458" w:type="dxa"/>
            <w:tcBorders>
              <w:top w:val="nil"/>
              <w:bottom w:val="nil"/>
            </w:tcBorders>
            <w:shd w:val="clear" w:color="auto" w:fill="auto"/>
          </w:tcPr>
          <w:p w:rsidR="00F87A5A" w:rsidRDefault="00454784" w:rsidP="00F87A5A">
            <w:pPr>
              <w:jc w:val="center"/>
              <w:cnfStyle w:val="000000100000"/>
              <w:rPr>
                <w:rFonts w:ascii="Times New Roman" w:hAnsi="Times New Roman" w:cs="Times New Roman"/>
                <w:color w:val="auto"/>
              </w:rPr>
              <w:pPrChange w:id="1043" w:author="Xavier" w:date="2015-04-10T01:33:00Z">
                <w:pPr>
                  <w:spacing w:after="200" w:line="276" w:lineRule="auto"/>
                  <w:cnfStyle w:val="000000100000"/>
                </w:pPr>
              </w:pPrChange>
            </w:pPr>
            <w:r>
              <w:rPr>
                <w:rFonts w:ascii="Times New Roman" w:hAnsi="Times New Roman" w:cs="Times New Roman"/>
              </w:rPr>
              <w:t>54.20</w:t>
            </w:r>
          </w:p>
        </w:tc>
      </w:tr>
      <w:tr w:rsidR="00454784" w:rsidTr="00454784">
        <w:trPr>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44" w:author="Xavier" w:date="2015-04-10T01:33:00Z">
                <w:pPr>
                  <w:spacing w:after="200" w:line="276" w:lineRule="auto"/>
                </w:pPr>
              </w:pPrChange>
            </w:pPr>
            <w:r>
              <w:rPr>
                <w:rFonts w:ascii="Times New Roman" w:hAnsi="Times New Roman" w:cs="Times New Roman"/>
              </w:rPr>
              <w:t>P1.1</w:t>
            </w:r>
          </w:p>
        </w:tc>
        <w:tc>
          <w:tcPr>
            <w:tcW w:w="1530" w:type="dxa"/>
            <w:shd w:val="clear" w:color="auto" w:fill="auto"/>
          </w:tcPr>
          <w:p w:rsidR="00F87A5A" w:rsidRDefault="00454784" w:rsidP="00F87A5A">
            <w:pPr>
              <w:jc w:val="center"/>
              <w:cnfStyle w:val="000000000000"/>
              <w:rPr>
                <w:rFonts w:ascii="Times New Roman" w:hAnsi="Times New Roman" w:cs="Times New Roman"/>
                <w:color w:val="auto"/>
              </w:rPr>
              <w:pPrChange w:id="1045" w:author="Xavier" w:date="2015-04-10T01:33:00Z">
                <w:pPr>
                  <w:spacing w:after="200" w:line="276" w:lineRule="auto"/>
                  <w:cnfStyle w:val="000000000000"/>
                </w:pPr>
              </w:pPrChange>
            </w:pPr>
            <w:r>
              <w:rPr>
                <w:rFonts w:ascii="Times New Roman" w:hAnsi="Times New Roman" w:cs="Times New Roman"/>
              </w:rPr>
              <w:t>Lat: 110.1524</w:t>
            </w:r>
          </w:p>
          <w:p w:rsidR="00F87A5A" w:rsidRDefault="00454784" w:rsidP="00F87A5A">
            <w:pPr>
              <w:jc w:val="center"/>
              <w:cnfStyle w:val="000000000000"/>
              <w:rPr>
                <w:rFonts w:ascii="Times New Roman" w:hAnsi="Times New Roman" w:cs="Times New Roman"/>
                <w:color w:val="auto"/>
              </w:rPr>
              <w:pPrChange w:id="1046" w:author="Xavier" w:date="2015-04-10T01:33:00Z">
                <w:pPr>
                  <w:spacing w:after="200" w:line="276" w:lineRule="auto"/>
                  <w:cnfStyle w:val="000000000000"/>
                </w:pPr>
              </w:pPrChange>
            </w:pPr>
            <w:r>
              <w:rPr>
                <w:rFonts w:ascii="Times New Roman" w:hAnsi="Times New Roman" w:cs="Times New Roman"/>
              </w:rPr>
              <w:t>Long: -1.8644</w:t>
            </w:r>
          </w:p>
        </w:tc>
        <w:tc>
          <w:tcPr>
            <w:tcW w:w="1800" w:type="dxa"/>
            <w:shd w:val="clear" w:color="auto" w:fill="auto"/>
          </w:tcPr>
          <w:p w:rsidR="00F87A5A" w:rsidRDefault="00454784" w:rsidP="00F87A5A">
            <w:pPr>
              <w:jc w:val="center"/>
              <w:cnfStyle w:val="000000000000"/>
              <w:rPr>
                <w:rFonts w:ascii="Times New Roman" w:hAnsi="Times New Roman" w:cs="Times New Roman"/>
                <w:color w:val="auto"/>
              </w:rPr>
              <w:pPrChange w:id="1047" w:author="Xavier" w:date="2015-04-10T01:33:00Z">
                <w:pPr>
                  <w:spacing w:after="200" w:line="276" w:lineRule="auto"/>
                  <w:cnfStyle w:val="000000000000"/>
                </w:pPr>
              </w:pPrChange>
            </w:pPr>
            <w:r>
              <w:rPr>
                <w:rFonts w:ascii="Times New Roman" w:hAnsi="Times New Roman" w:cs="Times New Roman"/>
              </w:rPr>
              <w:t>Disturbed Forest</w:t>
            </w:r>
          </w:p>
        </w:tc>
        <w:tc>
          <w:tcPr>
            <w:tcW w:w="754" w:type="dxa"/>
            <w:shd w:val="clear" w:color="auto" w:fill="auto"/>
          </w:tcPr>
          <w:p w:rsidR="00F87A5A" w:rsidRDefault="00454784" w:rsidP="00F87A5A">
            <w:pPr>
              <w:jc w:val="center"/>
              <w:cnfStyle w:val="000000000000"/>
              <w:rPr>
                <w:rFonts w:ascii="Times New Roman" w:hAnsi="Times New Roman" w:cs="Times New Roman"/>
                <w:color w:val="auto"/>
              </w:rPr>
              <w:pPrChange w:id="1048" w:author="Xavier" w:date="2015-04-10T01:33:00Z">
                <w:pPr>
                  <w:spacing w:after="200" w:line="276" w:lineRule="auto"/>
                  <w:cnfStyle w:val="000000000000"/>
                </w:pPr>
              </w:pPrChange>
            </w:pPr>
            <w:r>
              <w:rPr>
                <w:rFonts w:ascii="Times New Roman" w:hAnsi="Times New Roman" w:cs="Times New Roman"/>
              </w:rPr>
              <w:t>5.0</w:t>
            </w:r>
          </w:p>
        </w:tc>
        <w:tc>
          <w:tcPr>
            <w:tcW w:w="1316" w:type="dxa"/>
            <w:shd w:val="clear" w:color="auto" w:fill="auto"/>
          </w:tcPr>
          <w:p w:rsidR="00F87A5A" w:rsidRDefault="00454784" w:rsidP="00F87A5A">
            <w:pPr>
              <w:jc w:val="center"/>
              <w:cnfStyle w:val="000000000000"/>
              <w:rPr>
                <w:rFonts w:ascii="Times New Roman" w:hAnsi="Times New Roman" w:cs="Times New Roman"/>
                <w:color w:val="auto"/>
              </w:rPr>
              <w:pPrChange w:id="1049" w:author="Xavier" w:date="2015-04-10T01:33:00Z">
                <w:pPr>
                  <w:spacing w:after="200" w:line="276" w:lineRule="auto"/>
                  <w:cnfStyle w:val="000000000000"/>
                </w:pPr>
              </w:pPrChange>
            </w:pPr>
            <w:r>
              <w:rPr>
                <w:rFonts w:ascii="Times New Roman" w:hAnsi="Times New Roman" w:cs="Times New Roman"/>
              </w:rPr>
              <w:t>3039.36</w:t>
            </w:r>
          </w:p>
        </w:tc>
        <w:tc>
          <w:tcPr>
            <w:tcW w:w="1458" w:type="dxa"/>
            <w:tcBorders>
              <w:top w:val="nil"/>
              <w:bottom w:val="nil"/>
            </w:tcBorders>
            <w:shd w:val="clear" w:color="auto" w:fill="auto"/>
          </w:tcPr>
          <w:p w:rsidR="00F87A5A" w:rsidRDefault="00CC61D2" w:rsidP="00F87A5A">
            <w:pPr>
              <w:jc w:val="center"/>
              <w:cnfStyle w:val="000000000000"/>
              <w:rPr>
                <w:rFonts w:ascii="Times New Roman" w:hAnsi="Times New Roman" w:cs="Times New Roman"/>
                <w:color w:val="auto"/>
              </w:rPr>
              <w:pPrChange w:id="1050" w:author="Xavier" w:date="2015-04-10T01:33:00Z">
                <w:pPr>
                  <w:spacing w:after="200" w:line="276" w:lineRule="auto"/>
                  <w:cnfStyle w:val="000000000000"/>
                </w:pPr>
              </w:pPrChange>
            </w:pPr>
            <w:ins w:id="1051" w:author="Xavier" w:date="2015-04-10T01:33:00Z">
              <w:r>
                <w:rPr>
                  <w:rFonts w:ascii="Times New Roman" w:hAnsi="Times New Roman" w:cs="Times New Roman"/>
                </w:rPr>
                <w:t>0.13</w:t>
              </w:r>
            </w:ins>
          </w:p>
        </w:tc>
        <w:tc>
          <w:tcPr>
            <w:tcW w:w="1458" w:type="dxa"/>
            <w:tcBorders>
              <w:top w:val="nil"/>
              <w:bottom w:val="nil"/>
            </w:tcBorders>
            <w:shd w:val="clear" w:color="auto" w:fill="auto"/>
          </w:tcPr>
          <w:p w:rsidR="00F87A5A" w:rsidRDefault="00454784" w:rsidP="00F87A5A">
            <w:pPr>
              <w:jc w:val="center"/>
              <w:cnfStyle w:val="000000000000"/>
              <w:rPr>
                <w:rFonts w:ascii="Times New Roman" w:hAnsi="Times New Roman" w:cs="Times New Roman"/>
                <w:color w:val="auto"/>
              </w:rPr>
              <w:pPrChange w:id="1052" w:author="Xavier" w:date="2015-04-10T01:33:00Z">
                <w:pPr>
                  <w:spacing w:after="200" w:line="276" w:lineRule="auto"/>
                  <w:cnfStyle w:val="000000000000"/>
                </w:pPr>
              </w:pPrChange>
            </w:pPr>
            <w:r>
              <w:rPr>
                <w:rFonts w:ascii="Times New Roman" w:hAnsi="Times New Roman" w:cs="Times New Roman"/>
              </w:rPr>
              <w:t>49.10</w:t>
            </w:r>
          </w:p>
        </w:tc>
      </w:tr>
      <w:tr w:rsidR="00454784" w:rsidTr="00454784">
        <w:trPr>
          <w:cnfStyle w:val="000000100000"/>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53" w:author="Xavier" w:date="2015-04-10T01:33:00Z">
                <w:pPr>
                  <w:spacing w:after="200" w:line="276" w:lineRule="auto"/>
                </w:pPr>
              </w:pPrChange>
            </w:pPr>
            <w:r>
              <w:rPr>
                <w:rFonts w:ascii="Times New Roman" w:hAnsi="Times New Roman" w:cs="Times New Roman"/>
              </w:rPr>
              <w:t>P1.2</w:t>
            </w:r>
          </w:p>
        </w:tc>
        <w:tc>
          <w:tcPr>
            <w:tcW w:w="1530" w:type="dxa"/>
            <w:shd w:val="clear" w:color="auto" w:fill="auto"/>
          </w:tcPr>
          <w:p w:rsidR="00F87A5A" w:rsidRDefault="00454784" w:rsidP="00F87A5A">
            <w:pPr>
              <w:jc w:val="center"/>
              <w:cnfStyle w:val="000000100000"/>
              <w:rPr>
                <w:rFonts w:ascii="Times New Roman" w:hAnsi="Times New Roman" w:cs="Times New Roman"/>
                <w:color w:val="auto"/>
              </w:rPr>
              <w:pPrChange w:id="1054" w:author="Xavier" w:date="2015-04-10T01:33:00Z">
                <w:pPr>
                  <w:spacing w:after="200" w:line="276" w:lineRule="auto"/>
                  <w:cnfStyle w:val="000000100000"/>
                </w:pPr>
              </w:pPrChange>
            </w:pPr>
            <w:r>
              <w:rPr>
                <w:rFonts w:ascii="Times New Roman" w:hAnsi="Times New Roman" w:cs="Times New Roman"/>
              </w:rPr>
              <w:t>Lat: 110.1521</w:t>
            </w:r>
          </w:p>
          <w:p w:rsidR="00F87A5A" w:rsidRDefault="00454784" w:rsidP="00F87A5A">
            <w:pPr>
              <w:jc w:val="center"/>
              <w:cnfStyle w:val="000000100000"/>
              <w:rPr>
                <w:rFonts w:ascii="Times New Roman" w:hAnsi="Times New Roman" w:cs="Times New Roman"/>
                <w:color w:val="auto"/>
              </w:rPr>
              <w:pPrChange w:id="1055" w:author="Xavier" w:date="2015-04-10T01:33:00Z">
                <w:pPr>
                  <w:spacing w:after="200" w:line="276" w:lineRule="auto"/>
                  <w:cnfStyle w:val="000000100000"/>
                </w:pPr>
              </w:pPrChange>
            </w:pPr>
            <w:r>
              <w:rPr>
                <w:rFonts w:ascii="Times New Roman" w:hAnsi="Times New Roman" w:cs="Times New Roman"/>
              </w:rPr>
              <w:t>Long: -1.8641</w:t>
            </w:r>
          </w:p>
        </w:tc>
        <w:tc>
          <w:tcPr>
            <w:tcW w:w="1800" w:type="dxa"/>
            <w:shd w:val="clear" w:color="auto" w:fill="auto"/>
          </w:tcPr>
          <w:p w:rsidR="00F87A5A" w:rsidRDefault="00454784" w:rsidP="00F87A5A">
            <w:pPr>
              <w:jc w:val="center"/>
              <w:cnfStyle w:val="000000100000"/>
              <w:rPr>
                <w:rFonts w:ascii="Times New Roman" w:hAnsi="Times New Roman" w:cs="Times New Roman"/>
                <w:color w:val="auto"/>
              </w:rPr>
              <w:pPrChange w:id="1056" w:author="Xavier" w:date="2015-04-10T01:33:00Z">
                <w:pPr>
                  <w:spacing w:after="200" w:line="276" w:lineRule="auto"/>
                  <w:cnfStyle w:val="000000100000"/>
                </w:pPr>
              </w:pPrChange>
            </w:pPr>
            <w:r>
              <w:rPr>
                <w:rFonts w:ascii="Times New Roman" w:hAnsi="Times New Roman" w:cs="Times New Roman"/>
              </w:rPr>
              <w:t>Disturbed Forest</w:t>
            </w:r>
          </w:p>
        </w:tc>
        <w:tc>
          <w:tcPr>
            <w:tcW w:w="754" w:type="dxa"/>
            <w:shd w:val="clear" w:color="auto" w:fill="auto"/>
          </w:tcPr>
          <w:p w:rsidR="00F87A5A" w:rsidRDefault="00454784" w:rsidP="00F87A5A">
            <w:pPr>
              <w:jc w:val="center"/>
              <w:cnfStyle w:val="000000100000"/>
              <w:rPr>
                <w:rFonts w:ascii="Times New Roman" w:hAnsi="Times New Roman" w:cs="Times New Roman"/>
                <w:color w:val="auto"/>
              </w:rPr>
              <w:pPrChange w:id="1057" w:author="Xavier" w:date="2015-04-10T01:33:00Z">
                <w:pPr>
                  <w:spacing w:after="200" w:line="276" w:lineRule="auto"/>
                  <w:cnfStyle w:val="000000100000"/>
                </w:pPr>
              </w:pPrChange>
            </w:pPr>
            <w:r>
              <w:rPr>
                <w:rFonts w:ascii="Times New Roman" w:hAnsi="Times New Roman" w:cs="Times New Roman"/>
              </w:rPr>
              <w:t>4.3</w:t>
            </w:r>
          </w:p>
        </w:tc>
        <w:tc>
          <w:tcPr>
            <w:tcW w:w="1316" w:type="dxa"/>
            <w:shd w:val="clear" w:color="auto" w:fill="auto"/>
          </w:tcPr>
          <w:p w:rsidR="00F87A5A" w:rsidRDefault="00454784" w:rsidP="00F87A5A">
            <w:pPr>
              <w:jc w:val="center"/>
              <w:cnfStyle w:val="000000100000"/>
              <w:rPr>
                <w:rFonts w:ascii="Times New Roman" w:hAnsi="Times New Roman" w:cs="Times New Roman"/>
                <w:color w:val="auto"/>
              </w:rPr>
              <w:pPrChange w:id="1058" w:author="Xavier" w:date="2015-04-10T01:33:00Z">
                <w:pPr>
                  <w:spacing w:after="200" w:line="276" w:lineRule="auto"/>
                  <w:cnfStyle w:val="000000100000"/>
                </w:pPr>
              </w:pPrChange>
            </w:pPr>
            <w:r>
              <w:rPr>
                <w:rFonts w:ascii="Times New Roman" w:hAnsi="Times New Roman" w:cs="Times New Roman"/>
              </w:rPr>
              <w:t>2314.92</w:t>
            </w:r>
          </w:p>
        </w:tc>
        <w:tc>
          <w:tcPr>
            <w:tcW w:w="1458" w:type="dxa"/>
            <w:tcBorders>
              <w:top w:val="nil"/>
              <w:bottom w:val="nil"/>
            </w:tcBorders>
            <w:shd w:val="clear" w:color="auto" w:fill="auto"/>
          </w:tcPr>
          <w:p w:rsidR="00F87A5A" w:rsidRDefault="009C3B8C" w:rsidP="00F87A5A">
            <w:pPr>
              <w:jc w:val="center"/>
              <w:cnfStyle w:val="000000100000"/>
              <w:rPr>
                <w:rFonts w:ascii="Times New Roman" w:hAnsi="Times New Roman" w:cs="Times New Roman"/>
                <w:color w:val="auto"/>
              </w:rPr>
              <w:pPrChange w:id="1059" w:author="Xavier" w:date="2015-04-10T01:33:00Z">
                <w:pPr>
                  <w:spacing w:after="200" w:line="276" w:lineRule="auto"/>
                  <w:cnfStyle w:val="000000100000"/>
                </w:pPr>
              </w:pPrChange>
            </w:pPr>
            <w:ins w:id="1060" w:author="Xavier" w:date="2015-04-10T01:33:00Z">
              <w:r>
                <w:rPr>
                  <w:rFonts w:ascii="Times New Roman" w:hAnsi="Times New Roman" w:cs="Times New Roman"/>
                </w:rPr>
                <w:t>0.12</w:t>
              </w:r>
            </w:ins>
          </w:p>
        </w:tc>
        <w:tc>
          <w:tcPr>
            <w:tcW w:w="1458" w:type="dxa"/>
            <w:tcBorders>
              <w:top w:val="nil"/>
              <w:bottom w:val="nil"/>
            </w:tcBorders>
            <w:shd w:val="clear" w:color="auto" w:fill="auto"/>
          </w:tcPr>
          <w:p w:rsidR="00F87A5A" w:rsidRDefault="00454784" w:rsidP="00F87A5A">
            <w:pPr>
              <w:jc w:val="center"/>
              <w:cnfStyle w:val="000000100000"/>
              <w:rPr>
                <w:rFonts w:ascii="Times New Roman" w:hAnsi="Times New Roman" w:cs="Times New Roman"/>
                <w:color w:val="auto"/>
              </w:rPr>
              <w:pPrChange w:id="1061" w:author="Xavier" w:date="2015-04-10T01:33:00Z">
                <w:pPr>
                  <w:spacing w:after="200" w:line="276" w:lineRule="auto"/>
                  <w:cnfStyle w:val="000000100000"/>
                </w:pPr>
              </w:pPrChange>
            </w:pPr>
            <w:r>
              <w:rPr>
                <w:rFonts w:ascii="Times New Roman" w:hAnsi="Times New Roman" w:cs="Times New Roman"/>
              </w:rPr>
              <w:t>52.46</w:t>
            </w:r>
          </w:p>
        </w:tc>
      </w:tr>
      <w:tr w:rsidR="00454784" w:rsidTr="00454784">
        <w:trPr>
          <w:trHeight w:val="506"/>
        </w:trPr>
        <w:tc>
          <w:tcPr>
            <w:cnfStyle w:val="001000000000"/>
            <w:tcW w:w="918" w:type="dxa"/>
            <w:shd w:val="clear" w:color="auto" w:fill="auto"/>
          </w:tcPr>
          <w:p w:rsidR="00F87A5A" w:rsidRDefault="00454784" w:rsidP="00F87A5A">
            <w:pPr>
              <w:jc w:val="center"/>
              <w:rPr>
                <w:rFonts w:ascii="Times New Roman" w:hAnsi="Times New Roman" w:cs="Times New Roman"/>
                <w:b w:val="0"/>
                <w:bCs w:val="0"/>
                <w:color w:val="auto"/>
              </w:rPr>
              <w:pPrChange w:id="1062" w:author="Xavier" w:date="2015-04-10T01:33:00Z">
                <w:pPr>
                  <w:spacing w:after="200" w:line="276" w:lineRule="auto"/>
                </w:pPr>
              </w:pPrChange>
            </w:pPr>
            <w:r>
              <w:rPr>
                <w:rFonts w:ascii="Times New Roman" w:hAnsi="Times New Roman" w:cs="Times New Roman"/>
              </w:rPr>
              <w:t>P2.1</w:t>
            </w:r>
          </w:p>
        </w:tc>
        <w:tc>
          <w:tcPr>
            <w:tcW w:w="1530" w:type="dxa"/>
            <w:shd w:val="clear" w:color="auto" w:fill="auto"/>
          </w:tcPr>
          <w:p w:rsidR="00F87A5A" w:rsidRDefault="00454784" w:rsidP="00F87A5A">
            <w:pPr>
              <w:jc w:val="center"/>
              <w:cnfStyle w:val="000000000000"/>
              <w:rPr>
                <w:rFonts w:ascii="Times New Roman" w:hAnsi="Times New Roman" w:cs="Times New Roman"/>
                <w:color w:val="auto"/>
              </w:rPr>
              <w:pPrChange w:id="1063" w:author="Xavier" w:date="2015-04-10T01:33:00Z">
                <w:pPr>
                  <w:spacing w:after="200" w:line="276" w:lineRule="auto"/>
                  <w:cnfStyle w:val="000000000000"/>
                </w:pPr>
              </w:pPrChange>
            </w:pPr>
            <w:r>
              <w:rPr>
                <w:rFonts w:ascii="Times New Roman" w:hAnsi="Times New Roman" w:cs="Times New Roman"/>
              </w:rPr>
              <w:t>Lat: 110.1272</w:t>
            </w:r>
          </w:p>
          <w:p w:rsidR="00F87A5A" w:rsidRDefault="00454784" w:rsidP="00F87A5A">
            <w:pPr>
              <w:jc w:val="center"/>
              <w:cnfStyle w:val="000000000000"/>
              <w:rPr>
                <w:rFonts w:ascii="Times New Roman" w:hAnsi="Times New Roman" w:cs="Times New Roman"/>
                <w:color w:val="auto"/>
              </w:rPr>
              <w:pPrChange w:id="1064" w:author="Xavier" w:date="2015-04-10T01:33:00Z">
                <w:pPr>
                  <w:spacing w:after="200" w:line="276" w:lineRule="auto"/>
                  <w:cnfStyle w:val="000000000000"/>
                </w:pPr>
              </w:pPrChange>
            </w:pPr>
            <w:r>
              <w:rPr>
                <w:rFonts w:ascii="Times New Roman" w:hAnsi="Times New Roman" w:cs="Times New Roman"/>
              </w:rPr>
              <w:t>Long: -1.8999</w:t>
            </w:r>
          </w:p>
        </w:tc>
        <w:tc>
          <w:tcPr>
            <w:tcW w:w="1800" w:type="dxa"/>
            <w:shd w:val="clear" w:color="auto" w:fill="auto"/>
          </w:tcPr>
          <w:p w:rsidR="00F87A5A" w:rsidRDefault="00454784" w:rsidP="00F87A5A">
            <w:pPr>
              <w:jc w:val="center"/>
              <w:cnfStyle w:val="000000000000"/>
              <w:rPr>
                <w:rFonts w:ascii="Times New Roman" w:hAnsi="Times New Roman" w:cs="Times New Roman"/>
                <w:color w:val="auto"/>
              </w:rPr>
              <w:pPrChange w:id="1065" w:author="Xavier" w:date="2015-04-10T01:33:00Z">
                <w:pPr>
                  <w:spacing w:after="200" w:line="276" w:lineRule="auto"/>
                  <w:cnfStyle w:val="000000000000"/>
                </w:pPr>
              </w:pPrChange>
            </w:pPr>
            <w:r>
              <w:rPr>
                <w:rFonts w:ascii="Times New Roman" w:hAnsi="Times New Roman" w:cs="Times New Roman"/>
              </w:rPr>
              <w:t>Thinned Forest</w:t>
            </w:r>
          </w:p>
        </w:tc>
        <w:tc>
          <w:tcPr>
            <w:tcW w:w="754" w:type="dxa"/>
            <w:shd w:val="clear" w:color="auto" w:fill="auto"/>
          </w:tcPr>
          <w:p w:rsidR="00F87A5A" w:rsidRDefault="00454784" w:rsidP="00F87A5A">
            <w:pPr>
              <w:jc w:val="center"/>
              <w:cnfStyle w:val="000000000000"/>
              <w:rPr>
                <w:rFonts w:ascii="Times New Roman" w:hAnsi="Times New Roman" w:cs="Times New Roman"/>
                <w:color w:val="auto"/>
              </w:rPr>
              <w:pPrChange w:id="1066" w:author="Xavier" w:date="2015-04-10T01:33:00Z">
                <w:pPr>
                  <w:spacing w:after="200" w:line="276" w:lineRule="auto"/>
                  <w:cnfStyle w:val="000000000000"/>
                </w:pPr>
              </w:pPrChange>
            </w:pPr>
            <w:r>
              <w:rPr>
                <w:rFonts w:ascii="Times New Roman" w:hAnsi="Times New Roman" w:cs="Times New Roman"/>
              </w:rPr>
              <w:t>&gt;9.0</w:t>
            </w:r>
          </w:p>
        </w:tc>
        <w:tc>
          <w:tcPr>
            <w:tcW w:w="1316" w:type="dxa"/>
            <w:shd w:val="clear" w:color="auto" w:fill="auto"/>
          </w:tcPr>
          <w:p w:rsidR="00F87A5A" w:rsidRDefault="00454784" w:rsidP="00F87A5A">
            <w:pPr>
              <w:jc w:val="center"/>
              <w:cnfStyle w:val="000000000000"/>
              <w:rPr>
                <w:rFonts w:ascii="Times New Roman" w:hAnsi="Times New Roman" w:cs="Times New Roman"/>
                <w:color w:val="auto"/>
              </w:rPr>
              <w:pPrChange w:id="1067" w:author="Xavier" w:date="2015-04-10T01:33:00Z">
                <w:pPr>
                  <w:spacing w:after="200" w:line="276" w:lineRule="auto"/>
                  <w:cnfStyle w:val="000000000000"/>
                </w:pPr>
              </w:pPrChange>
            </w:pPr>
            <w:r>
              <w:rPr>
                <w:rFonts w:ascii="Times New Roman" w:hAnsi="Times New Roman" w:cs="Times New Roman"/>
              </w:rPr>
              <w:t>5676.67</w:t>
            </w:r>
          </w:p>
        </w:tc>
        <w:tc>
          <w:tcPr>
            <w:tcW w:w="1458" w:type="dxa"/>
            <w:tcBorders>
              <w:top w:val="nil"/>
              <w:bottom w:val="nil"/>
            </w:tcBorders>
            <w:shd w:val="clear" w:color="auto" w:fill="auto"/>
          </w:tcPr>
          <w:p w:rsidR="00F87A5A" w:rsidRDefault="009C3B8C" w:rsidP="00F87A5A">
            <w:pPr>
              <w:jc w:val="center"/>
              <w:cnfStyle w:val="000000000000"/>
              <w:rPr>
                <w:rFonts w:ascii="Times New Roman" w:hAnsi="Times New Roman" w:cs="Times New Roman"/>
                <w:color w:val="auto"/>
              </w:rPr>
              <w:pPrChange w:id="1068" w:author="Xavier" w:date="2015-04-10T01:33:00Z">
                <w:pPr>
                  <w:spacing w:after="200" w:line="276" w:lineRule="auto"/>
                  <w:cnfStyle w:val="000000000000"/>
                </w:pPr>
              </w:pPrChange>
            </w:pPr>
            <w:ins w:id="1069" w:author="Xavier" w:date="2015-04-10T01:33:00Z">
              <w:r>
                <w:rPr>
                  <w:rFonts w:ascii="Times New Roman" w:hAnsi="Times New Roman" w:cs="Times New Roman"/>
                </w:rPr>
                <w:t>0.11</w:t>
              </w:r>
            </w:ins>
          </w:p>
        </w:tc>
        <w:tc>
          <w:tcPr>
            <w:tcW w:w="1458" w:type="dxa"/>
            <w:tcBorders>
              <w:top w:val="nil"/>
              <w:bottom w:val="nil"/>
            </w:tcBorders>
            <w:shd w:val="clear" w:color="auto" w:fill="auto"/>
          </w:tcPr>
          <w:p w:rsidR="00F87A5A" w:rsidRDefault="00454784" w:rsidP="00F87A5A">
            <w:pPr>
              <w:jc w:val="center"/>
              <w:cnfStyle w:val="000000000000"/>
              <w:rPr>
                <w:rFonts w:ascii="Times New Roman" w:hAnsi="Times New Roman" w:cs="Times New Roman"/>
                <w:color w:val="auto"/>
              </w:rPr>
              <w:pPrChange w:id="1070" w:author="Xavier" w:date="2015-04-10T01:33:00Z">
                <w:pPr>
                  <w:spacing w:after="200" w:line="276" w:lineRule="auto"/>
                  <w:cnfStyle w:val="000000000000"/>
                </w:pPr>
              </w:pPrChange>
            </w:pPr>
            <w:r>
              <w:rPr>
                <w:rFonts w:ascii="Times New Roman" w:hAnsi="Times New Roman" w:cs="Times New Roman"/>
              </w:rPr>
              <w:t>57.82</w:t>
            </w:r>
          </w:p>
        </w:tc>
      </w:tr>
      <w:tr w:rsidR="00454784" w:rsidTr="00454784">
        <w:trPr>
          <w:cnfStyle w:val="000000100000"/>
          <w:trHeight w:val="506"/>
        </w:trPr>
        <w:tc>
          <w:tcPr>
            <w:cnfStyle w:val="001000000000"/>
            <w:tcW w:w="918" w:type="dxa"/>
            <w:tcBorders>
              <w:bottom w:val="single" w:sz="8" w:space="0" w:color="000000" w:themeColor="text1"/>
            </w:tcBorders>
            <w:shd w:val="clear" w:color="auto" w:fill="auto"/>
          </w:tcPr>
          <w:p w:rsidR="00F87A5A" w:rsidRDefault="00454784" w:rsidP="00F87A5A">
            <w:pPr>
              <w:jc w:val="center"/>
              <w:rPr>
                <w:rFonts w:ascii="Times New Roman" w:hAnsi="Times New Roman" w:cs="Times New Roman"/>
                <w:b w:val="0"/>
                <w:bCs w:val="0"/>
                <w:color w:val="auto"/>
              </w:rPr>
              <w:pPrChange w:id="1071" w:author="Xavier" w:date="2015-04-10T01:33:00Z">
                <w:pPr>
                  <w:spacing w:after="200" w:line="276" w:lineRule="auto"/>
                </w:pPr>
              </w:pPrChange>
            </w:pPr>
            <w:r>
              <w:rPr>
                <w:rFonts w:ascii="Times New Roman" w:hAnsi="Times New Roman" w:cs="Times New Roman"/>
              </w:rPr>
              <w:t>P2.2</w:t>
            </w:r>
          </w:p>
        </w:tc>
        <w:tc>
          <w:tcPr>
            <w:tcW w:w="1530" w:type="dxa"/>
            <w:tcBorders>
              <w:bottom w:val="single" w:sz="8" w:space="0" w:color="000000" w:themeColor="text1"/>
            </w:tcBorders>
            <w:shd w:val="clear" w:color="auto" w:fill="auto"/>
          </w:tcPr>
          <w:p w:rsidR="00F87A5A" w:rsidRDefault="00454784" w:rsidP="00F87A5A">
            <w:pPr>
              <w:jc w:val="center"/>
              <w:cnfStyle w:val="000000100000"/>
              <w:rPr>
                <w:rFonts w:ascii="Times New Roman" w:hAnsi="Times New Roman" w:cs="Times New Roman"/>
                <w:color w:val="auto"/>
              </w:rPr>
              <w:pPrChange w:id="1072" w:author="Xavier" w:date="2015-04-10T01:33:00Z">
                <w:pPr>
                  <w:spacing w:after="200" w:line="276" w:lineRule="auto"/>
                  <w:cnfStyle w:val="000000100000"/>
                </w:pPr>
              </w:pPrChange>
            </w:pPr>
            <w:r>
              <w:rPr>
                <w:rFonts w:ascii="Times New Roman" w:hAnsi="Times New Roman" w:cs="Times New Roman"/>
              </w:rPr>
              <w:t>Lat: 110.1277</w:t>
            </w:r>
          </w:p>
          <w:p w:rsidR="00F87A5A" w:rsidRDefault="00454784" w:rsidP="00F87A5A">
            <w:pPr>
              <w:jc w:val="center"/>
              <w:cnfStyle w:val="000000100000"/>
              <w:rPr>
                <w:rFonts w:ascii="Times New Roman" w:hAnsi="Times New Roman" w:cs="Times New Roman"/>
                <w:color w:val="auto"/>
              </w:rPr>
              <w:pPrChange w:id="1073" w:author="Xavier" w:date="2015-04-10T01:33:00Z">
                <w:pPr>
                  <w:spacing w:after="200" w:line="276" w:lineRule="auto"/>
                  <w:cnfStyle w:val="000000100000"/>
                </w:pPr>
              </w:pPrChange>
            </w:pPr>
            <w:r>
              <w:rPr>
                <w:rFonts w:ascii="Times New Roman" w:hAnsi="Times New Roman" w:cs="Times New Roman"/>
              </w:rPr>
              <w:t>Long: -1.8997</w:t>
            </w:r>
          </w:p>
        </w:tc>
        <w:tc>
          <w:tcPr>
            <w:tcW w:w="1800" w:type="dxa"/>
            <w:tcBorders>
              <w:bottom w:val="single" w:sz="8" w:space="0" w:color="000000" w:themeColor="text1"/>
            </w:tcBorders>
            <w:shd w:val="clear" w:color="auto" w:fill="auto"/>
          </w:tcPr>
          <w:p w:rsidR="00F87A5A" w:rsidRDefault="00454784" w:rsidP="00F87A5A">
            <w:pPr>
              <w:jc w:val="center"/>
              <w:cnfStyle w:val="000000100000"/>
              <w:rPr>
                <w:rFonts w:ascii="Times New Roman" w:hAnsi="Times New Roman" w:cs="Times New Roman"/>
                <w:color w:val="auto"/>
              </w:rPr>
              <w:pPrChange w:id="1074" w:author="Xavier" w:date="2015-04-10T01:33:00Z">
                <w:pPr>
                  <w:spacing w:after="200" w:line="276" w:lineRule="auto"/>
                  <w:cnfStyle w:val="000000100000"/>
                </w:pPr>
              </w:pPrChange>
            </w:pPr>
            <w:r>
              <w:rPr>
                <w:rFonts w:ascii="Times New Roman" w:hAnsi="Times New Roman" w:cs="Times New Roman"/>
              </w:rPr>
              <w:t>Thinned Forest</w:t>
            </w:r>
          </w:p>
        </w:tc>
        <w:tc>
          <w:tcPr>
            <w:tcW w:w="754" w:type="dxa"/>
            <w:tcBorders>
              <w:bottom w:val="single" w:sz="8" w:space="0" w:color="000000" w:themeColor="text1"/>
            </w:tcBorders>
            <w:shd w:val="clear" w:color="auto" w:fill="auto"/>
          </w:tcPr>
          <w:p w:rsidR="00F87A5A" w:rsidRDefault="00454784" w:rsidP="00F87A5A">
            <w:pPr>
              <w:jc w:val="center"/>
              <w:cnfStyle w:val="000000100000"/>
              <w:rPr>
                <w:rFonts w:ascii="Times New Roman" w:hAnsi="Times New Roman" w:cs="Times New Roman"/>
                <w:color w:val="auto"/>
              </w:rPr>
              <w:pPrChange w:id="1075" w:author="Xavier" w:date="2015-04-10T01:33:00Z">
                <w:pPr>
                  <w:spacing w:after="200" w:line="276" w:lineRule="auto"/>
                  <w:cnfStyle w:val="000000100000"/>
                </w:pPr>
              </w:pPrChange>
            </w:pPr>
            <w:r>
              <w:rPr>
                <w:rFonts w:ascii="Times New Roman" w:hAnsi="Times New Roman" w:cs="Times New Roman"/>
              </w:rPr>
              <w:t>8.3</w:t>
            </w:r>
          </w:p>
        </w:tc>
        <w:tc>
          <w:tcPr>
            <w:tcW w:w="1316" w:type="dxa"/>
            <w:tcBorders>
              <w:bottom w:val="single" w:sz="8" w:space="0" w:color="000000" w:themeColor="text1"/>
            </w:tcBorders>
            <w:shd w:val="clear" w:color="auto" w:fill="auto"/>
          </w:tcPr>
          <w:p w:rsidR="00F87A5A" w:rsidRDefault="00454784" w:rsidP="00F87A5A">
            <w:pPr>
              <w:jc w:val="center"/>
              <w:cnfStyle w:val="000000100000"/>
              <w:rPr>
                <w:rFonts w:ascii="Times New Roman" w:hAnsi="Times New Roman" w:cs="Times New Roman"/>
                <w:color w:val="auto"/>
              </w:rPr>
              <w:pPrChange w:id="1076" w:author="Xavier" w:date="2015-04-10T01:33:00Z">
                <w:pPr>
                  <w:spacing w:after="200" w:line="276" w:lineRule="auto"/>
                  <w:cnfStyle w:val="000000100000"/>
                </w:pPr>
              </w:pPrChange>
            </w:pPr>
            <w:r>
              <w:rPr>
                <w:rFonts w:ascii="Times New Roman" w:hAnsi="Times New Roman" w:cs="Times New Roman"/>
              </w:rPr>
              <w:t>6107.92</w:t>
            </w:r>
          </w:p>
        </w:tc>
        <w:tc>
          <w:tcPr>
            <w:tcW w:w="1458" w:type="dxa"/>
            <w:tcBorders>
              <w:top w:val="nil"/>
              <w:bottom w:val="single" w:sz="8" w:space="0" w:color="000000" w:themeColor="text1"/>
            </w:tcBorders>
            <w:shd w:val="clear" w:color="auto" w:fill="auto"/>
          </w:tcPr>
          <w:p w:rsidR="00F87A5A" w:rsidRDefault="009C3B8C" w:rsidP="00F87A5A">
            <w:pPr>
              <w:jc w:val="center"/>
              <w:cnfStyle w:val="000000100000"/>
              <w:rPr>
                <w:rFonts w:ascii="Times New Roman" w:hAnsi="Times New Roman" w:cs="Times New Roman"/>
                <w:color w:val="auto"/>
              </w:rPr>
              <w:pPrChange w:id="1077" w:author="Xavier" w:date="2015-04-10T01:33:00Z">
                <w:pPr>
                  <w:spacing w:after="200" w:line="276" w:lineRule="auto"/>
                  <w:cnfStyle w:val="000000100000"/>
                </w:pPr>
              </w:pPrChange>
            </w:pPr>
            <w:ins w:id="1078" w:author="Xavier" w:date="2015-04-10T01:33:00Z">
              <w:r>
                <w:rPr>
                  <w:rFonts w:ascii="Times New Roman" w:hAnsi="Times New Roman" w:cs="Times New Roman"/>
                </w:rPr>
                <w:t>0.13</w:t>
              </w:r>
            </w:ins>
          </w:p>
        </w:tc>
        <w:tc>
          <w:tcPr>
            <w:tcW w:w="1458" w:type="dxa"/>
            <w:tcBorders>
              <w:top w:val="nil"/>
              <w:bottom w:val="single" w:sz="8" w:space="0" w:color="000000" w:themeColor="text1"/>
            </w:tcBorders>
            <w:shd w:val="clear" w:color="auto" w:fill="auto"/>
          </w:tcPr>
          <w:p w:rsidR="00F87A5A" w:rsidRDefault="00454784" w:rsidP="00F87A5A">
            <w:pPr>
              <w:jc w:val="center"/>
              <w:cnfStyle w:val="000000100000"/>
              <w:rPr>
                <w:rFonts w:ascii="Times New Roman" w:hAnsi="Times New Roman" w:cs="Times New Roman"/>
                <w:color w:val="auto"/>
              </w:rPr>
              <w:pPrChange w:id="1079" w:author="Xavier" w:date="2015-04-10T01:33:00Z">
                <w:pPr>
                  <w:spacing w:after="200" w:line="276" w:lineRule="auto"/>
                  <w:cnfStyle w:val="000000100000"/>
                </w:pPr>
              </w:pPrChange>
            </w:pPr>
            <w:r>
              <w:rPr>
                <w:rFonts w:ascii="Times New Roman" w:hAnsi="Times New Roman" w:cs="Times New Roman"/>
              </w:rPr>
              <w:t>56.12</w:t>
            </w:r>
          </w:p>
        </w:tc>
      </w:tr>
    </w:tbl>
    <w:p w:rsidR="00F87A5A" w:rsidRDefault="00F87A5A" w:rsidP="00F87A5A">
      <w:pPr>
        <w:jc w:val="center"/>
        <w:rPr>
          <w:rFonts w:ascii="Times New Roman" w:hAnsi="Times New Roman" w:cs="Times New Roman"/>
        </w:rPr>
        <w:pPrChange w:id="1080" w:author="Xavier" w:date="2015-04-10T01:33:00Z">
          <w:pPr/>
        </w:pPrChange>
      </w:pPr>
    </w:p>
    <w:p w:rsidR="003331B9" w:rsidRDefault="003331B9" w:rsidP="00B30666">
      <w:pPr>
        <w:rPr>
          <w:rFonts w:ascii="Times New Roman" w:hAnsi="Times New Roman" w:cs="Times New Roman"/>
        </w:rPr>
      </w:pPr>
    </w:p>
    <w:p w:rsidR="00832AE8" w:rsidRDefault="00832AE8" w:rsidP="00B30666">
      <w:pPr>
        <w:rPr>
          <w:rFonts w:ascii="Times New Roman" w:hAnsi="Times New Roman" w:cs="Times New Roman"/>
        </w:rPr>
      </w:pPr>
    </w:p>
    <w:p w:rsidR="00D25A32" w:rsidRPr="00E83CB8" w:rsidRDefault="00D25A32" w:rsidP="0063424B">
      <w:pPr>
        <w:spacing w:after="0" w:line="480" w:lineRule="auto"/>
        <w:rPr>
          <w:rFonts w:ascii="Times New Roman" w:hAnsi="Times New Roman" w:cs="Times New Roman"/>
          <w:b/>
          <w:sz w:val="24"/>
          <w:szCs w:val="24"/>
        </w:rPr>
      </w:pPr>
      <w:r w:rsidRPr="00E83CB8">
        <w:rPr>
          <w:rFonts w:ascii="Times New Roman" w:hAnsi="Times New Roman" w:cs="Times New Roman"/>
          <w:b/>
          <w:sz w:val="24"/>
          <w:szCs w:val="24"/>
        </w:rPr>
        <w:t>Figure captions:</w:t>
      </w:r>
    </w:p>
    <w:p w:rsidR="00502A14" w:rsidRPr="00E83CB8" w:rsidRDefault="00502A14" w:rsidP="0063424B">
      <w:pPr>
        <w:pStyle w:val="HTMLPreformatted"/>
        <w:spacing w:line="480" w:lineRule="auto"/>
        <w:rPr>
          <w:rFonts w:ascii="Times New Roman" w:hAnsi="Times New Roman" w:cs="Times New Roman"/>
          <w:sz w:val="24"/>
          <w:szCs w:val="24"/>
        </w:rPr>
      </w:pPr>
      <w:r w:rsidRPr="00E83CB8">
        <w:rPr>
          <w:rFonts w:ascii="Times New Roman" w:hAnsi="Times New Roman" w:cs="Times New Roman"/>
          <w:b/>
          <w:sz w:val="24"/>
          <w:szCs w:val="24"/>
        </w:rPr>
        <w:t>Figure 1:</w:t>
      </w:r>
      <w:r w:rsidRPr="00E83CB8">
        <w:rPr>
          <w:rFonts w:ascii="Times New Roman" w:hAnsi="Times New Roman" w:cs="Times New Roman"/>
          <w:sz w:val="24"/>
          <w:szCs w:val="24"/>
        </w:rPr>
        <w:t xml:space="preserve">  Schematic showing the location of </w:t>
      </w:r>
      <w:r w:rsidR="00E83CB8">
        <w:rPr>
          <w:rFonts w:ascii="Times New Roman" w:hAnsi="Times New Roman" w:cs="Times New Roman"/>
          <w:sz w:val="24"/>
          <w:szCs w:val="24"/>
        </w:rPr>
        <w:t xml:space="preserve">the Study Sites West Kalimantan, Indonesia. A total of four sites were investigated: </w:t>
      </w:r>
      <w:proofErr w:type="spellStart"/>
      <w:r w:rsidR="00E83CB8">
        <w:rPr>
          <w:rFonts w:ascii="Times New Roman" w:hAnsi="Times New Roman" w:cs="Times New Roman"/>
          <w:sz w:val="24"/>
          <w:szCs w:val="24"/>
        </w:rPr>
        <w:t>Tanjung</w:t>
      </w:r>
      <w:proofErr w:type="spellEnd"/>
      <w:r w:rsidR="00E83CB8">
        <w:rPr>
          <w:rFonts w:ascii="Times New Roman" w:hAnsi="Times New Roman" w:cs="Times New Roman"/>
          <w:sz w:val="24"/>
          <w:szCs w:val="24"/>
        </w:rPr>
        <w:t xml:space="preserve"> </w:t>
      </w:r>
      <w:proofErr w:type="spellStart"/>
      <w:r w:rsidR="00E83CB8">
        <w:rPr>
          <w:rFonts w:ascii="Times New Roman" w:hAnsi="Times New Roman" w:cs="Times New Roman"/>
          <w:sz w:val="24"/>
          <w:szCs w:val="24"/>
        </w:rPr>
        <w:t>Gunung</w:t>
      </w:r>
      <w:proofErr w:type="spellEnd"/>
      <w:r w:rsidR="00E83CB8">
        <w:rPr>
          <w:rFonts w:ascii="Times New Roman" w:hAnsi="Times New Roman" w:cs="Times New Roman"/>
          <w:sz w:val="24"/>
          <w:szCs w:val="24"/>
        </w:rPr>
        <w:t xml:space="preserve"> Site 1 (TG1) and Site 2 (TG2), and </w:t>
      </w:r>
      <w:proofErr w:type="spellStart"/>
      <w:r w:rsidR="00E83CB8">
        <w:rPr>
          <w:rFonts w:ascii="Times New Roman" w:hAnsi="Times New Roman" w:cs="Times New Roman"/>
          <w:sz w:val="24"/>
          <w:szCs w:val="24"/>
        </w:rPr>
        <w:t>Pelang</w:t>
      </w:r>
      <w:proofErr w:type="spellEnd"/>
      <w:r w:rsidR="00E83CB8">
        <w:rPr>
          <w:rFonts w:ascii="Times New Roman" w:hAnsi="Times New Roman" w:cs="Times New Roman"/>
          <w:sz w:val="24"/>
          <w:szCs w:val="24"/>
        </w:rPr>
        <w:t xml:space="preserve"> Forest Site 1 (P1) and Site 2 (P2).  Inset shows details about the </w:t>
      </w:r>
      <w:r w:rsidR="00BC5084">
        <w:rPr>
          <w:rFonts w:ascii="Times New Roman" w:hAnsi="Times New Roman" w:cs="Times New Roman"/>
          <w:sz w:val="24"/>
          <w:szCs w:val="24"/>
        </w:rPr>
        <w:t xml:space="preserve">land </w:t>
      </w:r>
      <w:r w:rsidR="00E83CB8">
        <w:rPr>
          <w:rFonts w:ascii="Times New Roman" w:hAnsi="Times New Roman" w:cs="Times New Roman"/>
          <w:sz w:val="24"/>
          <w:szCs w:val="24"/>
        </w:rPr>
        <w:t xml:space="preserve">system as classified after </w:t>
      </w:r>
      <w:proofErr w:type="spellStart"/>
      <w:r w:rsidR="00E83CB8">
        <w:rPr>
          <w:rFonts w:ascii="Times New Roman" w:hAnsi="Times New Roman" w:cs="Times New Roman"/>
          <w:sz w:val="24"/>
          <w:szCs w:val="24"/>
        </w:rPr>
        <w:t>RePPProT</w:t>
      </w:r>
      <w:proofErr w:type="spellEnd"/>
      <w:r w:rsidR="00E83CB8">
        <w:rPr>
          <w:rFonts w:ascii="Times New Roman" w:hAnsi="Times New Roman" w:cs="Times New Roman"/>
          <w:sz w:val="24"/>
          <w:szCs w:val="24"/>
        </w:rPr>
        <w:t xml:space="preserve"> </w:t>
      </w:r>
      <w:r w:rsidR="00F87A5A">
        <w:rPr>
          <w:rFonts w:ascii="Times New Roman" w:hAnsi="Times New Roman" w:cs="Times New Roman"/>
          <w:sz w:val="24"/>
          <w:szCs w:val="24"/>
        </w:rPr>
        <w:fldChar w:fldCharType="begin"/>
      </w:r>
      <w:r w:rsidR="009B3313">
        <w:rPr>
          <w:rFonts w:ascii="Times New Roman" w:hAnsi="Times New Roman" w:cs="Times New Roman"/>
          <w:sz w:val="24"/>
          <w:szCs w:val="24"/>
        </w:rPr>
        <w:instrText xml:space="preserve"> ADDIN EN.CITE &lt;EndNote&gt;&lt;Cite ExcludeAuth="1"&gt;&lt;Author&gt;RePPProT&lt;/Author&gt;&lt;Year&gt;1990&lt;/Year&gt;&lt;RecNum&gt;683&lt;/RecNum&gt;&lt;DisplayText&gt;(1990)&lt;/DisplayText&gt;&lt;record&gt;&lt;rec-number&gt;683&lt;/rec-number&gt;&lt;foreign-keys&gt;&lt;key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F87A5A">
        <w:rPr>
          <w:rFonts w:ascii="Times New Roman" w:hAnsi="Times New Roman" w:cs="Times New Roman"/>
          <w:sz w:val="24"/>
          <w:szCs w:val="24"/>
        </w:rPr>
        <w:fldChar w:fldCharType="separate"/>
      </w:r>
      <w:r w:rsidR="00F35F72">
        <w:rPr>
          <w:rFonts w:ascii="Times New Roman" w:hAnsi="Times New Roman" w:cs="Times New Roman"/>
          <w:noProof/>
          <w:sz w:val="24"/>
          <w:szCs w:val="24"/>
        </w:rPr>
        <w:t>(</w:t>
      </w:r>
      <w:hyperlink w:anchor="_ENREF_25" w:tooltip="RePPProT, 1990 #683" w:history="1">
        <w:r w:rsidR="00E23915">
          <w:rPr>
            <w:rFonts w:ascii="Times New Roman" w:hAnsi="Times New Roman" w:cs="Times New Roman"/>
            <w:noProof/>
            <w:sz w:val="24"/>
            <w:szCs w:val="24"/>
          </w:rPr>
          <w:t>1990</w:t>
        </w:r>
      </w:hyperlink>
      <w:r w:rsidR="00F35F72">
        <w:rPr>
          <w:rFonts w:ascii="Times New Roman" w:hAnsi="Times New Roman" w:cs="Times New Roman"/>
          <w:noProof/>
          <w:sz w:val="24"/>
          <w:szCs w:val="24"/>
        </w:rPr>
        <w:t>)</w:t>
      </w:r>
      <w:r w:rsidR="00F87A5A">
        <w:rPr>
          <w:rFonts w:ascii="Times New Roman" w:hAnsi="Times New Roman" w:cs="Times New Roman"/>
          <w:sz w:val="24"/>
          <w:szCs w:val="24"/>
        </w:rPr>
        <w:fldChar w:fldCharType="end"/>
      </w:r>
      <w:r w:rsidR="004A3F58">
        <w:rPr>
          <w:rFonts w:ascii="Times New Roman" w:hAnsi="Times New Roman" w:cs="Times New Roman"/>
          <w:sz w:val="24"/>
          <w:szCs w:val="24"/>
        </w:rPr>
        <w:t xml:space="preserve">: Kahayan (KHY) mainly characterized by alluvial plains; and </w:t>
      </w:r>
      <w:proofErr w:type="spellStart"/>
      <w:r w:rsidR="004A3F58">
        <w:rPr>
          <w:rFonts w:ascii="Times New Roman" w:hAnsi="Times New Roman" w:cs="Times New Roman"/>
          <w:sz w:val="24"/>
          <w:szCs w:val="24"/>
        </w:rPr>
        <w:t>Gambut</w:t>
      </w:r>
      <w:proofErr w:type="spellEnd"/>
      <w:r w:rsidR="004A3F58">
        <w:rPr>
          <w:rFonts w:ascii="Times New Roman" w:hAnsi="Times New Roman" w:cs="Times New Roman"/>
          <w:sz w:val="24"/>
          <w:szCs w:val="24"/>
        </w:rPr>
        <w:t xml:space="preserve"> (GBT), </w:t>
      </w:r>
      <w:proofErr w:type="spellStart"/>
      <w:r w:rsidR="004A3F58">
        <w:rPr>
          <w:rFonts w:ascii="Times New Roman" w:hAnsi="Times New Roman" w:cs="Times New Roman"/>
          <w:sz w:val="24"/>
          <w:szCs w:val="24"/>
        </w:rPr>
        <w:lastRenderedPageBreak/>
        <w:t>Mendawai</w:t>
      </w:r>
      <w:proofErr w:type="spellEnd"/>
      <w:r w:rsidR="004A3F58">
        <w:rPr>
          <w:rFonts w:ascii="Times New Roman" w:hAnsi="Times New Roman" w:cs="Times New Roman"/>
          <w:sz w:val="24"/>
          <w:szCs w:val="24"/>
        </w:rPr>
        <w:t xml:space="preserve"> (MDW), and </w:t>
      </w:r>
      <w:proofErr w:type="spellStart"/>
      <w:r w:rsidR="004A3F58">
        <w:rPr>
          <w:rFonts w:ascii="Times New Roman" w:hAnsi="Times New Roman" w:cs="Times New Roman"/>
          <w:sz w:val="24"/>
          <w:szCs w:val="24"/>
        </w:rPr>
        <w:t>Klaru</w:t>
      </w:r>
      <w:proofErr w:type="spellEnd"/>
      <w:r w:rsidR="004A3F58">
        <w:rPr>
          <w:rFonts w:ascii="Times New Roman" w:hAnsi="Times New Roman" w:cs="Times New Roman"/>
          <w:sz w:val="24"/>
          <w:szCs w:val="24"/>
        </w:rPr>
        <w:t xml:space="preserve"> (KLR) characterized by swamps.</w:t>
      </w:r>
      <w:r w:rsidR="00B9506E">
        <w:rPr>
          <w:rFonts w:ascii="Times New Roman" w:hAnsi="Times New Roman" w:cs="Times New Roman"/>
          <w:sz w:val="24"/>
          <w:szCs w:val="24"/>
        </w:rPr>
        <w:t xml:space="preserve"> Color scale indicates elevation above sea level.</w:t>
      </w:r>
    </w:p>
    <w:p w:rsidR="00502A14" w:rsidRPr="00E83CB8" w:rsidRDefault="00502A14" w:rsidP="0063424B">
      <w:pPr>
        <w:spacing w:after="0" w:line="480" w:lineRule="auto"/>
        <w:ind w:left="720" w:hanging="720"/>
        <w:rPr>
          <w:rFonts w:ascii="Times New Roman" w:hAnsi="Times New Roman" w:cs="Times New Roman"/>
          <w:b/>
          <w:bCs/>
          <w:sz w:val="24"/>
          <w:szCs w:val="24"/>
        </w:rPr>
      </w:pPr>
    </w:p>
    <w:p w:rsidR="00C23060" w:rsidRDefault="00502A14" w:rsidP="00C23060">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Figure 2:</w:t>
      </w:r>
      <w:r w:rsidRPr="00E83CB8">
        <w:rPr>
          <w:rFonts w:ascii="Times New Roman" w:hAnsi="Times New Roman" w:cs="Times New Roman"/>
          <w:sz w:val="24"/>
          <w:szCs w:val="24"/>
        </w:rPr>
        <w:t xml:space="preserve"> </w:t>
      </w:r>
      <w:r w:rsidRPr="00E83CB8">
        <w:rPr>
          <w:rFonts w:ascii="Times New Roman" w:hAnsi="Times New Roman" w:cs="Times New Roman"/>
          <w:bCs/>
          <w:sz w:val="24"/>
          <w:szCs w:val="24"/>
        </w:rPr>
        <w:t xml:space="preserve">GPR common-offset profile </w:t>
      </w:r>
      <w:r w:rsidR="00E51F68" w:rsidRPr="00E83CB8">
        <w:rPr>
          <w:rFonts w:ascii="Times New Roman" w:hAnsi="Times New Roman" w:cs="Times New Roman"/>
          <w:bCs/>
          <w:sz w:val="24"/>
          <w:szCs w:val="24"/>
        </w:rPr>
        <w:t>using a Mala GPR system with 100 MHz antennae</w:t>
      </w:r>
      <w:r w:rsidR="00E51F68">
        <w:rPr>
          <w:rFonts w:ascii="Times New Roman" w:hAnsi="Times New Roman" w:cs="Times New Roman"/>
          <w:bCs/>
          <w:sz w:val="24"/>
          <w:szCs w:val="24"/>
        </w:rPr>
        <w:t xml:space="preserve"> </w:t>
      </w:r>
      <w:r w:rsidRPr="00E83CB8">
        <w:rPr>
          <w:rFonts w:ascii="Times New Roman" w:hAnsi="Times New Roman" w:cs="Times New Roman"/>
          <w:bCs/>
          <w:sz w:val="24"/>
          <w:szCs w:val="24"/>
        </w:rPr>
        <w:t xml:space="preserve">along Line 1 </w:t>
      </w:r>
      <w:r w:rsidR="00E51F68">
        <w:rPr>
          <w:rFonts w:ascii="Times New Roman" w:hAnsi="Times New Roman" w:cs="Times New Roman"/>
          <w:bCs/>
          <w:sz w:val="24"/>
          <w:szCs w:val="24"/>
        </w:rPr>
        <w:t xml:space="preserve">(a) and Line 2 (b). </w:t>
      </w:r>
      <w:r w:rsidRPr="00E83CB8">
        <w:rPr>
          <w:rFonts w:ascii="Times New Roman" w:hAnsi="Times New Roman" w:cs="Times New Roman"/>
          <w:bCs/>
          <w:sz w:val="24"/>
          <w:szCs w:val="24"/>
        </w:rPr>
        <w:t>Location of core sample</w:t>
      </w:r>
      <w:r w:rsidR="00E51F68">
        <w:rPr>
          <w:rFonts w:ascii="Times New Roman" w:hAnsi="Times New Roman" w:cs="Times New Roman"/>
          <w:bCs/>
          <w:sz w:val="24"/>
          <w:szCs w:val="24"/>
        </w:rPr>
        <w:t>s</w:t>
      </w:r>
      <w:r w:rsidRPr="00E83CB8">
        <w:rPr>
          <w:rFonts w:ascii="Times New Roman" w:hAnsi="Times New Roman" w:cs="Times New Roman"/>
          <w:bCs/>
          <w:sz w:val="24"/>
          <w:szCs w:val="24"/>
        </w:rPr>
        <w:t xml:space="preserve"> </w:t>
      </w:r>
      <w:r w:rsidR="00E51F68">
        <w:rPr>
          <w:rFonts w:ascii="Times New Roman" w:hAnsi="Times New Roman" w:cs="Times New Roman"/>
          <w:bCs/>
          <w:sz w:val="24"/>
          <w:szCs w:val="24"/>
        </w:rPr>
        <w:t xml:space="preserve">TG1.1 and TG1.2 </w:t>
      </w:r>
      <w:r w:rsidR="00C23060">
        <w:rPr>
          <w:rFonts w:ascii="Times New Roman" w:hAnsi="Times New Roman" w:cs="Times New Roman"/>
          <w:bCs/>
          <w:sz w:val="24"/>
          <w:szCs w:val="24"/>
        </w:rPr>
        <w:t>and inferred units</w:t>
      </w:r>
      <w:r w:rsidR="00293EE6">
        <w:rPr>
          <w:rFonts w:ascii="Times New Roman" w:hAnsi="Times New Roman" w:cs="Times New Roman"/>
          <w:bCs/>
          <w:sz w:val="24"/>
          <w:szCs w:val="24"/>
        </w:rPr>
        <w:t>, water table position and presence of wood layers</w:t>
      </w:r>
      <w:r w:rsidR="00C23060">
        <w:rPr>
          <w:rFonts w:ascii="Times New Roman" w:hAnsi="Times New Roman" w:cs="Times New Roman"/>
          <w:bCs/>
          <w:sz w:val="24"/>
          <w:szCs w:val="24"/>
        </w:rPr>
        <w:t xml:space="preserve"> </w:t>
      </w:r>
      <w:r w:rsidR="00E51F68">
        <w:rPr>
          <w:rFonts w:ascii="Times New Roman" w:hAnsi="Times New Roman" w:cs="Times New Roman"/>
          <w:bCs/>
          <w:sz w:val="24"/>
          <w:szCs w:val="24"/>
        </w:rPr>
        <w:t xml:space="preserve">are </w:t>
      </w:r>
      <w:r w:rsidRPr="00E83CB8">
        <w:rPr>
          <w:rFonts w:ascii="Times New Roman" w:hAnsi="Times New Roman" w:cs="Times New Roman"/>
          <w:bCs/>
          <w:sz w:val="24"/>
          <w:szCs w:val="24"/>
        </w:rPr>
        <w:t>also shown</w:t>
      </w:r>
      <w:r w:rsidR="00E51F68">
        <w:rPr>
          <w:rFonts w:ascii="Times New Roman" w:hAnsi="Times New Roman" w:cs="Times New Roman"/>
          <w:bCs/>
          <w:sz w:val="24"/>
          <w:szCs w:val="24"/>
        </w:rPr>
        <w:t xml:space="preserve">. Frame highlights the location of a woody area identified along the cores and characterized by the presence of hyperbolic diffractions in the GPR record. </w:t>
      </w:r>
    </w:p>
    <w:p w:rsidR="00C23060" w:rsidRDefault="00C23060" w:rsidP="00C23060">
      <w:pPr>
        <w:pStyle w:val="HTMLPreformatted"/>
        <w:spacing w:line="480" w:lineRule="auto"/>
        <w:rPr>
          <w:rFonts w:ascii="Times New Roman" w:hAnsi="Times New Roman" w:cs="Times New Roman"/>
          <w:bCs/>
          <w:sz w:val="24"/>
          <w:szCs w:val="24"/>
        </w:rPr>
      </w:pPr>
    </w:p>
    <w:p w:rsidR="00C23060" w:rsidRPr="00C23060" w:rsidRDefault="00C23060" w:rsidP="00C23060">
      <w:pPr>
        <w:pStyle w:val="HTMLPreformatted"/>
        <w:spacing w:line="480" w:lineRule="auto"/>
        <w:rPr>
          <w:rFonts w:ascii="Times New Roman" w:hAnsi="Times New Roman" w:cs="Times New Roman"/>
          <w:bCs/>
          <w:sz w:val="24"/>
          <w:szCs w:val="24"/>
        </w:rPr>
      </w:pPr>
      <w:r w:rsidRPr="00C23060">
        <w:rPr>
          <w:rFonts w:ascii="Times New Roman" w:hAnsi="Times New Roman" w:cs="Times New Roman"/>
          <w:b/>
          <w:bCs/>
          <w:sz w:val="24"/>
          <w:szCs w:val="24"/>
        </w:rPr>
        <w:t>Figure 3</w:t>
      </w:r>
      <w:r w:rsidRPr="00C23060">
        <w:rPr>
          <w:rFonts w:ascii="Times New Roman" w:hAnsi="Times New Roman" w:cs="Times New Roman"/>
          <w:bCs/>
          <w:sz w:val="24"/>
          <w:szCs w:val="24"/>
        </w:rPr>
        <w:t xml:space="preserve">: Inverted images of </w:t>
      </w:r>
      <w:r>
        <w:rPr>
          <w:rFonts w:ascii="Times New Roman" w:hAnsi="Times New Roman" w:cs="Times New Roman"/>
          <w:bCs/>
          <w:sz w:val="24"/>
          <w:szCs w:val="24"/>
        </w:rPr>
        <w:t>(</w:t>
      </w:r>
      <w:r w:rsidRPr="00C23060">
        <w:rPr>
          <w:rFonts w:ascii="Times New Roman" w:hAnsi="Times New Roman" w:cs="Times New Roman"/>
          <w:bCs/>
          <w:sz w:val="24"/>
          <w:szCs w:val="24"/>
        </w:rPr>
        <w:t xml:space="preserve">a) Line </w:t>
      </w:r>
      <w:r>
        <w:rPr>
          <w:rFonts w:ascii="Times New Roman" w:hAnsi="Times New Roman" w:cs="Times New Roman"/>
          <w:bCs/>
          <w:sz w:val="24"/>
          <w:szCs w:val="24"/>
        </w:rPr>
        <w:t>1</w:t>
      </w:r>
      <w:r w:rsidRPr="00C23060">
        <w:rPr>
          <w:rFonts w:ascii="Times New Roman" w:hAnsi="Times New Roman" w:cs="Times New Roman"/>
          <w:bCs/>
          <w:sz w:val="24"/>
          <w:szCs w:val="24"/>
        </w:rPr>
        <w:t xml:space="preserve"> and </w:t>
      </w:r>
      <w:r>
        <w:rPr>
          <w:rFonts w:ascii="Times New Roman" w:hAnsi="Times New Roman" w:cs="Times New Roman"/>
          <w:bCs/>
          <w:sz w:val="24"/>
          <w:szCs w:val="24"/>
        </w:rPr>
        <w:t>(</w:t>
      </w:r>
      <w:r w:rsidRPr="00C23060">
        <w:rPr>
          <w:rFonts w:ascii="Times New Roman" w:hAnsi="Times New Roman" w:cs="Times New Roman"/>
          <w:bCs/>
          <w:sz w:val="24"/>
          <w:szCs w:val="24"/>
        </w:rPr>
        <w:t xml:space="preserve">b) Line 2 resistivity surveys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1</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s</w:t>
      </w:r>
      <w:r w:rsidRPr="00E83CB8">
        <w:rPr>
          <w:rFonts w:ascii="Times New Roman" w:hAnsi="Times New Roman" w:cs="Times New Roman"/>
          <w:bCs/>
          <w:sz w:val="24"/>
          <w:szCs w:val="24"/>
        </w:rPr>
        <w:t xml:space="preserve"> </w:t>
      </w:r>
      <w:r>
        <w:rPr>
          <w:rFonts w:ascii="Times New Roman" w:hAnsi="Times New Roman" w:cs="Times New Roman"/>
          <w:bCs/>
          <w:sz w:val="24"/>
          <w:szCs w:val="24"/>
        </w:rPr>
        <w:t xml:space="preserve">TG1.1 and TG1.2 and inferred units as per Figure 2 are </w:t>
      </w:r>
      <w:r w:rsidRPr="00E83CB8">
        <w:rPr>
          <w:rFonts w:ascii="Times New Roman" w:hAnsi="Times New Roman" w:cs="Times New Roman"/>
          <w:bCs/>
          <w:sz w:val="24"/>
          <w:szCs w:val="24"/>
        </w:rPr>
        <w:t>also shown</w:t>
      </w:r>
      <w:r>
        <w:rPr>
          <w:rFonts w:ascii="Times New Roman" w:hAnsi="Times New Roman" w:cs="Times New Roman"/>
          <w:bCs/>
          <w:sz w:val="24"/>
          <w:szCs w:val="24"/>
        </w:rPr>
        <w:t>.</w:t>
      </w:r>
      <w:r w:rsidRPr="00C23060">
        <w:rPr>
          <w:rFonts w:ascii="Times New Roman" w:hAnsi="Times New Roman" w:cs="Times New Roman"/>
          <w:bCs/>
          <w:sz w:val="24"/>
          <w:szCs w:val="24"/>
        </w:rPr>
        <w:t xml:space="preserve"> </w:t>
      </w:r>
    </w:p>
    <w:p w:rsidR="0063424B" w:rsidRDefault="0063424B" w:rsidP="00502A14">
      <w:pPr>
        <w:pStyle w:val="HTMLPreformatted"/>
        <w:rPr>
          <w:rFonts w:ascii="Times New Roman" w:hAnsi="Times New Roman" w:cs="Times New Roman"/>
          <w:bCs/>
          <w:sz w:val="24"/>
          <w:szCs w:val="24"/>
        </w:rPr>
      </w:pPr>
    </w:p>
    <w:p w:rsidR="00293EE6" w:rsidRDefault="00C23060"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 xml:space="preserve">Figure </w:t>
      </w:r>
      <w:r>
        <w:rPr>
          <w:rFonts w:ascii="Times New Roman" w:hAnsi="Times New Roman" w:cs="Times New Roman"/>
          <w:b/>
          <w:sz w:val="24"/>
          <w:szCs w:val="24"/>
        </w:rPr>
        <w:t>4</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E83CB8">
        <w:rPr>
          <w:rFonts w:ascii="Times New Roman" w:hAnsi="Times New Roman" w:cs="Times New Roman"/>
          <w:bCs/>
          <w:sz w:val="24"/>
          <w:szCs w:val="24"/>
        </w:rPr>
        <w:t xml:space="preserve">GPR common-offset profile using a Mala GPR system with </w:t>
      </w:r>
      <w:r w:rsidR="00CF000C">
        <w:rPr>
          <w:rFonts w:ascii="Times New Roman" w:hAnsi="Times New Roman" w:cs="Times New Roman"/>
          <w:bCs/>
          <w:sz w:val="24"/>
          <w:szCs w:val="24"/>
        </w:rPr>
        <w:t>2</w:t>
      </w:r>
      <w:r w:rsidRPr="00E83CB8">
        <w:rPr>
          <w:rFonts w:ascii="Times New Roman" w:hAnsi="Times New Roman" w:cs="Times New Roman"/>
          <w:bCs/>
          <w:sz w:val="24"/>
          <w:szCs w:val="24"/>
        </w:rPr>
        <w:t>00 MHz antennae</w:t>
      </w:r>
      <w:r>
        <w:rPr>
          <w:rFonts w:ascii="Times New Roman" w:hAnsi="Times New Roman" w:cs="Times New Roman"/>
          <w:bCs/>
          <w:sz w:val="24"/>
          <w:szCs w:val="24"/>
        </w:rPr>
        <w:t xml:space="preserve"> at study Site TG2. </w:t>
      </w:r>
      <w:r w:rsidRPr="00E83CB8">
        <w:rPr>
          <w:rFonts w:ascii="Times New Roman" w:hAnsi="Times New Roman" w:cs="Times New Roman"/>
          <w:bCs/>
          <w:sz w:val="24"/>
          <w:szCs w:val="24"/>
        </w:rPr>
        <w:t xml:space="preserve">Location of </w:t>
      </w:r>
      <w:r>
        <w:rPr>
          <w:rFonts w:ascii="Times New Roman" w:hAnsi="Times New Roman" w:cs="Times New Roman"/>
          <w:bCs/>
          <w:sz w:val="24"/>
          <w:szCs w:val="24"/>
        </w:rPr>
        <w:t xml:space="preserve">two </w:t>
      </w:r>
      <w:r w:rsidRPr="00E83CB8">
        <w:rPr>
          <w:rFonts w:ascii="Times New Roman" w:hAnsi="Times New Roman" w:cs="Times New Roman"/>
          <w:bCs/>
          <w:sz w:val="24"/>
          <w:szCs w:val="24"/>
        </w:rPr>
        <w:t>core sample</w:t>
      </w:r>
      <w:r>
        <w:rPr>
          <w:rFonts w:ascii="Times New Roman" w:hAnsi="Times New Roman" w:cs="Times New Roman"/>
          <w:bCs/>
          <w:sz w:val="24"/>
          <w:szCs w:val="24"/>
        </w:rPr>
        <w:t xml:space="preserve">s and inferred units are also shown; (b)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along the GPR profile in (a)</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1</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w:t>
      </w:r>
    </w:p>
    <w:p w:rsidR="00293EE6" w:rsidRDefault="00293EE6" w:rsidP="00293EE6">
      <w:pPr>
        <w:pStyle w:val="HTMLPreformatted"/>
        <w:spacing w:line="480" w:lineRule="auto"/>
        <w:rPr>
          <w:rFonts w:ascii="Times New Roman" w:hAnsi="Times New Roman" w:cs="Times New Roman"/>
          <w:bCs/>
          <w:sz w:val="24"/>
          <w:szCs w:val="24"/>
        </w:rPr>
      </w:pPr>
    </w:p>
    <w:p w:rsidR="00502A14" w:rsidRDefault="00293EE6"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 xml:space="preserve">Figure </w:t>
      </w:r>
      <w:r>
        <w:rPr>
          <w:rFonts w:ascii="Times New Roman" w:hAnsi="Times New Roman" w:cs="Times New Roman"/>
          <w:b/>
          <w:sz w:val="24"/>
          <w:szCs w:val="24"/>
        </w:rPr>
        <w:t>5</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sidR="009121AF">
        <w:rPr>
          <w:rFonts w:ascii="Times New Roman" w:hAnsi="Times New Roman" w:cs="Times New Roman"/>
          <w:sz w:val="24"/>
          <w:szCs w:val="24"/>
        </w:rPr>
        <w:t xml:space="preserve">(a) </w:t>
      </w:r>
      <w:r w:rsidRPr="00E83CB8">
        <w:rPr>
          <w:rFonts w:ascii="Times New Roman" w:hAnsi="Times New Roman" w:cs="Times New Roman"/>
          <w:bCs/>
          <w:sz w:val="24"/>
          <w:szCs w:val="24"/>
        </w:rPr>
        <w:t>GPR common-offset profile using a Mala GPR system with 100 MHz antennae</w:t>
      </w:r>
      <w:r>
        <w:rPr>
          <w:rFonts w:ascii="Times New Roman" w:hAnsi="Times New Roman" w:cs="Times New Roman"/>
          <w:bCs/>
          <w:sz w:val="24"/>
          <w:szCs w:val="24"/>
        </w:rPr>
        <w:t xml:space="preserve"> at study Site TG2. The profile represents the continuation of the GPR profile shown in Figure 4 (a).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s TG2.1-TG.</w:t>
      </w:r>
      <w:ins w:id="1081" w:author="Xavier" w:date="2015-04-10T00:03:00Z">
        <w:r w:rsidR="008A26D7">
          <w:rPr>
            <w:rFonts w:ascii="Times New Roman" w:hAnsi="Times New Roman" w:cs="Times New Roman"/>
            <w:bCs/>
            <w:sz w:val="24"/>
            <w:szCs w:val="24"/>
          </w:rPr>
          <w:t>2.</w:t>
        </w:r>
      </w:ins>
      <w:r>
        <w:rPr>
          <w:rFonts w:ascii="Times New Roman" w:hAnsi="Times New Roman" w:cs="Times New Roman"/>
          <w:bCs/>
          <w:sz w:val="24"/>
          <w:szCs w:val="24"/>
        </w:rPr>
        <w:t>3 and two additional core samples and inferred units are also shown</w:t>
      </w:r>
      <w:r w:rsidR="000F2C42">
        <w:rPr>
          <w:rFonts w:ascii="Times New Roman" w:hAnsi="Times New Roman" w:cs="Times New Roman"/>
          <w:bCs/>
          <w:sz w:val="24"/>
          <w:szCs w:val="24"/>
        </w:rPr>
        <w:t>. White arrows indicated presence of diffraction hyperbolas</w:t>
      </w:r>
      <w:r w:rsidR="009121AF">
        <w:rPr>
          <w:rFonts w:ascii="Times New Roman" w:hAnsi="Times New Roman" w:cs="Times New Roman"/>
          <w:bCs/>
          <w:sz w:val="24"/>
          <w:szCs w:val="24"/>
        </w:rPr>
        <w:t xml:space="preserve">; (b) </w:t>
      </w:r>
      <w:r w:rsidR="009121AF" w:rsidRPr="00C23060">
        <w:rPr>
          <w:rFonts w:ascii="Times New Roman" w:hAnsi="Times New Roman" w:cs="Times New Roman"/>
          <w:bCs/>
          <w:sz w:val="24"/>
          <w:szCs w:val="24"/>
        </w:rPr>
        <w:t>Inverted image of resistivity survey</w:t>
      </w:r>
      <w:r w:rsidR="009121AF">
        <w:rPr>
          <w:rFonts w:ascii="Times New Roman" w:hAnsi="Times New Roman" w:cs="Times New Roman"/>
          <w:bCs/>
          <w:sz w:val="24"/>
          <w:szCs w:val="24"/>
        </w:rPr>
        <w:t xml:space="preserve"> along the GPR profile in (a)</w:t>
      </w:r>
      <w:r w:rsidR="009121AF" w:rsidRPr="00C23060">
        <w:rPr>
          <w:rFonts w:ascii="Times New Roman" w:hAnsi="Times New Roman" w:cs="Times New Roman"/>
          <w:bCs/>
          <w:sz w:val="24"/>
          <w:szCs w:val="24"/>
        </w:rPr>
        <w:t xml:space="preserve"> using a four electrode </w:t>
      </w:r>
      <w:proofErr w:type="spellStart"/>
      <w:r w:rsidR="009121AF">
        <w:rPr>
          <w:rFonts w:ascii="Times New Roman" w:hAnsi="Times New Roman" w:cs="Times New Roman"/>
          <w:bCs/>
          <w:sz w:val="24"/>
          <w:szCs w:val="24"/>
        </w:rPr>
        <w:t>Wenner</w:t>
      </w:r>
      <w:proofErr w:type="spellEnd"/>
      <w:r w:rsidR="009121AF" w:rsidRPr="00C23060">
        <w:rPr>
          <w:rFonts w:ascii="Times New Roman" w:hAnsi="Times New Roman" w:cs="Times New Roman"/>
          <w:bCs/>
          <w:sz w:val="24"/>
          <w:szCs w:val="24"/>
        </w:rPr>
        <w:t xml:space="preserve"> type array with </w:t>
      </w:r>
      <w:r w:rsidR="009121AF">
        <w:rPr>
          <w:rFonts w:ascii="Times New Roman" w:hAnsi="Times New Roman" w:cs="Times New Roman"/>
          <w:bCs/>
          <w:sz w:val="24"/>
          <w:szCs w:val="24"/>
        </w:rPr>
        <w:t>1</w:t>
      </w:r>
      <w:r w:rsidR="009121AF" w:rsidRPr="00C23060">
        <w:rPr>
          <w:rFonts w:ascii="Times New Roman" w:hAnsi="Times New Roman" w:cs="Times New Roman"/>
          <w:bCs/>
          <w:sz w:val="24"/>
          <w:szCs w:val="24"/>
        </w:rPr>
        <w:t xml:space="preserve"> m electrode spacing</w:t>
      </w:r>
      <w:r w:rsidR="009121AF">
        <w:rPr>
          <w:rFonts w:ascii="Times New Roman" w:hAnsi="Times New Roman" w:cs="Times New Roman"/>
          <w:bCs/>
          <w:sz w:val="24"/>
          <w:szCs w:val="24"/>
        </w:rPr>
        <w:t>. Interpreted peat-mineral soil interface is also shown.</w:t>
      </w:r>
    </w:p>
    <w:p w:rsidR="00293EE6" w:rsidRDefault="00293EE6" w:rsidP="00293EE6">
      <w:pPr>
        <w:pStyle w:val="HTMLPreformatted"/>
        <w:spacing w:line="480" w:lineRule="auto"/>
        <w:rPr>
          <w:rFonts w:ascii="Times New Roman" w:hAnsi="Times New Roman" w:cs="Times New Roman"/>
          <w:b/>
          <w:sz w:val="24"/>
          <w:szCs w:val="24"/>
        </w:rPr>
      </w:pPr>
    </w:p>
    <w:p w:rsidR="00293EE6" w:rsidRDefault="00293EE6"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 xml:space="preserve">Figure </w:t>
      </w:r>
      <w:r>
        <w:rPr>
          <w:rFonts w:ascii="Times New Roman" w:hAnsi="Times New Roman" w:cs="Times New Roman"/>
          <w:b/>
          <w:sz w:val="24"/>
          <w:szCs w:val="24"/>
        </w:rPr>
        <w:t>6</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sidRPr="00E83CB8">
        <w:rPr>
          <w:rFonts w:ascii="Times New Roman" w:hAnsi="Times New Roman" w:cs="Times New Roman"/>
          <w:bCs/>
          <w:sz w:val="24"/>
          <w:szCs w:val="24"/>
        </w:rPr>
        <w:t>GPR common-offset profile using a Mala GPR system with 100 MHz antennae</w:t>
      </w:r>
      <w:r>
        <w:rPr>
          <w:rFonts w:ascii="Times New Roman" w:hAnsi="Times New Roman" w:cs="Times New Roman"/>
          <w:bCs/>
          <w:sz w:val="24"/>
          <w:szCs w:val="24"/>
        </w:rPr>
        <w:t xml:space="preserve"> at study Site P1.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P1.1 and inferred units and water table position are also shown. </w:t>
      </w:r>
      <w:r w:rsidR="000F2C42">
        <w:rPr>
          <w:rFonts w:ascii="Times New Roman" w:hAnsi="Times New Roman" w:cs="Times New Roman"/>
          <w:bCs/>
          <w:sz w:val="24"/>
          <w:szCs w:val="24"/>
        </w:rPr>
        <w:t>Larger w</w:t>
      </w:r>
      <w:r>
        <w:rPr>
          <w:rFonts w:ascii="Times New Roman" w:hAnsi="Times New Roman" w:cs="Times New Roman"/>
          <w:bCs/>
          <w:sz w:val="24"/>
          <w:szCs w:val="24"/>
        </w:rPr>
        <w:t>hite arrow indicates the center of a depressional feature within the reflection record centered between 10-35 m along the profile and 3-5 m depth.</w:t>
      </w:r>
      <w:r w:rsidR="000F2C42">
        <w:rPr>
          <w:rFonts w:ascii="Times New Roman" w:hAnsi="Times New Roman" w:cs="Times New Roman"/>
          <w:bCs/>
          <w:sz w:val="24"/>
          <w:szCs w:val="24"/>
        </w:rPr>
        <w:t xml:space="preserve"> Smaller white arrow indicates the presence of a diffraction hyperbola.</w:t>
      </w:r>
      <w:r>
        <w:rPr>
          <w:rFonts w:ascii="Times New Roman" w:hAnsi="Times New Roman" w:cs="Times New Roman"/>
          <w:bCs/>
          <w:sz w:val="24"/>
          <w:szCs w:val="24"/>
        </w:rPr>
        <w:t xml:space="preserve"> </w:t>
      </w:r>
    </w:p>
    <w:p w:rsidR="00FD750C" w:rsidRDefault="00FD750C" w:rsidP="00293EE6">
      <w:pPr>
        <w:pStyle w:val="HTMLPreformatted"/>
        <w:spacing w:line="480" w:lineRule="auto"/>
        <w:rPr>
          <w:rFonts w:ascii="Times New Roman" w:hAnsi="Times New Roman" w:cs="Times New Roman"/>
          <w:bCs/>
          <w:sz w:val="24"/>
          <w:szCs w:val="24"/>
        </w:rPr>
      </w:pPr>
    </w:p>
    <w:p w:rsidR="00FD750C" w:rsidDel="00201917" w:rsidRDefault="00FD750C" w:rsidP="00293EE6">
      <w:pPr>
        <w:pStyle w:val="HTMLPreformatted"/>
        <w:spacing w:line="480" w:lineRule="auto"/>
        <w:rPr>
          <w:del w:id="1082" w:author="Xavier" w:date="2015-04-16T18:58:00Z"/>
          <w:rFonts w:ascii="Times New Roman" w:hAnsi="Times New Roman" w:cs="Times New Roman"/>
          <w:bCs/>
          <w:sz w:val="24"/>
          <w:szCs w:val="24"/>
        </w:rPr>
      </w:pPr>
      <w:r w:rsidRPr="00FD750C">
        <w:rPr>
          <w:rFonts w:ascii="Times New Roman" w:hAnsi="Times New Roman" w:cs="Times New Roman"/>
          <w:b/>
          <w:bCs/>
          <w:sz w:val="24"/>
          <w:szCs w:val="24"/>
        </w:rPr>
        <w:t>Figure 7</w:t>
      </w:r>
      <w:r>
        <w:rPr>
          <w:rFonts w:ascii="Times New Roman" w:hAnsi="Times New Roman" w:cs="Times New Roman"/>
          <w:bCs/>
          <w:sz w:val="24"/>
          <w:szCs w:val="24"/>
        </w:rPr>
        <w:t xml:space="preserve">: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at Site P1</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2</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Note that resistivity profile does not coincide with location of GPR profile shown in Figure 6.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P1.2 and inferred units (depicted in Figure 6) are also shown.</w:t>
      </w:r>
      <w:ins w:id="1083" w:author="Xavier" w:date="2015-04-10T00:07:00Z">
        <w:r w:rsidR="008A26D7">
          <w:rPr>
            <w:rFonts w:ascii="Times New Roman" w:hAnsi="Times New Roman" w:cs="Times New Roman"/>
            <w:bCs/>
            <w:sz w:val="24"/>
            <w:szCs w:val="24"/>
          </w:rPr>
          <w:t xml:space="preserve"> </w:t>
        </w:r>
      </w:ins>
    </w:p>
    <w:p w:rsidR="00FD750C" w:rsidRDefault="00FD750C" w:rsidP="00293EE6">
      <w:pPr>
        <w:pStyle w:val="HTMLPreformatted"/>
        <w:spacing w:line="480" w:lineRule="auto"/>
        <w:rPr>
          <w:rFonts w:ascii="Times New Roman" w:hAnsi="Times New Roman" w:cs="Times New Roman"/>
          <w:b/>
          <w:bCs/>
          <w:sz w:val="24"/>
          <w:szCs w:val="24"/>
        </w:rPr>
      </w:pPr>
    </w:p>
    <w:p w:rsidR="00293EE6" w:rsidRDefault="00FD750C" w:rsidP="00293EE6">
      <w:pPr>
        <w:pStyle w:val="HTMLPreformatted"/>
        <w:spacing w:line="480" w:lineRule="auto"/>
        <w:rPr>
          <w:rFonts w:ascii="Times New Roman" w:hAnsi="Times New Roman" w:cs="Times New Roman"/>
          <w:bCs/>
          <w:sz w:val="24"/>
          <w:szCs w:val="24"/>
        </w:rPr>
      </w:pPr>
      <w:r w:rsidRPr="00FD750C">
        <w:rPr>
          <w:rFonts w:ascii="Times New Roman" w:hAnsi="Times New Roman" w:cs="Times New Roman"/>
          <w:b/>
          <w:bCs/>
          <w:sz w:val="24"/>
          <w:szCs w:val="24"/>
        </w:rPr>
        <w:t xml:space="preserve">Figure </w:t>
      </w:r>
      <w:r>
        <w:rPr>
          <w:rFonts w:ascii="Times New Roman" w:hAnsi="Times New Roman" w:cs="Times New Roman"/>
          <w:b/>
          <w:bCs/>
          <w:sz w:val="24"/>
          <w:szCs w:val="24"/>
        </w:rPr>
        <w:t>8</w:t>
      </w:r>
      <w:r>
        <w:rPr>
          <w:rFonts w:ascii="Times New Roman" w:hAnsi="Times New Roman" w:cs="Times New Roman"/>
          <w:bCs/>
          <w:sz w:val="24"/>
          <w:szCs w:val="24"/>
        </w:rPr>
        <w:t xml:space="preserve">: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at Site P2</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2</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P2.1, P2.2 and one additional location and inferred units (depicted in Figure 6) are also shown.</w:t>
      </w:r>
    </w:p>
    <w:p w:rsidR="00E61DA9" w:rsidRDefault="00E61DA9" w:rsidP="00293EE6">
      <w:pPr>
        <w:pStyle w:val="HTMLPreformatted"/>
        <w:spacing w:line="480" w:lineRule="auto"/>
        <w:rPr>
          <w:rFonts w:ascii="Times New Roman" w:hAnsi="Times New Roman" w:cs="Times New Roman"/>
          <w:bCs/>
          <w:sz w:val="24"/>
          <w:szCs w:val="24"/>
        </w:rPr>
      </w:pPr>
    </w:p>
    <w:p w:rsidR="00D25A32" w:rsidRPr="00B30666" w:rsidRDefault="00E61DA9" w:rsidP="00731B5E">
      <w:pPr>
        <w:pStyle w:val="HTMLPreformatted"/>
        <w:spacing w:line="480" w:lineRule="auto"/>
        <w:rPr>
          <w:rFonts w:ascii="Times New Roman" w:hAnsi="Times New Roman" w:cs="Times New Roman"/>
        </w:rPr>
      </w:pPr>
      <w:r w:rsidRPr="00E61DA9">
        <w:rPr>
          <w:rFonts w:ascii="Times New Roman" w:hAnsi="Times New Roman" w:cs="Times New Roman"/>
          <w:b/>
          <w:bCs/>
          <w:sz w:val="24"/>
          <w:szCs w:val="24"/>
        </w:rPr>
        <w:t>Figure 9</w:t>
      </w:r>
      <w:r>
        <w:rPr>
          <w:rFonts w:ascii="Times New Roman" w:hAnsi="Times New Roman" w:cs="Times New Roman"/>
          <w:bCs/>
          <w:sz w:val="24"/>
          <w:szCs w:val="24"/>
        </w:rPr>
        <w:t xml:space="preserve">: </w:t>
      </w:r>
      <w:r>
        <w:rPr>
          <w:rFonts w:ascii="Times New Roman" w:hAnsi="Times New Roman" w:cs="Times New Roman"/>
          <w:sz w:val="24"/>
          <w:szCs w:val="24"/>
        </w:rPr>
        <w:t xml:space="preserve">Comparison of peat </w:t>
      </w:r>
      <w:r w:rsidR="00055EA5">
        <w:rPr>
          <w:rFonts w:ascii="Times New Roman" w:hAnsi="Times New Roman" w:cs="Times New Roman"/>
          <w:sz w:val="24"/>
          <w:szCs w:val="24"/>
        </w:rPr>
        <w:t>thickness</w:t>
      </w:r>
      <w:r>
        <w:rPr>
          <w:rFonts w:ascii="Times New Roman" w:hAnsi="Times New Roman" w:cs="Times New Roman"/>
          <w:sz w:val="24"/>
          <w:szCs w:val="24"/>
        </w:rPr>
        <w:t xml:space="preserve"> </w:t>
      </w:r>
      <w:r w:rsidR="00F43B84">
        <w:rPr>
          <w:rFonts w:ascii="Times New Roman" w:hAnsi="Times New Roman" w:cs="Times New Roman"/>
          <w:sz w:val="24"/>
          <w:szCs w:val="24"/>
        </w:rPr>
        <w:t xml:space="preserve">estimated from the </w:t>
      </w:r>
      <w:r w:rsidR="009121AF">
        <w:rPr>
          <w:rFonts w:ascii="Times New Roman" w:hAnsi="Times New Roman" w:cs="Times New Roman"/>
          <w:sz w:val="24"/>
          <w:szCs w:val="24"/>
        </w:rPr>
        <w:t xml:space="preserve">a) </w:t>
      </w:r>
      <w:r w:rsidR="00F43B84">
        <w:rPr>
          <w:rFonts w:ascii="Times New Roman" w:hAnsi="Times New Roman" w:cs="Times New Roman"/>
          <w:sz w:val="24"/>
          <w:szCs w:val="24"/>
        </w:rPr>
        <w:t xml:space="preserve">GPR profile </w:t>
      </w:r>
      <w:r w:rsidR="009121AF">
        <w:rPr>
          <w:rFonts w:ascii="Times New Roman" w:hAnsi="Times New Roman" w:cs="Times New Roman"/>
          <w:sz w:val="24"/>
          <w:szCs w:val="24"/>
        </w:rPr>
        <w:t xml:space="preserve">and b) the ERI image as </w:t>
      </w:r>
      <w:r w:rsidR="00F43B84">
        <w:rPr>
          <w:rFonts w:ascii="Times New Roman" w:hAnsi="Times New Roman" w:cs="Times New Roman"/>
          <w:sz w:val="24"/>
          <w:szCs w:val="24"/>
        </w:rPr>
        <w:t>shown in Figure 5 (based on an average velocity of 0.038 m ns</w:t>
      </w:r>
      <w:r w:rsidR="00F43B84" w:rsidRPr="00A9646B">
        <w:rPr>
          <w:rFonts w:ascii="Times New Roman" w:hAnsi="Times New Roman" w:cs="Times New Roman"/>
          <w:sz w:val="24"/>
          <w:szCs w:val="24"/>
          <w:vertAlign w:val="superscript"/>
        </w:rPr>
        <w:t>-1</w:t>
      </w:r>
      <w:r w:rsidR="00F43B84">
        <w:rPr>
          <w:rFonts w:ascii="Times New Roman" w:hAnsi="Times New Roman" w:cs="Times New Roman"/>
          <w:sz w:val="24"/>
          <w:szCs w:val="24"/>
        </w:rPr>
        <w:t xml:space="preserve">) </w:t>
      </w:r>
      <w:r>
        <w:rPr>
          <w:rFonts w:ascii="Times New Roman" w:hAnsi="Times New Roman" w:cs="Times New Roman"/>
          <w:sz w:val="24"/>
          <w:szCs w:val="24"/>
        </w:rPr>
        <w:t xml:space="preserve">and direct coring at 5 locations. Error bars in the data were calculated from the difference in peat thickness between GPR using that average velocity </w:t>
      </w:r>
      <w:r w:rsidR="009121AF">
        <w:rPr>
          <w:rFonts w:ascii="Times New Roman" w:hAnsi="Times New Roman" w:cs="Times New Roman"/>
          <w:sz w:val="24"/>
          <w:szCs w:val="24"/>
        </w:rPr>
        <w:t xml:space="preserve">and ERI </w:t>
      </w:r>
      <w:r>
        <w:rPr>
          <w:rFonts w:ascii="Times New Roman" w:hAnsi="Times New Roman" w:cs="Times New Roman"/>
          <w:sz w:val="24"/>
          <w:szCs w:val="24"/>
        </w:rPr>
        <w:t xml:space="preserve">and that measured from the coring. </w:t>
      </w:r>
      <w:r w:rsidR="00F43B84">
        <w:rPr>
          <w:rFonts w:ascii="Times New Roman" w:hAnsi="Times New Roman" w:cs="Times New Roman"/>
          <w:sz w:val="24"/>
          <w:szCs w:val="24"/>
        </w:rPr>
        <w:t xml:space="preserve">Grey shading indicates </w:t>
      </w:r>
      <w:r w:rsidR="009121AF">
        <w:rPr>
          <w:rFonts w:ascii="Times New Roman" w:hAnsi="Times New Roman" w:cs="Times New Roman"/>
          <w:sz w:val="24"/>
          <w:szCs w:val="24"/>
        </w:rPr>
        <w:t xml:space="preserve">estimated surface </w:t>
      </w:r>
      <w:r w:rsidR="00F43B84">
        <w:rPr>
          <w:rFonts w:ascii="Times New Roman" w:hAnsi="Times New Roman" w:cs="Times New Roman"/>
          <w:sz w:val="24"/>
          <w:szCs w:val="24"/>
        </w:rPr>
        <w:t xml:space="preserve">area </w:t>
      </w:r>
      <w:r w:rsidR="009121AF">
        <w:rPr>
          <w:rFonts w:ascii="Times New Roman" w:hAnsi="Times New Roman" w:cs="Times New Roman"/>
          <w:sz w:val="24"/>
          <w:szCs w:val="24"/>
        </w:rPr>
        <w:t>from coring</w:t>
      </w:r>
      <w:r w:rsidR="00F43B84">
        <w:rPr>
          <w:rFonts w:ascii="Times New Roman" w:hAnsi="Times New Roman" w:cs="Times New Roman"/>
          <w:sz w:val="24"/>
          <w:szCs w:val="24"/>
        </w:rPr>
        <w:t>.</w:t>
      </w:r>
    </w:p>
    <w:sectPr w:rsidR="00D25A32" w:rsidRPr="00B30666" w:rsidSect="00454784">
      <w:footerReference w:type="default" r:id="rId7"/>
      <w:pgSz w:w="12240" w:h="15840"/>
      <w:pgMar w:top="1440" w:right="1440" w:bottom="1170" w:left="1440" w:header="720" w:footer="720" w:gutter="0"/>
      <w:lnNumType w:countBy="1" w:restart="continuou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4329A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9E8" w:rsidRDefault="00DE79E8" w:rsidP="00AC080F">
      <w:pPr>
        <w:spacing w:after="0" w:line="240" w:lineRule="auto"/>
      </w:pPr>
      <w:r>
        <w:separator/>
      </w:r>
    </w:p>
  </w:endnote>
  <w:endnote w:type="continuationSeparator" w:id="0">
    <w:p w:rsidR="00DE79E8" w:rsidRDefault="00DE79E8" w:rsidP="00AC08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492141"/>
      <w:docPartObj>
        <w:docPartGallery w:val="Page Numbers (Bottom of Page)"/>
        <w:docPartUnique/>
      </w:docPartObj>
    </w:sdtPr>
    <w:sdtContent>
      <w:p w:rsidR="00D601FA" w:rsidRDefault="00F87A5A">
        <w:pPr>
          <w:pStyle w:val="Footer"/>
          <w:jc w:val="center"/>
        </w:pPr>
        <w:fldSimple w:instr=" PAGE   \* MERGEFORMAT ">
          <w:r w:rsidR="00201917">
            <w:rPr>
              <w:noProof/>
            </w:rPr>
            <w:t>35</w:t>
          </w:r>
        </w:fldSimple>
      </w:p>
    </w:sdtContent>
  </w:sdt>
  <w:p w:rsidR="00D601FA" w:rsidRDefault="00D601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9E8" w:rsidRDefault="00DE79E8" w:rsidP="00AC080F">
      <w:pPr>
        <w:spacing w:after="0" w:line="240" w:lineRule="auto"/>
      </w:pPr>
      <w:r>
        <w:separator/>
      </w:r>
    </w:p>
  </w:footnote>
  <w:footnote w:type="continuationSeparator" w:id="0">
    <w:p w:rsidR="00DE79E8" w:rsidRDefault="00DE79E8" w:rsidP="00AC08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0057E"/>
    <w:multiLevelType w:val="hybridMultilevel"/>
    <w:tmpl w:val="BF22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il Terry">
    <w15:presenceInfo w15:providerId="Windows Live" w15:userId="494372ffdd335a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docVars>
    <w:docVar w:name="EN.InstantFormat" w:val="&lt;ENInstantFormat&gt;&lt;Enabled&gt;1&lt;/Enabled&gt;&lt;ScanUnformatted&gt;0&lt;/ScanUnformatted&gt;&lt;ScanChanges&gt;0&lt;/ScanChanges&gt;&lt;Suspended&gt;0&lt;/Suspended&gt;&lt;/ENInstantFormat&gt;"/>
    <w:docVar w:name="EN.Layout" w:val="&lt;ENLayout&gt;&lt;Style&gt;Ecology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tp09zffjx9xw4esddr5s5d2pvadaapfvv2r&quot;&gt;Full Library&lt;record-ids&gt;&lt;item&gt;15&lt;/item&gt;&lt;item&gt;37&lt;/item&gt;&lt;item&gt;41&lt;/item&gt;&lt;item&gt;123&lt;/item&gt;&lt;item&gt;149&lt;/item&gt;&lt;item&gt;190&lt;/item&gt;&lt;item&gt;218&lt;/item&gt;&lt;item&gt;240&lt;/item&gt;&lt;item&gt;399&lt;/item&gt;&lt;item&gt;431&lt;/item&gt;&lt;item&gt;461&lt;/item&gt;&lt;item&gt;505&lt;/item&gt;&lt;item&gt;600&lt;/item&gt;&lt;item&gt;656&lt;/item&gt;&lt;item&gt;676&lt;/item&gt;&lt;item&gt;677&lt;/item&gt;&lt;item&gt;678&lt;/item&gt;&lt;item&gt;679&lt;/item&gt;&lt;item&gt;680&lt;/item&gt;&lt;item&gt;681&lt;/item&gt;&lt;item&gt;683&lt;/item&gt;&lt;item&gt;694&lt;/item&gt;&lt;item&gt;695&lt;/item&gt;&lt;item&gt;697&lt;/item&gt;&lt;item&gt;698&lt;/item&gt;&lt;item&gt;705&lt;/item&gt;&lt;item&gt;706&lt;/item&gt;&lt;item&gt;711&lt;/item&gt;&lt;item&gt;714&lt;/item&gt;&lt;item&gt;715&lt;/item&gt;&lt;item&gt;716&lt;/item&gt;&lt;item&gt;1469&lt;/item&gt;&lt;item&gt;1470&lt;/item&gt;&lt;item&gt;1471&lt;/item&gt;&lt;item&gt;1472&lt;/item&gt;&lt;item&gt;1473&lt;/item&gt;&lt;item&gt;1474&lt;/item&gt;&lt;/record-ids&gt;&lt;/item&gt;&lt;/Libraries&gt;"/>
  </w:docVars>
  <w:rsids>
    <w:rsidRoot w:val="001163CD"/>
    <w:rsid w:val="000001C3"/>
    <w:rsid w:val="00000606"/>
    <w:rsid w:val="00000FDB"/>
    <w:rsid w:val="000014DB"/>
    <w:rsid w:val="00001AFF"/>
    <w:rsid w:val="00001E6A"/>
    <w:rsid w:val="00001F81"/>
    <w:rsid w:val="000029EB"/>
    <w:rsid w:val="00004192"/>
    <w:rsid w:val="000043F8"/>
    <w:rsid w:val="00004614"/>
    <w:rsid w:val="0000466C"/>
    <w:rsid w:val="00005521"/>
    <w:rsid w:val="000058E9"/>
    <w:rsid w:val="0000635F"/>
    <w:rsid w:val="0000651C"/>
    <w:rsid w:val="00007B38"/>
    <w:rsid w:val="00010CB6"/>
    <w:rsid w:val="00010E89"/>
    <w:rsid w:val="00011765"/>
    <w:rsid w:val="000118DA"/>
    <w:rsid w:val="00012036"/>
    <w:rsid w:val="00012C2C"/>
    <w:rsid w:val="00016E6E"/>
    <w:rsid w:val="0001751B"/>
    <w:rsid w:val="000176CE"/>
    <w:rsid w:val="00017ECB"/>
    <w:rsid w:val="00020C7E"/>
    <w:rsid w:val="00020F05"/>
    <w:rsid w:val="00021061"/>
    <w:rsid w:val="000219C3"/>
    <w:rsid w:val="000223EC"/>
    <w:rsid w:val="00023F53"/>
    <w:rsid w:val="00024A50"/>
    <w:rsid w:val="00024DFE"/>
    <w:rsid w:val="00024EAE"/>
    <w:rsid w:val="0002532F"/>
    <w:rsid w:val="0002571E"/>
    <w:rsid w:val="000262F7"/>
    <w:rsid w:val="00026478"/>
    <w:rsid w:val="00026EDF"/>
    <w:rsid w:val="000276D6"/>
    <w:rsid w:val="000277D2"/>
    <w:rsid w:val="00027EAB"/>
    <w:rsid w:val="00031596"/>
    <w:rsid w:val="000319DB"/>
    <w:rsid w:val="00031F99"/>
    <w:rsid w:val="0003312A"/>
    <w:rsid w:val="00033BD9"/>
    <w:rsid w:val="00033C55"/>
    <w:rsid w:val="00033EF1"/>
    <w:rsid w:val="00035144"/>
    <w:rsid w:val="000360C9"/>
    <w:rsid w:val="0003680D"/>
    <w:rsid w:val="00037A8B"/>
    <w:rsid w:val="00037C6C"/>
    <w:rsid w:val="00040901"/>
    <w:rsid w:val="00040E77"/>
    <w:rsid w:val="0004156E"/>
    <w:rsid w:val="0004184D"/>
    <w:rsid w:val="00041C35"/>
    <w:rsid w:val="00041F76"/>
    <w:rsid w:val="00042432"/>
    <w:rsid w:val="0004277A"/>
    <w:rsid w:val="00042B32"/>
    <w:rsid w:val="00042D79"/>
    <w:rsid w:val="0004323D"/>
    <w:rsid w:val="000436DC"/>
    <w:rsid w:val="00044657"/>
    <w:rsid w:val="00044D24"/>
    <w:rsid w:val="00045AF0"/>
    <w:rsid w:val="00046A99"/>
    <w:rsid w:val="00046C27"/>
    <w:rsid w:val="00046F16"/>
    <w:rsid w:val="000471C5"/>
    <w:rsid w:val="00051BAA"/>
    <w:rsid w:val="00051CA9"/>
    <w:rsid w:val="00051FFF"/>
    <w:rsid w:val="00052852"/>
    <w:rsid w:val="0005354D"/>
    <w:rsid w:val="0005423E"/>
    <w:rsid w:val="0005451B"/>
    <w:rsid w:val="000559AA"/>
    <w:rsid w:val="00055D05"/>
    <w:rsid w:val="00055EA5"/>
    <w:rsid w:val="000560E7"/>
    <w:rsid w:val="00057D0D"/>
    <w:rsid w:val="00057F31"/>
    <w:rsid w:val="00057FA5"/>
    <w:rsid w:val="00060133"/>
    <w:rsid w:val="00061996"/>
    <w:rsid w:val="00061ABB"/>
    <w:rsid w:val="00061E8B"/>
    <w:rsid w:val="00062103"/>
    <w:rsid w:val="00062160"/>
    <w:rsid w:val="000621C1"/>
    <w:rsid w:val="00062D3B"/>
    <w:rsid w:val="00064972"/>
    <w:rsid w:val="00064B8F"/>
    <w:rsid w:val="00064CEF"/>
    <w:rsid w:val="00064E7D"/>
    <w:rsid w:val="00065460"/>
    <w:rsid w:val="00065DF9"/>
    <w:rsid w:val="00065FF0"/>
    <w:rsid w:val="000664BD"/>
    <w:rsid w:val="00066DCC"/>
    <w:rsid w:val="00066E97"/>
    <w:rsid w:val="00066EEE"/>
    <w:rsid w:val="000670A8"/>
    <w:rsid w:val="0006728A"/>
    <w:rsid w:val="0006784F"/>
    <w:rsid w:val="00070C0B"/>
    <w:rsid w:val="000725BE"/>
    <w:rsid w:val="00073169"/>
    <w:rsid w:val="00073904"/>
    <w:rsid w:val="000739EC"/>
    <w:rsid w:val="00074178"/>
    <w:rsid w:val="0007499D"/>
    <w:rsid w:val="00074CFD"/>
    <w:rsid w:val="00075393"/>
    <w:rsid w:val="00076404"/>
    <w:rsid w:val="0007643B"/>
    <w:rsid w:val="0007750B"/>
    <w:rsid w:val="00080330"/>
    <w:rsid w:val="000805BB"/>
    <w:rsid w:val="00080DCA"/>
    <w:rsid w:val="00082035"/>
    <w:rsid w:val="000821A3"/>
    <w:rsid w:val="000829CF"/>
    <w:rsid w:val="000846F3"/>
    <w:rsid w:val="00084C26"/>
    <w:rsid w:val="00084D80"/>
    <w:rsid w:val="00085B1B"/>
    <w:rsid w:val="00085C6D"/>
    <w:rsid w:val="0008642D"/>
    <w:rsid w:val="00086555"/>
    <w:rsid w:val="00087151"/>
    <w:rsid w:val="0008738B"/>
    <w:rsid w:val="00087DA7"/>
    <w:rsid w:val="000904D8"/>
    <w:rsid w:val="00090A14"/>
    <w:rsid w:val="00090F6F"/>
    <w:rsid w:val="00091A04"/>
    <w:rsid w:val="00091D08"/>
    <w:rsid w:val="000921F6"/>
    <w:rsid w:val="000924FB"/>
    <w:rsid w:val="000926A9"/>
    <w:rsid w:val="000929F6"/>
    <w:rsid w:val="00092F79"/>
    <w:rsid w:val="00093535"/>
    <w:rsid w:val="000939B5"/>
    <w:rsid w:val="00093B1C"/>
    <w:rsid w:val="00093BA4"/>
    <w:rsid w:val="00093F48"/>
    <w:rsid w:val="00093F82"/>
    <w:rsid w:val="00094D64"/>
    <w:rsid w:val="0009662D"/>
    <w:rsid w:val="000A0558"/>
    <w:rsid w:val="000A0936"/>
    <w:rsid w:val="000A0969"/>
    <w:rsid w:val="000A0981"/>
    <w:rsid w:val="000A1235"/>
    <w:rsid w:val="000A1424"/>
    <w:rsid w:val="000A1A7C"/>
    <w:rsid w:val="000A1BF7"/>
    <w:rsid w:val="000A1FDB"/>
    <w:rsid w:val="000A2222"/>
    <w:rsid w:val="000A2F55"/>
    <w:rsid w:val="000A3AEE"/>
    <w:rsid w:val="000A445B"/>
    <w:rsid w:val="000A49D9"/>
    <w:rsid w:val="000A4D23"/>
    <w:rsid w:val="000A5B45"/>
    <w:rsid w:val="000A5DFD"/>
    <w:rsid w:val="000A6748"/>
    <w:rsid w:val="000A71F6"/>
    <w:rsid w:val="000A7BBC"/>
    <w:rsid w:val="000A7F19"/>
    <w:rsid w:val="000B02D7"/>
    <w:rsid w:val="000B097B"/>
    <w:rsid w:val="000B10F8"/>
    <w:rsid w:val="000B13DC"/>
    <w:rsid w:val="000B1507"/>
    <w:rsid w:val="000B229B"/>
    <w:rsid w:val="000B22CD"/>
    <w:rsid w:val="000B3265"/>
    <w:rsid w:val="000B3785"/>
    <w:rsid w:val="000B3FE2"/>
    <w:rsid w:val="000B4757"/>
    <w:rsid w:val="000B5E37"/>
    <w:rsid w:val="000B618B"/>
    <w:rsid w:val="000B7573"/>
    <w:rsid w:val="000B7588"/>
    <w:rsid w:val="000B77EB"/>
    <w:rsid w:val="000B7C71"/>
    <w:rsid w:val="000C020C"/>
    <w:rsid w:val="000C0947"/>
    <w:rsid w:val="000C0D16"/>
    <w:rsid w:val="000C0D43"/>
    <w:rsid w:val="000C0E5A"/>
    <w:rsid w:val="000C0EE0"/>
    <w:rsid w:val="000C10B8"/>
    <w:rsid w:val="000C16CD"/>
    <w:rsid w:val="000C1737"/>
    <w:rsid w:val="000C1C51"/>
    <w:rsid w:val="000C1F6E"/>
    <w:rsid w:val="000C2A63"/>
    <w:rsid w:val="000C3220"/>
    <w:rsid w:val="000C373A"/>
    <w:rsid w:val="000C40E2"/>
    <w:rsid w:val="000C42C9"/>
    <w:rsid w:val="000C457A"/>
    <w:rsid w:val="000C462B"/>
    <w:rsid w:val="000C481D"/>
    <w:rsid w:val="000C4AD2"/>
    <w:rsid w:val="000C4ED4"/>
    <w:rsid w:val="000C54E9"/>
    <w:rsid w:val="000C59E7"/>
    <w:rsid w:val="000C5C25"/>
    <w:rsid w:val="000C60BD"/>
    <w:rsid w:val="000C69F3"/>
    <w:rsid w:val="000C6D26"/>
    <w:rsid w:val="000C75BC"/>
    <w:rsid w:val="000C79BC"/>
    <w:rsid w:val="000D12CC"/>
    <w:rsid w:val="000D141B"/>
    <w:rsid w:val="000D192B"/>
    <w:rsid w:val="000D1DDA"/>
    <w:rsid w:val="000D258E"/>
    <w:rsid w:val="000D28AD"/>
    <w:rsid w:val="000D2D61"/>
    <w:rsid w:val="000D2F2E"/>
    <w:rsid w:val="000D3344"/>
    <w:rsid w:val="000D33B8"/>
    <w:rsid w:val="000D3ADA"/>
    <w:rsid w:val="000D58C7"/>
    <w:rsid w:val="000D5902"/>
    <w:rsid w:val="000D5BC1"/>
    <w:rsid w:val="000D5C4D"/>
    <w:rsid w:val="000D7349"/>
    <w:rsid w:val="000D7B35"/>
    <w:rsid w:val="000D7CDB"/>
    <w:rsid w:val="000E0091"/>
    <w:rsid w:val="000E0E5F"/>
    <w:rsid w:val="000E1712"/>
    <w:rsid w:val="000E1D53"/>
    <w:rsid w:val="000E2501"/>
    <w:rsid w:val="000E2DBC"/>
    <w:rsid w:val="000E3089"/>
    <w:rsid w:val="000E43B8"/>
    <w:rsid w:val="000E52C9"/>
    <w:rsid w:val="000E65F3"/>
    <w:rsid w:val="000E66F5"/>
    <w:rsid w:val="000E7477"/>
    <w:rsid w:val="000E7ADC"/>
    <w:rsid w:val="000E7C0D"/>
    <w:rsid w:val="000F1078"/>
    <w:rsid w:val="000F16EE"/>
    <w:rsid w:val="000F274A"/>
    <w:rsid w:val="000F2C42"/>
    <w:rsid w:val="000F2F30"/>
    <w:rsid w:val="000F300A"/>
    <w:rsid w:val="000F3135"/>
    <w:rsid w:val="000F3863"/>
    <w:rsid w:val="000F386D"/>
    <w:rsid w:val="000F3CA6"/>
    <w:rsid w:val="000F3CCA"/>
    <w:rsid w:val="000F3E33"/>
    <w:rsid w:val="000F3F43"/>
    <w:rsid w:val="000F43EE"/>
    <w:rsid w:val="000F4AD3"/>
    <w:rsid w:val="000F4BA5"/>
    <w:rsid w:val="000F50A1"/>
    <w:rsid w:val="000F55FE"/>
    <w:rsid w:val="00101677"/>
    <w:rsid w:val="00101AB1"/>
    <w:rsid w:val="00101FD1"/>
    <w:rsid w:val="00102A52"/>
    <w:rsid w:val="00102B83"/>
    <w:rsid w:val="00103013"/>
    <w:rsid w:val="00103677"/>
    <w:rsid w:val="001038DE"/>
    <w:rsid w:val="00104C98"/>
    <w:rsid w:val="001051A1"/>
    <w:rsid w:val="0010535D"/>
    <w:rsid w:val="00105CAD"/>
    <w:rsid w:val="00106276"/>
    <w:rsid w:val="00107EFE"/>
    <w:rsid w:val="001102AC"/>
    <w:rsid w:val="001107C6"/>
    <w:rsid w:val="00111111"/>
    <w:rsid w:val="00111E24"/>
    <w:rsid w:val="00111EC9"/>
    <w:rsid w:val="001125E1"/>
    <w:rsid w:val="001127B7"/>
    <w:rsid w:val="00112A39"/>
    <w:rsid w:val="0011347E"/>
    <w:rsid w:val="001143D0"/>
    <w:rsid w:val="00114697"/>
    <w:rsid w:val="001147E5"/>
    <w:rsid w:val="00115551"/>
    <w:rsid w:val="0011562D"/>
    <w:rsid w:val="001163CD"/>
    <w:rsid w:val="00116919"/>
    <w:rsid w:val="00116F8A"/>
    <w:rsid w:val="0011756B"/>
    <w:rsid w:val="001178EC"/>
    <w:rsid w:val="00120A5F"/>
    <w:rsid w:val="00121A78"/>
    <w:rsid w:val="00121AC4"/>
    <w:rsid w:val="001230A4"/>
    <w:rsid w:val="0012315D"/>
    <w:rsid w:val="001233B5"/>
    <w:rsid w:val="00123529"/>
    <w:rsid w:val="001239FA"/>
    <w:rsid w:val="00123B8A"/>
    <w:rsid w:val="00123CD1"/>
    <w:rsid w:val="00123FDA"/>
    <w:rsid w:val="0012455D"/>
    <w:rsid w:val="0012494A"/>
    <w:rsid w:val="00124B09"/>
    <w:rsid w:val="00126208"/>
    <w:rsid w:val="0012656E"/>
    <w:rsid w:val="0012775D"/>
    <w:rsid w:val="00127935"/>
    <w:rsid w:val="001279AB"/>
    <w:rsid w:val="00127E69"/>
    <w:rsid w:val="00130CBA"/>
    <w:rsid w:val="00130D15"/>
    <w:rsid w:val="00131118"/>
    <w:rsid w:val="00131124"/>
    <w:rsid w:val="00131347"/>
    <w:rsid w:val="00132581"/>
    <w:rsid w:val="0013282D"/>
    <w:rsid w:val="00132F26"/>
    <w:rsid w:val="00133C45"/>
    <w:rsid w:val="00134473"/>
    <w:rsid w:val="0013478A"/>
    <w:rsid w:val="0013515C"/>
    <w:rsid w:val="00135E13"/>
    <w:rsid w:val="001363CF"/>
    <w:rsid w:val="00136434"/>
    <w:rsid w:val="00136D2D"/>
    <w:rsid w:val="00137196"/>
    <w:rsid w:val="0014018B"/>
    <w:rsid w:val="001406E1"/>
    <w:rsid w:val="00140701"/>
    <w:rsid w:val="001407E1"/>
    <w:rsid w:val="00140D2F"/>
    <w:rsid w:val="001412A0"/>
    <w:rsid w:val="00141FBA"/>
    <w:rsid w:val="00142400"/>
    <w:rsid w:val="0014362D"/>
    <w:rsid w:val="00143672"/>
    <w:rsid w:val="00143CA1"/>
    <w:rsid w:val="0014407B"/>
    <w:rsid w:val="001447B5"/>
    <w:rsid w:val="0014482F"/>
    <w:rsid w:val="00144C80"/>
    <w:rsid w:val="00145608"/>
    <w:rsid w:val="001466C1"/>
    <w:rsid w:val="001474AD"/>
    <w:rsid w:val="00147AEE"/>
    <w:rsid w:val="0015134A"/>
    <w:rsid w:val="001517FB"/>
    <w:rsid w:val="001520AE"/>
    <w:rsid w:val="00152574"/>
    <w:rsid w:val="00152DB1"/>
    <w:rsid w:val="001530D1"/>
    <w:rsid w:val="00153795"/>
    <w:rsid w:val="00153B3F"/>
    <w:rsid w:val="0015435F"/>
    <w:rsid w:val="001545D2"/>
    <w:rsid w:val="0015501E"/>
    <w:rsid w:val="0015703E"/>
    <w:rsid w:val="00157758"/>
    <w:rsid w:val="0016077F"/>
    <w:rsid w:val="00160A18"/>
    <w:rsid w:val="00160A49"/>
    <w:rsid w:val="00161184"/>
    <w:rsid w:val="00161C22"/>
    <w:rsid w:val="00161EA7"/>
    <w:rsid w:val="00162510"/>
    <w:rsid w:val="00162853"/>
    <w:rsid w:val="00163799"/>
    <w:rsid w:val="001642B6"/>
    <w:rsid w:val="001645CA"/>
    <w:rsid w:val="001647B2"/>
    <w:rsid w:val="00164983"/>
    <w:rsid w:val="00164F8E"/>
    <w:rsid w:val="0016604B"/>
    <w:rsid w:val="001668BE"/>
    <w:rsid w:val="00166966"/>
    <w:rsid w:val="00166995"/>
    <w:rsid w:val="00166EBF"/>
    <w:rsid w:val="00167424"/>
    <w:rsid w:val="00170BA0"/>
    <w:rsid w:val="0017161E"/>
    <w:rsid w:val="001720E5"/>
    <w:rsid w:val="00172167"/>
    <w:rsid w:val="001728DE"/>
    <w:rsid w:val="00173574"/>
    <w:rsid w:val="00173707"/>
    <w:rsid w:val="0017453C"/>
    <w:rsid w:val="00175070"/>
    <w:rsid w:val="00176639"/>
    <w:rsid w:val="00177B19"/>
    <w:rsid w:val="00181C00"/>
    <w:rsid w:val="00182631"/>
    <w:rsid w:val="001836B3"/>
    <w:rsid w:val="001836CF"/>
    <w:rsid w:val="0018394C"/>
    <w:rsid w:val="00184A51"/>
    <w:rsid w:val="001851C8"/>
    <w:rsid w:val="0018548A"/>
    <w:rsid w:val="00185BF3"/>
    <w:rsid w:val="0018604D"/>
    <w:rsid w:val="00186D23"/>
    <w:rsid w:val="00186EBB"/>
    <w:rsid w:val="00187245"/>
    <w:rsid w:val="001877BB"/>
    <w:rsid w:val="00187927"/>
    <w:rsid w:val="0019028F"/>
    <w:rsid w:val="001919F5"/>
    <w:rsid w:val="00191A67"/>
    <w:rsid w:val="0019234C"/>
    <w:rsid w:val="001926A3"/>
    <w:rsid w:val="001926C3"/>
    <w:rsid w:val="0019310C"/>
    <w:rsid w:val="0019343D"/>
    <w:rsid w:val="00193E8D"/>
    <w:rsid w:val="0019427F"/>
    <w:rsid w:val="00194941"/>
    <w:rsid w:val="001955EA"/>
    <w:rsid w:val="00195ED3"/>
    <w:rsid w:val="00196CBC"/>
    <w:rsid w:val="00197299"/>
    <w:rsid w:val="00197821"/>
    <w:rsid w:val="001A0001"/>
    <w:rsid w:val="001A0A91"/>
    <w:rsid w:val="001A0BE0"/>
    <w:rsid w:val="001A1A29"/>
    <w:rsid w:val="001A1A60"/>
    <w:rsid w:val="001A20EC"/>
    <w:rsid w:val="001A3439"/>
    <w:rsid w:val="001A3699"/>
    <w:rsid w:val="001A3A47"/>
    <w:rsid w:val="001A40C4"/>
    <w:rsid w:val="001A4105"/>
    <w:rsid w:val="001A46D8"/>
    <w:rsid w:val="001A4E2F"/>
    <w:rsid w:val="001A5840"/>
    <w:rsid w:val="001A64EE"/>
    <w:rsid w:val="001A684C"/>
    <w:rsid w:val="001A6906"/>
    <w:rsid w:val="001A7D0F"/>
    <w:rsid w:val="001B10AB"/>
    <w:rsid w:val="001B110D"/>
    <w:rsid w:val="001B1241"/>
    <w:rsid w:val="001B16A1"/>
    <w:rsid w:val="001B22D0"/>
    <w:rsid w:val="001B2557"/>
    <w:rsid w:val="001B26A7"/>
    <w:rsid w:val="001B2B32"/>
    <w:rsid w:val="001B2FC5"/>
    <w:rsid w:val="001B3264"/>
    <w:rsid w:val="001B3D05"/>
    <w:rsid w:val="001B46E6"/>
    <w:rsid w:val="001B4B06"/>
    <w:rsid w:val="001B54BF"/>
    <w:rsid w:val="001B5905"/>
    <w:rsid w:val="001B6D5D"/>
    <w:rsid w:val="001B79D6"/>
    <w:rsid w:val="001C0AF1"/>
    <w:rsid w:val="001C0C57"/>
    <w:rsid w:val="001C0D41"/>
    <w:rsid w:val="001C199A"/>
    <w:rsid w:val="001C1C18"/>
    <w:rsid w:val="001C22CA"/>
    <w:rsid w:val="001C2F96"/>
    <w:rsid w:val="001C37DC"/>
    <w:rsid w:val="001C3CF4"/>
    <w:rsid w:val="001C3D6E"/>
    <w:rsid w:val="001C4EFE"/>
    <w:rsid w:val="001C618F"/>
    <w:rsid w:val="001C64E4"/>
    <w:rsid w:val="001C6F85"/>
    <w:rsid w:val="001D11AE"/>
    <w:rsid w:val="001D12EE"/>
    <w:rsid w:val="001D1399"/>
    <w:rsid w:val="001D16B9"/>
    <w:rsid w:val="001D243B"/>
    <w:rsid w:val="001D26C9"/>
    <w:rsid w:val="001D2840"/>
    <w:rsid w:val="001D299A"/>
    <w:rsid w:val="001D2C05"/>
    <w:rsid w:val="001D4712"/>
    <w:rsid w:val="001D4B71"/>
    <w:rsid w:val="001D52BE"/>
    <w:rsid w:val="001D551C"/>
    <w:rsid w:val="001D5A4F"/>
    <w:rsid w:val="001D6201"/>
    <w:rsid w:val="001D63AC"/>
    <w:rsid w:val="001D6823"/>
    <w:rsid w:val="001D6E65"/>
    <w:rsid w:val="001D72F0"/>
    <w:rsid w:val="001D747C"/>
    <w:rsid w:val="001D7BF1"/>
    <w:rsid w:val="001E023C"/>
    <w:rsid w:val="001E02AF"/>
    <w:rsid w:val="001E071C"/>
    <w:rsid w:val="001E1ED5"/>
    <w:rsid w:val="001E2435"/>
    <w:rsid w:val="001E27D6"/>
    <w:rsid w:val="001E2A42"/>
    <w:rsid w:val="001E2F13"/>
    <w:rsid w:val="001E3274"/>
    <w:rsid w:val="001E3FE2"/>
    <w:rsid w:val="001E4940"/>
    <w:rsid w:val="001E4A35"/>
    <w:rsid w:val="001E5187"/>
    <w:rsid w:val="001E5E53"/>
    <w:rsid w:val="001E7AFD"/>
    <w:rsid w:val="001F0939"/>
    <w:rsid w:val="001F0A16"/>
    <w:rsid w:val="001F0FB9"/>
    <w:rsid w:val="001F0FFD"/>
    <w:rsid w:val="001F118B"/>
    <w:rsid w:val="001F1DAB"/>
    <w:rsid w:val="001F245E"/>
    <w:rsid w:val="001F2886"/>
    <w:rsid w:val="001F29E0"/>
    <w:rsid w:val="001F2A08"/>
    <w:rsid w:val="001F3D41"/>
    <w:rsid w:val="001F3DF5"/>
    <w:rsid w:val="001F3E6D"/>
    <w:rsid w:val="001F3F0A"/>
    <w:rsid w:val="001F41B7"/>
    <w:rsid w:val="001F53AB"/>
    <w:rsid w:val="001F54D6"/>
    <w:rsid w:val="001F5A57"/>
    <w:rsid w:val="001F5D01"/>
    <w:rsid w:val="001F5F9B"/>
    <w:rsid w:val="002005D0"/>
    <w:rsid w:val="00200659"/>
    <w:rsid w:val="00200828"/>
    <w:rsid w:val="00200B30"/>
    <w:rsid w:val="00200B58"/>
    <w:rsid w:val="00200F7D"/>
    <w:rsid w:val="00201631"/>
    <w:rsid w:val="0020168B"/>
    <w:rsid w:val="00201917"/>
    <w:rsid w:val="00201F53"/>
    <w:rsid w:val="00202809"/>
    <w:rsid w:val="00202DF9"/>
    <w:rsid w:val="00204157"/>
    <w:rsid w:val="0020439D"/>
    <w:rsid w:val="00204AC3"/>
    <w:rsid w:val="00204F8D"/>
    <w:rsid w:val="00204FB3"/>
    <w:rsid w:val="002051F4"/>
    <w:rsid w:val="00205419"/>
    <w:rsid w:val="002059A1"/>
    <w:rsid w:val="00206628"/>
    <w:rsid w:val="00206986"/>
    <w:rsid w:val="0020726B"/>
    <w:rsid w:val="0020761C"/>
    <w:rsid w:val="00207DD2"/>
    <w:rsid w:val="00210087"/>
    <w:rsid w:val="00210E0F"/>
    <w:rsid w:val="0021105C"/>
    <w:rsid w:val="0021183C"/>
    <w:rsid w:val="0021268A"/>
    <w:rsid w:val="002126F5"/>
    <w:rsid w:val="00212CDD"/>
    <w:rsid w:val="00212EA1"/>
    <w:rsid w:val="002131FE"/>
    <w:rsid w:val="00213274"/>
    <w:rsid w:val="00213551"/>
    <w:rsid w:val="002136F9"/>
    <w:rsid w:val="002139C6"/>
    <w:rsid w:val="00215197"/>
    <w:rsid w:val="002158EB"/>
    <w:rsid w:val="00216459"/>
    <w:rsid w:val="00216C1C"/>
    <w:rsid w:val="00220F87"/>
    <w:rsid w:val="00221D7A"/>
    <w:rsid w:val="0022217D"/>
    <w:rsid w:val="00222431"/>
    <w:rsid w:val="002225BC"/>
    <w:rsid w:val="00222D0F"/>
    <w:rsid w:val="002237FA"/>
    <w:rsid w:val="002240C3"/>
    <w:rsid w:val="00224614"/>
    <w:rsid w:val="00224D27"/>
    <w:rsid w:val="00224E08"/>
    <w:rsid w:val="0022559E"/>
    <w:rsid w:val="00225D89"/>
    <w:rsid w:val="00226434"/>
    <w:rsid w:val="00226CE3"/>
    <w:rsid w:val="00227545"/>
    <w:rsid w:val="002277A4"/>
    <w:rsid w:val="00230BCA"/>
    <w:rsid w:val="00230F2C"/>
    <w:rsid w:val="00231168"/>
    <w:rsid w:val="00232728"/>
    <w:rsid w:val="002335EA"/>
    <w:rsid w:val="002336E5"/>
    <w:rsid w:val="00234400"/>
    <w:rsid w:val="0023445F"/>
    <w:rsid w:val="00234831"/>
    <w:rsid w:val="0023573A"/>
    <w:rsid w:val="00235ACD"/>
    <w:rsid w:val="00235AE8"/>
    <w:rsid w:val="00236255"/>
    <w:rsid w:val="002362ED"/>
    <w:rsid w:val="002369CE"/>
    <w:rsid w:val="00237B6B"/>
    <w:rsid w:val="002400BD"/>
    <w:rsid w:val="0024086D"/>
    <w:rsid w:val="0024093F"/>
    <w:rsid w:val="00241695"/>
    <w:rsid w:val="002429B2"/>
    <w:rsid w:val="00242D9A"/>
    <w:rsid w:val="00242FF6"/>
    <w:rsid w:val="00244C97"/>
    <w:rsid w:val="002455E4"/>
    <w:rsid w:val="00246134"/>
    <w:rsid w:val="00247057"/>
    <w:rsid w:val="002478B6"/>
    <w:rsid w:val="00247F77"/>
    <w:rsid w:val="002503AB"/>
    <w:rsid w:val="00250535"/>
    <w:rsid w:val="002505EC"/>
    <w:rsid w:val="002509DA"/>
    <w:rsid w:val="00250A99"/>
    <w:rsid w:val="00251615"/>
    <w:rsid w:val="002519EF"/>
    <w:rsid w:val="00251D5C"/>
    <w:rsid w:val="002548D6"/>
    <w:rsid w:val="00255A10"/>
    <w:rsid w:val="00255A27"/>
    <w:rsid w:val="0025641B"/>
    <w:rsid w:val="00256F52"/>
    <w:rsid w:val="002570BF"/>
    <w:rsid w:val="00257356"/>
    <w:rsid w:val="0026056A"/>
    <w:rsid w:val="00261232"/>
    <w:rsid w:val="00261AFC"/>
    <w:rsid w:val="00262D87"/>
    <w:rsid w:val="00262E41"/>
    <w:rsid w:val="00262E90"/>
    <w:rsid w:val="002636D1"/>
    <w:rsid w:val="00265D70"/>
    <w:rsid w:val="00266500"/>
    <w:rsid w:val="00266A30"/>
    <w:rsid w:val="002677B3"/>
    <w:rsid w:val="00267EFA"/>
    <w:rsid w:val="00267F15"/>
    <w:rsid w:val="00270791"/>
    <w:rsid w:val="002711C0"/>
    <w:rsid w:val="0027165C"/>
    <w:rsid w:val="00271B27"/>
    <w:rsid w:val="00271E99"/>
    <w:rsid w:val="0027221F"/>
    <w:rsid w:val="00272E0B"/>
    <w:rsid w:val="002739D4"/>
    <w:rsid w:val="00273C9C"/>
    <w:rsid w:val="00274057"/>
    <w:rsid w:val="0027455A"/>
    <w:rsid w:val="0027543B"/>
    <w:rsid w:val="002757BE"/>
    <w:rsid w:val="00275F13"/>
    <w:rsid w:val="00276406"/>
    <w:rsid w:val="002767F8"/>
    <w:rsid w:val="00276BFF"/>
    <w:rsid w:val="00276C84"/>
    <w:rsid w:val="00277219"/>
    <w:rsid w:val="0027747A"/>
    <w:rsid w:val="00277946"/>
    <w:rsid w:val="002811CC"/>
    <w:rsid w:val="002819AF"/>
    <w:rsid w:val="002828EA"/>
    <w:rsid w:val="00282C58"/>
    <w:rsid w:val="00283291"/>
    <w:rsid w:val="0028344D"/>
    <w:rsid w:val="002838A6"/>
    <w:rsid w:val="00285819"/>
    <w:rsid w:val="0028761E"/>
    <w:rsid w:val="002876CF"/>
    <w:rsid w:val="0028787E"/>
    <w:rsid w:val="002901A4"/>
    <w:rsid w:val="00290C91"/>
    <w:rsid w:val="002917A2"/>
    <w:rsid w:val="00291E98"/>
    <w:rsid w:val="00291FEB"/>
    <w:rsid w:val="002935FB"/>
    <w:rsid w:val="00293EE6"/>
    <w:rsid w:val="00294AB9"/>
    <w:rsid w:val="00294CDA"/>
    <w:rsid w:val="00295252"/>
    <w:rsid w:val="002963B1"/>
    <w:rsid w:val="00296AF1"/>
    <w:rsid w:val="00296BAD"/>
    <w:rsid w:val="00296BE1"/>
    <w:rsid w:val="0029757D"/>
    <w:rsid w:val="002A0176"/>
    <w:rsid w:val="002A036F"/>
    <w:rsid w:val="002A07D1"/>
    <w:rsid w:val="002A1535"/>
    <w:rsid w:val="002A16D1"/>
    <w:rsid w:val="002A25DA"/>
    <w:rsid w:val="002A2605"/>
    <w:rsid w:val="002A2C6C"/>
    <w:rsid w:val="002A2EA4"/>
    <w:rsid w:val="002A46F3"/>
    <w:rsid w:val="002A4BA4"/>
    <w:rsid w:val="002A4C2A"/>
    <w:rsid w:val="002A547D"/>
    <w:rsid w:val="002A5CE8"/>
    <w:rsid w:val="002A66F3"/>
    <w:rsid w:val="002A6C95"/>
    <w:rsid w:val="002A7424"/>
    <w:rsid w:val="002B004B"/>
    <w:rsid w:val="002B07A0"/>
    <w:rsid w:val="002B1078"/>
    <w:rsid w:val="002B1578"/>
    <w:rsid w:val="002B1C77"/>
    <w:rsid w:val="002B1DE0"/>
    <w:rsid w:val="002B2B69"/>
    <w:rsid w:val="002B4492"/>
    <w:rsid w:val="002B4B01"/>
    <w:rsid w:val="002B61B9"/>
    <w:rsid w:val="002B6689"/>
    <w:rsid w:val="002B6741"/>
    <w:rsid w:val="002B69FE"/>
    <w:rsid w:val="002B6F79"/>
    <w:rsid w:val="002B7F0F"/>
    <w:rsid w:val="002C05D7"/>
    <w:rsid w:val="002C23F6"/>
    <w:rsid w:val="002C29C2"/>
    <w:rsid w:val="002C32FF"/>
    <w:rsid w:val="002C3733"/>
    <w:rsid w:val="002C3DB9"/>
    <w:rsid w:val="002C5287"/>
    <w:rsid w:val="002C5C4C"/>
    <w:rsid w:val="002C5D63"/>
    <w:rsid w:val="002C6343"/>
    <w:rsid w:val="002C676B"/>
    <w:rsid w:val="002C6A20"/>
    <w:rsid w:val="002C6AF4"/>
    <w:rsid w:val="002C6F8D"/>
    <w:rsid w:val="002C7854"/>
    <w:rsid w:val="002D0462"/>
    <w:rsid w:val="002D0FE7"/>
    <w:rsid w:val="002D5E3C"/>
    <w:rsid w:val="002D615F"/>
    <w:rsid w:val="002D623D"/>
    <w:rsid w:val="002D655F"/>
    <w:rsid w:val="002D6746"/>
    <w:rsid w:val="002D67C0"/>
    <w:rsid w:val="002D72A6"/>
    <w:rsid w:val="002D7D99"/>
    <w:rsid w:val="002E1497"/>
    <w:rsid w:val="002E151B"/>
    <w:rsid w:val="002E1A0B"/>
    <w:rsid w:val="002E206D"/>
    <w:rsid w:val="002E237B"/>
    <w:rsid w:val="002E2F6A"/>
    <w:rsid w:val="002E3149"/>
    <w:rsid w:val="002E47F8"/>
    <w:rsid w:val="002E6052"/>
    <w:rsid w:val="002E6263"/>
    <w:rsid w:val="002E68AD"/>
    <w:rsid w:val="002E6BA5"/>
    <w:rsid w:val="002E6D9A"/>
    <w:rsid w:val="002E78A8"/>
    <w:rsid w:val="002F0343"/>
    <w:rsid w:val="002F08A4"/>
    <w:rsid w:val="002F0C3A"/>
    <w:rsid w:val="002F0F6C"/>
    <w:rsid w:val="002F0F97"/>
    <w:rsid w:val="002F198C"/>
    <w:rsid w:val="002F1BC7"/>
    <w:rsid w:val="002F1CFB"/>
    <w:rsid w:val="002F1EE8"/>
    <w:rsid w:val="002F200F"/>
    <w:rsid w:val="002F22F7"/>
    <w:rsid w:val="002F2D2B"/>
    <w:rsid w:val="002F326D"/>
    <w:rsid w:val="002F331F"/>
    <w:rsid w:val="002F42E9"/>
    <w:rsid w:val="002F4AAE"/>
    <w:rsid w:val="002F50C6"/>
    <w:rsid w:val="002F55AD"/>
    <w:rsid w:val="002F6B60"/>
    <w:rsid w:val="002F7193"/>
    <w:rsid w:val="002F7708"/>
    <w:rsid w:val="002F7E8E"/>
    <w:rsid w:val="00300154"/>
    <w:rsid w:val="0030061E"/>
    <w:rsid w:val="0030073D"/>
    <w:rsid w:val="003008B8"/>
    <w:rsid w:val="00300B89"/>
    <w:rsid w:val="003012D9"/>
    <w:rsid w:val="00302AA0"/>
    <w:rsid w:val="00302CC7"/>
    <w:rsid w:val="00303367"/>
    <w:rsid w:val="00303986"/>
    <w:rsid w:val="00303C23"/>
    <w:rsid w:val="00304089"/>
    <w:rsid w:val="0030413C"/>
    <w:rsid w:val="00304C23"/>
    <w:rsid w:val="003059AD"/>
    <w:rsid w:val="0030712B"/>
    <w:rsid w:val="0030722F"/>
    <w:rsid w:val="003103EB"/>
    <w:rsid w:val="00310D90"/>
    <w:rsid w:val="003112F9"/>
    <w:rsid w:val="00311319"/>
    <w:rsid w:val="00311538"/>
    <w:rsid w:val="003119C3"/>
    <w:rsid w:val="0031380E"/>
    <w:rsid w:val="003138D1"/>
    <w:rsid w:val="003140FC"/>
    <w:rsid w:val="00314477"/>
    <w:rsid w:val="003154AF"/>
    <w:rsid w:val="00315A0F"/>
    <w:rsid w:val="00315A1F"/>
    <w:rsid w:val="0031683E"/>
    <w:rsid w:val="00317019"/>
    <w:rsid w:val="003170FC"/>
    <w:rsid w:val="00317100"/>
    <w:rsid w:val="0031716E"/>
    <w:rsid w:val="00317FC0"/>
    <w:rsid w:val="00317FC5"/>
    <w:rsid w:val="003200D9"/>
    <w:rsid w:val="0032012A"/>
    <w:rsid w:val="00320644"/>
    <w:rsid w:val="00320CB8"/>
    <w:rsid w:val="00321DEB"/>
    <w:rsid w:val="003233AC"/>
    <w:rsid w:val="00323622"/>
    <w:rsid w:val="00323918"/>
    <w:rsid w:val="00323CC9"/>
    <w:rsid w:val="003246AF"/>
    <w:rsid w:val="00324DFB"/>
    <w:rsid w:val="00324FFE"/>
    <w:rsid w:val="003251B7"/>
    <w:rsid w:val="00325D51"/>
    <w:rsid w:val="00325E83"/>
    <w:rsid w:val="00325EC5"/>
    <w:rsid w:val="00325F96"/>
    <w:rsid w:val="00326050"/>
    <w:rsid w:val="0032621B"/>
    <w:rsid w:val="0032678E"/>
    <w:rsid w:val="00327D27"/>
    <w:rsid w:val="00330721"/>
    <w:rsid w:val="00330E9D"/>
    <w:rsid w:val="00331949"/>
    <w:rsid w:val="00332144"/>
    <w:rsid w:val="003323E7"/>
    <w:rsid w:val="00332CD9"/>
    <w:rsid w:val="003331B9"/>
    <w:rsid w:val="003336C2"/>
    <w:rsid w:val="00333CD6"/>
    <w:rsid w:val="00334551"/>
    <w:rsid w:val="003346A0"/>
    <w:rsid w:val="00334ED1"/>
    <w:rsid w:val="003351FE"/>
    <w:rsid w:val="003353BD"/>
    <w:rsid w:val="00335DC9"/>
    <w:rsid w:val="00335ED8"/>
    <w:rsid w:val="0033603F"/>
    <w:rsid w:val="00336304"/>
    <w:rsid w:val="00336493"/>
    <w:rsid w:val="00336D3B"/>
    <w:rsid w:val="00336DB1"/>
    <w:rsid w:val="00337232"/>
    <w:rsid w:val="0033763D"/>
    <w:rsid w:val="003376D7"/>
    <w:rsid w:val="00337B95"/>
    <w:rsid w:val="003413D8"/>
    <w:rsid w:val="00342686"/>
    <w:rsid w:val="00343394"/>
    <w:rsid w:val="00343443"/>
    <w:rsid w:val="003434EF"/>
    <w:rsid w:val="003441EE"/>
    <w:rsid w:val="00344C03"/>
    <w:rsid w:val="00344D3E"/>
    <w:rsid w:val="00344D91"/>
    <w:rsid w:val="00345175"/>
    <w:rsid w:val="00345466"/>
    <w:rsid w:val="00345475"/>
    <w:rsid w:val="0034588F"/>
    <w:rsid w:val="00345BE4"/>
    <w:rsid w:val="00345FE8"/>
    <w:rsid w:val="00345FF3"/>
    <w:rsid w:val="003476B1"/>
    <w:rsid w:val="0034790A"/>
    <w:rsid w:val="00347923"/>
    <w:rsid w:val="00347FDD"/>
    <w:rsid w:val="00351533"/>
    <w:rsid w:val="003515AB"/>
    <w:rsid w:val="003516FC"/>
    <w:rsid w:val="00352FDF"/>
    <w:rsid w:val="00353B36"/>
    <w:rsid w:val="003540CD"/>
    <w:rsid w:val="003544A3"/>
    <w:rsid w:val="00355174"/>
    <w:rsid w:val="00355239"/>
    <w:rsid w:val="00356429"/>
    <w:rsid w:val="00356B6B"/>
    <w:rsid w:val="00356C23"/>
    <w:rsid w:val="00356D32"/>
    <w:rsid w:val="00360DB0"/>
    <w:rsid w:val="00361030"/>
    <w:rsid w:val="003611C1"/>
    <w:rsid w:val="00361319"/>
    <w:rsid w:val="00361447"/>
    <w:rsid w:val="003619B5"/>
    <w:rsid w:val="00361FBD"/>
    <w:rsid w:val="003624DE"/>
    <w:rsid w:val="00362D02"/>
    <w:rsid w:val="00363937"/>
    <w:rsid w:val="00364252"/>
    <w:rsid w:val="00364BB1"/>
    <w:rsid w:val="00364C9A"/>
    <w:rsid w:val="003650A2"/>
    <w:rsid w:val="00365B47"/>
    <w:rsid w:val="00367B53"/>
    <w:rsid w:val="00367B9B"/>
    <w:rsid w:val="0037060D"/>
    <w:rsid w:val="00370993"/>
    <w:rsid w:val="00371639"/>
    <w:rsid w:val="00371AC9"/>
    <w:rsid w:val="00371FBF"/>
    <w:rsid w:val="003722A0"/>
    <w:rsid w:val="00373252"/>
    <w:rsid w:val="00373C0E"/>
    <w:rsid w:val="003745BE"/>
    <w:rsid w:val="003746AA"/>
    <w:rsid w:val="00374CB7"/>
    <w:rsid w:val="00375CAC"/>
    <w:rsid w:val="00375CBE"/>
    <w:rsid w:val="00375E6E"/>
    <w:rsid w:val="00376547"/>
    <w:rsid w:val="003765E9"/>
    <w:rsid w:val="003767FE"/>
    <w:rsid w:val="0037723F"/>
    <w:rsid w:val="00377610"/>
    <w:rsid w:val="00377626"/>
    <w:rsid w:val="003777DC"/>
    <w:rsid w:val="003809A4"/>
    <w:rsid w:val="00381901"/>
    <w:rsid w:val="0038263F"/>
    <w:rsid w:val="003829F8"/>
    <w:rsid w:val="00382D23"/>
    <w:rsid w:val="00382DAE"/>
    <w:rsid w:val="003830B1"/>
    <w:rsid w:val="003833AD"/>
    <w:rsid w:val="00383B3A"/>
    <w:rsid w:val="00383F87"/>
    <w:rsid w:val="00384239"/>
    <w:rsid w:val="0038438D"/>
    <w:rsid w:val="0038446E"/>
    <w:rsid w:val="003859D7"/>
    <w:rsid w:val="00386270"/>
    <w:rsid w:val="003862EB"/>
    <w:rsid w:val="00386441"/>
    <w:rsid w:val="003866C6"/>
    <w:rsid w:val="00386E03"/>
    <w:rsid w:val="003871EE"/>
    <w:rsid w:val="00387733"/>
    <w:rsid w:val="00387FC5"/>
    <w:rsid w:val="0039055B"/>
    <w:rsid w:val="003908DF"/>
    <w:rsid w:val="00390989"/>
    <w:rsid w:val="00390C8A"/>
    <w:rsid w:val="0039107D"/>
    <w:rsid w:val="0039148E"/>
    <w:rsid w:val="003925A9"/>
    <w:rsid w:val="00392F83"/>
    <w:rsid w:val="00392FD2"/>
    <w:rsid w:val="00393311"/>
    <w:rsid w:val="003939C0"/>
    <w:rsid w:val="00393C15"/>
    <w:rsid w:val="003942C5"/>
    <w:rsid w:val="003958AD"/>
    <w:rsid w:val="00395B53"/>
    <w:rsid w:val="00395BD4"/>
    <w:rsid w:val="00396861"/>
    <w:rsid w:val="00396869"/>
    <w:rsid w:val="00396B3D"/>
    <w:rsid w:val="003976C7"/>
    <w:rsid w:val="003A098E"/>
    <w:rsid w:val="003A0B44"/>
    <w:rsid w:val="003A1338"/>
    <w:rsid w:val="003A1B40"/>
    <w:rsid w:val="003A2365"/>
    <w:rsid w:val="003A24BF"/>
    <w:rsid w:val="003A2DB5"/>
    <w:rsid w:val="003A3616"/>
    <w:rsid w:val="003A3AA2"/>
    <w:rsid w:val="003A431D"/>
    <w:rsid w:val="003A5036"/>
    <w:rsid w:val="003A589B"/>
    <w:rsid w:val="003A65CB"/>
    <w:rsid w:val="003A6ECB"/>
    <w:rsid w:val="003B011B"/>
    <w:rsid w:val="003B0519"/>
    <w:rsid w:val="003B18A9"/>
    <w:rsid w:val="003B250A"/>
    <w:rsid w:val="003B27C5"/>
    <w:rsid w:val="003B319F"/>
    <w:rsid w:val="003B320F"/>
    <w:rsid w:val="003B3417"/>
    <w:rsid w:val="003B4269"/>
    <w:rsid w:val="003B5678"/>
    <w:rsid w:val="003B60A4"/>
    <w:rsid w:val="003B6B33"/>
    <w:rsid w:val="003B6F0B"/>
    <w:rsid w:val="003B7365"/>
    <w:rsid w:val="003B74BD"/>
    <w:rsid w:val="003C01B5"/>
    <w:rsid w:val="003C02A2"/>
    <w:rsid w:val="003C077A"/>
    <w:rsid w:val="003C161B"/>
    <w:rsid w:val="003C1D51"/>
    <w:rsid w:val="003C210A"/>
    <w:rsid w:val="003C3790"/>
    <w:rsid w:val="003C3F19"/>
    <w:rsid w:val="003C4012"/>
    <w:rsid w:val="003C448E"/>
    <w:rsid w:val="003C4724"/>
    <w:rsid w:val="003C4B85"/>
    <w:rsid w:val="003C4E27"/>
    <w:rsid w:val="003C4EEA"/>
    <w:rsid w:val="003C68CF"/>
    <w:rsid w:val="003C6922"/>
    <w:rsid w:val="003C69D7"/>
    <w:rsid w:val="003C6F0A"/>
    <w:rsid w:val="003C7248"/>
    <w:rsid w:val="003C77EF"/>
    <w:rsid w:val="003C78A7"/>
    <w:rsid w:val="003D02BC"/>
    <w:rsid w:val="003D0897"/>
    <w:rsid w:val="003D099D"/>
    <w:rsid w:val="003D0BD2"/>
    <w:rsid w:val="003D0C6E"/>
    <w:rsid w:val="003D1294"/>
    <w:rsid w:val="003D1F91"/>
    <w:rsid w:val="003D2C81"/>
    <w:rsid w:val="003D3743"/>
    <w:rsid w:val="003D4BF8"/>
    <w:rsid w:val="003D5179"/>
    <w:rsid w:val="003D5310"/>
    <w:rsid w:val="003D5446"/>
    <w:rsid w:val="003D5B77"/>
    <w:rsid w:val="003D6B00"/>
    <w:rsid w:val="003E023F"/>
    <w:rsid w:val="003E06C0"/>
    <w:rsid w:val="003E1140"/>
    <w:rsid w:val="003E1A0E"/>
    <w:rsid w:val="003E1D1D"/>
    <w:rsid w:val="003E1E4D"/>
    <w:rsid w:val="003E24CC"/>
    <w:rsid w:val="003E255D"/>
    <w:rsid w:val="003E2F79"/>
    <w:rsid w:val="003E379E"/>
    <w:rsid w:val="003E5EB7"/>
    <w:rsid w:val="003E6539"/>
    <w:rsid w:val="003E706C"/>
    <w:rsid w:val="003E73DD"/>
    <w:rsid w:val="003E7557"/>
    <w:rsid w:val="003F0245"/>
    <w:rsid w:val="003F0293"/>
    <w:rsid w:val="003F02D6"/>
    <w:rsid w:val="003F076A"/>
    <w:rsid w:val="003F13FC"/>
    <w:rsid w:val="003F1ECD"/>
    <w:rsid w:val="003F2627"/>
    <w:rsid w:val="003F2A0B"/>
    <w:rsid w:val="003F3528"/>
    <w:rsid w:val="003F42ED"/>
    <w:rsid w:val="003F461E"/>
    <w:rsid w:val="003F472A"/>
    <w:rsid w:val="003F4CCB"/>
    <w:rsid w:val="003F53CD"/>
    <w:rsid w:val="003F5784"/>
    <w:rsid w:val="003F5DB9"/>
    <w:rsid w:val="003F7180"/>
    <w:rsid w:val="003F76DF"/>
    <w:rsid w:val="003F7C42"/>
    <w:rsid w:val="00400574"/>
    <w:rsid w:val="00400CBE"/>
    <w:rsid w:val="00401586"/>
    <w:rsid w:val="0040323C"/>
    <w:rsid w:val="00404504"/>
    <w:rsid w:val="00404D2F"/>
    <w:rsid w:val="0040576C"/>
    <w:rsid w:val="00405D6F"/>
    <w:rsid w:val="004061D3"/>
    <w:rsid w:val="0040642E"/>
    <w:rsid w:val="004065D1"/>
    <w:rsid w:val="00406BD6"/>
    <w:rsid w:val="00406C63"/>
    <w:rsid w:val="004077B8"/>
    <w:rsid w:val="004104F2"/>
    <w:rsid w:val="00410F00"/>
    <w:rsid w:val="00410F09"/>
    <w:rsid w:val="00410FBF"/>
    <w:rsid w:val="0041140C"/>
    <w:rsid w:val="00411549"/>
    <w:rsid w:val="00411F22"/>
    <w:rsid w:val="0041251F"/>
    <w:rsid w:val="00413010"/>
    <w:rsid w:val="00413812"/>
    <w:rsid w:val="004154F1"/>
    <w:rsid w:val="00416ABC"/>
    <w:rsid w:val="00416BC5"/>
    <w:rsid w:val="00416F86"/>
    <w:rsid w:val="004175FE"/>
    <w:rsid w:val="004176FB"/>
    <w:rsid w:val="004209AE"/>
    <w:rsid w:val="00421498"/>
    <w:rsid w:val="00421CAA"/>
    <w:rsid w:val="00422642"/>
    <w:rsid w:val="00422B24"/>
    <w:rsid w:val="00422B8C"/>
    <w:rsid w:val="00422BA9"/>
    <w:rsid w:val="004232B0"/>
    <w:rsid w:val="00423497"/>
    <w:rsid w:val="00423B46"/>
    <w:rsid w:val="004243EB"/>
    <w:rsid w:val="004244EF"/>
    <w:rsid w:val="0042479B"/>
    <w:rsid w:val="00424C4F"/>
    <w:rsid w:val="00424F70"/>
    <w:rsid w:val="00425AE9"/>
    <w:rsid w:val="00426301"/>
    <w:rsid w:val="00426473"/>
    <w:rsid w:val="004266A8"/>
    <w:rsid w:val="00426D28"/>
    <w:rsid w:val="004279DB"/>
    <w:rsid w:val="00427E89"/>
    <w:rsid w:val="00430305"/>
    <w:rsid w:val="0043146F"/>
    <w:rsid w:val="00431A83"/>
    <w:rsid w:val="00432093"/>
    <w:rsid w:val="00432666"/>
    <w:rsid w:val="0043290A"/>
    <w:rsid w:val="00433607"/>
    <w:rsid w:val="00434019"/>
    <w:rsid w:val="004365B6"/>
    <w:rsid w:val="0043672D"/>
    <w:rsid w:val="00436FA0"/>
    <w:rsid w:val="004370A7"/>
    <w:rsid w:val="0043774F"/>
    <w:rsid w:val="00440A3B"/>
    <w:rsid w:val="00441075"/>
    <w:rsid w:val="00441BBF"/>
    <w:rsid w:val="00441C84"/>
    <w:rsid w:val="00442165"/>
    <w:rsid w:val="004423D1"/>
    <w:rsid w:val="00442467"/>
    <w:rsid w:val="004424FD"/>
    <w:rsid w:val="00443A68"/>
    <w:rsid w:val="00444D82"/>
    <w:rsid w:val="00444FD9"/>
    <w:rsid w:val="00445003"/>
    <w:rsid w:val="00446291"/>
    <w:rsid w:val="004463E6"/>
    <w:rsid w:val="00446563"/>
    <w:rsid w:val="004468A5"/>
    <w:rsid w:val="004472D6"/>
    <w:rsid w:val="00447422"/>
    <w:rsid w:val="00447AE3"/>
    <w:rsid w:val="00451DE6"/>
    <w:rsid w:val="00451E1E"/>
    <w:rsid w:val="004521A9"/>
    <w:rsid w:val="004527D4"/>
    <w:rsid w:val="004538FD"/>
    <w:rsid w:val="00454611"/>
    <w:rsid w:val="00454784"/>
    <w:rsid w:val="00454A30"/>
    <w:rsid w:val="004550DB"/>
    <w:rsid w:val="004553B1"/>
    <w:rsid w:val="004557DA"/>
    <w:rsid w:val="004558E1"/>
    <w:rsid w:val="0045659B"/>
    <w:rsid w:val="00457720"/>
    <w:rsid w:val="0045779C"/>
    <w:rsid w:val="004601CD"/>
    <w:rsid w:val="004603D3"/>
    <w:rsid w:val="00460A40"/>
    <w:rsid w:val="00460D71"/>
    <w:rsid w:val="00460F45"/>
    <w:rsid w:val="00461471"/>
    <w:rsid w:val="00461976"/>
    <w:rsid w:val="00462365"/>
    <w:rsid w:val="00462832"/>
    <w:rsid w:val="004636E4"/>
    <w:rsid w:val="00463D64"/>
    <w:rsid w:val="00464178"/>
    <w:rsid w:val="00464D67"/>
    <w:rsid w:val="00466B25"/>
    <w:rsid w:val="00466FEE"/>
    <w:rsid w:val="00467635"/>
    <w:rsid w:val="00467C80"/>
    <w:rsid w:val="0047008C"/>
    <w:rsid w:val="00472386"/>
    <w:rsid w:val="004729E4"/>
    <w:rsid w:val="00472B25"/>
    <w:rsid w:val="00472F7E"/>
    <w:rsid w:val="00473B02"/>
    <w:rsid w:val="00475D67"/>
    <w:rsid w:val="004761B3"/>
    <w:rsid w:val="00476CF3"/>
    <w:rsid w:val="0047710D"/>
    <w:rsid w:val="00480017"/>
    <w:rsid w:val="00480112"/>
    <w:rsid w:val="00480302"/>
    <w:rsid w:val="00480410"/>
    <w:rsid w:val="00480A52"/>
    <w:rsid w:val="00480EF9"/>
    <w:rsid w:val="00480F48"/>
    <w:rsid w:val="00482848"/>
    <w:rsid w:val="00483087"/>
    <w:rsid w:val="00483374"/>
    <w:rsid w:val="00483CB0"/>
    <w:rsid w:val="00483D65"/>
    <w:rsid w:val="0048474C"/>
    <w:rsid w:val="00486191"/>
    <w:rsid w:val="00486A23"/>
    <w:rsid w:val="004900C0"/>
    <w:rsid w:val="00490ACA"/>
    <w:rsid w:val="00490B71"/>
    <w:rsid w:val="004915F2"/>
    <w:rsid w:val="00491DFA"/>
    <w:rsid w:val="00491F61"/>
    <w:rsid w:val="004922F2"/>
    <w:rsid w:val="00492F4F"/>
    <w:rsid w:val="004937CC"/>
    <w:rsid w:val="00493C79"/>
    <w:rsid w:val="0049402C"/>
    <w:rsid w:val="004955EB"/>
    <w:rsid w:val="00495BC6"/>
    <w:rsid w:val="00495F13"/>
    <w:rsid w:val="00496F1A"/>
    <w:rsid w:val="00497447"/>
    <w:rsid w:val="004976BC"/>
    <w:rsid w:val="004A183C"/>
    <w:rsid w:val="004A1A15"/>
    <w:rsid w:val="004A1D71"/>
    <w:rsid w:val="004A2977"/>
    <w:rsid w:val="004A2ACE"/>
    <w:rsid w:val="004A2E6B"/>
    <w:rsid w:val="004A345E"/>
    <w:rsid w:val="004A365F"/>
    <w:rsid w:val="004A3A8D"/>
    <w:rsid w:val="004A3D0C"/>
    <w:rsid w:val="004A3DF2"/>
    <w:rsid w:val="004A3F58"/>
    <w:rsid w:val="004A46BC"/>
    <w:rsid w:val="004A46E4"/>
    <w:rsid w:val="004A4AAE"/>
    <w:rsid w:val="004A4CFF"/>
    <w:rsid w:val="004A500E"/>
    <w:rsid w:val="004A531B"/>
    <w:rsid w:val="004A547E"/>
    <w:rsid w:val="004A6095"/>
    <w:rsid w:val="004A64D6"/>
    <w:rsid w:val="004A65CB"/>
    <w:rsid w:val="004A68A6"/>
    <w:rsid w:val="004A6990"/>
    <w:rsid w:val="004A69BA"/>
    <w:rsid w:val="004A707C"/>
    <w:rsid w:val="004A7B5B"/>
    <w:rsid w:val="004B088C"/>
    <w:rsid w:val="004B12AA"/>
    <w:rsid w:val="004B1D1E"/>
    <w:rsid w:val="004B2687"/>
    <w:rsid w:val="004B2B92"/>
    <w:rsid w:val="004B336D"/>
    <w:rsid w:val="004B4567"/>
    <w:rsid w:val="004B55CA"/>
    <w:rsid w:val="004B5B2F"/>
    <w:rsid w:val="004B6973"/>
    <w:rsid w:val="004B6ED9"/>
    <w:rsid w:val="004B7019"/>
    <w:rsid w:val="004B780D"/>
    <w:rsid w:val="004B7FEC"/>
    <w:rsid w:val="004C06A7"/>
    <w:rsid w:val="004C0796"/>
    <w:rsid w:val="004C11AD"/>
    <w:rsid w:val="004C16CF"/>
    <w:rsid w:val="004C2411"/>
    <w:rsid w:val="004C297D"/>
    <w:rsid w:val="004C367D"/>
    <w:rsid w:val="004C45FC"/>
    <w:rsid w:val="004C49C9"/>
    <w:rsid w:val="004C6D80"/>
    <w:rsid w:val="004C72D0"/>
    <w:rsid w:val="004C7BF6"/>
    <w:rsid w:val="004D058E"/>
    <w:rsid w:val="004D1E47"/>
    <w:rsid w:val="004D2267"/>
    <w:rsid w:val="004D247B"/>
    <w:rsid w:val="004D2645"/>
    <w:rsid w:val="004D2F24"/>
    <w:rsid w:val="004D3A28"/>
    <w:rsid w:val="004D3F7F"/>
    <w:rsid w:val="004D4410"/>
    <w:rsid w:val="004D4E9A"/>
    <w:rsid w:val="004D53FF"/>
    <w:rsid w:val="004D55BF"/>
    <w:rsid w:val="004D5650"/>
    <w:rsid w:val="004D56F9"/>
    <w:rsid w:val="004D68F3"/>
    <w:rsid w:val="004D6C2C"/>
    <w:rsid w:val="004D7136"/>
    <w:rsid w:val="004D76B2"/>
    <w:rsid w:val="004D7869"/>
    <w:rsid w:val="004D7A3E"/>
    <w:rsid w:val="004D7ECC"/>
    <w:rsid w:val="004E03E1"/>
    <w:rsid w:val="004E0CF4"/>
    <w:rsid w:val="004E0DA2"/>
    <w:rsid w:val="004E12CE"/>
    <w:rsid w:val="004E1C19"/>
    <w:rsid w:val="004E35F7"/>
    <w:rsid w:val="004E365C"/>
    <w:rsid w:val="004E3753"/>
    <w:rsid w:val="004E396B"/>
    <w:rsid w:val="004E3C21"/>
    <w:rsid w:val="004E3CC6"/>
    <w:rsid w:val="004E3CF7"/>
    <w:rsid w:val="004E40AF"/>
    <w:rsid w:val="004E43E4"/>
    <w:rsid w:val="004E4501"/>
    <w:rsid w:val="004E4DD2"/>
    <w:rsid w:val="004E660C"/>
    <w:rsid w:val="004E6F4B"/>
    <w:rsid w:val="004E73A2"/>
    <w:rsid w:val="004F07A6"/>
    <w:rsid w:val="004F08EC"/>
    <w:rsid w:val="004F1284"/>
    <w:rsid w:val="004F2400"/>
    <w:rsid w:val="004F31EA"/>
    <w:rsid w:val="004F3A75"/>
    <w:rsid w:val="004F43D0"/>
    <w:rsid w:val="004F4542"/>
    <w:rsid w:val="004F5AE4"/>
    <w:rsid w:val="004F5B64"/>
    <w:rsid w:val="004F5D7F"/>
    <w:rsid w:val="004F68FE"/>
    <w:rsid w:val="004F6E4D"/>
    <w:rsid w:val="004F6FA5"/>
    <w:rsid w:val="004F7AD3"/>
    <w:rsid w:val="004F7C4B"/>
    <w:rsid w:val="004F7C51"/>
    <w:rsid w:val="00500527"/>
    <w:rsid w:val="00500A60"/>
    <w:rsid w:val="0050174E"/>
    <w:rsid w:val="00502668"/>
    <w:rsid w:val="00502A14"/>
    <w:rsid w:val="00502EBC"/>
    <w:rsid w:val="0050342C"/>
    <w:rsid w:val="0050345D"/>
    <w:rsid w:val="00503A7A"/>
    <w:rsid w:val="00504210"/>
    <w:rsid w:val="00505542"/>
    <w:rsid w:val="0050585E"/>
    <w:rsid w:val="00505F82"/>
    <w:rsid w:val="0050661D"/>
    <w:rsid w:val="00506E2B"/>
    <w:rsid w:val="0050713B"/>
    <w:rsid w:val="005077D1"/>
    <w:rsid w:val="00510798"/>
    <w:rsid w:val="00510BD2"/>
    <w:rsid w:val="00510EA5"/>
    <w:rsid w:val="0051181E"/>
    <w:rsid w:val="00511D7D"/>
    <w:rsid w:val="005122E1"/>
    <w:rsid w:val="0051256C"/>
    <w:rsid w:val="00513F5B"/>
    <w:rsid w:val="005143B9"/>
    <w:rsid w:val="00514586"/>
    <w:rsid w:val="00514A27"/>
    <w:rsid w:val="0051507B"/>
    <w:rsid w:val="005159EB"/>
    <w:rsid w:val="0051653D"/>
    <w:rsid w:val="00516F94"/>
    <w:rsid w:val="00517278"/>
    <w:rsid w:val="005206A0"/>
    <w:rsid w:val="00520B8F"/>
    <w:rsid w:val="00520DB7"/>
    <w:rsid w:val="00521346"/>
    <w:rsid w:val="00521568"/>
    <w:rsid w:val="0052165E"/>
    <w:rsid w:val="00521A99"/>
    <w:rsid w:val="00521BFE"/>
    <w:rsid w:val="00521EE8"/>
    <w:rsid w:val="005226F2"/>
    <w:rsid w:val="00522BF7"/>
    <w:rsid w:val="0052310A"/>
    <w:rsid w:val="00523ACF"/>
    <w:rsid w:val="00523B92"/>
    <w:rsid w:val="00524020"/>
    <w:rsid w:val="005243EF"/>
    <w:rsid w:val="00524425"/>
    <w:rsid w:val="005248D2"/>
    <w:rsid w:val="00524D78"/>
    <w:rsid w:val="00525BA6"/>
    <w:rsid w:val="00525C10"/>
    <w:rsid w:val="00526775"/>
    <w:rsid w:val="00532EA9"/>
    <w:rsid w:val="0053325F"/>
    <w:rsid w:val="00534366"/>
    <w:rsid w:val="005346D9"/>
    <w:rsid w:val="00534A0F"/>
    <w:rsid w:val="005354DC"/>
    <w:rsid w:val="00535B9B"/>
    <w:rsid w:val="00536285"/>
    <w:rsid w:val="005363CE"/>
    <w:rsid w:val="005363E9"/>
    <w:rsid w:val="00537371"/>
    <w:rsid w:val="0053791B"/>
    <w:rsid w:val="005405C4"/>
    <w:rsid w:val="00540CC2"/>
    <w:rsid w:val="00540EFC"/>
    <w:rsid w:val="00541272"/>
    <w:rsid w:val="005413F2"/>
    <w:rsid w:val="00542735"/>
    <w:rsid w:val="005427FE"/>
    <w:rsid w:val="005429FF"/>
    <w:rsid w:val="00542B6B"/>
    <w:rsid w:val="00542B7D"/>
    <w:rsid w:val="00543208"/>
    <w:rsid w:val="005445F1"/>
    <w:rsid w:val="00544CBB"/>
    <w:rsid w:val="00544DDA"/>
    <w:rsid w:val="00545B22"/>
    <w:rsid w:val="00545BF5"/>
    <w:rsid w:val="00545F0E"/>
    <w:rsid w:val="005465C8"/>
    <w:rsid w:val="005467E0"/>
    <w:rsid w:val="005467EB"/>
    <w:rsid w:val="005505EA"/>
    <w:rsid w:val="00550AAC"/>
    <w:rsid w:val="0055180B"/>
    <w:rsid w:val="00552080"/>
    <w:rsid w:val="005520F7"/>
    <w:rsid w:val="005531CD"/>
    <w:rsid w:val="00553290"/>
    <w:rsid w:val="005534E3"/>
    <w:rsid w:val="00553783"/>
    <w:rsid w:val="00553FC7"/>
    <w:rsid w:val="00554318"/>
    <w:rsid w:val="00555876"/>
    <w:rsid w:val="0055645D"/>
    <w:rsid w:val="0055710B"/>
    <w:rsid w:val="00557A51"/>
    <w:rsid w:val="00560BB2"/>
    <w:rsid w:val="00560E36"/>
    <w:rsid w:val="005610BE"/>
    <w:rsid w:val="005610E1"/>
    <w:rsid w:val="0056112F"/>
    <w:rsid w:val="0056142B"/>
    <w:rsid w:val="00561440"/>
    <w:rsid w:val="0056146A"/>
    <w:rsid w:val="00561665"/>
    <w:rsid w:val="00561D71"/>
    <w:rsid w:val="005621DF"/>
    <w:rsid w:val="00562263"/>
    <w:rsid w:val="00562732"/>
    <w:rsid w:val="0056296A"/>
    <w:rsid w:val="005644AC"/>
    <w:rsid w:val="005645B1"/>
    <w:rsid w:val="00564B83"/>
    <w:rsid w:val="00564E8D"/>
    <w:rsid w:val="00565348"/>
    <w:rsid w:val="00566841"/>
    <w:rsid w:val="00567062"/>
    <w:rsid w:val="005704A0"/>
    <w:rsid w:val="00570515"/>
    <w:rsid w:val="00570545"/>
    <w:rsid w:val="00570590"/>
    <w:rsid w:val="00570CCF"/>
    <w:rsid w:val="00570CDA"/>
    <w:rsid w:val="00571414"/>
    <w:rsid w:val="00571682"/>
    <w:rsid w:val="00571A30"/>
    <w:rsid w:val="005729F8"/>
    <w:rsid w:val="00573265"/>
    <w:rsid w:val="00573A93"/>
    <w:rsid w:val="0057476F"/>
    <w:rsid w:val="00574CCE"/>
    <w:rsid w:val="00574E86"/>
    <w:rsid w:val="00575959"/>
    <w:rsid w:val="00575BBD"/>
    <w:rsid w:val="00575D9E"/>
    <w:rsid w:val="00577471"/>
    <w:rsid w:val="00577727"/>
    <w:rsid w:val="00580117"/>
    <w:rsid w:val="00580375"/>
    <w:rsid w:val="00580585"/>
    <w:rsid w:val="0058118B"/>
    <w:rsid w:val="00581C0A"/>
    <w:rsid w:val="005832E0"/>
    <w:rsid w:val="00584B03"/>
    <w:rsid w:val="00584C49"/>
    <w:rsid w:val="00584F7B"/>
    <w:rsid w:val="00585204"/>
    <w:rsid w:val="005879EB"/>
    <w:rsid w:val="00587B05"/>
    <w:rsid w:val="00591C24"/>
    <w:rsid w:val="0059226C"/>
    <w:rsid w:val="0059238D"/>
    <w:rsid w:val="00592589"/>
    <w:rsid w:val="00592985"/>
    <w:rsid w:val="00592AF6"/>
    <w:rsid w:val="00594965"/>
    <w:rsid w:val="00594D1E"/>
    <w:rsid w:val="00595FAB"/>
    <w:rsid w:val="00596766"/>
    <w:rsid w:val="00597738"/>
    <w:rsid w:val="00597980"/>
    <w:rsid w:val="00597B18"/>
    <w:rsid w:val="005A0040"/>
    <w:rsid w:val="005A0241"/>
    <w:rsid w:val="005A1460"/>
    <w:rsid w:val="005A16CE"/>
    <w:rsid w:val="005A1946"/>
    <w:rsid w:val="005A1B0B"/>
    <w:rsid w:val="005A1F4D"/>
    <w:rsid w:val="005A2E75"/>
    <w:rsid w:val="005A3F02"/>
    <w:rsid w:val="005A47D1"/>
    <w:rsid w:val="005A4CE6"/>
    <w:rsid w:val="005A57BB"/>
    <w:rsid w:val="005A5831"/>
    <w:rsid w:val="005A5D74"/>
    <w:rsid w:val="005A5FB5"/>
    <w:rsid w:val="005A6004"/>
    <w:rsid w:val="005A61EB"/>
    <w:rsid w:val="005A62D9"/>
    <w:rsid w:val="005A66ED"/>
    <w:rsid w:val="005A6DB1"/>
    <w:rsid w:val="005B06C1"/>
    <w:rsid w:val="005B16F4"/>
    <w:rsid w:val="005B1ABE"/>
    <w:rsid w:val="005B1ADF"/>
    <w:rsid w:val="005B2DFA"/>
    <w:rsid w:val="005B3109"/>
    <w:rsid w:val="005B3949"/>
    <w:rsid w:val="005B3E38"/>
    <w:rsid w:val="005B4AFA"/>
    <w:rsid w:val="005B5F8A"/>
    <w:rsid w:val="005B6162"/>
    <w:rsid w:val="005B740A"/>
    <w:rsid w:val="005B79AC"/>
    <w:rsid w:val="005B7F21"/>
    <w:rsid w:val="005C0224"/>
    <w:rsid w:val="005C2709"/>
    <w:rsid w:val="005C2AFB"/>
    <w:rsid w:val="005C341C"/>
    <w:rsid w:val="005C4032"/>
    <w:rsid w:val="005C40C7"/>
    <w:rsid w:val="005C429E"/>
    <w:rsid w:val="005C49FD"/>
    <w:rsid w:val="005C5181"/>
    <w:rsid w:val="005C6132"/>
    <w:rsid w:val="005C6775"/>
    <w:rsid w:val="005C6AAB"/>
    <w:rsid w:val="005C6D01"/>
    <w:rsid w:val="005C6E22"/>
    <w:rsid w:val="005C7471"/>
    <w:rsid w:val="005C7615"/>
    <w:rsid w:val="005D0034"/>
    <w:rsid w:val="005D03C5"/>
    <w:rsid w:val="005D37D8"/>
    <w:rsid w:val="005D400D"/>
    <w:rsid w:val="005D41D4"/>
    <w:rsid w:val="005D4AB7"/>
    <w:rsid w:val="005D4DD1"/>
    <w:rsid w:val="005D5020"/>
    <w:rsid w:val="005D6260"/>
    <w:rsid w:val="005D795D"/>
    <w:rsid w:val="005E0ED5"/>
    <w:rsid w:val="005E1B41"/>
    <w:rsid w:val="005E219E"/>
    <w:rsid w:val="005E2827"/>
    <w:rsid w:val="005E29B2"/>
    <w:rsid w:val="005E3387"/>
    <w:rsid w:val="005E4068"/>
    <w:rsid w:val="005E5967"/>
    <w:rsid w:val="005E5DA8"/>
    <w:rsid w:val="005E6413"/>
    <w:rsid w:val="005E6C28"/>
    <w:rsid w:val="005E7B9F"/>
    <w:rsid w:val="005E7BFA"/>
    <w:rsid w:val="005E7D0B"/>
    <w:rsid w:val="005F052D"/>
    <w:rsid w:val="005F0E28"/>
    <w:rsid w:val="005F1927"/>
    <w:rsid w:val="005F1976"/>
    <w:rsid w:val="005F232A"/>
    <w:rsid w:val="005F2D36"/>
    <w:rsid w:val="005F3564"/>
    <w:rsid w:val="005F3AA8"/>
    <w:rsid w:val="005F3F5C"/>
    <w:rsid w:val="005F405D"/>
    <w:rsid w:val="005F4852"/>
    <w:rsid w:val="005F4E9B"/>
    <w:rsid w:val="005F4F61"/>
    <w:rsid w:val="005F65A5"/>
    <w:rsid w:val="005F661C"/>
    <w:rsid w:val="005F6DFA"/>
    <w:rsid w:val="005F72E8"/>
    <w:rsid w:val="005F732C"/>
    <w:rsid w:val="005F733C"/>
    <w:rsid w:val="00600810"/>
    <w:rsid w:val="006017F7"/>
    <w:rsid w:val="00601944"/>
    <w:rsid w:val="00601B54"/>
    <w:rsid w:val="00601DC3"/>
    <w:rsid w:val="00602399"/>
    <w:rsid w:val="00602728"/>
    <w:rsid w:val="006033A1"/>
    <w:rsid w:val="0060359C"/>
    <w:rsid w:val="006038D2"/>
    <w:rsid w:val="00603B5D"/>
    <w:rsid w:val="00604352"/>
    <w:rsid w:val="006045DE"/>
    <w:rsid w:val="00604D50"/>
    <w:rsid w:val="00604D6F"/>
    <w:rsid w:val="006053C2"/>
    <w:rsid w:val="0060607B"/>
    <w:rsid w:val="0060684F"/>
    <w:rsid w:val="00606A0F"/>
    <w:rsid w:val="00606E3A"/>
    <w:rsid w:val="006070E9"/>
    <w:rsid w:val="006076F4"/>
    <w:rsid w:val="00607A18"/>
    <w:rsid w:val="00610443"/>
    <w:rsid w:val="00610696"/>
    <w:rsid w:val="00610B66"/>
    <w:rsid w:val="00611014"/>
    <w:rsid w:val="00611053"/>
    <w:rsid w:val="00612AD5"/>
    <w:rsid w:val="00612C72"/>
    <w:rsid w:val="00612EE9"/>
    <w:rsid w:val="0061343F"/>
    <w:rsid w:val="006137CA"/>
    <w:rsid w:val="006138CD"/>
    <w:rsid w:val="00613EEA"/>
    <w:rsid w:val="006145BE"/>
    <w:rsid w:val="00614699"/>
    <w:rsid w:val="00614A6C"/>
    <w:rsid w:val="00615018"/>
    <w:rsid w:val="006151C6"/>
    <w:rsid w:val="00615B19"/>
    <w:rsid w:val="00616FF3"/>
    <w:rsid w:val="006207E0"/>
    <w:rsid w:val="006207F1"/>
    <w:rsid w:val="00620990"/>
    <w:rsid w:val="00620E85"/>
    <w:rsid w:val="00621029"/>
    <w:rsid w:val="0062128C"/>
    <w:rsid w:val="0062169C"/>
    <w:rsid w:val="00621A9A"/>
    <w:rsid w:val="00621BDA"/>
    <w:rsid w:val="00621EA0"/>
    <w:rsid w:val="00622D4C"/>
    <w:rsid w:val="006233B7"/>
    <w:rsid w:val="0062358A"/>
    <w:rsid w:val="00623A3C"/>
    <w:rsid w:val="00623D69"/>
    <w:rsid w:val="0062403D"/>
    <w:rsid w:val="006244BB"/>
    <w:rsid w:val="00624E41"/>
    <w:rsid w:val="006254B1"/>
    <w:rsid w:val="006268E9"/>
    <w:rsid w:val="00626B16"/>
    <w:rsid w:val="00626F17"/>
    <w:rsid w:val="0062707B"/>
    <w:rsid w:val="0062782E"/>
    <w:rsid w:val="00627AD9"/>
    <w:rsid w:val="006307DB"/>
    <w:rsid w:val="00630A69"/>
    <w:rsid w:val="0063164F"/>
    <w:rsid w:val="00631D6E"/>
    <w:rsid w:val="0063253F"/>
    <w:rsid w:val="00633D1D"/>
    <w:rsid w:val="00633F89"/>
    <w:rsid w:val="006340C2"/>
    <w:rsid w:val="0063423F"/>
    <w:rsid w:val="0063424B"/>
    <w:rsid w:val="006346D3"/>
    <w:rsid w:val="0063490A"/>
    <w:rsid w:val="00635785"/>
    <w:rsid w:val="00636CC4"/>
    <w:rsid w:val="00637017"/>
    <w:rsid w:val="00640953"/>
    <w:rsid w:val="00640EE9"/>
    <w:rsid w:val="006411D5"/>
    <w:rsid w:val="00642614"/>
    <w:rsid w:val="00642BD4"/>
    <w:rsid w:val="00642CAA"/>
    <w:rsid w:val="00644081"/>
    <w:rsid w:val="0064422E"/>
    <w:rsid w:val="00644DA9"/>
    <w:rsid w:val="00645DC6"/>
    <w:rsid w:val="00645EE4"/>
    <w:rsid w:val="00647545"/>
    <w:rsid w:val="006477AF"/>
    <w:rsid w:val="006506B3"/>
    <w:rsid w:val="006512B0"/>
    <w:rsid w:val="006517DB"/>
    <w:rsid w:val="00652DA3"/>
    <w:rsid w:val="00653D26"/>
    <w:rsid w:val="00653F91"/>
    <w:rsid w:val="006542F3"/>
    <w:rsid w:val="00654420"/>
    <w:rsid w:val="00654796"/>
    <w:rsid w:val="00654BD0"/>
    <w:rsid w:val="00655BB0"/>
    <w:rsid w:val="00657389"/>
    <w:rsid w:val="006600EC"/>
    <w:rsid w:val="00660263"/>
    <w:rsid w:val="00660D2A"/>
    <w:rsid w:val="00661E54"/>
    <w:rsid w:val="00662360"/>
    <w:rsid w:val="006627A8"/>
    <w:rsid w:val="00662E31"/>
    <w:rsid w:val="006638A9"/>
    <w:rsid w:val="00664089"/>
    <w:rsid w:val="0066489C"/>
    <w:rsid w:val="006648FD"/>
    <w:rsid w:val="006652CD"/>
    <w:rsid w:val="006656C9"/>
    <w:rsid w:val="00665770"/>
    <w:rsid w:val="00665F67"/>
    <w:rsid w:val="0066657B"/>
    <w:rsid w:val="006667D6"/>
    <w:rsid w:val="006668A4"/>
    <w:rsid w:val="006674CB"/>
    <w:rsid w:val="00667A90"/>
    <w:rsid w:val="006704DD"/>
    <w:rsid w:val="006708D2"/>
    <w:rsid w:val="00671175"/>
    <w:rsid w:val="006711D6"/>
    <w:rsid w:val="00671756"/>
    <w:rsid w:val="0067206C"/>
    <w:rsid w:val="00672F35"/>
    <w:rsid w:val="006736D5"/>
    <w:rsid w:val="00674B6A"/>
    <w:rsid w:val="00674F32"/>
    <w:rsid w:val="00676C4B"/>
    <w:rsid w:val="006776ED"/>
    <w:rsid w:val="00680FEF"/>
    <w:rsid w:val="006810A9"/>
    <w:rsid w:val="00681A79"/>
    <w:rsid w:val="00681B98"/>
    <w:rsid w:val="00682594"/>
    <w:rsid w:val="006825BB"/>
    <w:rsid w:val="0068319A"/>
    <w:rsid w:val="00683CAD"/>
    <w:rsid w:val="0068408B"/>
    <w:rsid w:val="00684974"/>
    <w:rsid w:val="006852C5"/>
    <w:rsid w:val="006858BC"/>
    <w:rsid w:val="00685EAE"/>
    <w:rsid w:val="00686202"/>
    <w:rsid w:val="006879A2"/>
    <w:rsid w:val="00690BEF"/>
    <w:rsid w:val="00690FF6"/>
    <w:rsid w:val="006915D9"/>
    <w:rsid w:val="00691E0F"/>
    <w:rsid w:val="006926A3"/>
    <w:rsid w:val="006928DB"/>
    <w:rsid w:val="00692DC9"/>
    <w:rsid w:val="00693717"/>
    <w:rsid w:val="00693F5F"/>
    <w:rsid w:val="006946DE"/>
    <w:rsid w:val="0069514B"/>
    <w:rsid w:val="006974F3"/>
    <w:rsid w:val="0069772B"/>
    <w:rsid w:val="00697928"/>
    <w:rsid w:val="00697E03"/>
    <w:rsid w:val="00697F1D"/>
    <w:rsid w:val="006A0706"/>
    <w:rsid w:val="006A09A4"/>
    <w:rsid w:val="006A0A29"/>
    <w:rsid w:val="006A0BC3"/>
    <w:rsid w:val="006A0ED4"/>
    <w:rsid w:val="006A16E3"/>
    <w:rsid w:val="006A23DE"/>
    <w:rsid w:val="006A2AA2"/>
    <w:rsid w:val="006A2E9D"/>
    <w:rsid w:val="006A3A2C"/>
    <w:rsid w:val="006A454C"/>
    <w:rsid w:val="006A45B1"/>
    <w:rsid w:val="006A4E16"/>
    <w:rsid w:val="006A5BB9"/>
    <w:rsid w:val="006A729F"/>
    <w:rsid w:val="006A7968"/>
    <w:rsid w:val="006B10FF"/>
    <w:rsid w:val="006B1478"/>
    <w:rsid w:val="006B1D40"/>
    <w:rsid w:val="006B1DB9"/>
    <w:rsid w:val="006B1FF0"/>
    <w:rsid w:val="006B352B"/>
    <w:rsid w:val="006B395A"/>
    <w:rsid w:val="006B4B89"/>
    <w:rsid w:val="006B58E0"/>
    <w:rsid w:val="006B6431"/>
    <w:rsid w:val="006B70DA"/>
    <w:rsid w:val="006C033A"/>
    <w:rsid w:val="006C0F8E"/>
    <w:rsid w:val="006C10CB"/>
    <w:rsid w:val="006C124E"/>
    <w:rsid w:val="006C1FDD"/>
    <w:rsid w:val="006C2148"/>
    <w:rsid w:val="006C24F1"/>
    <w:rsid w:val="006C2B36"/>
    <w:rsid w:val="006C2D1A"/>
    <w:rsid w:val="006C2D6E"/>
    <w:rsid w:val="006C4A5B"/>
    <w:rsid w:val="006C53A7"/>
    <w:rsid w:val="006C5CE1"/>
    <w:rsid w:val="006C60C1"/>
    <w:rsid w:val="006C7069"/>
    <w:rsid w:val="006C73E6"/>
    <w:rsid w:val="006D1F85"/>
    <w:rsid w:val="006D221A"/>
    <w:rsid w:val="006D2EC7"/>
    <w:rsid w:val="006D33E6"/>
    <w:rsid w:val="006D38CB"/>
    <w:rsid w:val="006D39D2"/>
    <w:rsid w:val="006D3FFE"/>
    <w:rsid w:val="006D452A"/>
    <w:rsid w:val="006D4633"/>
    <w:rsid w:val="006D47FF"/>
    <w:rsid w:val="006D4B6F"/>
    <w:rsid w:val="006D4C1C"/>
    <w:rsid w:val="006D5055"/>
    <w:rsid w:val="006D52BE"/>
    <w:rsid w:val="006D535D"/>
    <w:rsid w:val="006D5C4A"/>
    <w:rsid w:val="006D5F37"/>
    <w:rsid w:val="006D6502"/>
    <w:rsid w:val="006D660C"/>
    <w:rsid w:val="006D6961"/>
    <w:rsid w:val="006E1FEA"/>
    <w:rsid w:val="006E2042"/>
    <w:rsid w:val="006E289B"/>
    <w:rsid w:val="006E2D3E"/>
    <w:rsid w:val="006E3742"/>
    <w:rsid w:val="006E38A1"/>
    <w:rsid w:val="006E38D8"/>
    <w:rsid w:val="006E3965"/>
    <w:rsid w:val="006E3E80"/>
    <w:rsid w:val="006E4237"/>
    <w:rsid w:val="006E42FB"/>
    <w:rsid w:val="006E4CE2"/>
    <w:rsid w:val="006E5530"/>
    <w:rsid w:val="006E567F"/>
    <w:rsid w:val="006E5767"/>
    <w:rsid w:val="006E65B0"/>
    <w:rsid w:val="006E6B89"/>
    <w:rsid w:val="006E6EED"/>
    <w:rsid w:val="006E7529"/>
    <w:rsid w:val="006E78C6"/>
    <w:rsid w:val="006E7FC9"/>
    <w:rsid w:val="006F0567"/>
    <w:rsid w:val="006F1706"/>
    <w:rsid w:val="006F1CA9"/>
    <w:rsid w:val="006F1F58"/>
    <w:rsid w:val="006F230E"/>
    <w:rsid w:val="006F3289"/>
    <w:rsid w:val="006F45CE"/>
    <w:rsid w:val="006F5049"/>
    <w:rsid w:val="006F5366"/>
    <w:rsid w:val="006F6295"/>
    <w:rsid w:val="006F6593"/>
    <w:rsid w:val="006F6B35"/>
    <w:rsid w:val="006F7010"/>
    <w:rsid w:val="006F7431"/>
    <w:rsid w:val="006F75CA"/>
    <w:rsid w:val="007015D0"/>
    <w:rsid w:val="0070161B"/>
    <w:rsid w:val="00701B5D"/>
    <w:rsid w:val="007047E6"/>
    <w:rsid w:val="007049B9"/>
    <w:rsid w:val="00704E86"/>
    <w:rsid w:val="00705C48"/>
    <w:rsid w:val="007063F2"/>
    <w:rsid w:val="007074D0"/>
    <w:rsid w:val="00707515"/>
    <w:rsid w:val="00707D67"/>
    <w:rsid w:val="0071011C"/>
    <w:rsid w:val="00710A17"/>
    <w:rsid w:val="00710CE7"/>
    <w:rsid w:val="00712A75"/>
    <w:rsid w:val="007134B3"/>
    <w:rsid w:val="0071407E"/>
    <w:rsid w:val="0071469B"/>
    <w:rsid w:val="00714D68"/>
    <w:rsid w:val="00714E99"/>
    <w:rsid w:val="00715BB0"/>
    <w:rsid w:val="00715DDA"/>
    <w:rsid w:val="00716141"/>
    <w:rsid w:val="0071634E"/>
    <w:rsid w:val="007207B1"/>
    <w:rsid w:val="00720975"/>
    <w:rsid w:val="00720CF2"/>
    <w:rsid w:val="0072103F"/>
    <w:rsid w:val="00721108"/>
    <w:rsid w:val="007212D8"/>
    <w:rsid w:val="00721A69"/>
    <w:rsid w:val="00721F2A"/>
    <w:rsid w:val="00721F93"/>
    <w:rsid w:val="007222EB"/>
    <w:rsid w:val="0072297A"/>
    <w:rsid w:val="00722F3E"/>
    <w:rsid w:val="00723CFA"/>
    <w:rsid w:val="0072426A"/>
    <w:rsid w:val="00724282"/>
    <w:rsid w:val="0072478B"/>
    <w:rsid w:val="0072487E"/>
    <w:rsid w:val="0072579B"/>
    <w:rsid w:val="00725E02"/>
    <w:rsid w:val="007270E0"/>
    <w:rsid w:val="00730009"/>
    <w:rsid w:val="007300FC"/>
    <w:rsid w:val="00730984"/>
    <w:rsid w:val="007317BA"/>
    <w:rsid w:val="007318E7"/>
    <w:rsid w:val="00731B5E"/>
    <w:rsid w:val="00731D59"/>
    <w:rsid w:val="0073249D"/>
    <w:rsid w:val="00732AEC"/>
    <w:rsid w:val="00732DEF"/>
    <w:rsid w:val="007333E0"/>
    <w:rsid w:val="00733583"/>
    <w:rsid w:val="00734632"/>
    <w:rsid w:val="007347BA"/>
    <w:rsid w:val="00735E4E"/>
    <w:rsid w:val="0073666C"/>
    <w:rsid w:val="00736BF2"/>
    <w:rsid w:val="00736C8C"/>
    <w:rsid w:val="00737130"/>
    <w:rsid w:val="0073747E"/>
    <w:rsid w:val="00737827"/>
    <w:rsid w:val="00737907"/>
    <w:rsid w:val="00737BAA"/>
    <w:rsid w:val="0074001D"/>
    <w:rsid w:val="00740276"/>
    <w:rsid w:val="00740481"/>
    <w:rsid w:val="0074167C"/>
    <w:rsid w:val="007420EC"/>
    <w:rsid w:val="007426BD"/>
    <w:rsid w:val="00744636"/>
    <w:rsid w:val="00744768"/>
    <w:rsid w:val="00745046"/>
    <w:rsid w:val="00745776"/>
    <w:rsid w:val="00745832"/>
    <w:rsid w:val="007463B1"/>
    <w:rsid w:val="007465F4"/>
    <w:rsid w:val="00747696"/>
    <w:rsid w:val="0074783D"/>
    <w:rsid w:val="0075024C"/>
    <w:rsid w:val="0075039E"/>
    <w:rsid w:val="00752A02"/>
    <w:rsid w:val="00753219"/>
    <w:rsid w:val="00753381"/>
    <w:rsid w:val="007540C2"/>
    <w:rsid w:val="00754251"/>
    <w:rsid w:val="0075477F"/>
    <w:rsid w:val="00755FFA"/>
    <w:rsid w:val="00756BC7"/>
    <w:rsid w:val="00757ABC"/>
    <w:rsid w:val="007611CD"/>
    <w:rsid w:val="007613EF"/>
    <w:rsid w:val="00761795"/>
    <w:rsid w:val="00761AD9"/>
    <w:rsid w:val="00761DB4"/>
    <w:rsid w:val="007620D2"/>
    <w:rsid w:val="007624E7"/>
    <w:rsid w:val="00762B0C"/>
    <w:rsid w:val="0076364B"/>
    <w:rsid w:val="00764342"/>
    <w:rsid w:val="007644EF"/>
    <w:rsid w:val="00764C85"/>
    <w:rsid w:val="0076521B"/>
    <w:rsid w:val="00766871"/>
    <w:rsid w:val="007670E0"/>
    <w:rsid w:val="007677EC"/>
    <w:rsid w:val="00767FDE"/>
    <w:rsid w:val="007700E0"/>
    <w:rsid w:val="00770948"/>
    <w:rsid w:val="00774268"/>
    <w:rsid w:val="00774783"/>
    <w:rsid w:val="007748B7"/>
    <w:rsid w:val="0077587B"/>
    <w:rsid w:val="0077649A"/>
    <w:rsid w:val="00776623"/>
    <w:rsid w:val="00776ED4"/>
    <w:rsid w:val="007770E1"/>
    <w:rsid w:val="00781A66"/>
    <w:rsid w:val="00781F75"/>
    <w:rsid w:val="0078211E"/>
    <w:rsid w:val="007821ED"/>
    <w:rsid w:val="0078231F"/>
    <w:rsid w:val="0078395F"/>
    <w:rsid w:val="00784043"/>
    <w:rsid w:val="007842CB"/>
    <w:rsid w:val="007845C0"/>
    <w:rsid w:val="00784A07"/>
    <w:rsid w:val="00785890"/>
    <w:rsid w:val="00787062"/>
    <w:rsid w:val="00787652"/>
    <w:rsid w:val="007878A6"/>
    <w:rsid w:val="00787F73"/>
    <w:rsid w:val="007900A9"/>
    <w:rsid w:val="007901AD"/>
    <w:rsid w:val="00790982"/>
    <w:rsid w:val="00791BF4"/>
    <w:rsid w:val="0079290F"/>
    <w:rsid w:val="00792E28"/>
    <w:rsid w:val="00793098"/>
    <w:rsid w:val="00793326"/>
    <w:rsid w:val="00793CFC"/>
    <w:rsid w:val="00794526"/>
    <w:rsid w:val="007946E7"/>
    <w:rsid w:val="00795595"/>
    <w:rsid w:val="00795E88"/>
    <w:rsid w:val="00796A68"/>
    <w:rsid w:val="007976EC"/>
    <w:rsid w:val="00797904"/>
    <w:rsid w:val="00797966"/>
    <w:rsid w:val="00797E3F"/>
    <w:rsid w:val="007A0DE7"/>
    <w:rsid w:val="007A112F"/>
    <w:rsid w:val="007A1DE7"/>
    <w:rsid w:val="007A2AAE"/>
    <w:rsid w:val="007A3561"/>
    <w:rsid w:val="007A4FB9"/>
    <w:rsid w:val="007A5ABF"/>
    <w:rsid w:val="007A5F3F"/>
    <w:rsid w:val="007A646A"/>
    <w:rsid w:val="007A6ACE"/>
    <w:rsid w:val="007A6B04"/>
    <w:rsid w:val="007A7B91"/>
    <w:rsid w:val="007B0E30"/>
    <w:rsid w:val="007B18B2"/>
    <w:rsid w:val="007B268F"/>
    <w:rsid w:val="007B26AD"/>
    <w:rsid w:val="007B2E64"/>
    <w:rsid w:val="007B3007"/>
    <w:rsid w:val="007B34CC"/>
    <w:rsid w:val="007B356B"/>
    <w:rsid w:val="007B3D4A"/>
    <w:rsid w:val="007B3F12"/>
    <w:rsid w:val="007B4583"/>
    <w:rsid w:val="007B5051"/>
    <w:rsid w:val="007B580C"/>
    <w:rsid w:val="007B607E"/>
    <w:rsid w:val="007B6167"/>
    <w:rsid w:val="007B64ED"/>
    <w:rsid w:val="007B6592"/>
    <w:rsid w:val="007B69A1"/>
    <w:rsid w:val="007B6EE7"/>
    <w:rsid w:val="007C0014"/>
    <w:rsid w:val="007C046C"/>
    <w:rsid w:val="007C0AC4"/>
    <w:rsid w:val="007C0F42"/>
    <w:rsid w:val="007C11FD"/>
    <w:rsid w:val="007C2146"/>
    <w:rsid w:val="007C2278"/>
    <w:rsid w:val="007C28DB"/>
    <w:rsid w:val="007C2923"/>
    <w:rsid w:val="007C3264"/>
    <w:rsid w:val="007C37FE"/>
    <w:rsid w:val="007C3980"/>
    <w:rsid w:val="007C3B57"/>
    <w:rsid w:val="007C413D"/>
    <w:rsid w:val="007C4579"/>
    <w:rsid w:val="007C4D01"/>
    <w:rsid w:val="007C59FA"/>
    <w:rsid w:val="007C5FEE"/>
    <w:rsid w:val="007C6633"/>
    <w:rsid w:val="007C6C79"/>
    <w:rsid w:val="007C792E"/>
    <w:rsid w:val="007D0D02"/>
    <w:rsid w:val="007D13B0"/>
    <w:rsid w:val="007D148D"/>
    <w:rsid w:val="007D1CB2"/>
    <w:rsid w:val="007D244F"/>
    <w:rsid w:val="007D26F6"/>
    <w:rsid w:val="007D29FF"/>
    <w:rsid w:val="007D41CE"/>
    <w:rsid w:val="007D49F7"/>
    <w:rsid w:val="007D4DE1"/>
    <w:rsid w:val="007D5421"/>
    <w:rsid w:val="007D55EA"/>
    <w:rsid w:val="007D577B"/>
    <w:rsid w:val="007D5A13"/>
    <w:rsid w:val="007D5A78"/>
    <w:rsid w:val="007D6434"/>
    <w:rsid w:val="007D6C02"/>
    <w:rsid w:val="007D72E2"/>
    <w:rsid w:val="007D786C"/>
    <w:rsid w:val="007D7BA5"/>
    <w:rsid w:val="007E01B5"/>
    <w:rsid w:val="007E0CDA"/>
    <w:rsid w:val="007E0FC6"/>
    <w:rsid w:val="007E1576"/>
    <w:rsid w:val="007E188D"/>
    <w:rsid w:val="007E21A6"/>
    <w:rsid w:val="007E2465"/>
    <w:rsid w:val="007E2E66"/>
    <w:rsid w:val="007E301E"/>
    <w:rsid w:val="007E3DB5"/>
    <w:rsid w:val="007E495C"/>
    <w:rsid w:val="007E4E48"/>
    <w:rsid w:val="007E52DF"/>
    <w:rsid w:val="007E60D0"/>
    <w:rsid w:val="007E6F0F"/>
    <w:rsid w:val="007E706F"/>
    <w:rsid w:val="007E717C"/>
    <w:rsid w:val="007E7E0E"/>
    <w:rsid w:val="007F0513"/>
    <w:rsid w:val="007F0838"/>
    <w:rsid w:val="007F179E"/>
    <w:rsid w:val="007F2C65"/>
    <w:rsid w:val="007F2EB8"/>
    <w:rsid w:val="007F30B3"/>
    <w:rsid w:val="007F3A31"/>
    <w:rsid w:val="007F4115"/>
    <w:rsid w:val="007F4EAB"/>
    <w:rsid w:val="007F534B"/>
    <w:rsid w:val="007F56D3"/>
    <w:rsid w:val="007F7304"/>
    <w:rsid w:val="007F7342"/>
    <w:rsid w:val="007F7480"/>
    <w:rsid w:val="00800A85"/>
    <w:rsid w:val="00800CFA"/>
    <w:rsid w:val="0080163F"/>
    <w:rsid w:val="00801BB1"/>
    <w:rsid w:val="00802E06"/>
    <w:rsid w:val="0080423D"/>
    <w:rsid w:val="00804A94"/>
    <w:rsid w:val="00805552"/>
    <w:rsid w:val="00806072"/>
    <w:rsid w:val="00806984"/>
    <w:rsid w:val="008069AC"/>
    <w:rsid w:val="008078D7"/>
    <w:rsid w:val="00810231"/>
    <w:rsid w:val="0081082D"/>
    <w:rsid w:val="0081129C"/>
    <w:rsid w:val="0081167B"/>
    <w:rsid w:val="00811DB8"/>
    <w:rsid w:val="0081234F"/>
    <w:rsid w:val="00812A0A"/>
    <w:rsid w:val="00814520"/>
    <w:rsid w:val="0081471F"/>
    <w:rsid w:val="00815F6F"/>
    <w:rsid w:val="008161BD"/>
    <w:rsid w:val="008162DD"/>
    <w:rsid w:val="00816652"/>
    <w:rsid w:val="008166E5"/>
    <w:rsid w:val="0081732E"/>
    <w:rsid w:val="008178F3"/>
    <w:rsid w:val="00817DD8"/>
    <w:rsid w:val="0082030B"/>
    <w:rsid w:val="00820D99"/>
    <w:rsid w:val="00821F35"/>
    <w:rsid w:val="00822967"/>
    <w:rsid w:val="00823C76"/>
    <w:rsid w:val="0082400C"/>
    <w:rsid w:val="00824824"/>
    <w:rsid w:val="00824E44"/>
    <w:rsid w:val="0082769B"/>
    <w:rsid w:val="0082781F"/>
    <w:rsid w:val="0083044B"/>
    <w:rsid w:val="00830D52"/>
    <w:rsid w:val="0083131A"/>
    <w:rsid w:val="008314B5"/>
    <w:rsid w:val="00831B9B"/>
    <w:rsid w:val="00831E32"/>
    <w:rsid w:val="00832523"/>
    <w:rsid w:val="00832AE8"/>
    <w:rsid w:val="00834581"/>
    <w:rsid w:val="008363F8"/>
    <w:rsid w:val="0083672B"/>
    <w:rsid w:val="00836BE9"/>
    <w:rsid w:val="00837156"/>
    <w:rsid w:val="0083758D"/>
    <w:rsid w:val="00837735"/>
    <w:rsid w:val="008400CF"/>
    <w:rsid w:val="008403D3"/>
    <w:rsid w:val="00840E23"/>
    <w:rsid w:val="00841548"/>
    <w:rsid w:val="00841BC7"/>
    <w:rsid w:val="0084208B"/>
    <w:rsid w:val="00843483"/>
    <w:rsid w:val="008434AA"/>
    <w:rsid w:val="00843656"/>
    <w:rsid w:val="00843FC0"/>
    <w:rsid w:val="008441BA"/>
    <w:rsid w:val="00844BCB"/>
    <w:rsid w:val="00844E5C"/>
    <w:rsid w:val="0084532F"/>
    <w:rsid w:val="0084595B"/>
    <w:rsid w:val="00846550"/>
    <w:rsid w:val="008469C7"/>
    <w:rsid w:val="00846CC9"/>
    <w:rsid w:val="0084702D"/>
    <w:rsid w:val="00847343"/>
    <w:rsid w:val="008476E1"/>
    <w:rsid w:val="00850365"/>
    <w:rsid w:val="00851661"/>
    <w:rsid w:val="0085215E"/>
    <w:rsid w:val="00852660"/>
    <w:rsid w:val="00852730"/>
    <w:rsid w:val="008527C0"/>
    <w:rsid w:val="0085417E"/>
    <w:rsid w:val="0085429B"/>
    <w:rsid w:val="00854D65"/>
    <w:rsid w:val="00855700"/>
    <w:rsid w:val="00855943"/>
    <w:rsid w:val="0085608C"/>
    <w:rsid w:val="00856F4C"/>
    <w:rsid w:val="0085788D"/>
    <w:rsid w:val="008579DB"/>
    <w:rsid w:val="00860430"/>
    <w:rsid w:val="0086079B"/>
    <w:rsid w:val="00860FCF"/>
    <w:rsid w:val="00861766"/>
    <w:rsid w:val="00862078"/>
    <w:rsid w:val="00862B2A"/>
    <w:rsid w:val="00862FD4"/>
    <w:rsid w:val="0086323A"/>
    <w:rsid w:val="008632AB"/>
    <w:rsid w:val="00863665"/>
    <w:rsid w:val="008636DF"/>
    <w:rsid w:val="0086373E"/>
    <w:rsid w:val="00863F6C"/>
    <w:rsid w:val="008640A6"/>
    <w:rsid w:val="00864F02"/>
    <w:rsid w:val="008651EA"/>
    <w:rsid w:val="008662BC"/>
    <w:rsid w:val="00866CF8"/>
    <w:rsid w:val="008679CC"/>
    <w:rsid w:val="008708F7"/>
    <w:rsid w:val="008712F5"/>
    <w:rsid w:val="00871E28"/>
    <w:rsid w:val="00873AEA"/>
    <w:rsid w:val="00873B4A"/>
    <w:rsid w:val="00873E6F"/>
    <w:rsid w:val="008740BE"/>
    <w:rsid w:val="0087412E"/>
    <w:rsid w:val="00874841"/>
    <w:rsid w:val="00875157"/>
    <w:rsid w:val="00875C42"/>
    <w:rsid w:val="0087620F"/>
    <w:rsid w:val="00876677"/>
    <w:rsid w:val="00877AF7"/>
    <w:rsid w:val="00877BF8"/>
    <w:rsid w:val="008801D9"/>
    <w:rsid w:val="0088036D"/>
    <w:rsid w:val="0088076D"/>
    <w:rsid w:val="0088078D"/>
    <w:rsid w:val="00880933"/>
    <w:rsid w:val="00880D75"/>
    <w:rsid w:val="00881E23"/>
    <w:rsid w:val="00881E44"/>
    <w:rsid w:val="00881F66"/>
    <w:rsid w:val="008821AF"/>
    <w:rsid w:val="00882319"/>
    <w:rsid w:val="0088276C"/>
    <w:rsid w:val="0088364E"/>
    <w:rsid w:val="008837D1"/>
    <w:rsid w:val="00884A23"/>
    <w:rsid w:val="00884A91"/>
    <w:rsid w:val="00884D67"/>
    <w:rsid w:val="00885136"/>
    <w:rsid w:val="0088650A"/>
    <w:rsid w:val="00886E5A"/>
    <w:rsid w:val="008878B6"/>
    <w:rsid w:val="00887B01"/>
    <w:rsid w:val="00887B4A"/>
    <w:rsid w:val="00890463"/>
    <w:rsid w:val="0089058F"/>
    <w:rsid w:val="00890660"/>
    <w:rsid w:val="00890E29"/>
    <w:rsid w:val="00891AC6"/>
    <w:rsid w:val="00892DA3"/>
    <w:rsid w:val="00892FDA"/>
    <w:rsid w:val="00893169"/>
    <w:rsid w:val="00893661"/>
    <w:rsid w:val="00893825"/>
    <w:rsid w:val="0089388C"/>
    <w:rsid w:val="00893FF5"/>
    <w:rsid w:val="00894E3D"/>
    <w:rsid w:val="008953F4"/>
    <w:rsid w:val="00896275"/>
    <w:rsid w:val="00896753"/>
    <w:rsid w:val="008977AC"/>
    <w:rsid w:val="008978A0"/>
    <w:rsid w:val="00897929"/>
    <w:rsid w:val="008A00E9"/>
    <w:rsid w:val="008A055A"/>
    <w:rsid w:val="008A0AE8"/>
    <w:rsid w:val="008A1012"/>
    <w:rsid w:val="008A1902"/>
    <w:rsid w:val="008A1A13"/>
    <w:rsid w:val="008A1B1B"/>
    <w:rsid w:val="008A20AE"/>
    <w:rsid w:val="008A26D7"/>
    <w:rsid w:val="008A2AB5"/>
    <w:rsid w:val="008A3557"/>
    <w:rsid w:val="008A5CC7"/>
    <w:rsid w:val="008A5DB1"/>
    <w:rsid w:val="008A677A"/>
    <w:rsid w:val="008A6964"/>
    <w:rsid w:val="008A7949"/>
    <w:rsid w:val="008A7D71"/>
    <w:rsid w:val="008B0A86"/>
    <w:rsid w:val="008B0C88"/>
    <w:rsid w:val="008B1FA0"/>
    <w:rsid w:val="008B22B4"/>
    <w:rsid w:val="008B25E1"/>
    <w:rsid w:val="008B2EA6"/>
    <w:rsid w:val="008B31CF"/>
    <w:rsid w:val="008B38CA"/>
    <w:rsid w:val="008B4212"/>
    <w:rsid w:val="008B68F1"/>
    <w:rsid w:val="008B6D35"/>
    <w:rsid w:val="008B7381"/>
    <w:rsid w:val="008B7B31"/>
    <w:rsid w:val="008B7D6A"/>
    <w:rsid w:val="008C0220"/>
    <w:rsid w:val="008C02EB"/>
    <w:rsid w:val="008C0DD9"/>
    <w:rsid w:val="008C0E53"/>
    <w:rsid w:val="008C1DDF"/>
    <w:rsid w:val="008C291C"/>
    <w:rsid w:val="008C29E4"/>
    <w:rsid w:val="008C33B3"/>
    <w:rsid w:val="008C43FB"/>
    <w:rsid w:val="008C46AA"/>
    <w:rsid w:val="008C471F"/>
    <w:rsid w:val="008C48AB"/>
    <w:rsid w:val="008C48FF"/>
    <w:rsid w:val="008C531D"/>
    <w:rsid w:val="008C56B3"/>
    <w:rsid w:val="008C5743"/>
    <w:rsid w:val="008C5E52"/>
    <w:rsid w:val="008C5FFD"/>
    <w:rsid w:val="008C67D0"/>
    <w:rsid w:val="008C6A6F"/>
    <w:rsid w:val="008D0ABE"/>
    <w:rsid w:val="008D1553"/>
    <w:rsid w:val="008D2A14"/>
    <w:rsid w:val="008D3116"/>
    <w:rsid w:val="008D3164"/>
    <w:rsid w:val="008D331E"/>
    <w:rsid w:val="008D42CF"/>
    <w:rsid w:val="008D4BEA"/>
    <w:rsid w:val="008D51E0"/>
    <w:rsid w:val="008D550F"/>
    <w:rsid w:val="008D5BD8"/>
    <w:rsid w:val="008D5C27"/>
    <w:rsid w:val="008D5CCC"/>
    <w:rsid w:val="008D5D27"/>
    <w:rsid w:val="008D63AC"/>
    <w:rsid w:val="008D67C0"/>
    <w:rsid w:val="008D76A7"/>
    <w:rsid w:val="008D76F5"/>
    <w:rsid w:val="008E0507"/>
    <w:rsid w:val="008E0B94"/>
    <w:rsid w:val="008E0C55"/>
    <w:rsid w:val="008E0C81"/>
    <w:rsid w:val="008E1E4A"/>
    <w:rsid w:val="008E20F0"/>
    <w:rsid w:val="008E22F9"/>
    <w:rsid w:val="008E288F"/>
    <w:rsid w:val="008E2EDF"/>
    <w:rsid w:val="008E3226"/>
    <w:rsid w:val="008E3F4D"/>
    <w:rsid w:val="008E40BE"/>
    <w:rsid w:val="008E5B45"/>
    <w:rsid w:val="008E6320"/>
    <w:rsid w:val="008E6947"/>
    <w:rsid w:val="008E6B41"/>
    <w:rsid w:val="008E6F45"/>
    <w:rsid w:val="008F153D"/>
    <w:rsid w:val="008F27A0"/>
    <w:rsid w:val="008F3044"/>
    <w:rsid w:val="008F40F0"/>
    <w:rsid w:val="008F4150"/>
    <w:rsid w:val="008F434C"/>
    <w:rsid w:val="008F496E"/>
    <w:rsid w:val="008F659D"/>
    <w:rsid w:val="008F6D81"/>
    <w:rsid w:val="008F7197"/>
    <w:rsid w:val="008F72CC"/>
    <w:rsid w:val="008F752B"/>
    <w:rsid w:val="008F7C24"/>
    <w:rsid w:val="00901590"/>
    <w:rsid w:val="0090177F"/>
    <w:rsid w:val="00901D70"/>
    <w:rsid w:val="00903561"/>
    <w:rsid w:val="00903DFF"/>
    <w:rsid w:val="00904019"/>
    <w:rsid w:val="0090454E"/>
    <w:rsid w:val="00904830"/>
    <w:rsid w:val="00905558"/>
    <w:rsid w:val="00906436"/>
    <w:rsid w:val="0090651D"/>
    <w:rsid w:val="009066E4"/>
    <w:rsid w:val="009115F4"/>
    <w:rsid w:val="00911798"/>
    <w:rsid w:val="009121AF"/>
    <w:rsid w:val="009128CF"/>
    <w:rsid w:val="00912C43"/>
    <w:rsid w:val="00912D84"/>
    <w:rsid w:val="009132D1"/>
    <w:rsid w:val="00913A91"/>
    <w:rsid w:val="0091425A"/>
    <w:rsid w:val="00914306"/>
    <w:rsid w:val="00915D1D"/>
    <w:rsid w:val="00915D73"/>
    <w:rsid w:val="0091655A"/>
    <w:rsid w:val="009172F6"/>
    <w:rsid w:val="00917C68"/>
    <w:rsid w:val="0092106D"/>
    <w:rsid w:val="009213B3"/>
    <w:rsid w:val="0092165A"/>
    <w:rsid w:val="00921B9A"/>
    <w:rsid w:val="00921DA5"/>
    <w:rsid w:val="009221E5"/>
    <w:rsid w:val="00922464"/>
    <w:rsid w:val="00922E10"/>
    <w:rsid w:val="009233DD"/>
    <w:rsid w:val="00923998"/>
    <w:rsid w:val="00923E6C"/>
    <w:rsid w:val="00925B06"/>
    <w:rsid w:val="00925E58"/>
    <w:rsid w:val="00925F93"/>
    <w:rsid w:val="00926883"/>
    <w:rsid w:val="00926B79"/>
    <w:rsid w:val="00926FA4"/>
    <w:rsid w:val="00927435"/>
    <w:rsid w:val="00927605"/>
    <w:rsid w:val="00931B5F"/>
    <w:rsid w:val="0093246F"/>
    <w:rsid w:val="009327C8"/>
    <w:rsid w:val="00932FCB"/>
    <w:rsid w:val="009332F9"/>
    <w:rsid w:val="00933790"/>
    <w:rsid w:val="00934474"/>
    <w:rsid w:val="00934AF5"/>
    <w:rsid w:val="009353A2"/>
    <w:rsid w:val="00935437"/>
    <w:rsid w:val="0093556C"/>
    <w:rsid w:val="00936B95"/>
    <w:rsid w:val="00936D8A"/>
    <w:rsid w:val="00937452"/>
    <w:rsid w:val="0094098B"/>
    <w:rsid w:val="00940D3F"/>
    <w:rsid w:val="00941A20"/>
    <w:rsid w:val="00942F65"/>
    <w:rsid w:val="009436EE"/>
    <w:rsid w:val="00943B5C"/>
    <w:rsid w:val="00943E3D"/>
    <w:rsid w:val="00944516"/>
    <w:rsid w:val="0094458F"/>
    <w:rsid w:val="00944B08"/>
    <w:rsid w:val="00944EF4"/>
    <w:rsid w:val="00946CD9"/>
    <w:rsid w:val="00947621"/>
    <w:rsid w:val="00947622"/>
    <w:rsid w:val="009501C0"/>
    <w:rsid w:val="0095025F"/>
    <w:rsid w:val="0095075A"/>
    <w:rsid w:val="00950A6F"/>
    <w:rsid w:val="00950BAB"/>
    <w:rsid w:val="00950FBE"/>
    <w:rsid w:val="00951051"/>
    <w:rsid w:val="00951341"/>
    <w:rsid w:val="00951AB6"/>
    <w:rsid w:val="009523E0"/>
    <w:rsid w:val="00954194"/>
    <w:rsid w:val="00954927"/>
    <w:rsid w:val="00956553"/>
    <w:rsid w:val="0095675F"/>
    <w:rsid w:val="009576ED"/>
    <w:rsid w:val="009577F7"/>
    <w:rsid w:val="009578BA"/>
    <w:rsid w:val="00957EF9"/>
    <w:rsid w:val="009602F4"/>
    <w:rsid w:val="009608E0"/>
    <w:rsid w:val="009613D2"/>
    <w:rsid w:val="0096184B"/>
    <w:rsid w:val="00961B7A"/>
    <w:rsid w:val="00961B8C"/>
    <w:rsid w:val="009620C7"/>
    <w:rsid w:val="009636EA"/>
    <w:rsid w:val="009637A0"/>
    <w:rsid w:val="00965091"/>
    <w:rsid w:val="00965682"/>
    <w:rsid w:val="0096709F"/>
    <w:rsid w:val="009671AE"/>
    <w:rsid w:val="009676E1"/>
    <w:rsid w:val="009676FC"/>
    <w:rsid w:val="00967DB4"/>
    <w:rsid w:val="00970065"/>
    <w:rsid w:val="00970653"/>
    <w:rsid w:val="009709CB"/>
    <w:rsid w:val="009723A0"/>
    <w:rsid w:val="00973366"/>
    <w:rsid w:val="00973461"/>
    <w:rsid w:val="009739BD"/>
    <w:rsid w:val="00973A1D"/>
    <w:rsid w:val="00973EDA"/>
    <w:rsid w:val="00973F28"/>
    <w:rsid w:val="00973F41"/>
    <w:rsid w:val="00974782"/>
    <w:rsid w:val="009757CE"/>
    <w:rsid w:val="00975841"/>
    <w:rsid w:val="00975AF1"/>
    <w:rsid w:val="00975B9B"/>
    <w:rsid w:val="009765CB"/>
    <w:rsid w:val="00977117"/>
    <w:rsid w:val="0098059D"/>
    <w:rsid w:val="009805FC"/>
    <w:rsid w:val="0098084B"/>
    <w:rsid w:val="0098127D"/>
    <w:rsid w:val="00981CA6"/>
    <w:rsid w:val="00982545"/>
    <w:rsid w:val="009825A7"/>
    <w:rsid w:val="00982623"/>
    <w:rsid w:val="00984010"/>
    <w:rsid w:val="00984D26"/>
    <w:rsid w:val="00984DEC"/>
    <w:rsid w:val="00985906"/>
    <w:rsid w:val="00985F05"/>
    <w:rsid w:val="00985F62"/>
    <w:rsid w:val="00986817"/>
    <w:rsid w:val="00986A78"/>
    <w:rsid w:val="009879BC"/>
    <w:rsid w:val="009905EA"/>
    <w:rsid w:val="00990A80"/>
    <w:rsid w:val="00991E3B"/>
    <w:rsid w:val="00992056"/>
    <w:rsid w:val="009920C4"/>
    <w:rsid w:val="00992E14"/>
    <w:rsid w:val="009932BE"/>
    <w:rsid w:val="009938DA"/>
    <w:rsid w:val="00993A95"/>
    <w:rsid w:val="0099444A"/>
    <w:rsid w:val="00994B29"/>
    <w:rsid w:val="00995509"/>
    <w:rsid w:val="00995AC8"/>
    <w:rsid w:val="00995C18"/>
    <w:rsid w:val="00996C5C"/>
    <w:rsid w:val="00996D7E"/>
    <w:rsid w:val="0099746B"/>
    <w:rsid w:val="009A0247"/>
    <w:rsid w:val="009A09B1"/>
    <w:rsid w:val="009A118A"/>
    <w:rsid w:val="009A24C8"/>
    <w:rsid w:val="009A3111"/>
    <w:rsid w:val="009A375E"/>
    <w:rsid w:val="009A445F"/>
    <w:rsid w:val="009A4C4A"/>
    <w:rsid w:val="009A4C65"/>
    <w:rsid w:val="009A526C"/>
    <w:rsid w:val="009A5893"/>
    <w:rsid w:val="009A6157"/>
    <w:rsid w:val="009A626A"/>
    <w:rsid w:val="009A6388"/>
    <w:rsid w:val="009A64C4"/>
    <w:rsid w:val="009A67AD"/>
    <w:rsid w:val="009A6D14"/>
    <w:rsid w:val="009A7FE6"/>
    <w:rsid w:val="009B0E3A"/>
    <w:rsid w:val="009B1175"/>
    <w:rsid w:val="009B19FA"/>
    <w:rsid w:val="009B1DC0"/>
    <w:rsid w:val="009B21C0"/>
    <w:rsid w:val="009B2237"/>
    <w:rsid w:val="009B2249"/>
    <w:rsid w:val="009B263D"/>
    <w:rsid w:val="009B29DF"/>
    <w:rsid w:val="009B2A9C"/>
    <w:rsid w:val="009B321E"/>
    <w:rsid w:val="009B3313"/>
    <w:rsid w:val="009B37D7"/>
    <w:rsid w:val="009B43FE"/>
    <w:rsid w:val="009B4FC7"/>
    <w:rsid w:val="009B54DB"/>
    <w:rsid w:val="009B56F1"/>
    <w:rsid w:val="009B633A"/>
    <w:rsid w:val="009B7271"/>
    <w:rsid w:val="009B75A2"/>
    <w:rsid w:val="009B7851"/>
    <w:rsid w:val="009C0A4F"/>
    <w:rsid w:val="009C10C0"/>
    <w:rsid w:val="009C1330"/>
    <w:rsid w:val="009C1D98"/>
    <w:rsid w:val="009C23BA"/>
    <w:rsid w:val="009C2A4E"/>
    <w:rsid w:val="009C2C02"/>
    <w:rsid w:val="009C2EA7"/>
    <w:rsid w:val="009C33EB"/>
    <w:rsid w:val="009C3868"/>
    <w:rsid w:val="009C3B8C"/>
    <w:rsid w:val="009C4BF8"/>
    <w:rsid w:val="009C677C"/>
    <w:rsid w:val="009C68DC"/>
    <w:rsid w:val="009C6A82"/>
    <w:rsid w:val="009C6FD1"/>
    <w:rsid w:val="009C76B3"/>
    <w:rsid w:val="009D03EC"/>
    <w:rsid w:val="009D0E78"/>
    <w:rsid w:val="009D1238"/>
    <w:rsid w:val="009D1AFB"/>
    <w:rsid w:val="009D1BB3"/>
    <w:rsid w:val="009D21BC"/>
    <w:rsid w:val="009D29F2"/>
    <w:rsid w:val="009D31B3"/>
    <w:rsid w:val="009D3C43"/>
    <w:rsid w:val="009D4D6D"/>
    <w:rsid w:val="009D5797"/>
    <w:rsid w:val="009D5843"/>
    <w:rsid w:val="009D6833"/>
    <w:rsid w:val="009D7627"/>
    <w:rsid w:val="009D7DB2"/>
    <w:rsid w:val="009E0391"/>
    <w:rsid w:val="009E08A7"/>
    <w:rsid w:val="009E189D"/>
    <w:rsid w:val="009E1978"/>
    <w:rsid w:val="009E1A01"/>
    <w:rsid w:val="009E1B78"/>
    <w:rsid w:val="009E233A"/>
    <w:rsid w:val="009E269A"/>
    <w:rsid w:val="009E5E84"/>
    <w:rsid w:val="009E6552"/>
    <w:rsid w:val="009E6EA0"/>
    <w:rsid w:val="009E6EBD"/>
    <w:rsid w:val="009E719D"/>
    <w:rsid w:val="009E7537"/>
    <w:rsid w:val="009E7E8F"/>
    <w:rsid w:val="009F015C"/>
    <w:rsid w:val="009F08E9"/>
    <w:rsid w:val="009F0AC8"/>
    <w:rsid w:val="009F14C2"/>
    <w:rsid w:val="009F14F8"/>
    <w:rsid w:val="009F1FD7"/>
    <w:rsid w:val="009F2522"/>
    <w:rsid w:val="009F29E3"/>
    <w:rsid w:val="009F3B41"/>
    <w:rsid w:val="009F6065"/>
    <w:rsid w:val="009F61D3"/>
    <w:rsid w:val="009F6892"/>
    <w:rsid w:val="009F79F2"/>
    <w:rsid w:val="009F7C95"/>
    <w:rsid w:val="009F7F97"/>
    <w:rsid w:val="00A008A3"/>
    <w:rsid w:val="00A01C3E"/>
    <w:rsid w:val="00A020A1"/>
    <w:rsid w:val="00A0233F"/>
    <w:rsid w:val="00A02F09"/>
    <w:rsid w:val="00A03AEA"/>
    <w:rsid w:val="00A03ECB"/>
    <w:rsid w:val="00A041A2"/>
    <w:rsid w:val="00A05AEB"/>
    <w:rsid w:val="00A06108"/>
    <w:rsid w:val="00A063AA"/>
    <w:rsid w:val="00A06FE7"/>
    <w:rsid w:val="00A07031"/>
    <w:rsid w:val="00A10C38"/>
    <w:rsid w:val="00A11322"/>
    <w:rsid w:val="00A116C4"/>
    <w:rsid w:val="00A1205B"/>
    <w:rsid w:val="00A12203"/>
    <w:rsid w:val="00A12483"/>
    <w:rsid w:val="00A12C33"/>
    <w:rsid w:val="00A12D9A"/>
    <w:rsid w:val="00A12E47"/>
    <w:rsid w:val="00A13035"/>
    <w:rsid w:val="00A13295"/>
    <w:rsid w:val="00A1367F"/>
    <w:rsid w:val="00A1408A"/>
    <w:rsid w:val="00A1489E"/>
    <w:rsid w:val="00A14BEA"/>
    <w:rsid w:val="00A14D6C"/>
    <w:rsid w:val="00A1509B"/>
    <w:rsid w:val="00A15690"/>
    <w:rsid w:val="00A16235"/>
    <w:rsid w:val="00A163D4"/>
    <w:rsid w:val="00A16AD9"/>
    <w:rsid w:val="00A174CB"/>
    <w:rsid w:val="00A2003A"/>
    <w:rsid w:val="00A20B5B"/>
    <w:rsid w:val="00A20E1D"/>
    <w:rsid w:val="00A217C3"/>
    <w:rsid w:val="00A22013"/>
    <w:rsid w:val="00A226E4"/>
    <w:rsid w:val="00A23CF1"/>
    <w:rsid w:val="00A24564"/>
    <w:rsid w:val="00A255F6"/>
    <w:rsid w:val="00A258A6"/>
    <w:rsid w:val="00A259D1"/>
    <w:rsid w:val="00A25AF3"/>
    <w:rsid w:val="00A27F4C"/>
    <w:rsid w:val="00A305A1"/>
    <w:rsid w:val="00A3105C"/>
    <w:rsid w:val="00A31403"/>
    <w:rsid w:val="00A32369"/>
    <w:rsid w:val="00A324B9"/>
    <w:rsid w:val="00A3275D"/>
    <w:rsid w:val="00A33B6E"/>
    <w:rsid w:val="00A33C36"/>
    <w:rsid w:val="00A34310"/>
    <w:rsid w:val="00A3465B"/>
    <w:rsid w:val="00A34C25"/>
    <w:rsid w:val="00A3549D"/>
    <w:rsid w:val="00A35770"/>
    <w:rsid w:val="00A35D1D"/>
    <w:rsid w:val="00A37C3D"/>
    <w:rsid w:val="00A37D6C"/>
    <w:rsid w:val="00A40C8C"/>
    <w:rsid w:val="00A40D03"/>
    <w:rsid w:val="00A41253"/>
    <w:rsid w:val="00A42008"/>
    <w:rsid w:val="00A4243B"/>
    <w:rsid w:val="00A4260C"/>
    <w:rsid w:val="00A426C3"/>
    <w:rsid w:val="00A42DB4"/>
    <w:rsid w:val="00A431A9"/>
    <w:rsid w:val="00A437D7"/>
    <w:rsid w:val="00A43A42"/>
    <w:rsid w:val="00A43C32"/>
    <w:rsid w:val="00A43C35"/>
    <w:rsid w:val="00A43DB7"/>
    <w:rsid w:val="00A45623"/>
    <w:rsid w:val="00A45938"/>
    <w:rsid w:val="00A465A8"/>
    <w:rsid w:val="00A46B5D"/>
    <w:rsid w:val="00A47100"/>
    <w:rsid w:val="00A4757F"/>
    <w:rsid w:val="00A476A2"/>
    <w:rsid w:val="00A5168B"/>
    <w:rsid w:val="00A5359A"/>
    <w:rsid w:val="00A53AAB"/>
    <w:rsid w:val="00A53C6C"/>
    <w:rsid w:val="00A54088"/>
    <w:rsid w:val="00A544B1"/>
    <w:rsid w:val="00A544BD"/>
    <w:rsid w:val="00A54964"/>
    <w:rsid w:val="00A553C0"/>
    <w:rsid w:val="00A55E12"/>
    <w:rsid w:val="00A561FB"/>
    <w:rsid w:val="00A56727"/>
    <w:rsid w:val="00A57E65"/>
    <w:rsid w:val="00A57F44"/>
    <w:rsid w:val="00A6090A"/>
    <w:rsid w:val="00A60B8D"/>
    <w:rsid w:val="00A60C67"/>
    <w:rsid w:val="00A612C5"/>
    <w:rsid w:val="00A6151C"/>
    <w:rsid w:val="00A617DD"/>
    <w:rsid w:val="00A6186A"/>
    <w:rsid w:val="00A61C1E"/>
    <w:rsid w:val="00A62449"/>
    <w:rsid w:val="00A628D4"/>
    <w:rsid w:val="00A63259"/>
    <w:rsid w:val="00A63AAB"/>
    <w:rsid w:val="00A641A2"/>
    <w:rsid w:val="00A64971"/>
    <w:rsid w:val="00A64B2A"/>
    <w:rsid w:val="00A6508E"/>
    <w:rsid w:val="00A65E29"/>
    <w:rsid w:val="00A660A9"/>
    <w:rsid w:val="00A66E52"/>
    <w:rsid w:val="00A67BDA"/>
    <w:rsid w:val="00A707D3"/>
    <w:rsid w:val="00A70B13"/>
    <w:rsid w:val="00A70BF6"/>
    <w:rsid w:val="00A70C05"/>
    <w:rsid w:val="00A729D6"/>
    <w:rsid w:val="00A73073"/>
    <w:rsid w:val="00A73395"/>
    <w:rsid w:val="00A73FD8"/>
    <w:rsid w:val="00A75B4D"/>
    <w:rsid w:val="00A75DB8"/>
    <w:rsid w:val="00A76DD1"/>
    <w:rsid w:val="00A7761F"/>
    <w:rsid w:val="00A77CD6"/>
    <w:rsid w:val="00A83BAE"/>
    <w:rsid w:val="00A84333"/>
    <w:rsid w:val="00A8463C"/>
    <w:rsid w:val="00A85215"/>
    <w:rsid w:val="00A8553B"/>
    <w:rsid w:val="00A863BA"/>
    <w:rsid w:val="00A870F4"/>
    <w:rsid w:val="00A87548"/>
    <w:rsid w:val="00A87B21"/>
    <w:rsid w:val="00A90737"/>
    <w:rsid w:val="00A91ADA"/>
    <w:rsid w:val="00A9292B"/>
    <w:rsid w:val="00A9325A"/>
    <w:rsid w:val="00A936F8"/>
    <w:rsid w:val="00A93808"/>
    <w:rsid w:val="00A93EC3"/>
    <w:rsid w:val="00A94DB5"/>
    <w:rsid w:val="00A955C1"/>
    <w:rsid w:val="00A95C65"/>
    <w:rsid w:val="00A9646B"/>
    <w:rsid w:val="00A964A9"/>
    <w:rsid w:val="00A96B5D"/>
    <w:rsid w:val="00A96FAA"/>
    <w:rsid w:val="00A97C6D"/>
    <w:rsid w:val="00A97E1B"/>
    <w:rsid w:val="00AA0130"/>
    <w:rsid w:val="00AA01EA"/>
    <w:rsid w:val="00AA0426"/>
    <w:rsid w:val="00AA0E06"/>
    <w:rsid w:val="00AA1305"/>
    <w:rsid w:val="00AA172D"/>
    <w:rsid w:val="00AA1C8C"/>
    <w:rsid w:val="00AA20D1"/>
    <w:rsid w:val="00AA237B"/>
    <w:rsid w:val="00AA2492"/>
    <w:rsid w:val="00AA2BE1"/>
    <w:rsid w:val="00AA40BB"/>
    <w:rsid w:val="00AA4241"/>
    <w:rsid w:val="00AA43D4"/>
    <w:rsid w:val="00AA4740"/>
    <w:rsid w:val="00AA5806"/>
    <w:rsid w:val="00AA6184"/>
    <w:rsid w:val="00AA7DBD"/>
    <w:rsid w:val="00AB004E"/>
    <w:rsid w:val="00AB0445"/>
    <w:rsid w:val="00AB127C"/>
    <w:rsid w:val="00AB2107"/>
    <w:rsid w:val="00AB2C3B"/>
    <w:rsid w:val="00AB3950"/>
    <w:rsid w:val="00AB3CD1"/>
    <w:rsid w:val="00AB3E43"/>
    <w:rsid w:val="00AB3F03"/>
    <w:rsid w:val="00AB462F"/>
    <w:rsid w:val="00AB4A0A"/>
    <w:rsid w:val="00AB4C6C"/>
    <w:rsid w:val="00AB54DA"/>
    <w:rsid w:val="00AB5B48"/>
    <w:rsid w:val="00AB5CB6"/>
    <w:rsid w:val="00AB65FE"/>
    <w:rsid w:val="00AB663E"/>
    <w:rsid w:val="00AB6941"/>
    <w:rsid w:val="00AB6A16"/>
    <w:rsid w:val="00AB7448"/>
    <w:rsid w:val="00AB7472"/>
    <w:rsid w:val="00AB75C6"/>
    <w:rsid w:val="00AB78D1"/>
    <w:rsid w:val="00AB7E6D"/>
    <w:rsid w:val="00AC064B"/>
    <w:rsid w:val="00AC069D"/>
    <w:rsid w:val="00AC080F"/>
    <w:rsid w:val="00AC09E5"/>
    <w:rsid w:val="00AC0FF0"/>
    <w:rsid w:val="00AC1007"/>
    <w:rsid w:val="00AC103D"/>
    <w:rsid w:val="00AC14BA"/>
    <w:rsid w:val="00AC1663"/>
    <w:rsid w:val="00AC19FD"/>
    <w:rsid w:val="00AC1ADD"/>
    <w:rsid w:val="00AC200D"/>
    <w:rsid w:val="00AC231D"/>
    <w:rsid w:val="00AC23B2"/>
    <w:rsid w:val="00AC2FA0"/>
    <w:rsid w:val="00AC3D14"/>
    <w:rsid w:val="00AC4269"/>
    <w:rsid w:val="00AC4742"/>
    <w:rsid w:val="00AC5241"/>
    <w:rsid w:val="00AC52BC"/>
    <w:rsid w:val="00AC5972"/>
    <w:rsid w:val="00AC5D89"/>
    <w:rsid w:val="00AC6136"/>
    <w:rsid w:val="00AC63AF"/>
    <w:rsid w:val="00AC6485"/>
    <w:rsid w:val="00AC6D7C"/>
    <w:rsid w:val="00AC7A5A"/>
    <w:rsid w:val="00AD078A"/>
    <w:rsid w:val="00AD0BE3"/>
    <w:rsid w:val="00AD0E95"/>
    <w:rsid w:val="00AD219E"/>
    <w:rsid w:val="00AD2B63"/>
    <w:rsid w:val="00AD2E7C"/>
    <w:rsid w:val="00AD2F75"/>
    <w:rsid w:val="00AD3466"/>
    <w:rsid w:val="00AD374A"/>
    <w:rsid w:val="00AD38E5"/>
    <w:rsid w:val="00AD3C51"/>
    <w:rsid w:val="00AD405B"/>
    <w:rsid w:val="00AD4F25"/>
    <w:rsid w:val="00AD6704"/>
    <w:rsid w:val="00AD7666"/>
    <w:rsid w:val="00AD7DE1"/>
    <w:rsid w:val="00AE0C34"/>
    <w:rsid w:val="00AE19E9"/>
    <w:rsid w:val="00AE1D40"/>
    <w:rsid w:val="00AE43AA"/>
    <w:rsid w:val="00AE4862"/>
    <w:rsid w:val="00AE5474"/>
    <w:rsid w:val="00AE5641"/>
    <w:rsid w:val="00AE61E6"/>
    <w:rsid w:val="00AE6CE8"/>
    <w:rsid w:val="00AE70EC"/>
    <w:rsid w:val="00AE773C"/>
    <w:rsid w:val="00AE77CB"/>
    <w:rsid w:val="00AE7D2B"/>
    <w:rsid w:val="00AF170E"/>
    <w:rsid w:val="00AF196E"/>
    <w:rsid w:val="00AF1E62"/>
    <w:rsid w:val="00AF208A"/>
    <w:rsid w:val="00AF2DE2"/>
    <w:rsid w:val="00AF37F5"/>
    <w:rsid w:val="00AF3C4C"/>
    <w:rsid w:val="00AF411B"/>
    <w:rsid w:val="00AF56B2"/>
    <w:rsid w:val="00AF5863"/>
    <w:rsid w:val="00AF60E1"/>
    <w:rsid w:val="00AF6229"/>
    <w:rsid w:val="00AF6364"/>
    <w:rsid w:val="00AF63B0"/>
    <w:rsid w:val="00AF6542"/>
    <w:rsid w:val="00AF754E"/>
    <w:rsid w:val="00B000CA"/>
    <w:rsid w:val="00B00104"/>
    <w:rsid w:val="00B008C7"/>
    <w:rsid w:val="00B00F2E"/>
    <w:rsid w:val="00B03656"/>
    <w:rsid w:val="00B04190"/>
    <w:rsid w:val="00B04675"/>
    <w:rsid w:val="00B04E9A"/>
    <w:rsid w:val="00B05078"/>
    <w:rsid w:val="00B060DE"/>
    <w:rsid w:val="00B064C4"/>
    <w:rsid w:val="00B06559"/>
    <w:rsid w:val="00B06C6E"/>
    <w:rsid w:val="00B06E76"/>
    <w:rsid w:val="00B0726D"/>
    <w:rsid w:val="00B076A1"/>
    <w:rsid w:val="00B10232"/>
    <w:rsid w:val="00B10D91"/>
    <w:rsid w:val="00B11433"/>
    <w:rsid w:val="00B119F5"/>
    <w:rsid w:val="00B125E5"/>
    <w:rsid w:val="00B12605"/>
    <w:rsid w:val="00B12E3F"/>
    <w:rsid w:val="00B12E8D"/>
    <w:rsid w:val="00B12F87"/>
    <w:rsid w:val="00B13F63"/>
    <w:rsid w:val="00B14336"/>
    <w:rsid w:val="00B14F0A"/>
    <w:rsid w:val="00B150B0"/>
    <w:rsid w:val="00B15B4D"/>
    <w:rsid w:val="00B1620D"/>
    <w:rsid w:val="00B164FB"/>
    <w:rsid w:val="00B16882"/>
    <w:rsid w:val="00B16AE1"/>
    <w:rsid w:val="00B16F62"/>
    <w:rsid w:val="00B17330"/>
    <w:rsid w:val="00B17624"/>
    <w:rsid w:val="00B17AA5"/>
    <w:rsid w:val="00B206AD"/>
    <w:rsid w:val="00B20715"/>
    <w:rsid w:val="00B214DC"/>
    <w:rsid w:val="00B2292B"/>
    <w:rsid w:val="00B23943"/>
    <w:rsid w:val="00B24517"/>
    <w:rsid w:val="00B2488A"/>
    <w:rsid w:val="00B257F3"/>
    <w:rsid w:val="00B25872"/>
    <w:rsid w:val="00B26D01"/>
    <w:rsid w:val="00B2757F"/>
    <w:rsid w:val="00B27F5F"/>
    <w:rsid w:val="00B30278"/>
    <w:rsid w:val="00B30666"/>
    <w:rsid w:val="00B3089A"/>
    <w:rsid w:val="00B30CBB"/>
    <w:rsid w:val="00B30D17"/>
    <w:rsid w:val="00B30DB5"/>
    <w:rsid w:val="00B31114"/>
    <w:rsid w:val="00B315DB"/>
    <w:rsid w:val="00B32141"/>
    <w:rsid w:val="00B325D7"/>
    <w:rsid w:val="00B32682"/>
    <w:rsid w:val="00B32A91"/>
    <w:rsid w:val="00B3329E"/>
    <w:rsid w:val="00B3362D"/>
    <w:rsid w:val="00B33C1E"/>
    <w:rsid w:val="00B33F15"/>
    <w:rsid w:val="00B3482E"/>
    <w:rsid w:val="00B34FF2"/>
    <w:rsid w:val="00B3526A"/>
    <w:rsid w:val="00B3549A"/>
    <w:rsid w:val="00B36F6D"/>
    <w:rsid w:val="00B37AD3"/>
    <w:rsid w:val="00B37B6A"/>
    <w:rsid w:val="00B37F79"/>
    <w:rsid w:val="00B403E4"/>
    <w:rsid w:val="00B4182E"/>
    <w:rsid w:val="00B4258E"/>
    <w:rsid w:val="00B4280D"/>
    <w:rsid w:val="00B429D9"/>
    <w:rsid w:val="00B442E3"/>
    <w:rsid w:val="00B44332"/>
    <w:rsid w:val="00B44484"/>
    <w:rsid w:val="00B44B65"/>
    <w:rsid w:val="00B44C5A"/>
    <w:rsid w:val="00B44D8E"/>
    <w:rsid w:val="00B4586A"/>
    <w:rsid w:val="00B45E4F"/>
    <w:rsid w:val="00B4600C"/>
    <w:rsid w:val="00B46328"/>
    <w:rsid w:val="00B46889"/>
    <w:rsid w:val="00B46951"/>
    <w:rsid w:val="00B4745A"/>
    <w:rsid w:val="00B47677"/>
    <w:rsid w:val="00B47A00"/>
    <w:rsid w:val="00B5080D"/>
    <w:rsid w:val="00B518EB"/>
    <w:rsid w:val="00B521A0"/>
    <w:rsid w:val="00B5277C"/>
    <w:rsid w:val="00B54855"/>
    <w:rsid w:val="00B5530D"/>
    <w:rsid w:val="00B55993"/>
    <w:rsid w:val="00B55CD2"/>
    <w:rsid w:val="00B55D07"/>
    <w:rsid w:val="00B55E8A"/>
    <w:rsid w:val="00B56757"/>
    <w:rsid w:val="00B56D4A"/>
    <w:rsid w:val="00B57502"/>
    <w:rsid w:val="00B57D72"/>
    <w:rsid w:val="00B60397"/>
    <w:rsid w:val="00B60B65"/>
    <w:rsid w:val="00B60CBC"/>
    <w:rsid w:val="00B61C9E"/>
    <w:rsid w:val="00B62368"/>
    <w:rsid w:val="00B62C0B"/>
    <w:rsid w:val="00B63764"/>
    <w:rsid w:val="00B6392A"/>
    <w:rsid w:val="00B6430B"/>
    <w:rsid w:val="00B6439A"/>
    <w:rsid w:val="00B644E7"/>
    <w:rsid w:val="00B6548E"/>
    <w:rsid w:val="00B65B57"/>
    <w:rsid w:val="00B66EF4"/>
    <w:rsid w:val="00B66F50"/>
    <w:rsid w:val="00B67541"/>
    <w:rsid w:val="00B67DC3"/>
    <w:rsid w:val="00B719AA"/>
    <w:rsid w:val="00B719D3"/>
    <w:rsid w:val="00B7342B"/>
    <w:rsid w:val="00B740F4"/>
    <w:rsid w:val="00B7414D"/>
    <w:rsid w:val="00B7422C"/>
    <w:rsid w:val="00B74B8C"/>
    <w:rsid w:val="00B74C87"/>
    <w:rsid w:val="00B74EC2"/>
    <w:rsid w:val="00B74F93"/>
    <w:rsid w:val="00B7501F"/>
    <w:rsid w:val="00B755C4"/>
    <w:rsid w:val="00B75897"/>
    <w:rsid w:val="00B75A99"/>
    <w:rsid w:val="00B75B84"/>
    <w:rsid w:val="00B75E13"/>
    <w:rsid w:val="00B77454"/>
    <w:rsid w:val="00B8030F"/>
    <w:rsid w:val="00B82903"/>
    <w:rsid w:val="00B82D0B"/>
    <w:rsid w:val="00B83569"/>
    <w:rsid w:val="00B83D5C"/>
    <w:rsid w:val="00B83E93"/>
    <w:rsid w:val="00B847D7"/>
    <w:rsid w:val="00B84E9F"/>
    <w:rsid w:val="00B85291"/>
    <w:rsid w:val="00B85A58"/>
    <w:rsid w:val="00B87CDE"/>
    <w:rsid w:val="00B91080"/>
    <w:rsid w:val="00B91997"/>
    <w:rsid w:val="00B91CFF"/>
    <w:rsid w:val="00B923D0"/>
    <w:rsid w:val="00B927D4"/>
    <w:rsid w:val="00B939EF"/>
    <w:rsid w:val="00B94752"/>
    <w:rsid w:val="00B947A8"/>
    <w:rsid w:val="00B9506E"/>
    <w:rsid w:val="00B95321"/>
    <w:rsid w:val="00B957A3"/>
    <w:rsid w:val="00B957A5"/>
    <w:rsid w:val="00B95AB1"/>
    <w:rsid w:val="00B95AB5"/>
    <w:rsid w:val="00B95B10"/>
    <w:rsid w:val="00B96A8F"/>
    <w:rsid w:val="00BA0F46"/>
    <w:rsid w:val="00BA13F7"/>
    <w:rsid w:val="00BA2268"/>
    <w:rsid w:val="00BA2288"/>
    <w:rsid w:val="00BA29DF"/>
    <w:rsid w:val="00BA351A"/>
    <w:rsid w:val="00BA4569"/>
    <w:rsid w:val="00BA4683"/>
    <w:rsid w:val="00BA51E0"/>
    <w:rsid w:val="00BA62B6"/>
    <w:rsid w:val="00BA6632"/>
    <w:rsid w:val="00BA7524"/>
    <w:rsid w:val="00BA7EE6"/>
    <w:rsid w:val="00BB0098"/>
    <w:rsid w:val="00BB0B14"/>
    <w:rsid w:val="00BB0EF3"/>
    <w:rsid w:val="00BB1D0B"/>
    <w:rsid w:val="00BB2332"/>
    <w:rsid w:val="00BB299F"/>
    <w:rsid w:val="00BB2E24"/>
    <w:rsid w:val="00BB3359"/>
    <w:rsid w:val="00BB4873"/>
    <w:rsid w:val="00BB54C7"/>
    <w:rsid w:val="00BB5F46"/>
    <w:rsid w:val="00BB67EE"/>
    <w:rsid w:val="00BB6A08"/>
    <w:rsid w:val="00BB6A6D"/>
    <w:rsid w:val="00BB733A"/>
    <w:rsid w:val="00BB7548"/>
    <w:rsid w:val="00BB7570"/>
    <w:rsid w:val="00BC03F1"/>
    <w:rsid w:val="00BC056C"/>
    <w:rsid w:val="00BC1BF3"/>
    <w:rsid w:val="00BC224E"/>
    <w:rsid w:val="00BC2565"/>
    <w:rsid w:val="00BC27AD"/>
    <w:rsid w:val="00BC2D5C"/>
    <w:rsid w:val="00BC4479"/>
    <w:rsid w:val="00BC4914"/>
    <w:rsid w:val="00BC4E1E"/>
    <w:rsid w:val="00BC5084"/>
    <w:rsid w:val="00BC5FEB"/>
    <w:rsid w:val="00BC621C"/>
    <w:rsid w:val="00BC6958"/>
    <w:rsid w:val="00BC7031"/>
    <w:rsid w:val="00BC7A53"/>
    <w:rsid w:val="00BD0A9A"/>
    <w:rsid w:val="00BD0C9F"/>
    <w:rsid w:val="00BD0DAC"/>
    <w:rsid w:val="00BD18A9"/>
    <w:rsid w:val="00BD1D4E"/>
    <w:rsid w:val="00BD208F"/>
    <w:rsid w:val="00BD2525"/>
    <w:rsid w:val="00BD2895"/>
    <w:rsid w:val="00BD2A27"/>
    <w:rsid w:val="00BD2AFD"/>
    <w:rsid w:val="00BD2E86"/>
    <w:rsid w:val="00BD3D24"/>
    <w:rsid w:val="00BD406B"/>
    <w:rsid w:val="00BD4C45"/>
    <w:rsid w:val="00BD55E1"/>
    <w:rsid w:val="00BD55F3"/>
    <w:rsid w:val="00BD5655"/>
    <w:rsid w:val="00BD56CE"/>
    <w:rsid w:val="00BD58F2"/>
    <w:rsid w:val="00BD688C"/>
    <w:rsid w:val="00BD6BD2"/>
    <w:rsid w:val="00BD6C8A"/>
    <w:rsid w:val="00BD7277"/>
    <w:rsid w:val="00BD759D"/>
    <w:rsid w:val="00BD79C1"/>
    <w:rsid w:val="00BD7BB4"/>
    <w:rsid w:val="00BE057E"/>
    <w:rsid w:val="00BE0C4B"/>
    <w:rsid w:val="00BE12B7"/>
    <w:rsid w:val="00BE2031"/>
    <w:rsid w:val="00BE2D23"/>
    <w:rsid w:val="00BE33C7"/>
    <w:rsid w:val="00BE38CC"/>
    <w:rsid w:val="00BE3CC1"/>
    <w:rsid w:val="00BE4B88"/>
    <w:rsid w:val="00BE4E08"/>
    <w:rsid w:val="00BE5036"/>
    <w:rsid w:val="00BE57B4"/>
    <w:rsid w:val="00BE60B0"/>
    <w:rsid w:val="00BE6A42"/>
    <w:rsid w:val="00BE6FED"/>
    <w:rsid w:val="00BE7225"/>
    <w:rsid w:val="00BE7593"/>
    <w:rsid w:val="00BE7EE7"/>
    <w:rsid w:val="00BF1C64"/>
    <w:rsid w:val="00BF2FEB"/>
    <w:rsid w:val="00BF37E1"/>
    <w:rsid w:val="00BF3D22"/>
    <w:rsid w:val="00BF51C7"/>
    <w:rsid w:val="00BF586F"/>
    <w:rsid w:val="00BF7014"/>
    <w:rsid w:val="00BF70F9"/>
    <w:rsid w:val="00BF71A9"/>
    <w:rsid w:val="00BF78E4"/>
    <w:rsid w:val="00BF7982"/>
    <w:rsid w:val="00BF7AA2"/>
    <w:rsid w:val="00BF7E2B"/>
    <w:rsid w:val="00BF7FEB"/>
    <w:rsid w:val="00C0054D"/>
    <w:rsid w:val="00C0086F"/>
    <w:rsid w:val="00C0180B"/>
    <w:rsid w:val="00C0284B"/>
    <w:rsid w:val="00C029A6"/>
    <w:rsid w:val="00C02B1A"/>
    <w:rsid w:val="00C030DF"/>
    <w:rsid w:val="00C035EE"/>
    <w:rsid w:val="00C0399E"/>
    <w:rsid w:val="00C03BCA"/>
    <w:rsid w:val="00C03C1E"/>
    <w:rsid w:val="00C04B17"/>
    <w:rsid w:val="00C04C2B"/>
    <w:rsid w:val="00C0522A"/>
    <w:rsid w:val="00C053C5"/>
    <w:rsid w:val="00C0566B"/>
    <w:rsid w:val="00C05CB9"/>
    <w:rsid w:val="00C060A7"/>
    <w:rsid w:val="00C06864"/>
    <w:rsid w:val="00C07448"/>
    <w:rsid w:val="00C075CB"/>
    <w:rsid w:val="00C07DC1"/>
    <w:rsid w:val="00C116FD"/>
    <w:rsid w:val="00C117D4"/>
    <w:rsid w:val="00C1196B"/>
    <w:rsid w:val="00C12685"/>
    <w:rsid w:val="00C12EE0"/>
    <w:rsid w:val="00C134BA"/>
    <w:rsid w:val="00C1435A"/>
    <w:rsid w:val="00C15EDB"/>
    <w:rsid w:val="00C16A22"/>
    <w:rsid w:val="00C16D67"/>
    <w:rsid w:val="00C17180"/>
    <w:rsid w:val="00C171EA"/>
    <w:rsid w:val="00C17652"/>
    <w:rsid w:val="00C201CF"/>
    <w:rsid w:val="00C210E6"/>
    <w:rsid w:val="00C211F2"/>
    <w:rsid w:val="00C21511"/>
    <w:rsid w:val="00C21702"/>
    <w:rsid w:val="00C2176F"/>
    <w:rsid w:val="00C22031"/>
    <w:rsid w:val="00C2234A"/>
    <w:rsid w:val="00C22A48"/>
    <w:rsid w:val="00C22D8D"/>
    <w:rsid w:val="00C23060"/>
    <w:rsid w:val="00C23097"/>
    <w:rsid w:val="00C23BF2"/>
    <w:rsid w:val="00C23ED6"/>
    <w:rsid w:val="00C23F86"/>
    <w:rsid w:val="00C242C9"/>
    <w:rsid w:val="00C2430C"/>
    <w:rsid w:val="00C24509"/>
    <w:rsid w:val="00C24683"/>
    <w:rsid w:val="00C25227"/>
    <w:rsid w:val="00C262B7"/>
    <w:rsid w:val="00C26B2D"/>
    <w:rsid w:val="00C318F6"/>
    <w:rsid w:val="00C3205E"/>
    <w:rsid w:val="00C324D7"/>
    <w:rsid w:val="00C32BE9"/>
    <w:rsid w:val="00C32D2D"/>
    <w:rsid w:val="00C3304D"/>
    <w:rsid w:val="00C34707"/>
    <w:rsid w:val="00C34BC2"/>
    <w:rsid w:val="00C34C66"/>
    <w:rsid w:val="00C355CF"/>
    <w:rsid w:val="00C355EB"/>
    <w:rsid w:val="00C36589"/>
    <w:rsid w:val="00C366F2"/>
    <w:rsid w:val="00C36918"/>
    <w:rsid w:val="00C375DA"/>
    <w:rsid w:val="00C37F28"/>
    <w:rsid w:val="00C401D2"/>
    <w:rsid w:val="00C4047B"/>
    <w:rsid w:val="00C40849"/>
    <w:rsid w:val="00C40CF9"/>
    <w:rsid w:val="00C40F2E"/>
    <w:rsid w:val="00C41054"/>
    <w:rsid w:val="00C417C1"/>
    <w:rsid w:val="00C41A69"/>
    <w:rsid w:val="00C43FAF"/>
    <w:rsid w:val="00C44235"/>
    <w:rsid w:val="00C44D19"/>
    <w:rsid w:val="00C44E50"/>
    <w:rsid w:val="00C44F65"/>
    <w:rsid w:val="00C451D2"/>
    <w:rsid w:val="00C4611A"/>
    <w:rsid w:val="00C4613E"/>
    <w:rsid w:val="00C47BD8"/>
    <w:rsid w:val="00C47EEA"/>
    <w:rsid w:val="00C501C1"/>
    <w:rsid w:val="00C51C45"/>
    <w:rsid w:val="00C52729"/>
    <w:rsid w:val="00C5279D"/>
    <w:rsid w:val="00C529C9"/>
    <w:rsid w:val="00C53311"/>
    <w:rsid w:val="00C54779"/>
    <w:rsid w:val="00C55EE6"/>
    <w:rsid w:val="00C56062"/>
    <w:rsid w:val="00C56288"/>
    <w:rsid w:val="00C565A1"/>
    <w:rsid w:val="00C5704C"/>
    <w:rsid w:val="00C57A80"/>
    <w:rsid w:val="00C605B4"/>
    <w:rsid w:val="00C6093E"/>
    <w:rsid w:val="00C638F4"/>
    <w:rsid w:val="00C647F8"/>
    <w:rsid w:val="00C64D9E"/>
    <w:rsid w:val="00C65186"/>
    <w:rsid w:val="00C6531B"/>
    <w:rsid w:val="00C65430"/>
    <w:rsid w:val="00C656AE"/>
    <w:rsid w:val="00C65D89"/>
    <w:rsid w:val="00C6603E"/>
    <w:rsid w:val="00C70B5D"/>
    <w:rsid w:val="00C71A58"/>
    <w:rsid w:val="00C724AA"/>
    <w:rsid w:val="00C72FAC"/>
    <w:rsid w:val="00C73605"/>
    <w:rsid w:val="00C736DC"/>
    <w:rsid w:val="00C73BE6"/>
    <w:rsid w:val="00C73F77"/>
    <w:rsid w:val="00C748C9"/>
    <w:rsid w:val="00C75DB4"/>
    <w:rsid w:val="00C766B8"/>
    <w:rsid w:val="00C7707C"/>
    <w:rsid w:val="00C778B6"/>
    <w:rsid w:val="00C77B1F"/>
    <w:rsid w:val="00C77F8D"/>
    <w:rsid w:val="00C8076D"/>
    <w:rsid w:val="00C8090D"/>
    <w:rsid w:val="00C81B82"/>
    <w:rsid w:val="00C81D5C"/>
    <w:rsid w:val="00C81D5E"/>
    <w:rsid w:val="00C8317A"/>
    <w:rsid w:val="00C834B7"/>
    <w:rsid w:val="00C836BC"/>
    <w:rsid w:val="00C83D36"/>
    <w:rsid w:val="00C83EB4"/>
    <w:rsid w:val="00C84656"/>
    <w:rsid w:val="00C84AC7"/>
    <w:rsid w:val="00C84D4C"/>
    <w:rsid w:val="00C84DC7"/>
    <w:rsid w:val="00C85157"/>
    <w:rsid w:val="00C85481"/>
    <w:rsid w:val="00C858B1"/>
    <w:rsid w:val="00C86B43"/>
    <w:rsid w:val="00C90211"/>
    <w:rsid w:val="00C91A73"/>
    <w:rsid w:val="00C92673"/>
    <w:rsid w:val="00C92B4E"/>
    <w:rsid w:val="00C93992"/>
    <w:rsid w:val="00C942A3"/>
    <w:rsid w:val="00C94728"/>
    <w:rsid w:val="00C94831"/>
    <w:rsid w:val="00C95694"/>
    <w:rsid w:val="00CA096E"/>
    <w:rsid w:val="00CA2AE0"/>
    <w:rsid w:val="00CA3009"/>
    <w:rsid w:val="00CA3125"/>
    <w:rsid w:val="00CA3CC7"/>
    <w:rsid w:val="00CA4DAC"/>
    <w:rsid w:val="00CA4F9F"/>
    <w:rsid w:val="00CA54AD"/>
    <w:rsid w:val="00CA7289"/>
    <w:rsid w:val="00CA744F"/>
    <w:rsid w:val="00CA7B7C"/>
    <w:rsid w:val="00CA7E03"/>
    <w:rsid w:val="00CA7FE9"/>
    <w:rsid w:val="00CB0F91"/>
    <w:rsid w:val="00CB1D0C"/>
    <w:rsid w:val="00CB223C"/>
    <w:rsid w:val="00CB2C31"/>
    <w:rsid w:val="00CB31D1"/>
    <w:rsid w:val="00CB3829"/>
    <w:rsid w:val="00CB5766"/>
    <w:rsid w:val="00CB5C5F"/>
    <w:rsid w:val="00CB641F"/>
    <w:rsid w:val="00CB6783"/>
    <w:rsid w:val="00CB6909"/>
    <w:rsid w:val="00CB70F0"/>
    <w:rsid w:val="00CB7235"/>
    <w:rsid w:val="00CB787D"/>
    <w:rsid w:val="00CC0055"/>
    <w:rsid w:val="00CC08DC"/>
    <w:rsid w:val="00CC1194"/>
    <w:rsid w:val="00CC12ED"/>
    <w:rsid w:val="00CC133E"/>
    <w:rsid w:val="00CC135F"/>
    <w:rsid w:val="00CC1712"/>
    <w:rsid w:val="00CC1A2F"/>
    <w:rsid w:val="00CC2189"/>
    <w:rsid w:val="00CC225A"/>
    <w:rsid w:val="00CC26FD"/>
    <w:rsid w:val="00CC42DE"/>
    <w:rsid w:val="00CC4301"/>
    <w:rsid w:val="00CC430A"/>
    <w:rsid w:val="00CC4ADC"/>
    <w:rsid w:val="00CC4CDC"/>
    <w:rsid w:val="00CC520A"/>
    <w:rsid w:val="00CC540A"/>
    <w:rsid w:val="00CC61D2"/>
    <w:rsid w:val="00CC6267"/>
    <w:rsid w:val="00CC641B"/>
    <w:rsid w:val="00CC6475"/>
    <w:rsid w:val="00CC6E26"/>
    <w:rsid w:val="00CC7154"/>
    <w:rsid w:val="00CC76E0"/>
    <w:rsid w:val="00CC77EA"/>
    <w:rsid w:val="00CC7B3C"/>
    <w:rsid w:val="00CD016D"/>
    <w:rsid w:val="00CD0A12"/>
    <w:rsid w:val="00CD0CD7"/>
    <w:rsid w:val="00CD0EBB"/>
    <w:rsid w:val="00CD1C65"/>
    <w:rsid w:val="00CD226F"/>
    <w:rsid w:val="00CD2560"/>
    <w:rsid w:val="00CD31AA"/>
    <w:rsid w:val="00CD3269"/>
    <w:rsid w:val="00CD532C"/>
    <w:rsid w:val="00CD565B"/>
    <w:rsid w:val="00CD6AC0"/>
    <w:rsid w:val="00CD6DF4"/>
    <w:rsid w:val="00CD73A3"/>
    <w:rsid w:val="00CD75A6"/>
    <w:rsid w:val="00CD7843"/>
    <w:rsid w:val="00CE0C3B"/>
    <w:rsid w:val="00CE115E"/>
    <w:rsid w:val="00CE1ED5"/>
    <w:rsid w:val="00CE235C"/>
    <w:rsid w:val="00CE2522"/>
    <w:rsid w:val="00CE2681"/>
    <w:rsid w:val="00CE2B9D"/>
    <w:rsid w:val="00CE2CF9"/>
    <w:rsid w:val="00CE37B0"/>
    <w:rsid w:val="00CE4B61"/>
    <w:rsid w:val="00CE5C0E"/>
    <w:rsid w:val="00CE5D7F"/>
    <w:rsid w:val="00CE7B08"/>
    <w:rsid w:val="00CF000C"/>
    <w:rsid w:val="00CF01AC"/>
    <w:rsid w:val="00CF03BF"/>
    <w:rsid w:val="00CF0FB2"/>
    <w:rsid w:val="00CF306D"/>
    <w:rsid w:val="00CF31F2"/>
    <w:rsid w:val="00CF3DF0"/>
    <w:rsid w:val="00CF47C4"/>
    <w:rsid w:val="00CF5278"/>
    <w:rsid w:val="00CF5B60"/>
    <w:rsid w:val="00CF62EB"/>
    <w:rsid w:val="00CF66EB"/>
    <w:rsid w:val="00CF6E91"/>
    <w:rsid w:val="00CF7D0A"/>
    <w:rsid w:val="00D003E5"/>
    <w:rsid w:val="00D00B89"/>
    <w:rsid w:val="00D00E15"/>
    <w:rsid w:val="00D033EC"/>
    <w:rsid w:val="00D0404C"/>
    <w:rsid w:val="00D04109"/>
    <w:rsid w:val="00D04CB9"/>
    <w:rsid w:val="00D05016"/>
    <w:rsid w:val="00D051F0"/>
    <w:rsid w:val="00D058EE"/>
    <w:rsid w:val="00D05DDD"/>
    <w:rsid w:val="00D065B5"/>
    <w:rsid w:val="00D06C5A"/>
    <w:rsid w:val="00D072ED"/>
    <w:rsid w:val="00D07C60"/>
    <w:rsid w:val="00D10275"/>
    <w:rsid w:val="00D10380"/>
    <w:rsid w:val="00D10B23"/>
    <w:rsid w:val="00D11012"/>
    <w:rsid w:val="00D11467"/>
    <w:rsid w:val="00D1169D"/>
    <w:rsid w:val="00D11B68"/>
    <w:rsid w:val="00D1253D"/>
    <w:rsid w:val="00D13680"/>
    <w:rsid w:val="00D13BB8"/>
    <w:rsid w:val="00D13F87"/>
    <w:rsid w:val="00D14440"/>
    <w:rsid w:val="00D145FF"/>
    <w:rsid w:val="00D14B77"/>
    <w:rsid w:val="00D14BA8"/>
    <w:rsid w:val="00D15935"/>
    <w:rsid w:val="00D15C16"/>
    <w:rsid w:val="00D172BE"/>
    <w:rsid w:val="00D175E7"/>
    <w:rsid w:val="00D17AA9"/>
    <w:rsid w:val="00D17AD0"/>
    <w:rsid w:val="00D17CF9"/>
    <w:rsid w:val="00D200FF"/>
    <w:rsid w:val="00D2051E"/>
    <w:rsid w:val="00D2182E"/>
    <w:rsid w:val="00D21A7C"/>
    <w:rsid w:val="00D21BAE"/>
    <w:rsid w:val="00D22455"/>
    <w:rsid w:val="00D229F9"/>
    <w:rsid w:val="00D22E8B"/>
    <w:rsid w:val="00D233A2"/>
    <w:rsid w:val="00D23837"/>
    <w:rsid w:val="00D24284"/>
    <w:rsid w:val="00D24B98"/>
    <w:rsid w:val="00D25A02"/>
    <w:rsid w:val="00D25A32"/>
    <w:rsid w:val="00D267BB"/>
    <w:rsid w:val="00D2708F"/>
    <w:rsid w:val="00D273A5"/>
    <w:rsid w:val="00D27F7D"/>
    <w:rsid w:val="00D30282"/>
    <w:rsid w:val="00D30AC8"/>
    <w:rsid w:val="00D3108F"/>
    <w:rsid w:val="00D3214B"/>
    <w:rsid w:val="00D32196"/>
    <w:rsid w:val="00D325AB"/>
    <w:rsid w:val="00D32664"/>
    <w:rsid w:val="00D32F75"/>
    <w:rsid w:val="00D33C77"/>
    <w:rsid w:val="00D33E2D"/>
    <w:rsid w:val="00D345B7"/>
    <w:rsid w:val="00D34B9A"/>
    <w:rsid w:val="00D3565F"/>
    <w:rsid w:val="00D35811"/>
    <w:rsid w:val="00D35B6A"/>
    <w:rsid w:val="00D360ED"/>
    <w:rsid w:val="00D36948"/>
    <w:rsid w:val="00D3722B"/>
    <w:rsid w:val="00D40E16"/>
    <w:rsid w:val="00D42049"/>
    <w:rsid w:val="00D420B0"/>
    <w:rsid w:val="00D42788"/>
    <w:rsid w:val="00D42B89"/>
    <w:rsid w:val="00D42D31"/>
    <w:rsid w:val="00D43493"/>
    <w:rsid w:val="00D44C95"/>
    <w:rsid w:val="00D45145"/>
    <w:rsid w:val="00D4527D"/>
    <w:rsid w:val="00D456A3"/>
    <w:rsid w:val="00D457B3"/>
    <w:rsid w:val="00D45AA7"/>
    <w:rsid w:val="00D45C7A"/>
    <w:rsid w:val="00D46EBE"/>
    <w:rsid w:val="00D4727C"/>
    <w:rsid w:val="00D477CD"/>
    <w:rsid w:val="00D47FF3"/>
    <w:rsid w:val="00D5095B"/>
    <w:rsid w:val="00D50E61"/>
    <w:rsid w:val="00D524BA"/>
    <w:rsid w:val="00D52787"/>
    <w:rsid w:val="00D52E70"/>
    <w:rsid w:val="00D53882"/>
    <w:rsid w:val="00D53B6F"/>
    <w:rsid w:val="00D53B9A"/>
    <w:rsid w:val="00D5490E"/>
    <w:rsid w:val="00D55756"/>
    <w:rsid w:val="00D5584C"/>
    <w:rsid w:val="00D56662"/>
    <w:rsid w:val="00D56935"/>
    <w:rsid w:val="00D56FA9"/>
    <w:rsid w:val="00D601FA"/>
    <w:rsid w:val="00D60397"/>
    <w:rsid w:val="00D60DA4"/>
    <w:rsid w:val="00D60E4F"/>
    <w:rsid w:val="00D61707"/>
    <w:rsid w:val="00D617CD"/>
    <w:rsid w:val="00D61981"/>
    <w:rsid w:val="00D61E74"/>
    <w:rsid w:val="00D627DC"/>
    <w:rsid w:val="00D63279"/>
    <w:rsid w:val="00D639B4"/>
    <w:rsid w:val="00D65136"/>
    <w:rsid w:val="00D65164"/>
    <w:rsid w:val="00D65516"/>
    <w:rsid w:val="00D6565F"/>
    <w:rsid w:val="00D65E89"/>
    <w:rsid w:val="00D65FC1"/>
    <w:rsid w:val="00D66877"/>
    <w:rsid w:val="00D66CA6"/>
    <w:rsid w:val="00D66D97"/>
    <w:rsid w:val="00D677B8"/>
    <w:rsid w:val="00D6795A"/>
    <w:rsid w:val="00D70858"/>
    <w:rsid w:val="00D7113C"/>
    <w:rsid w:val="00D713D7"/>
    <w:rsid w:val="00D71921"/>
    <w:rsid w:val="00D71B11"/>
    <w:rsid w:val="00D720A4"/>
    <w:rsid w:val="00D73030"/>
    <w:rsid w:val="00D739CF"/>
    <w:rsid w:val="00D73CB2"/>
    <w:rsid w:val="00D73D70"/>
    <w:rsid w:val="00D74041"/>
    <w:rsid w:val="00D748C5"/>
    <w:rsid w:val="00D749F7"/>
    <w:rsid w:val="00D75363"/>
    <w:rsid w:val="00D756A7"/>
    <w:rsid w:val="00D75B83"/>
    <w:rsid w:val="00D76058"/>
    <w:rsid w:val="00D760D9"/>
    <w:rsid w:val="00D76ABD"/>
    <w:rsid w:val="00D76CAE"/>
    <w:rsid w:val="00D76FF2"/>
    <w:rsid w:val="00D80216"/>
    <w:rsid w:val="00D80A40"/>
    <w:rsid w:val="00D80F72"/>
    <w:rsid w:val="00D82092"/>
    <w:rsid w:val="00D821F5"/>
    <w:rsid w:val="00D82D82"/>
    <w:rsid w:val="00D82E9F"/>
    <w:rsid w:val="00D8360A"/>
    <w:rsid w:val="00D83720"/>
    <w:rsid w:val="00D83E00"/>
    <w:rsid w:val="00D84AF4"/>
    <w:rsid w:val="00D84B8B"/>
    <w:rsid w:val="00D84CA5"/>
    <w:rsid w:val="00D86B03"/>
    <w:rsid w:val="00D86E2C"/>
    <w:rsid w:val="00D86FE2"/>
    <w:rsid w:val="00D87FDE"/>
    <w:rsid w:val="00D90788"/>
    <w:rsid w:val="00D90BB9"/>
    <w:rsid w:val="00D920A3"/>
    <w:rsid w:val="00D92302"/>
    <w:rsid w:val="00D929DA"/>
    <w:rsid w:val="00D92FCF"/>
    <w:rsid w:val="00D931FA"/>
    <w:rsid w:val="00D937CD"/>
    <w:rsid w:val="00D93D64"/>
    <w:rsid w:val="00D93F17"/>
    <w:rsid w:val="00D940ED"/>
    <w:rsid w:val="00D943FF"/>
    <w:rsid w:val="00D95519"/>
    <w:rsid w:val="00D969C3"/>
    <w:rsid w:val="00D97234"/>
    <w:rsid w:val="00D97CF8"/>
    <w:rsid w:val="00D97EA4"/>
    <w:rsid w:val="00D97F0A"/>
    <w:rsid w:val="00DA106F"/>
    <w:rsid w:val="00DA1CE5"/>
    <w:rsid w:val="00DA2CFF"/>
    <w:rsid w:val="00DA33EE"/>
    <w:rsid w:val="00DA34EC"/>
    <w:rsid w:val="00DA3552"/>
    <w:rsid w:val="00DA3989"/>
    <w:rsid w:val="00DA493A"/>
    <w:rsid w:val="00DA5FA9"/>
    <w:rsid w:val="00DA6A0A"/>
    <w:rsid w:val="00DA73CE"/>
    <w:rsid w:val="00DA74A8"/>
    <w:rsid w:val="00DA79E6"/>
    <w:rsid w:val="00DA7AD3"/>
    <w:rsid w:val="00DB01BF"/>
    <w:rsid w:val="00DB0D7C"/>
    <w:rsid w:val="00DB1215"/>
    <w:rsid w:val="00DB1285"/>
    <w:rsid w:val="00DB15DD"/>
    <w:rsid w:val="00DB17CA"/>
    <w:rsid w:val="00DB290A"/>
    <w:rsid w:val="00DB2C71"/>
    <w:rsid w:val="00DB3271"/>
    <w:rsid w:val="00DB46CE"/>
    <w:rsid w:val="00DB4718"/>
    <w:rsid w:val="00DB47EF"/>
    <w:rsid w:val="00DB4FD4"/>
    <w:rsid w:val="00DB64A6"/>
    <w:rsid w:val="00DB6A79"/>
    <w:rsid w:val="00DB6D33"/>
    <w:rsid w:val="00DC02F5"/>
    <w:rsid w:val="00DC04AF"/>
    <w:rsid w:val="00DC09A7"/>
    <w:rsid w:val="00DC0B62"/>
    <w:rsid w:val="00DC12FC"/>
    <w:rsid w:val="00DC1C41"/>
    <w:rsid w:val="00DC363E"/>
    <w:rsid w:val="00DC399E"/>
    <w:rsid w:val="00DC3AC0"/>
    <w:rsid w:val="00DC6624"/>
    <w:rsid w:val="00DD06B2"/>
    <w:rsid w:val="00DD06BA"/>
    <w:rsid w:val="00DD16E6"/>
    <w:rsid w:val="00DD268A"/>
    <w:rsid w:val="00DD2A0C"/>
    <w:rsid w:val="00DD30FB"/>
    <w:rsid w:val="00DD4AB6"/>
    <w:rsid w:val="00DD4D9C"/>
    <w:rsid w:val="00DD5858"/>
    <w:rsid w:val="00DD6101"/>
    <w:rsid w:val="00DD6B17"/>
    <w:rsid w:val="00DD78A7"/>
    <w:rsid w:val="00DD796C"/>
    <w:rsid w:val="00DD79EC"/>
    <w:rsid w:val="00DD7E11"/>
    <w:rsid w:val="00DE02E5"/>
    <w:rsid w:val="00DE1F9A"/>
    <w:rsid w:val="00DE35AA"/>
    <w:rsid w:val="00DE3924"/>
    <w:rsid w:val="00DE5A84"/>
    <w:rsid w:val="00DE5D6E"/>
    <w:rsid w:val="00DE6450"/>
    <w:rsid w:val="00DE66E6"/>
    <w:rsid w:val="00DE6E8F"/>
    <w:rsid w:val="00DE79E8"/>
    <w:rsid w:val="00DE7C18"/>
    <w:rsid w:val="00DF05DB"/>
    <w:rsid w:val="00DF097C"/>
    <w:rsid w:val="00DF0D87"/>
    <w:rsid w:val="00DF129D"/>
    <w:rsid w:val="00DF1856"/>
    <w:rsid w:val="00DF1A40"/>
    <w:rsid w:val="00DF1DFC"/>
    <w:rsid w:val="00DF1FB0"/>
    <w:rsid w:val="00DF22D7"/>
    <w:rsid w:val="00DF22F5"/>
    <w:rsid w:val="00DF2356"/>
    <w:rsid w:val="00DF30E4"/>
    <w:rsid w:val="00DF409E"/>
    <w:rsid w:val="00DF41B0"/>
    <w:rsid w:val="00DF4D53"/>
    <w:rsid w:val="00DF4FB8"/>
    <w:rsid w:val="00DF4FCE"/>
    <w:rsid w:val="00DF5B83"/>
    <w:rsid w:val="00DF6892"/>
    <w:rsid w:val="00DF69CF"/>
    <w:rsid w:val="00DF6F93"/>
    <w:rsid w:val="00DF761C"/>
    <w:rsid w:val="00E003FD"/>
    <w:rsid w:val="00E00582"/>
    <w:rsid w:val="00E00912"/>
    <w:rsid w:val="00E00990"/>
    <w:rsid w:val="00E00CC6"/>
    <w:rsid w:val="00E017D9"/>
    <w:rsid w:val="00E01D1B"/>
    <w:rsid w:val="00E02398"/>
    <w:rsid w:val="00E0324D"/>
    <w:rsid w:val="00E0373A"/>
    <w:rsid w:val="00E045B5"/>
    <w:rsid w:val="00E05D99"/>
    <w:rsid w:val="00E06159"/>
    <w:rsid w:val="00E0674D"/>
    <w:rsid w:val="00E07451"/>
    <w:rsid w:val="00E0781C"/>
    <w:rsid w:val="00E101C5"/>
    <w:rsid w:val="00E10220"/>
    <w:rsid w:val="00E10A96"/>
    <w:rsid w:val="00E10F81"/>
    <w:rsid w:val="00E114B3"/>
    <w:rsid w:val="00E12388"/>
    <w:rsid w:val="00E126BA"/>
    <w:rsid w:val="00E12FFB"/>
    <w:rsid w:val="00E13BFA"/>
    <w:rsid w:val="00E13F58"/>
    <w:rsid w:val="00E14C9A"/>
    <w:rsid w:val="00E15602"/>
    <w:rsid w:val="00E1638C"/>
    <w:rsid w:val="00E165A4"/>
    <w:rsid w:val="00E16803"/>
    <w:rsid w:val="00E16A36"/>
    <w:rsid w:val="00E17239"/>
    <w:rsid w:val="00E17594"/>
    <w:rsid w:val="00E2018E"/>
    <w:rsid w:val="00E20F47"/>
    <w:rsid w:val="00E21B8B"/>
    <w:rsid w:val="00E2200D"/>
    <w:rsid w:val="00E22633"/>
    <w:rsid w:val="00E2296B"/>
    <w:rsid w:val="00E22BE1"/>
    <w:rsid w:val="00E23915"/>
    <w:rsid w:val="00E242F4"/>
    <w:rsid w:val="00E246E0"/>
    <w:rsid w:val="00E24DD9"/>
    <w:rsid w:val="00E26515"/>
    <w:rsid w:val="00E2670F"/>
    <w:rsid w:val="00E302D5"/>
    <w:rsid w:val="00E30AF9"/>
    <w:rsid w:val="00E31463"/>
    <w:rsid w:val="00E31635"/>
    <w:rsid w:val="00E32140"/>
    <w:rsid w:val="00E324D3"/>
    <w:rsid w:val="00E32556"/>
    <w:rsid w:val="00E32E9E"/>
    <w:rsid w:val="00E3321D"/>
    <w:rsid w:val="00E33FA1"/>
    <w:rsid w:val="00E35278"/>
    <w:rsid w:val="00E35543"/>
    <w:rsid w:val="00E35D3D"/>
    <w:rsid w:val="00E36813"/>
    <w:rsid w:val="00E36E40"/>
    <w:rsid w:val="00E36F50"/>
    <w:rsid w:val="00E37AF8"/>
    <w:rsid w:val="00E4033B"/>
    <w:rsid w:val="00E40AFF"/>
    <w:rsid w:val="00E411A6"/>
    <w:rsid w:val="00E417E4"/>
    <w:rsid w:val="00E41982"/>
    <w:rsid w:val="00E42F5E"/>
    <w:rsid w:val="00E430B1"/>
    <w:rsid w:val="00E4394C"/>
    <w:rsid w:val="00E43B2A"/>
    <w:rsid w:val="00E43BC5"/>
    <w:rsid w:val="00E43BD5"/>
    <w:rsid w:val="00E43ECE"/>
    <w:rsid w:val="00E43FC0"/>
    <w:rsid w:val="00E462D1"/>
    <w:rsid w:val="00E470DD"/>
    <w:rsid w:val="00E4731F"/>
    <w:rsid w:val="00E5010D"/>
    <w:rsid w:val="00E5132E"/>
    <w:rsid w:val="00E5135C"/>
    <w:rsid w:val="00E51B66"/>
    <w:rsid w:val="00E51F68"/>
    <w:rsid w:val="00E52DD6"/>
    <w:rsid w:val="00E5373B"/>
    <w:rsid w:val="00E53F7E"/>
    <w:rsid w:val="00E5400C"/>
    <w:rsid w:val="00E5463A"/>
    <w:rsid w:val="00E55282"/>
    <w:rsid w:val="00E55589"/>
    <w:rsid w:val="00E55E4B"/>
    <w:rsid w:val="00E55F14"/>
    <w:rsid w:val="00E56545"/>
    <w:rsid w:val="00E56574"/>
    <w:rsid w:val="00E56D18"/>
    <w:rsid w:val="00E573C2"/>
    <w:rsid w:val="00E573F7"/>
    <w:rsid w:val="00E57570"/>
    <w:rsid w:val="00E60371"/>
    <w:rsid w:val="00E607C3"/>
    <w:rsid w:val="00E61DA9"/>
    <w:rsid w:val="00E62E06"/>
    <w:rsid w:val="00E638E9"/>
    <w:rsid w:val="00E63A19"/>
    <w:rsid w:val="00E63E0C"/>
    <w:rsid w:val="00E63EED"/>
    <w:rsid w:val="00E641B9"/>
    <w:rsid w:val="00E642A5"/>
    <w:rsid w:val="00E64515"/>
    <w:rsid w:val="00E64F62"/>
    <w:rsid w:val="00E658BD"/>
    <w:rsid w:val="00E6612E"/>
    <w:rsid w:val="00E66E49"/>
    <w:rsid w:val="00E673F7"/>
    <w:rsid w:val="00E675A5"/>
    <w:rsid w:val="00E67CB1"/>
    <w:rsid w:val="00E71218"/>
    <w:rsid w:val="00E71757"/>
    <w:rsid w:val="00E717E3"/>
    <w:rsid w:val="00E71E4A"/>
    <w:rsid w:val="00E72078"/>
    <w:rsid w:val="00E72746"/>
    <w:rsid w:val="00E72B73"/>
    <w:rsid w:val="00E72CBE"/>
    <w:rsid w:val="00E7359D"/>
    <w:rsid w:val="00E741FF"/>
    <w:rsid w:val="00E76111"/>
    <w:rsid w:val="00E764C4"/>
    <w:rsid w:val="00E76836"/>
    <w:rsid w:val="00E76982"/>
    <w:rsid w:val="00E80584"/>
    <w:rsid w:val="00E808A5"/>
    <w:rsid w:val="00E812AA"/>
    <w:rsid w:val="00E81622"/>
    <w:rsid w:val="00E82672"/>
    <w:rsid w:val="00E826B8"/>
    <w:rsid w:val="00E830A2"/>
    <w:rsid w:val="00E834DB"/>
    <w:rsid w:val="00E83526"/>
    <w:rsid w:val="00E8368E"/>
    <w:rsid w:val="00E83B83"/>
    <w:rsid w:val="00E83CB8"/>
    <w:rsid w:val="00E83F00"/>
    <w:rsid w:val="00E84462"/>
    <w:rsid w:val="00E85270"/>
    <w:rsid w:val="00E860C2"/>
    <w:rsid w:val="00E86359"/>
    <w:rsid w:val="00E86400"/>
    <w:rsid w:val="00E87E3D"/>
    <w:rsid w:val="00E9029A"/>
    <w:rsid w:val="00E90403"/>
    <w:rsid w:val="00E90F7E"/>
    <w:rsid w:val="00E91286"/>
    <w:rsid w:val="00E9145E"/>
    <w:rsid w:val="00E952BA"/>
    <w:rsid w:val="00E954D9"/>
    <w:rsid w:val="00E95B4A"/>
    <w:rsid w:val="00E95B5B"/>
    <w:rsid w:val="00E95D57"/>
    <w:rsid w:val="00E96384"/>
    <w:rsid w:val="00E965F3"/>
    <w:rsid w:val="00E974B9"/>
    <w:rsid w:val="00E97792"/>
    <w:rsid w:val="00EA1479"/>
    <w:rsid w:val="00EA1D77"/>
    <w:rsid w:val="00EA2633"/>
    <w:rsid w:val="00EA341C"/>
    <w:rsid w:val="00EA401D"/>
    <w:rsid w:val="00EA4C4C"/>
    <w:rsid w:val="00EA53A0"/>
    <w:rsid w:val="00EA59E3"/>
    <w:rsid w:val="00EA7CDC"/>
    <w:rsid w:val="00EB00AD"/>
    <w:rsid w:val="00EB0250"/>
    <w:rsid w:val="00EB0349"/>
    <w:rsid w:val="00EB03F5"/>
    <w:rsid w:val="00EB0B09"/>
    <w:rsid w:val="00EB16DC"/>
    <w:rsid w:val="00EB195A"/>
    <w:rsid w:val="00EB1A1C"/>
    <w:rsid w:val="00EB1CBB"/>
    <w:rsid w:val="00EB1D23"/>
    <w:rsid w:val="00EB2100"/>
    <w:rsid w:val="00EB23D0"/>
    <w:rsid w:val="00EB3928"/>
    <w:rsid w:val="00EB4485"/>
    <w:rsid w:val="00EB4580"/>
    <w:rsid w:val="00EB4D96"/>
    <w:rsid w:val="00EB5008"/>
    <w:rsid w:val="00EB50AB"/>
    <w:rsid w:val="00EB547E"/>
    <w:rsid w:val="00EB5D8A"/>
    <w:rsid w:val="00EB6CE8"/>
    <w:rsid w:val="00EB7B04"/>
    <w:rsid w:val="00EB7F39"/>
    <w:rsid w:val="00EC0256"/>
    <w:rsid w:val="00EC0C56"/>
    <w:rsid w:val="00EC25BF"/>
    <w:rsid w:val="00EC2C57"/>
    <w:rsid w:val="00EC2EC9"/>
    <w:rsid w:val="00EC3126"/>
    <w:rsid w:val="00EC3385"/>
    <w:rsid w:val="00EC40CF"/>
    <w:rsid w:val="00EC47C9"/>
    <w:rsid w:val="00EC4C94"/>
    <w:rsid w:val="00EC4E6C"/>
    <w:rsid w:val="00EC5AC3"/>
    <w:rsid w:val="00EC6718"/>
    <w:rsid w:val="00ED0CC6"/>
    <w:rsid w:val="00ED14B6"/>
    <w:rsid w:val="00ED1884"/>
    <w:rsid w:val="00ED20AF"/>
    <w:rsid w:val="00ED2501"/>
    <w:rsid w:val="00ED3793"/>
    <w:rsid w:val="00ED39CA"/>
    <w:rsid w:val="00ED57F7"/>
    <w:rsid w:val="00ED5823"/>
    <w:rsid w:val="00ED5B2A"/>
    <w:rsid w:val="00ED5DC4"/>
    <w:rsid w:val="00ED6825"/>
    <w:rsid w:val="00ED717F"/>
    <w:rsid w:val="00ED7681"/>
    <w:rsid w:val="00ED7C5C"/>
    <w:rsid w:val="00ED7FEE"/>
    <w:rsid w:val="00EE04B1"/>
    <w:rsid w:val="00EE1928"/>
    <w:rsid w:val="00EE1B60"/>
    <w:rsid w:val="00EE3382"/>
    <w:rsid w:val="00EE3724"/>
    <w:rsid w:val="00EE389D"/>
    <w:rsid w:val="00EE3EAF"/>
    <w:rsid w:val="00EE3F66"/>
    <w:rsid w:val="00EE4198"/>
    <w:rsid w:val="00EE4EBE"/>
    <w:rsid w:val="00EE564B"/>
    <w:rsid w:val="00EE576D"/>
    <w:rsid w:val="00EE5839"/>
    <w:rsid w:val="00EE5981"/>
    <w:rsid w:val="00EE599A"/>
    <w:rsid w:val="00EE5C10"/>
    <w:rsid w:val="00EE6B58"/>
    <w:rsid w:val="00EE70A0"/>
    <w:rsid w:val="00EE7127"/>
    <w:rsid w:val="00EE74EA"/>
    <w:rsid w:val="00EE7BA8"/>
    <w:rsid w:val="00EE7CEF"/>
    <w:rsid w:val="00EF11C8"/>
    <w:rsid w:val="00EF12EC"/>
    <w:rsid w:val="00EF1674"/>
    <w:rsid w:val="00EF1E89"/>
    <w:rsid w:val="00EF3422"/>
    <w:rsid w:val="00EF379F"/>
    <w:rsid w:val="00EF40E2"/>
    <w:rsid w:val="00EF4272"/>
    <w:rsid w:val="00EF44A0"/>
    <w:rsid w:val="00EF4BD2"/>
    <w:rsid w:val="00EF5AE7"/>
    <w:rsid w:val="00EF5C96"/>
    <w:rsid w:val="00EF66E4"/>
    <w:rsid w:val="00EF6C9E"/>
    <w:rsid w:val="00EF700B"/>
    <w:rsid w:val="00EF715A"/>
    <w:rsid w:val="00EF76CB"/>
    <w:rsid w:val="00F003B9"/>
    <w:rsid w:val="00F00642"/>
    <w:rsid w:val="00F01192"/>
    <w:rsid w:val="00F0194F"/>
    <w:rsid w:val="00F01F59"/>
    <w:rsid w:val="00F0302A"/>
    <w:rsid w:val="00F030BC"/>
    <w:rsid w:val="00F036AD"/>
    <w:rsid w:val="00F03AF5"/>
    <w:rsid w:val="00F05604"/>
    <w:rsid w:val="00F06318"/>
    <w:rsid w:val="00F068A4"/>
    <w:rsid w:val="00F06AD4"/>
    <w:rsid w:val="00F07692"/>
    <w:rsid w:val="00F1004E"/>
    <w:rsid w:val="00F10666"/>
    <w:rsid w:val="00F11010"/>
    <w:rsid w:val="00F11209"/>
    <w:rsid w:val="00F11782"/>
    <w:rsid w:val="00F11AA0"/>
    <w:rsid w:val="00F11BEC"/>
    <w:rsid w:val="00F12561"/>
    <w:rsid w:val="00F12683"/>
    <w:rsid w:val="00F12FB6"/>
    <w:rsid w:val="00F1308B"/>
    <w:rsid w:val="00F13126"/>
    <w:rsid w:val="00F13955"/>
    <w:rsid w:val="00F13C6E"/>
    <w:rsid w:val="00F13CCA"/>
    <w:rsid w:val="00F13D05"/>
    <w:rsid w:val="00F13E97"/>
    <w:rsid w:val="00F142DF"/>
    <w:rsid w:val="00F166F4"/>
    <w:rsid w:val="00F17244"/>
    <w:rsid w:val="00F21427"/>
    <w:rsid w:val="00F21C00"/>
    <w:rsid w:val="00F22342"/>
    <w:rsid w:val="00F22E0A"/>
    <w:rsid w:val="00F23A90"/>
    <w:rsid w:val="00F23AF5"/>
    <w:rsid w:val="00F248E4"/>
    <w:rsid w:val="00F24D28"/>
    <w:rsid w:val="00F25186"/>
    <w:rsid w:val="00F25583"/>
    <w:rsid w:val="00F25DFC"/>
    <w:rsid w:val="00F25E98"/>
    <w:rsid w:val="00F268BE"/>
    <w:rsid w:val="00F277F2"/>
    <w:rsid w:val="00F27A7F"/>
    <w:rsid w:val="00F27FCA"/>
    <w:rsid w:val="00F3044B"/>
    <w:rsid w:val="00F31157"/>
    <w:rsid w:val="00F31826"/>
    <w:rsid w:val="00F31BA1"/>
    <w:rsid w:val="00F33087"/>
    <w:rsid w:val="00F337D2"/>
    <w:rsid w:val="00F34430"/>
    <w:rsid w:val="00F35AB8"/>
    <w:rsid w:val="00F35D7F"/>
    <w:rsid w:val="00F35DBA"/>
    <w:rsid w:val="00F35F72"/>
    <w:rsid w:val="00F36875"/>
    <w:rsid w:val="00F36A7E"/>
    <w:rsid w:val="00F36F1B"/>
    <w:rsid w:val="00F3714F"/>
    <w:rsid w:val="00F379C2"/>
    <w:rsid w:val="00F401E5"/>
    <w:rsid w:val="00F40CDE"/>
    <w:rsid w:val="00F410CD"/>
    <w:rsid w:val="00F4171B"/>
    <w:rsid w:val="00F431AE"/>
    <w:rsid w:val="00F431CF"/>
    <w:rsid w:val="00F434B7"/>
    <w:rsid w:val="00F4364A"/>
    <w:rsid w:val="00F43856"/>
    <w:rsid w:val="00F43B23"/>
    <w:rsid w:val="00F43B84"/>
    <w:rsid w:val="00F44D2D"/>
    <w:rsid w:val="00F45432"/>
    <w:rsid w:val="00F455EC"/>
    <w:rsid w:val="00F45795"/>
    <w:rsid w:val="00F46530"/>
    <w:rsid w:val="00F46739"/>
    <w:rsid w:val="00F51DD5"/>
    <w:rsid w:val="00F5306D"/>
    <w:rsid w:val="00F552CC"/>
    <w:rsid w:val="00F55471"/>
    <w:rsid w:val="00F566A4"/>
    <w:rsid w:val="00F5697A"/>
    <w:rsid w:val="00F57474"/>
    <w:rsid w:val="00F57D01"/>
    <w:rsid w:val="00F57DF8"/>
    <w:rsid w:val="00F6234B"/>
    <w:rsid w:val="00F625E2"/>
    <w:rsid w:val="00F634BE"/>
    <w:rsid w:val="00F64B99"/>
    <w:rsid w:val="00F658BD"/>
    <w:rsid w:val="00F65BD6"/>
    <w:rsid w:val="00F665BC"/>
    <w:rsid w:val="00F66635"/>
    <w:rsid w:val="00F6674B"/>
    <w:rsid w:val="00F66D4B"/>
    <w:rsid w:val="00F66DE0"/>
    <w:rsid w:val="00F66FEF"/>
    <w:rsid w:val="00F670DB"/>
    <w:rsid w:val="00F723C7"/>
    <w:rsid w:val="00F72DAA"/>
    <w:rsid w:val="00F7306B"/>
    <w:rsid w:val="00F740D5"/>
    <w:rsid w:val="00F74CCC"/>
    <w:rsid w:val="00F74E88"/>
    <w:rsid w:val="00F75359"/>
    <w:rsid w:val="00F757A1"/>
    <w:rsid w:val="00F7777A"/>
    <w:rsid w:val="00F77BE6"/>
    <w:rsid w:val="00F77CEB"/>
    <w:rsid w:val="00F80474"/>
    <w:rsid w:val="00F81B2D"/>
    <w:rsid w:val="00F81CB6"/>
    <w:rsid w:val="00F839C2"/>
    <w:rsid w:val="00F83AEB"/>
    <w:rsid w:val="00F83B0C"/>
    <w:rsid w:val="00F8486A"/>
    <w:rsid w:val="00F84BA3"/>
    <w:rsid w:val="00F84EB0"/>
    <w:rsid w:val="00F84F18"/>
    <w:rsid w:val="00F85878"/>
    <w:rsid w:val="00F85971"/>
    <w:rsid w:val="00F85AD2"/>
    <w:rsid w:val="00F85F73"/>
    <w:rsid w:val="00F862D4"/>
    <w:rsid w:val="00F86570"/>
    <w:rsid w:val="00F86768"/>
    <w:rsid w:val="00F86D1B"/>
    <w:rsid w:val="00F879B2"/>
    <w:rsid w:val="00F87A5A"/>
    <w:rsid w:val="00F87E12"/>
    <w:rsid w:val="00F90CCD"/>
    <w:rsid w:val="00F90D8A"/>
    <w:rsid w:val="00F9441E"/>
    <w:rsid w:val="00F94686"/>
    <w:rsid w:val="00F9526A"/>
    <w:rsid w:val="00F955FA"/>
    <w:rsid w:val="00F96638"/>
    <w:rsid w:val="00F977EE"/>
    <w:rsid w:val="00FA18E4"/>
    <w:rsid w:val="00FA29BA"/>
    <w:rsid w:val="00FA314F"/>
    <w:rsid w:val="00FA3685"/>
    <w:rsid w:val="00FA3E7B"/>
    <w:rsid w:val="00FA43A5"/>
    <w:rsid w:val="00FA459F"/>
    <w:rsid w:val="00FA481F"/>
    <w:rsid w:val="00FA48A7"/>
    <w:rsid w:val="00FA4F56"/>
    <w:rsid w:val="00FA56FA"/>
    <w:rsid w:val="00FA5FFE"/>
    <w:rsid w:val="00FA60B3"/>
    <w:rsid w:val="00FA6790"/>
    <w:rsid w:val="00FA6A86"/>
    <w:rsid w:val="00FA7975"/>
    <w:rsid w:val="00FB03B5"/>
    <w:rsid w:val="00FB10E8"/>
    <w:rsid w:val="00FB25C2"/>
    <w:rsid w:val="00FB265C"/>
    <w:rsid w:val="00FB2698"/>
    <w:rsid w:val="00FB4277"/>
    <w:rsid w:val="00FB43CC"/>
    <w:rsid w:val="00FB447D"/>
    <w:rsid w:val="00FB46A6"/>
    <w:rsid w:val="00FB4769"/>
    <w:rsid w:val="00FB4B26"/>
    <w:rsid w:val="00FB50D5"/>
    <w:rsid w:val="00FB7D82"/>
    <w:rsid w:val="00FC043F"/>
    <w:rsid w:val="00FC04C8"/>
    <w:rsid w:val="00FC055E"/>
    <w:rsid w:val="00FC1412"/>
    <w:rsid w:val="00FC141A"/>
    <w:rsid w:val="00FC34F5"/>
    <w:rsid w:val="00FC3946"/>
    <w:rsid w:val="00FC3B51"/>
    <w:rsid w:val="00FC3D68"/>
    <w:rsid w:val="00FC3E01"/>
    <w:rsid w:val="00FC5025"/>
    <w:rsid w:val="00FC5490"/>
    <w:rsid w:val="00FC56EC"/>
    <w:rsid w:val="00FC59AB"/>
    <w:rsid w:val="00FC625D"/>
    <w:rsid w:val="00FC67B1"/>
    <w:rsid w:val="00FC67BD"/>
    <w:rsid w:val="00FC6863"/>
    <w:rsid w:val="00FC6D26"/>
    <w:rsid w:val="00FC6D9C"/>
    <w:rsid w:val="00FD0987"/>
    <w:rsid w:val="00FD20A0"/>
    <w:rsid w:val="00FD3204"/>
    <w:rsid w:val="00FD3B15"/>
    <w:rsid w:val="00FD3B5F"/>
    <w:rsid w:val="00FD3C12"/>
    <w:rsid w:val="00FD40D0"/>
    <w:rsid w:val="00FD418A"/>
    <w:rsid w:val="00FD4ED1"/>
    <w:rsid w:val="00FD4F78"/>
    <w:rsid w:val="00FD4FF6"/>
    <w:rsid w:val="00FD54C7"/>
    <w:rsid w:val="00FD57DD"/>
    <w:rsid w:val="00FD5F16"/>
    <w:rsid w:val="00FD5F23"/>
    <w:rsid w:val="00FD65F7"/>
    <w:rsid w:val="00FD6A85"/>
    <w:rsid w:val="00FD6FA0"/>
    <w:rsid w:val="00FD7204"/>
    <w:rsid w:val="00FD72E1"/>
    <w:rsid w:val="00FD750C"/>
    <w:rsid w:val="00FE1BD3"/>
    <w:rsid w:val="00FE2383"/>
    <w:rsid w:val="00FE2A44"/>
    <w:rsid w:val="00FE3F8F"/>
    <w:rsid w:val="00FE4E98"/>
    <w:rsid w:val="00FE534B"/>
    <w:rsid w:val="00FE5E01"/>
    <w:rsid w:val="00FE5FA7"/>
    <w:rsid w:val="00FE6B5E"/>
    <w:rsid w:val="00FE6C4B"/>
    <w:rsid w:val="00FE7C45"/>
    <w:rsid w:val="00FF0FD7"/>
    <w:rsid w:val="00FF13A5"/>
    <w:rsid w:val="00FF2954"/>
    <w:rsid w:val="00FF41FC"/>
    <w:rsid w:val="00FF4449"/>
    <w:rsid w:val="00FF444B"/>
    <w:rsid w:val="00FF49C8"/>
    <w:rsid w:val="00FF533F"/>
    <w:rsid w:val="00FF5908"/>
    <w:rsid w:val="00FF6527"/>
    <w:rsid w:val="00FF6E1D"/>
    <w:rsid w:val="00FF7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1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E4"/>
    <w:rPr>
      <w:rFonts w:ascii="Tahoma" w:hAnsi="Tahoma" w:cs="Tahoma"/>
      <w:sz w:val="16"/>
      <w:szCs w:val="16"/>
    </w:rPr>
  </w:style>
  <w:style w:type="paragraph" w:styleId="ListParagraph">
    <w:name w:val="List Paragraph"/>
    <w:basedOn w:val="Normal"/>
    <w:uiPriority w:val="34"/>
    <w:qFormat/>
    <w:rsid w:val="00123FDA"/>
    <w:pPr>
      <w:ind w:left="720"/>
      <w:contextualSpacing/>
    </w:pPr>
  </w:style>
  <w:style w:type="character" w:styleId="CommentReference">
    <w:name w:val="annotation reference"/>
    <w:basedOn w:val="DefaultParagraphFont"/>
    <w:uiPriority w:val="99"/>
    <w:semiHidden/>
    <w:unhideWhenUsed/>
    <w:rsid w:val="004E43E4"/>
    <w:rPr>
      <w:sz w:val="16"/>
      <w:szCs w:val="16"/>
    </w:rPr>
  </w:style>
  <w:style w:type="paragraph" w:styleId="CommentText">
    <w:name w:val="annotation text"/>
    <w:basedOn w:val="Normal"/>
    <w:link w:val="CommentTextChar"/>
    <w:uiPriority w:val="99"/>
    <w:semiHidden/>
    <w:unhideWhenUsed/>
    <w:rsid w:val="004E43E4"/>
    <w:pPr>
      <w:spacing w:line="240" w:lineRule="auto"/>
    </w:pPr>
    <w:rPr>
      <w:sz w:val="20"/>
      <w:szCs w:val="20"/>
    </w:rPr>
  </w:style>
  <w:style w:type="character" w:customStyle="1" w:styleId="CommentTextChar">
    <w:name w:val="Comment Text Char"/>
    <w:basedOn w:val="DefaultParagraphFont"/>
    <w:link w:val="CommentText"/>
    <w:uiPriority w:val="99"/>
    <w:semiHidden/>
    <w:rsid w:val="004E43E4"/>
    <w:rPr>
      <w:sz w:val="20"/>
      <w:szCs w:val="20"/>
    </w:rPr>
  </w:style>
  <w:style w:type="paragraph" w:styleId="CommentSubject">
    <w:name w:val="annotation subject"/>
    <w:basedOn w:val="CommentText"/>
    <w:next w:val="CommentText"/>
    <w:link w:val="CommentSubjectChar"/>
    <w:uiPriority w:val="99"/>
    <w:semiHidden/>
    <w:unhideWhenUsed/>
    <w:rsid w:val="004E43E4"/>
    <w:rPr>
      <w:b/>
      <w:bCs/>
    </w:rPr>
  </w:style>
  <w:style w:type="character" w:customStyle="1" w:styleId="CommentSubjectChar">
    <w:name w:val="Comment Subject Char"/>
    <w:basedOn w:val="CommentTextChar"/>
    <w:link w:val="CommentSubject"/>
    <w:uiPriority w:val="99"/>
    <w:semiHidden/>
    <w:rsid w:val="004E43E4"/>
    <w:rPr>
      <w:b/>
      <w:bCs/>
      <w:sz w:val="20"/>
      <w:szCs w:val="20"/>
    </w:rPr>
  </w:style>
  <w:style w:type="character" w:styleId="Hyperlink">
    <w:name w:val="Hyperlink"/>
    <w:basedOn w:val="DefaultParagraphFont"/>
    <w:uiPriority w:val="99"/>
    <w:unhideWhenUsed/>
    <w:rsid w:val="00FC59AB"/>
    <w:rPr>
      <w:color w:val="0000FF" w:themeColor="hyperlink"/>
      <w:u w:val="single"/>
    </w:rPr>
  </w:style>
  <w:style w:type="paragraph" w:styleId="Header">
    <w:name w:val="header"/>
    <w:basedOn w:val="Normal"/>
    <w:link w:val="HeaderChar"/>
    <w:uiPriority w:val="99"/>
    <w:semiHidden/>
    <w:unhideWhenUsed/>
    <w:rsid w:val="00AC08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080F"/>
  </w:style>
  <w:style w:type="paragraph" w:styleId="Footer">
    <w:name w:val="footer"/>
    <w:basedOn w:val="Normal"/>
    <w:link w:val="FooterChar"/>
    <w:uiPriority w:val="99"/>
    <w:unhideWhenUsed/>
    <w:rsid w:val="00AC08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0F"/>
  </w:style>
  <w:style w:type="table" w:styleId="TableGrid">
    <w:name w:val="Table Grid"/>
    <w:basedOn w:val="TableNormal"/>
    <w:uiPriority w:val="59"/>
    <w:rsid w:val="00654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6547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bstractSectionHeading">
    <w:name w:val="Abstract_Section_Heading"/>
    <w:basedOn w:val="Normal"/>
    <w:rsid w:val="00502A14"/>
    <w:pPr>
      <w:tabs>
        <w:tab w:val="left" w:pos="504"/>
      </w:tabs>
      <w:spacing w:after="0" w:line="240" w:lineRule="auto"/>
    </w:pPr>
    <w:rPr>
      <w:rFonts w:ascii="Times New Roman" w:eastAsia="Times New Roman" w:hAnsi="Times New Roman" w:cs="Times New Roman"/>
      <w:b/>
    </w:rPr>
  </w:style>
  <w:style w:type="paragraph" w:styleId="HTMLPreformatted">
    <w:name w:val="HTML Preformatted"/>
    <w:basedOn w:val="Normal"/>
    <w:link w:val="HTMLPreformattedChar"/>
    <w:rsid w:val="00502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502A14"/>
    <w:rPr>
      <w:rFonts w:ascii="Courier New" w:eastAsia="Times New Roman" w:hAnsi="Courier New" w:cs="Courier New"/>
      <w:sz w:val="20"/>
      <w:szCs w:val="20"/>
    </w:rPr>
  </w:style>
  <w:style w:type="paragraph" w:styleId="Revision">
    <w:name w:val="Revision"/>
    <w:hidden/>
    <w:uiPriority w:val="99"/>
    <w:semiHidden/>
    <w:rsid w:val="009A7FE6"/>
    <w:pPr>
      <w:spacing w:after="0" w:line="240" w:lineRule="auto"/>
    </w:pPr>
  </w:style>
  <w:style w:type="character" w:styleId="LineNumber">
    <w:name w:val="line number"/>
    <w:basedOn w:val="DefaultParagraphFont"/>
    <w:uiPriority w:val="99"/>
    <w:semiHidden/>
    <w:unhideWhenUsed/>
    <w:rsid w:val="00F81B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E4"/>
    <w:rPr>
      <w:rFonts w:ascii="Tahoma" w:hAnsi="Tahoma" w:cs="Tahoma"/>
      <w:sz w:val="16"/>
      <w:szCs w:val="16"/>
    </w:rPr>
  </w:style>
  <w:style w:type="paragraph" w:styleId="ListParagraph">
    <w:name w:val="List Paragraph"/>
    <w:basedOn w:val="Normal"/>
    <w:uiPriority w:val="34"/>
    <w:qFormat/>
    <w:rsid w:val="00123FDA"/>
    <w:pPr>
      <w:ind w:left="720"/>
      <w:contextualSpacing/>
    </w:pPr>
  </w:style>
  <w:style w:type="character" w:styleId="CommentReference">
    <w:name w:val="annotation reference"/>
    <w:basedOn w:val="DefaultParagraphFont"/>
    <w:uiPriority w:val="99"/>
    <w:semiHidden/>
    <w:unhideWhenUsed/>
    <w:rsid w:val="004E43E4"/>
    <w:rPr>
      <w:sz w:val="16"/>
      <w:szCs w:val="16"/>
    </w:rPr>
  </w:style>
  <w:style w:type="paragraph" w:styleId="CommentText">
    <w:name w:val="annotation text"/>
    <w:basedOn w:val="Normal"/>
    <w:link w:val="CommentTextChar"/>
    <w:uiPriority w:val="99"/>
    <w:semiHidden/>
    <w:unhideWhenUsed/>
    <w:rsid w:val="004E43E4"/>
    <w:pPr>
      <w:spacing w:line="240" w:lineRule="auto"/>
    </w:pPr>
    <w:rPr>
      <w:sz w:val="20"/>
      <w:szCs w:val="20"/>
    </w:rPr>
  </w:style>
  <w:style w:type="character" w:customStyle="1" w:styleId="CommentTextChar">
    <w:name w:val="Comment Text Char"/>
    <w:basedOn w:val="DefaultParagraphFont"/>
    <w:link w:val="CommentText"/>
    <w:uiPriority w:val="99"/>
    <w:semiHidden/>
    <w:rsid w:val="004E43E4"/>
    <w:rPr>
      <w:sz w:val="20"/>
      <w:szCs w:val="20"/>
    </w:rPr>
  </w:style>
  <w:style w:type="paragraph" w:styleId="CommentSubject">
    <w:name w:val="annotation subject"/>
    <w:basedOn w:val="CommentText"/>
    <w:next w:val="CommentText"/>
    <w:link w:val="CommentSubjectChar"/>
    <w:uiPriority w:val="99"/>
    <w:semiHidden/>
    <w:unhideWhenUsed/>
    <w:rsid w:val="004E43E4"/>
    <w:rPr>
      <w:b/>
      <w:bCs/>
    </w:rPr>
  </w:style>
  <w:style w:type="character" w:customStyle="1" w:styleId="CommentSubjectChar">
    <w:name w:val="Comment Subject Char"/>
    <w:basedOn w:val="CommentTextChar"/>
    <w:link w:val="CommentSubject"/>
    <w:uiPriority w:val="99"/>
    <w:semiHidden/>
    <w:rsid w:val="004E43E4"/>
    <w:rPr>
      <w:b/>
      <w:bCs/>
      <w:sz w:val="20"/>
      <w:szCs w:val="20"/>
    </w:rPr>
  </w:style>
  <w:style w:type="character" w:styleId="Hyperlink">
    <w:name w:val="Hyperlink"/>
    <w:basedOn w:val="DefaultParagraphFont"/>
    <w:uiPriority w:val="99"/>
    <w:unhideWhenUsed/>
    <w:rsid w:val="00FC59AB"/>
    <w:rPr>
      <w:color w:val="0000FF" w:themeColor="hyperlink"/>
      <w:u w:val="single"/>
    </w:rPr>
  </w:style>
  <w:style w:type="paragraph" w:styleId="Header">
    <w:name w:val="header"/>
    <w:basedOn w:val="Normal"/>
    <w:link w:val="HeaderChar"/>
    <w:uiPriority w:val="99"/>
    <w:semiHidden/>
    <w:unhideWhenUsed/>
    <w:rsid w:val="00AC08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080F"/>
  </w:style>
  <w:style w:type="paragraph" w:styleId="Footer">
    <w:name w:val="footer"/>
    <w:basedOn w:val="Normal"/>
    <w:link w:val="FooterChar"/>
    <w:uiPriority w:val="99"/>
    <w:unhideWhenUsed/>
    <w:rsid w:val="00AC08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0F"/>
  </w:style>
  <w:style w:type="table" w:styleId="TableGrid">
    <w:name w:val="Table Grid"/>
    <w:basedOn w:val="TableNormal"/>
    <w:uiPriority w:val="59"/>
    <w:rsid w:val="00654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65479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bstractSectionHeading">
    <w:name w:val="Abstract_Section_Heading"/>
    <w:basedOn w:val="Normal"/>
    <w:rsid w:val="00502A14"/>
    <w:pPr>
      <w:tabs>
        <w:tab w:val="left" w:pos="504"/>
      </w:tabs>
      <w:spacing w:after="0" w:line="240" w:lineRule="auto"/>
    </w:pPr>
    <w:rPr>
      <w:rFonts w:ascii="Times New Roman" w:eastAsia="Times New Roman" w:hAnsi="Times New Roman" w:cs="Times New Roman"/>
      <w:b/>
    </w:rPr>
  </w:style>
  <w:style w:type="paragraph" w:styleId="HTMLPreformatted">
    <w:name w:val="HTML Preformatted"/>
    <w:basedOn w:val="Normal"/>
    <w:link w:val="HTMLPreformattedChar"/>
    <w:rsid w:val="00502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502A14"/>
    <w:rPr>
      <w:rFonts w:ascii="Courier New" w:eastAsia="Times New Roman" w:hAnsi="Courier New" w:cs="Courier New"/>
      <w:sz w:val="20"/>
      <w:szCs w:val="20"/>
    </w:rPr>
  </w:style>
  <w:style w:type="paragraph" w:styleId="Revision">
    <w:name w:val="Revision"/>
    <w:hidden/>
    <w:uiPriority w:val="99"/>
    <w:semiHidden/>
    <w:rsid w:val="009A7FE6"/>
    <w:pPr>
      <w:spacing w:after="0" w:line="240" w:lineRule="auto"/>
    </w:pPr>
  </w:style>
  <w:style w:type="character" w:styleId="LineNumber">
    <w:name w:val="line number"/>
    <w:basedOn w:val="DefaultParagraphFont"/>
    <w:uiPriority w:val="99"/>
    <w:semiHidden/>
    <w:unhideWhenUsed/>
    <w:rsid w:val="00F81B2D"/>
  </w:style>
</w:styles>
</file>

<file path=word/webSettings.xml><?xml version="1.0" encoding="utf-8"?>
<w:webSettings xmlns:r="http://schemas.openxmlformats.org/officeDocument/2006/relationships" xmlns:w="http://schemas.openxmlformats.org/wordprocessingml/2006/main">
  <w:divs>
    <w:div w:id="175464059">
      <w:bodyDiv w:val="1"/>
      <w:marLeft w:val="0"/>
      <w:marRight w:val="0"/>
      <w:marTop w:val="0"/>
      <w:marBottom w:val="0"/>
      <w:divBdr>
        <w:top w:val="none" w:sz="0" w:space="0" w:color="auto"/>
        <w:left w:val="none" w:sz="0" w:space="0" w:color="auto"/>
        <w:bottom w:val="none" w:sz="0" w:space="0" w:color="auto"/>
        <w:right w:val="none" w:sz="0" w:space="0" w:color="auto"/>
      </w:divBdr>
      <w:divsChild>
        <w:div w:id="190737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35</Pages>
  <Words>21140</Words>
  <Characters>120501</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141359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dc:creator>
  <cp:lastModifiedBy>Xavier</cp:lastModifiedBy>
  <cp:revision>4</cp:revision>
  <dcterms:created xsi:type="dcterms:W3CDTF">2015-04-16T17:35:00Z</dcterms:created>
  <dcterms:modified xsi:type="dcterms:W3CDTF">2015-04-16T22:58:00Z</dcterms:modified>
</cp:coreProperties>
</file>