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4BEC21" w14:textId="5BD45B55" w:rsidR="00B725B3" w:rsidRDefault="00B725B3" w:rsidP="00891CDC">
      <w:pPr>
        <w:spacing w:line="480" w:lineRule="auto"/>
        <w:jc w:val="center"/>
        <w:rPr>
          <w:b/>
          <w:bCs/>
          <w:sz w:val="32"/>
          <w:szCs w:val="32"/>
        </w:rPr>
      </w:pPr>
      <w:r w:rsidRPr="007565BA">
        <w:rPr>
          <w:b/>
          <w:bCs/>
          <w:sz w:val="32"/>
          <w:szCs w:val="32"/>
        </w:rPr>
        <w:t xml:space="preserve">Evaluating the Community Land Model in a pine stand with </w:t>
      </w:r>
      <w:r w:rsidRPr="007565BA">
        <w:rPr>
          <w:b/>
          <w:bCs/>
          <w:sz w:val="32"/>
          <w:szCs w:val="32"/>
          <w:vertAlign w:val="superscript"/>
        </w:rPr>
        <w:t>13</w:t>
      </w:r>
      <w:r w:rsidRPr="007565BA">
        <w:rPr>
          <w:b/>
          <w:bCs/>
          <w:sz w:val="32"/>
          <w:szCs w:val="32"/>
        </w:rPr>
        <w:t>CO</w:t>
      </w:r>
      <w:r w:rsidRPr="007565BA">
        <w:rPr>
          <w:b/>
          <w:bCs/>
          <w:sz w:val="32"/>
          <w:szCs w:val="32"/>
          <w:vertAlign w:val="subscript"/>
        </w:rPr>
        <w:t>2</w:t>
      </w:r>
      <w:r w:rsidRPr="007565BA">
        <w:rPr>
          <w:b/>
          <w:bCs/>
          <w:sz w:val="32"/>
          <w:szCs w:val="32"/>
        </w:rPr>
        <w:t xml:space="preserve"> </w:t>
      </w:r>
      <w:r w:rsidR="00277E64">
        <w:rPr>
          <w:b/>
          <w:bCs/>
          <w:sz w:val="32"/>
          <w:szCs w:val="32"/>
        </w:rPr>
        <w:t xml:space="preserve">labeling </w:t>
      </w:r>
      <w:r w:rsidRPr="007565BA">
        <w:rPr>
          <w:b/>
          <w:bCs/>
          <w:sz w:val="32"/>
          <w:szCs w:val="32"/>
        </w:rPr>
        <w:t xml:space="preserve">and shading manipulations </w:t>
      </w:r>
    </w:p>
    <w:p w14:paraId="5DB916C5" w14:textId="1398E3AD" w:rsidR="00263A8A" w:rsidRPr="007565BA" w:rsidRDefault="00263A8A" w:rsidP="00891CDC">
      <w:pPr>
        <w:spacing w:line="480" w:lineRule="auto"/>
        <w:jc w:val="center"/>
        <w:rPr>
          <w:b/>
          <w:bCs/>
          <w:sz w:val="32"/>
          <w:szCs w:val="32"/>
        </w:rPr>
      </w:pPr>
      <w:r w:rsidRPr="00AE12E0">
        <w:rPr>
          <w:rFonts w:ascii="Times New Roman" w:eastAsia="MS Minngs" w:hAnsi="Times New Roman" w:cs="Times New Roman"/>
          <w:i/>
          <w:iCs/>
          <w:lang w:eastAsia="ja-JP"/>
        </w:rPr>
        <w:t>Target journal:</w:t>
      </w:r>
      <w:r>
        <w:rPr>
          <w:rFonts w:ascii="Times New Roman" w:eastAsia="MS Minngs" w:hAnsi="Times New Roman" w:cs="Times New Roman"/>
          <w:i/>
          <w:iCs/>
          <w:lang w:eastAsia="ja-JP"/>
        </w:rPr>
        <w:t xml:space="preserve"> </w:t>
      </w:r>
      <w:proofErr w:type="spellStart"/>
      <w:r>
        <w:rPr>
          <w:rFonts w:ascii="Times New Roman" w:eastAsia="MS Minngs" w:hAnsi="Times New Roman" w:cs="Times New Roman"/>
          <w:i/>
          <w:iCs/>
          <w:lang w:eastAsia="ja-JP"/>
        </w:rPr>
        <w:t>Biogeosciences</w:t>
      </w:r>
      <w:proofErr w:type="spellEnd"/>
    </w:p>
    <w:p w14:paraId="3CAE7565" w14:textId="0343FEE0" w:rsidR="00B725B3" w:rsidRPr="00263A8A" w:rsidRDefault="00B725B3" w:rsidP="00891CDC">
      <w:pPr>
        <w:pStyle w:val="Mdeck2authorname"/>
        <w:spacing w:line="480" w:lineRule="auto"/>
        <w:jc w:val="center"/>
        <w:rPr>
          <w:b w:val="0"/>
          <w:szCs w:val="24"/>
        </w:rPr>
      </w:pPr>
      <w:r w:rsidRPr="00263A8A">
        <w:rPr>
          <w:b w:val="0"/>
          <w:szCs w:val="24"/>
        </w:rPr>
        <w:t>Jiafu Mao</w:t>
      </w:r>
      <w:r w:rsidRPr="00263A8A">
        <w:rPr>
          <w:b w:val="0"/>
          <w:szCs w:val="24"/>
          <w:vertAlign w:val="superscript"/>
        </w:rPr>
        <w:t>1</w:t>
      </w:r>
      <w:proofErr w:type="gramStart"/>
      <w:r w:rsidRPr="00263A8A">
        <w:rPr>
          <w:b w:val="0"/>
          <w:szCs w:val="24"/>
          <w:vertAlign w:val="superscript"/>
        </w:rPr>
        <w:t>,</w:t>
      </w:r>
      <w:r w:rsidRPr="00263A8A">
        <w:rPr>
          <w:b w:val="0"/>
          <w:szCs w:val="24"/>
        </w:rPr>
        <w:t>*</w:t>
      </w:r>
      <w:proofErr w:type="gramEnd"/>
      <w:r w:rsidRPr="00263A8A">
        <w:rPr>
          <w:b w:val="0"/>
          <w:szCs w:val="24"/>
        </w:rPr>
        <w:t>, Daniel M. Ricciuto</w:t>
      </w:r>
      <w:r w:rsidRPr="00263A8A">
        <w:rPr>
          <w:b w:val="0"/>
          <w:szCs w:val="24"/>
          <w:vertAlign w:val="superscript"/>
        </w:rPr>
        <w:t>1</w:t>
      </w:r>
      <w:r w:rsidRPr="00263A8A">
        <w:rPr>
          <w:b w:val="0"/>
          <w:szCs w:val="24"/>
        </w:rPr>
        <w:t>, Peter E. Thornton</w:t>
      </w:r>
      <w:r w:rsidRPr="00263A8A">
        <w:rPr>
          <w:b w:val="0"/>
          <w:szCs w:val="24"/>
          <w:vertAlign w:val="superscript"/>
        </w:rPr>
        <w:t>1</w:t>
      </w:r>
      <w:r w:rsidRPr="00263A8A">
        <w:rPr>
          <w:b w:val="0"/>
          <w:szCs w:val="24"/>
        </w:rPr>
        <w:t>, Jeffrey M. Warren</w:t>
      </w:r>
      <w:r w:rsidRPr="00263A8A">
        <w:rPr>
          <w:b w:val="0"/>
          <w:szCs w:val="24"/>
          <w:vertAlign w:val="superscript"/>
        </w:rPr>
        <w:t>1</w:t>
      </w:r>
      <w:r w:rsidRPr="00263A8A">
        <w:rPr>
          <w:b w:val="0"/>
          <w:szCs w:val="24"/>
        </w:rPr>
        <w:t>, Anthony W. King</w:t>
      </w:r>
      <w:r w:rsidRPr="00263A8A">
        <w:rPr>
          <w:b w:val="0"/>
          <w:bCs/>
          <w:szCs w:val="24"/>
          <w:vertAlign w:val="superscript"/>
        </w:rPr>
        <w:t>1</w:t>
      </w:r>
      <w:r w:rsidRPr="00263A8A">
        <w:rPr>
          <w:b w:val="0"/>
          <w:szCs w:val="24"/>
        </w:rPr>
        <w:t xml:space="preserve">, </w:t>
      </w:r>
      <w:proofErr w:type="spellStart"/>
      <w:r w:rsidRPr="00263A8A">
        <w:rPr>
          <w:b w:val="0"/>
          <w:szCs w:val="24"/>
        </w:rPr>
        <w:t>Xiaoying</w:t>
      </w:r>
      <w:proofErr w:type="spellEnd"/>
      <w:r w:rsidRPr="00263A8A">
        <w:rPr>
          <w:b w:val="0"/>
          <w:szCs w:val="24"/>
        </w:rPr>
        <w:t xml:space="preserve"> Shi</w:t>
      </w:r>
      <w:r w:rsidRPr="00263A8A">
        <w:rPr>
          <w:b w:val="0"/>
          <w:bCs/>
          <w:szCs w:val="24"/>
          <w:vertAlign w:val="superscript"/>
        </w:rPr>
        <w:t>1</w:t>
      </w:r>
      <w:r w:rsidRPr="00263A8A">
        <w:rPr>
          <w:b w:val="0"/>
          <w:szCs w:val="24"/>
        </w:rPr>
        <w:t>, Colleen M. Iversen</w:t>
      </w:r>
      <w:r w:rsidRPr="00263A8A">
        <w:rPr>
          <w:b w:val="0"/>
          <w:szCs w:val="24"/>
          <w:vertAlign w:val="superscript"/>
        </w:rPr>
        <w:t>1</w:t>
      </w:r>
      <w:r w:rsidRPr="00263A8A">
        <w:rPr>
          <w:b w:val="0"/>
          <w:szCs w:val="24"/>
        </w:rPr>
        <w:t xml:space="preserve"> and Richard J. Norby</w:t>
      </w:r>
      <w:r w:rsidRPr="00263A8A">
        <w:rPr>
          <w:b w:val="0"/>
          <w:szCs w:val="24"/>
          <w:vertAlign w:val="superscript"/>
        </w:rPr>
        <w:t>1</w:t>
      </w:r>
      <w:r w:rsidRPr="00263A8A">
        <w:rPr>
          <w:b w:val="0"/>
          <w:szCs w:val="24"/>
        </w:rPr>
        <w:t xml:space="preserve"> </w:t>
      </w:r>
    </w:p>
    <w:p w14:paraId="72532171" w14:textId="5EAA0D6E" w:rsidR="00F7714F" w:rsidRDefault="00263A8A" w:rsidP="00F7714F">
      <w:pPr>
        <w:pStyle w:val="Mdeck2authoraffiliation"/>
        <w:spacing w:line="480" w:lineRule="auto"/>
        <w:ind w:left="0" w:firstLine="0"/>
        <w:rPr>
          <w:lang w:val="it-IT"/>
        </w:rPr>
      </w:pPr>
      <w:r>
        <w:rPr>
          <w:lang w:val="it-IT"/>
        </w:rPr>
        <w:t xml:space="preserve">[1] </w:t>
      </w:r>
      <w:proofErr w:type="spellStart"/>
      <w:r>
        <w:rPr>
          <w:lang w:val="it-IT"/>
        </w:rPr>
        <w:t>E</w:t>
      </w:r>
      <w:r w:rsidR="001F284F" w:rsidRPr="008A2882">
        <w:rPr>
          <w:lang w:val="it-IT"/>
        </w:rPr>
        <w:t>vironmental</w:t>
      </w:r>
      <w:proofErr w:type="spellEnd"/>
      <w:r w:rsidR="001F284F" w:rsidRPr="008A2882">
        <w:rPr>
          <w:lang w:val="it-IT"/>
        </w:rPr>
        <w:t xml:space="preserve"> </w:t>
      </w:r>
      <w:proofErr w:type="spellStart"/>
      <w:r w:rsidR="001F284F" w:rsidRPr="008A2882">
        <w:rPr>
          <w:lang w:val="it-IT"/>
        </w:rPr>
        <w:t>Sciences</w:t>
      </w:r>
      <w:proofErr w:type="spellEnd"/>
      <w:r w:rsidR="001F284F" w:rsidRPr="008A2882">
        <w:rPr>
          <w:lang w:val="it-IT"/>
        </w:rPr>
        <w:t xml:space="preserve"> </w:t>
      </w:r>
      <w:proofErr w:type="spellStart"/>
      <w:r w:rsidR="001F284F" w:rsidRPr="008A2882">
        <w:rPr>
          <w:lang w:val="it-IT"/>
        </w:rPr>
        <w:t>Division</w:t>
      </w:r>
      <w:proofErr w:type="spellEnd"/>
      <w:r w:rsidR="001F284F">
        <w:rPr>
          <w:lang w:val="it-IT"/>
        </w:rPr>
        <w:t xml:space="preserve"> and </w:t>
      </w:r>
      <w:proofErr w:type="spellStart"/>
      <w:r w:rsidR="001F284F">
        <w:rPr>
          <w:lang w:val="it-IT"/>
        </w:rPr>
        <w:t>Climate</w:t>
      </w:r>
      <w:proofErr w:type="spellEnd"/>
      <w:r w:rsidR="001F284F">
        <w:rPr>
          <w:lang w:val="it-IT"/>
        </w:rPr>
        <w:t xml:space="preserve"> </w:t>
      </w:r>
      <w:proofErr w:type="spellStart"/>
      <w:r w:rsidR="000E094D">
        <w:rPr>
          <w:lang w:val="it-IT"/>
        </w:rPr>
        <w:t>Change</w:t>
      </w:r>
      <w:proofErr w:type="spellEnd"/>
      <w:r w:rsidR="000E094D">
        <w:rPr>
          <w:lang w:val="it-IT"/>
        </w:rPr>
        <w:t xml:space="preserve"> Science </w:t>
      </w:r>
      <w:proofErr w:type="spellStart"/>
      <w:r w:rsidR="000E094D">
        <w:rPr>
          <w:lang w:val="it-IT"/>
        </w:rPr>
        <w:t>Institute</w:t>
      </w:r>
      <w:proofErr w:type="spellEnd"/>
      <w:r w:rsidR="00B725B3" w:rsidRPr="008A2882">
        <w:rPr>
          <w:lang w:val="it-IT"/>
        </w:rPr>
        <w:t xml:space="preserve">, </w:t>
      </w:r>
      <w:proofErr w:type="spellStart"/>
      <w:r w:rsidR="00B725B3" w:rsidRPr="008A2882">
        <w:rPr>
          <w:lang w:val="it-IT"/>
        </w:rPr>
        <w:t>Oak</w:t>
      </w:r>
      <w:proofErr w:type="spellEnd"/>
      <w:r w:rsidR="00B725B3" w:rsidRPr="008A2882">
        <w:rPr>
          <w:lang w:val="it-IT"/>
        </w:rPr>
        <w:t xml:space="preserve"> Ridge National </w:t>
      </w:r>
      <w:proofErr w:type="spellStart"/>
      <w:r w:rsidR="00B725B3" w:rsidRPr="008A2882">
        <w:rPr>
          <w:lang w:val="it-IT"/>
        </w:rPr>
        <w:t>Laboratory</w:t>
      </w:r>
      <w:proofErr w:type="spellEnd"/>
      <w:r w:rsidR="00B725B3" w:rsidRPr="008A2882">
        <w:rPr>
          <w:lang w:val="it-IT"/>
        </w:rPr>
        <w:t xml:space="preserve">, </w:t>
      </w:r>
      <w:proofErr w:type="spellStart"/>
      <w:r w:rsidR="00B725B3" w:rsidRPr="008A2882">
        <w:rPr>
          <w:lang w:val="it-IT"/>
        </w:rPr>
        <w:t>Oak</w:t>
      </w:r>
      <w:proofErr w:type="spellEnd"/>
      <w:r w:rsidR="00B725B3" w:rsidRPr="008A2882">
        <w:rPr>
          <w:lang w:val="it-IT"/>
        </w:rPr>
        <w:t xml:space="preserve"> Ridge, Tennessee, USA</w:t>
      </w:r>
    </w:p>
    <w:p w14:paraId="58A6F539" w14:textId="4F81CAB5" w:rsidR="00B725B3" w:rsidRPr="000351A0" w:rsidRDefault="00B725B3" w:rsidP="00F7714F">
      <w:pPr>
        <w:pStyle w:val="Mdeck2authoraffiliation"/>
        <w:spacing w:line="480" w:lineRule="auto"/>
        <w:ind w:left="0" w:firstLine="0"/>
        <w:rPr>
          <w:i/>
          <w:lang w:val="it-IT"/>
        </w:rPr>
      </w:pPr>
      <w:r w:rsidRPr="000351A0">
        <w:rPr>
          <w:b/>
          <w:i/>
          <w:vertAlign w:val="superscript"/>
        </w:rPr>
        <w:t>*</w:t>
      </w:r>
      <w:r w:rsidR="00263A8A">
        <w:rPr>
          <w:b/>
          <w:i/>
          <w:vertAlign w:val="superscript"/>
        </w:rPr>
        <w:t xml:space="preserve"> </w:t>
      </w:r>
      <w:r w:rsidR="00263A8A" w:rsidRPr="00AE12E0">
        <w:rPr>
          <w:rFonts w:eastAsia="MS Minngs" w:cs="Times New Roman"/>
          <w:lang w:eastAsia="ja-JP"/>
        </w:rPr>
        <w:t xml:space="preserve">Corresponding author: (Tel: +1-865-576-7815, </w:t>
      </w:r>
      <w:hyperlink r:id="rId9" w:history="1">
        <w:r w:rsidR="00263A8A" w:rsidRPr="00AE12E0">
          <w:rPr>
            <w:rStyle w:val="Hyperlink"/>
            <w:rFonts w:eastAsia="MS Minngs" w:cs="Times New Roman"/>
            <w:lang w:eastAsia="ja-JP"/>
          </w:rPr>
          <w:t>maoj@ornl.gov</w:t>
        </w:r>
      </w:hyperlink>
      <w:r w:rsidR="00263A8A" w:rsidRPr="00AE12E0">
        <w:rPr>
          <w:rFonts w:eastAsia="MS Minngs" w:cs="Times New Roman"/>
          <w:lang w:eastAsia="ja-JP"/>
        </w:rPr>
        <w:t>)</w:t>
      </w:r>
    </w:p>
    <w:p w14:paraId="181A70DD" w14:textId="77777777" w:rsidR="00B725B3" w:rsidRDefault="00B725B3" w:rsidP="00891CDC">
      <w:pPr>
        <w:pStyle w:val="Mdeck2authoraffiliation"/>
        <w:spacing w:line="480" w:lineRule="auto"/>
        <w:rPr>
          <w:lang w:val="it-IT"/>
        </w:rPr>
      </w:pPr>
    </w:p>
    <w:p w14:paraId="49688A01" w14:textId="77777777" w:rsidR="00B725B3" w:rsidRDefault="00B725B3" w:rsidP="00891CDC">
      <w:pPr>
        <w:pStyle w:val="Mdeck2authoraffiliation"/>
        <w:spacing w:line="480" w:lineRule="auto"/>
        <w:rPr>
          <w:lang w:val="it-IT"/>
        </w:rPr>
      </w:pPr>
    </w:p>
    <w:p w14:paraId="4A831949" w14:textId="77777777" w:rsidR="00B725B3" w:rsidRDefault="00B725B3" w:rsidP="00891CDC">
      <w:pPr>
        <w:pStyle w:val="Mdeck2authoraffiliation"/>
        <w:spacing w:line="480" w:lineRule="auto"/>
        <w:rPr>
          <w:lang w:val="it-IT"/>
        </w:rPr>
      </w:pPr>
    </w:p>
    <w:p w14:paraId="226DE5F4" w14:textId="77777777" w:rsidR="00B725B3" w:rsidRDefault="00B725B3" w:rsidP="00891CDC">
      <w:pPr>
        <w:pStyle w:val="Mdeck2authoraffiliation"/>
        <w:spacing w:line="480" w:lineRule="auto"/>
        <w:rPr>
          <w:lang w:val="it-IT"/>
        </w:rPr>
      </w:pPr>
    </w:p>
    <w:p w14:paraId="6D1B92B6" w14:textId="77777777" w:rsidR="00B725B3" w:rsidRDefault="00B725B3" w:rsidP="00891CDC">
      <w:pPr>
        <w:pStyle w:val="Mdeck2authoraffiliation"/>
        <w:spacing w:line="480" w:lineRule="auto"/>
        <w:rPr>
          <w:lang w:val="it-IT"/>
        </w:rPr>
      </w:pPr>
    </w:p>
    <w:p w14:paraId="71B29526" w14:textId="77777777" w:rsidR="00B725B3" w:rsidRDefault="00B725B3" w:rsidP="00891CDC">
      <w:pPr>
        <w:pStyle w:val="Mdeck2authoraffiliation"/>
        <w:spacing w:line="480" w:lineRule="auto"/>
        <w:ind w:left="0" w:firstLine="0"/>
        <w:rPr>
          <w:lang w:val="it-IT"/>
        </w:rPr>
      </w:pPr>
    </w:p>
    <w:p w14:paraId="6B10B6D5" w14:textId="77777777" w:rsidR="00B725B3" w:rsidRPr="000A629D" w:rsidRDefault="00B725B3" w:rsidP="00891CDC">
      <w:pPr>
        <w:pStyle w:val="Mdeck2authoraffiliation"/>
        <w:spacing w:line="480" w:lineRule="auto"/>
        <w:rPr>
          <w:rFonts w:eastAsiaTheme="minorEastAsia"/>
          <w:snapToGrid/>
          <w:color w:val="auto"/>
          <w:szCs w:val="24"/>
          <w:lang w:eastAsia="en-US" w:bidi="ar-SA"/>
        </w:rPr>
      </w:pPr>
    </w:p>
    <w:p w14:paraId="53737CDA" w14:textId="77777777" w:rsidR="00522627" w:rsidRDefault="00522627" w:rsidP="000A629D">
      <w:pPr>
        <w:pStyle w:val="Mdeck2authoraffiliation"/>
        <w:spacing w:line="240" w:lineRule="auto"/>
        <w:ind w:left="0" w:firstLine="0"/>
        <w:rPr>
          <w:rFonts w:eastAsiaTheme="minorEastAsia"/>
          <w:snapToGrid/>
          <w:color w:val="auto"/>
          <w:szCs w:val="24"/>
          <w:lang w:eastAsia="en-US" w:bidi="ar-SA"/>
        </w:rPr>
      </w:pPr>
    </w:p>
    <w:p w14:paraId="6A0E0254" w14:textId="77777777" w:rsidR="00522627" w:rsidRDefault="00522627" w:rsidP="000A629D">
      <w:pPr>
        <w:pStyle w:val="Mdeck2authoraffiliation"/>
        <w:spacing w:line="240" w:lineRule="auto"/>
        <w:ind w:left="0" w:firstLine="0"/>
        <w:rPr>
          <w:rFonts w:eastAsiaTheme="minorEastAsia"/>
          <w:snapToGrid/>
          <w:color w:val="auto"/>
          <w:szCs w:val="24"/>
          <w:lang w:eastAsia="en-US" w:bidi="ar-SA"/>
        </w:rPr>
      </w:pPr>
    </w:p>
    <w:p w14:paraId="2CB78509" w14:textId="77777777" w:rsidR="00522627" w:rsidRDefault="00522627" w:rsidP="000A629D">
      <w:pPr>
        <w:pStyle w:val="Mdeck2authoraffiliation"/>
        <w:spacing w:line="240" w:lineRule="auto"/>
        <w:ind w:left="0" w:firstLine="0"/>
        <w:rPr>
          <w:rFonts w:eastAsiaTheme="minorEastAsia"/>
          <w:snapToGrid/>
          <w:color w:val="auto"/>
          <w:szCs w:val="24"/>
          <w:lang w:eastAsia="en-US" w:bidi="ar-SA"/>
        </w:rPr>
      </w:pPr>
    </w:p>
    <w:p w14:paraId="7B42F619" w14:textId="53F950A6" w:rsidR="00B725B3" w:rsidRDefault="000A629D" w:rsidP="000A629D">
      <w:pPr>
        <w:pStyle w:val="Mdeck2authoraffiliation"/>
        <w:spacing w:line="240" w:lineRule="auto"/>
        <w:ind w:left="0" w:firstLine="0"/>
        <w:rPr>
          <w:rFonts w:eastAsiaTheme="minorEastAsia"/>
          <w:snapToGrid/>
          <w:color w:val="auto"/>
          <w:szCs w:val="24"/>
          <w:lang w:eastAsia="en-US" w:bidi="ar-SA"/>
        </w:rPr>
      </w:pPr>
      <w:r w:rsidRPr="000A629D">
        <w:rPr>
          <w:rFonts w:eastAsiaTheme="minorEastAsia"/>
          <w:snapToGrid/>
          <w:color w:val="auto"/>
          <w:szCs w:val="24"/>
          <w:lang w:eastAsia="en-US" w:bidi="ar-SA"/>
        </w:rPr>
        <w:t xml:space="preserve">This manuscript has been authored by UT-Battelle, LLC under Contract No. </w:t>
      </w:r>
      <w:proofErr w:type="gramStart"/>
      <w:r w:rsidRPr="000A629D">
        <w:rPr>
          <w:rFonts w:eastAsiaTheme="minorEastAsia"/>
          <w:snapToGrid/>
          <w:color w:val="auto"/>
          <w:szCs w:val="24"/>
          <w:lang w:eastAsia="en-US" w:bidi="ar-SA"/>
        </w:rPr>
        <w:t>DE-AC05-00OR22725 with the US Department of Energy.</w:t>
      </w:r>
      <w:proofErr w:type="gramEnd"/>
      <w:r w:rsidRPr="000A629D">
        <w:rPr>
          <w:rFonts w:eastAsiaTheme="minorEastAsia"/>
          <w:snapToGrid/>
          <w:color w:val="auto"/>
          <w:szCs w:val="24"/>
          <w:lang w:eastAsia="en-US" w:bidi="ar-SA"/>
        </w:rPr>
        <w:t xml:space="preserve"> The United States Government retains and the publisher, by accepting the article for publication, acknowledges that the United States Government retains a non-exclusive, paid-up, irrevocable, </w:t>
      </w:r>
      <w:proofErr w:type="gramStart"/>
      <w:r w:rsidRPr="000A629D">
        <w:rPr>
          <w:rFonts w:eastAsiaTheme="minorEastAsia"/>
          <w:snapToGrid/>
          <w:color w:val="auto"/>
          <w:szCs w:val="24"/>
          <w:lang w:eastAsia="en-US" w:bidi="ar-SA"/>
        </w:rPr>
        <w:t>world-wide</w:t>
      </w:r>
      <w:proofErr w:type="gramEnd"/>
      <w:r w:rsidRPr="000A629D">
        <w:rPr>
          <w:rFonts w:eastAsiaTheme="minorEastAsia"/>
          <w:snapToGrid/>
          <w:color w:val="auto"/>
          <w:szCs w:val="24"/>
          <w:lang w:eastAsia="en-US" w:bidi="ar-SA"/>
        </w:rPr>
        <w:t xml:space="preserve"> license to publish or reproduce the published form of this manuscript, or allow others to do so, for United States Government purposes. The Department of Energy will provide public access to these results of federally sponsored research in accordance with the DOE Public Access Plan (</w:t>
      </w:r>
      <w:hyperlink r:id="rId10" w:history="1">
        <w:r w:rsidR="001E5D8B" w:rsidRPr="008A1A44">
          <w:rPr>
            <w:rStyle w:val="Hyperlink"/>
            <w:rFonts w:eastAsiaTheme="minorEastAsia"/>
            <w:snapToGrid/>
            <w:szCs w:val="24"/>
            <w:lang w:eastAsia="en-US" w:bidi="ar-SA"/>
          </w:rPr>
          <w:t>http://energy.gov/downloads/doe-public-access-plan</w:t>
        </w:r>
      </w:hyperlink>
      <w:r w:rsidRPr="000A629D">
        <w:rPr>
          <w:rFonts w:eastAsiaTheme="minorEastAsia"/>
          <w:snapToGrid/>
          <w:color w:val="auto"/>
          <w:szCs w:val="24"/>
          <w:lang w:eastAsia="en-US" w:bidi="ar-SA"/>
        </w:rPr>
        <w:t>).</w:t>
      </w:r>
    </w:p>
    <w:p w14:paraId="074BF3E2" w14:textId="77777777" w:rsidR="001E5D8B" w:rsidRPr="000A629D" w:rsidRDefault="001E5D8B" w:rsidP="000A629D">
      <w:pPr>
        <w:pStyle w:val="Mdeck2authoraffiliation"/>
        <w:spacing w:line="240" w:lineRule="auto"/>
        <w:ind w:left="0" w:firstLine="0"/>
        <w:rPr>
          <w:rFonts w:eastAsiaTheme="minorEastAsia"/>
          <w:snapToGrid/>
          <w:color w:val="auto"/>
          <w:szCs w:val="24"/>
          <w:lang w:eastAsia="en-US" w:bidi="ar-SA"/>
        </w:rPr>
      </w:pPr>
    </w:p>
    <w:p w14:paraId="0FCC73D9" w14:textId="58120FBA" w:rsidR="00B725B3" w:rsidRPr="00DD39FD" w:rsidRDefault="00B725B3" w:rsidP="00891CDC">
      <w:pPr>
        <w:spacing w:line="480" w:lineRule="auto"/>
        <w:jc w:val="both"/>
        <w:rPr>
          <w:rPrChange w:id="0" w:author="Jiafu Mao" w:date="2015-09-10T21:30:00Z">
            <w:rPr>
              <w:rFonts w:ascii="Times New Roman" w:hAnsi="Times New Roman"/>
            </w:rPr>
          </w:rPrChange>
        </w:rPr>
      </w:pPr>
      <w:r w:rsidRPr="00D545B2">
        <w:rPr>
          <w:rFonts w:ascii="Times New Roman" w:hAnsi="Times New Roman"/>
          <w:b/>
          <w:bCs/>
          <w:sz w:val="28"/>
          <w:szCs w:val="28"/>
        </w:rPr>
        <w:lastRenderedPageBreak/>
        <w:t>Abstract</w:t>
      </w:r>
      <w:r w:rsidR="00BD6126">
        <w:rPr>
          <w:rFonts w:ascii="Times New Roman" w:hAnsi="Times New Roman"/>
          <w:b/>
          <w:bCs/>
          <w:sz w:val="28"/>
          <w:szCs w:val="28"/>
        </w:rPr>
        <w:t>.</w:t>
      </w:r>
      <w:r>
        <w:rPr>
          <w:rFonts w:ascii="Times New Roman" w:hAnsi="Times New Roman"/>
        </w:rPr>
        <w:t xml:space="preserve"> Carbon </w:t>
      </w:r>
      <w:r w:rsidR="00CC2058">
        <w:rPr>
          <w:rFonts w:ascii="Times New Roman" w:hAnsi="Times New Roman"/>
        </w:rPr>
        <w:t>allocation</w:t>
      </w:r>
      <w:r>
        <w:rPr>
          <w:rFonts w:ascii="Times New Roman" w:hAnsi="Times New Roman"/>
        </w:rPr>
        <w:t xml:space="preserve"> and flow through ec</w:t>
      </w:r>
      <w:r w:rsidR="00787CFA">
        <w:rPr>
          <w:rFonts w:ascii="Times New Roman" w:hAnsi="Times New Roman"/>
        </w:rPr>
        <w:t>osystems regulate</w:t>
      </w:r>
      <w:r w:rsidR="00143505">
        <w:rPr>
          <w:rFonts w:ascii="Times New Roman" w:hAnsi="Times New Roman"/>
        </w:rPr>
        <w:t xml:space="preserve"> land surface</w:t>
      </w:r>
      <w:del w:id="1" w:author="Jiafu Mao" w:date="2015-09-10T21:30:00Z">
        <w:r w:rsidR="00143505">
          <w:rPr>
            <w:rFonts w:ascii="Times New Roman" w:hAnsi="Times New Roman"/>
          </w:rPr>
          <w:delText xml:space="preserve"> </w:delText>
        </w:r>
      </w:del>
      <w:r w:rsidR="00143505">
        <w:rPr>
          <w:rFonts w:ascii="Times New Roman" w:hAnsi="Times New Roman"/>
        </w:rPr>
        <w:t>–</w:t>
      </w:r>
      <w:r>
        <w:rPr>
          <w:rFonts w:ascii="Times New Roman" w:hAnsi="Times New Roman"/>
        </w:rPr>
        <w:t>atmosphere CO</w:t>
      </w:r>
      <w:r w:rsidRPr="00654D5B">
        <w:rPr>
          <w:rFonts w:ascii="Times New Roman" w:hAnsi="Times New Roman"/>
          <w:vertAlign w:val="subscript"/>
        </w:rPr>
        <w:t>2</w:t>
      </w:r>
      <w:r>
        <w:rPr>
          <w:rFonts w:ascii="Times New Roman" w:hAnsi="Times New Roman"/>
        </w:rPr>
        <w:t xml:space="preserve"> exchange and thus is a key, albeit uncertain</w:t>
      </w:r>
      <w:r w:rsidR="004C1270">
        <w:rPr>
          <w:rFonts w:ascii="Times New Roman" w:hAnsi="Times New Roman"/>
        </w:rPr>
        <w:t>,</w:t>
      </w:r>
      <w:r>
        <w:rPr>
          <w:rFonts w:ascii="Times New Roman" w:hAnsi="Times New Roman"/>
        </w:rPr>
        <w:t xml:space="preserve"> component of mechanistic models. </w:t>
      </w:r>
      <w:r w:rsidRPr="000548B2">
        <w:rPr>
          <w:rFonts w:ascii="Times New Roman" w:eastAsia="Times New Roman" w:hAnsi="Times New Roman"/>
          <w:snapToGrid w:val="0"/>
          <w:lang w:eastAsia="de-DE" w:bidi="en-US"/>
        </w:rPr>
        <w:t>The Partitioning in Trees and Soil (</w:t>
      </w:r>
      <w:proofErr w:type="spellStart"/>
      <w:r w:rsidRPr="000548B2">
        <w:rPr>
          <w:rFonts w:ascii="Times New Roman" w:eastAsia="Times New Roman" w:hAnsi="Times New Roman"/>
          <w:snapToGrid w:val="0"/>
          <w:lang w:eastAsia="de-DE" w:bidi="en-US"/>
        </w:rPr>
        <w:t>PiTS</w:t>
      </w:r>
      <w:proofErr w:type="spellEnd"/>
      <w:r w:rsidRPr="000548B2">
        <w:rPr>
          <w:rFonts w:ascii="Times New Roman" w:eastAsia="Times New Roman" w:hAnsi="Times New Roman"/>
          <w:snapToGrid w:val="0"/>
          <w:lang w:eastAsia="de-DE" w:bidi="en-US"/>
        </w:rPr>
        <w:t>) experiment</w:t>
      </w:r>
      <w:r>
        <w:rPr>
          <w:rFonts w:ascii="Times New Roman" w:eastAsia="Times New Roman" w:hAnsi="Times New Roman"/>
          <w:snapToGrid w:val="0"/>
          <w:lang w:eastAsia="de-DE" w:bidi="en-US"/>
        </w:rPr>
        <w:t>-model</w:t>
      </w:r>
      <w:r w:rsidRPr="000548B2">
        <w:rPr>
          <w:rFonts w:ascii="Times New Roman" w:eastAsia="Times New Roman" w:hAnsi="Times New Roman"/>
          <w:snapToGrid w:val="0"/>
          <w:lang w:eastAsia="de-DE" w:bidi="en-US"/>
        </w:rPr>
        <w:t xml:space="preserve"> </w:t>
      </w:r>
      <w:r>
        <w:rPr>
          <w:rFonts w:ascii="Times New Roman" w:eastAsia="Times New Roman" w:hAnsi="Times New Roman"/>
          <w:snapToGrid w:val="0"/>
          <w:lang w:eastAsia="de-DE" w:bidi="en-US"/>
        </w:rPr>
        <w:t>p</w:t>
      </w:r>
      <w:r w:rsidR="00E83997">
        <w:rPr>
          <w:rFonts w:ascii="Times New Roman" w:eastAsia="Times New Roman" w:hAnsi="Times New Roman"/>
          <w:snapToGrid w:val="0"/>
          <w:lang w:eastAsia="de-DE" w:bidi="en-US"/>
        </w:rPr>
        <w:t>roject tracked carbon</w:t>
      </w:r>
      <w:r w:rsidRPr="000548B2">
        <w:rPr>
          <w:rFonts w:ascii="Times New Roman" w:eastAsia="Times New Roman" w:hAnsi="Times New Roman"/>
          <w:snapToGrid w:val="0"/>
          <w:lang w:eastAsia="de-DE" w:bidi="en-US"/>
        </w:rPr>
        <w:t xml:space="preserve"> </w:t>
      </w:r>
      <w:r w:rsidR="00CC2058">
        <w:rPr>
          <w:rFonts w:ascii="Times New Roman" w:eastAsia="Times New Roman" w:hAnsi="Times New Roman"/>
          <w:snapToGrid w:val="0"/>
          <w:lang w:eastAsia="de-DE" w:bidi="en-US"/>
        </w:rPr>
        <w:t>allocation</w:t>
      </w:r>
      <w:r w:rsidRPr="000548B2">
        <w:rPr>
          <w:rFonts w:ascii="Times New Roman" w:eastAsia="Times New Roman" w:hAnsi="Times New Roman"/>
          <w:snapToGrid w:val="0"/>
          <w:lang w:eastAsia="de-DE" w:bidi="en-US"/>
        </w:rPr>
        <w:t xml:space="preserve"> through a young </w:t>
      </w:r>
      <w:proofErr w:type="spellStart"/>
      <w:r w:rsidRPr="00B75E26">
        <w:rPr>
          <w:rFonts w:ascii="Times New Roman" w:eastAsia="Times New Roman" w:hAnsi="Times New Roman"/>
          <w:i/>
          <w:snapToGrid w:val="0"/>
          <w:lang w:eastAsia="de-DE" w:bidi="en-US"/>
        </w:rPr>
        <w:t>Pinus</w:t>
      </w:r>
      <w:proofErr w:type="spellEnd"/>
      <w:r w:rsidRPr="00B75E26">
        <w:rPr>
          <w:rFonts w:ascii="Times New Roman" w:eastAsia="Times New Roman" w:hAnsi="Times New Roman"/>
          <w:i/>
          <w:snapToGrid w:val="0"/>
          <w:lang w:eastAsia="de-DE" w:bidi="en-US"/>
        </w:rPr>
        <w:t xml:space="preserve"> </w:t>
      </w:r>
      <w:proofErr w:type="spellStart"/>
      <w:r w:rsidRPr="00B75E26">
        <w:rPr>
          <w:rFonts w:ascii="Times New Roman" w:eastAsia="Times New Roman" w:hAnsi="Times New Roman"/>
          <w:i/>
          <w:snapToGrid w:val="0"/>
          <w:lang w:eastAsia="de-DE" w:bidi="en-US"/>
        </w:rPr>
        <w:t>taeda</w:t>
      </w:r>
      <w:proofErr w:type="spellEnd"/>
      <w:r w:rsidRPr="00DD39FD">
        <w:rPr>
          <w:rFonts w:ascii="Times New Roman" w:eastAsia="Times New Roman" w:hAnsi="Times New Roman"/>
          <w:snapToGrid w:val="0"/>
          <w:lang w:eastAsia="de-DE" w:bidi="en-US"/>
        </w:rPr>
        <w:t xml:space="preserve"> stand following </w:t>
      </w:r>
      <w:proofErr w:type="gramStart"/>
      <w:r w:rsidRPr="00DD39FD">
        <w:rPr>
          <w:rFonts w:ascii="Times New Roman" w:eastAsia="Times New Roman" w:hAnsi="Times New Roman"/>
          <w:snapToGrid w:val="0"/>
          <w:lang w:eastAsia="de-DE" w:bidi="en-US"/>
        </w:rPr>
        <w:t>pulse-labeling</w:t>
      </w:r>
      <w:proofErr w:type="gramEnd"/>
      <w:r w:rsidRPr="00DD39FD">
        <w:rPr>
          <w:rFonts w:ascii="Times New Roman" w:eastAsia="Times New Roman" w:hAnsi="Times New Roman"/>
          <w:snapToGrid w:val="0"/>
          <w:lang w:eastAsia="de-DE" w:bidi="en-US"/>
        </w:rPr>
        <w:t xml:space="preserve"> with </w:t>
      </w:r>
      <w:r w:rsidRPr="00DD39FD">
        <w:rPr>
          <w:rFonts w:ascii="Times New Roman" w:eastAsia="Times New Roman" w:hAnsi="Times New Roman"/>
          <w:snapToGrid w:val="0"/>
          <w:vertAlign w:val="superscript"/>
          <w:lang w:eastAsia="de-DE" w:bidi="en-US"/>
        </w:rPr>
        <w:t>13</w:t>
      </w:r>
      <w:r w:rsidRPr="00DD39FD">
        <w:rPr>
          <w:rFonts w:ascii="Times New Roman" w:eastAsia="Times New Roman" w:hAnsi="Times New Roman"/>
          <w:snapToGrid w:val="0"/>
          <w:lang w:eastAsia="de-DE" w:bidi="en-US"/>
        </w:rPr>
        <w:t>CO</w:t>
      </w:r>
      <w:r w:rsidRPr="00DD39FD">
        <w:rPr>
          <w:rFonts w:ascii="Times New Roman" w:eastAsia="Times New Roman" w:hAnsi="Times New Roman"/>
          <w:snapToGrid w:val="0"/>
          <w:vertAlign w:val="subscript"/>
          <w:lang w:eastAsia="de-DE" w:bidi="en-US"/>
        </w:rPr>
        <w:t>2</w:t>
      </w:r>
      <w:r w:rsidRPr="00DD39FD">
        <w:rPr>
          <w:rFonts w:ascii="Times New Roman" w:eastAsia="Times New Roman" w:hAnsi="Times New Roman"/>
          <w:snapToGrid w:val="0"/>
          <w:lang w:eastAsia="de-DE" w:bidi="en-US"/>
        </w:rPr>
        <w:t xml:space="preserve"> and two levels of shading. The field component of this project provided process-oriented data that was used to evaluate and improve terrestrial biosphere model simulations of rapid shifts in carbon </w:t>
      </w:r>
      <w:r w:rsidR="00CC2058">
        <w:rPr>
          <w:rFonts w:ascii="Times New Roman" w:eastAsia="Times New Roman" w:hAnsi="Times New Roman"/>
          <w:snapToGrid w:val="0"/>
          <w:lang w:eastAsia="de-DE" w:bidi="en-US"/>
        </w:rPr>
        <w:t>allocation</w:t>
      </w:r>
      <w:r w:rsidRPr="00DD39FD">
        <w:rPr>
          <w:rFonts w:ascii="Times New Roman" w:eastAsia="Times New Roman" w:hAnsi="Times New Roman"/>
          <w:snapToGrid w:val="0"/>
          <w:lang w:eastAsia="de-DE" w:bidi="en-US"/>
        </w:rPr>
        <w:t xml:space="preserve"> and hydrological dynamics under varying environmental conditions. Here we tested the performance of the Community Land Model version 4 (CLM4) in capturing short-term carbon and water dynamics in relation to manipulative shading treatments, and the timing and magnitude of carbon fluxes through various compartments of the ecosystem. </w:t>
      </w:r>
      <w:del w:id="2" w:author="Jiafu Mao" w:date="2015-09-10T21:30:00Z">
        <w:r w:rsidR="00B75E26">
          <w:rPr>
            <w:rFonts w:ascii="Times New Roman" w:eastAsia="Times New Roman" w:hAnsi="Times New Roman"/>
            <w:snapToGrid w:val="0"/>
            <w:lang w:eastAsia="de-DE" w:bidi="en-US"/>
          </w:rPr>
          <w:delText>For</w:delText>
        </w:r>
        <w:r w:rsidRPr="00DD39FD">
          <w:rPr>
            <w:rFonts w:ascii="Times New Roman" w:eastAsia="Times New Roman" w:hAnsi="Times New Roman"/>
            <w:snapToGrid w:val="0"/>
            <w:lang w:eastAsia="de-DE" w:bidi="en-US"/>
          </w:rPr>
          <w:delText xml:space="preserve"> CLM4 to closely simulate pretreatment conditions, we</w:delText>
        </w:r>
      </w:del>
      <w:ins w:id="3" w:author="Jiafu Mao" w:date="2015-09-10T21:30:00Z">
        <w:r w:rsidR="002F0D3A">
          <w:rPr>
            <w:rFonts w:ascii="Times New Roman" w:eastAsia="Times New Roman" w:hAnsi="Times New Roman"/>
            <w:snapToGrid w:val="0"/>
            <w:lang w:eastAsia="de-DE" w:bidi="en-US"/>
          </w:rPr>
          <w:t>When</w:t>
        </w:r>
      </w:ins>
      <w:r w:rsidR="002F0D3A">
        <w:rPr>
          <w:rFonts w:ascii="Times New Roman" w:eastAsia="Times New Roman" w:hAnsi="Times New Roman"/>
          <w:snapToGrid w:val="0"/>
          <w:lang w:eastAsia="de-DE" w:bidi="en-US"/>
        </w:rPr>
        <w:t xml:space="preserve"> calibrated </w:t>
      </w:r>
      <w:del w:id="4" w:author="Jiafu Mao" w:date="2015-09-10T21:30:00Z">
        <w:r w:rsidRPr="00DD39FD">
          <w:rPr>
            <w:rFonts w:ascii="Times New Roman" w:eastAsia="Times New Roman" w:hAnsi="Times New Roman"/>
            <w:snapToGrid w:val="0"/>
            <w:lang w:eastAsia="de-DE" w:bidi="en-US"/>
          </w:rPr>
          <w:delText xml:space="preserve">select model parameters </w:delText>
        </w:r>
      </w:del>
      <w:r w:rsidR="002F0D3A">
        <w:rPr>
          <w:rFonts w:ascii="Times New Roman" w:eastAsia="Times New Roman" w:hAnsi="Times New Roman"/>
          <w:snapToGrid w:val="0"/>
          <w:lang w:eastAsia="de-DE" w:bidi="en-US"/>
        </w:rPr>
        <w:t xml:space="preserve">with pretreatment </w:t>
      </w:r>
      <w:del w:id="5" w:author="Jiafu Mao" w:date="2015-09-10T21:30:00Z">
        <w:r w:rsidRPr="00DD39FD">
          <w:rPr>
            <w:rFonts w:ascii="Times New Roman" w:eastAsia="Times New Roman" w:hAnsi="Times New Roman"/>
            <w:snapToGrid w:val="0"/>
            <w:lang w:eastAsia="de-DE" w:bidi="en-US"/>
          </w:rPr>
          <w:delText xml:space="preserve">observational data. Compared to CLM4 simulations with default parameters, CLM4 with calibrated model parameters </w:delText>
        </w:r>
      </w:del>
      <w:ins w:id="6" w:author="Jiafu Mao" w:date="2015-09-10T21:30:00Z">
        <w:r w:rsidR="002F0D3A">
          <w:rPr>
            <w:rFonts w:ascii="Times New Roman" w:eastAsia="Times New Roman" w:hAnsi="Times New Roman"/>
            <w:snapToGrid w:val="0"/>
            <w:lang w:eastAsia="de-DE" w:bidi="en-US"/>
          </w:rPr>
          <w:t xml:space="preserve">observations, </w:t>
        </w:r>
        <w:r w:rsidRPr="00DD39FD">
          <w:rPr>
            <w:rFonts w:ascii="Times New Roman" w:eastAsia="Times New Roman" w:hAnsi="Times New Roman"/>
            <w:snapToGrid w:val="0"/>
            <w:lang w:eastAsia="de-DE" w:bidi="en-US"/>
          </w:rPr>
          <w:t xml:space="preserve">CLM4 </w:t>
        </w:r>
      </w:ins>
      <w:r w:rsidR="002F0D3A">
        <w:rPr>
          <w:rFonts w:ascii="Times New Roman" w:eastAsia="Times New Roman" w:hAnsi="Times New Roman"/>
          <w:snapToGrid w:val="0"/>
          <w:lang w:eastAsia="de-DE" w:bidi="en-US"/>
        </w:rPr>
        <w:t xml:space="preserve">was </w:t>
      </w:r>
      <w:del w:id="7" w:author="Jiafu Mao" w:date="2015-09-10T21:30:00Z">
        <w:r w:rsidRPr="00DD39FD">
          <w:rPr>
            <w:rFonts w:ascii="Times New Roman" w:eastAsia="Times New Roman" w:hAnsi="Times New Roman"/>
            <w:snapToGrid w:val="0"/>
            <w:lang w:eastAsia="de-DE" w:bidi="en-US"/>
          </w:rPr>
          <w:delText xml:space="preserve">able to </w:delText>
        </w:r>
        <w:r w:rsidR="00B75E26">
          <w:rPr>
            <w:rFonts w:ascii="Times New Roman" w:eastAsia="Times New Roman" w:hAnsi="Times New Roman"/>
            <w:snapToGrid w:val="0"/>
            <w:lang w:eastAsia="de-DE" w:bidi="en-US"/>
          </w:rPr>
          <w:delText xml:space="preserve">better </w:delText>
        </w:r>
        <w:r w:rsidRPr="00DD39FD">
          <w:rPr>
            <w:rFonts w:ascii="Times New Roman" w:eastAsia="Times New Roman" w:hAnsi="Times New Roman"/>
            <w:snapToGrid w:val="0"/>
            <w:lang w:eastAsia="de-DE" w:bidi="en-US"/>
          </w:rPr>
          <w:delText>simulate pretreatment vegetation carbon pools, light response curves</w:delText>
        </w:r>
      </w:del>
      <w:ins w:id="8" w:author="Jiafu Mao" w:date="2015-09-10T21:30:00Z">
        <w:r w:rsidR="002F0D3A">
          <w:rPr>
            <w:rFonts w:ascii="Times New Roman" w:eastAsia="Times New Roman" w:hAnsi="Times New Roman"/>
            <w:snapToGrid w:val="0"/>
            <w:lang w:eastAsia="de-DE" w:bidi="en-US"/>
          </w:rPr>
          <w:t>capable of c</w:t>
        </w:r>
        <w:r w:rsidRPr="00DD39FD">
          <w:rPr>
            <w:rFonts w:ascii="Times New Roman" w:eastAsia="Times New Roman" w:hAnsi="Times New Roman"/>
            <w:snapToGrid w:val="0"/>
            <w:lang w:eastAsia="de-DE" w:bidi="en-US"/>
          </w:rPr>
          <w:t>losely simulat</w:t>
        </w:r>
        <w:r w:rsidR="002F0D3A">
          <w:rPr>
            <w:rFonts w:ascii="Times New Roman" w:eastAsia="Times New Roman" w:hAnsi="Times New Roman"/>
            <w:snapToGrid w:val="0"/>
            <w:lang w:eastAsia="de-DE" w:bidi="en-US"/>
          </w:rPr>
          <w:t>ing</w:t>
        </w:r>
        <w:r w:rsidRPr="00DD39FD">
          <w:rPr>
            <w:rFonts w:ascii="Times New Roman" w:eastAsia="Times New Roman" w:hAnsi="Times New Roman"/>
            <w:snapToGrid w:val="0"/>
            <w:lang w:eastAsia="de-DE" w:bidi="en-US"/>
          </w:rPr>
          <w:t xml:space="preserve"> </w:t>
        </w:r>
        <w:r w:rsidR="002F0D3A">
          <w:rPr>
            <w:rFonts w:ascii="Times New Roman" w:eastAsia="Times New Roman" w:hAnsi="Times New Roman"/>
            <w:snapToGrid w:val="0"/>
            <w:lang w:eastAsia="de-DE" w:bidi="en-US"/>
          </w:rPr>
          <w:t xml:space="preserve">stand-level biomass, </w:t>
        </w:r>
        <w:r w:rsidR="00F27C82">
          <w:rPr>
            <w:rFonts w:ascii="Times New Roman" w:eastAsia="Times New Roman" w:hAnsi="Times New Roman"/>
            <w:snapToGrid w:val="0"/>
            <w:lang w:eastAsia="de-DE" w:bidi="en-US"/>
          </w:rPr>
          <w:t>transpiration, leaf-level photosynthesis</w:t>
        </w:r>
      </w:ins>
      <w:r w:rsidR="002F0D3A">
        <w:rPr>
          <w:rFonts w:ascii="Times New Roman" w:eastAsia="Times New Roman" w:hAnsi="Times New Roman"/>
          <w:snapToGrid w:val="0"/>
          <w:lang w:eastAsia="de-DE" w:bidi="en-US"/>
        </w:rPr>
        <w:t xml:space="preserve">, and </w:t>
      </w:r>
      <w:del w:id="9" w:author="Jiafu Mao" w:date="2015-09-10T21:30:00Z">
        <w:r w:rsidRPr="00DD39FD">
          <w:rPr>
            <w:rFonts w:ascii="Times New Roman" w:eastAsia="Times New Roman" w:hAnsi="Times New Roman"/>
            <w:snapToGrid w:val="0"/>
            <w:lang w:eastAsia="de-DE" w:bidi="en-US"/>
          </w:rPr>
          <w:delText>other initial states and fluxes of carbon and water.</w:delText>
        </w:r>
      </w:del>
      <w:ins w:id="10" w:author="Jiafu Mao" w:date="2015-09-10T21:30:00Z">
        <w:r w:rsidR="002F0D3A">
          <w:rPr>
            <w:rFonts w:ascii="Times New Roman" w:eastAsia="Times New Roman" w:hAnsi="Times New Roman"/>
            <w:snapToGrid w:val="0"/>
            <w:lang w:eastAsia="de-DE" w:bidi="en-US"/>
          </w:rPr>
          <w:t xml:space="preserve">pre-labeling </w:t>
        </w:r>
        <w:r w:rsidR="002F0D3A" w:rsidRPr="00B830CE">
          <w:rPr>
            <w:rFonts w:ascii="Times New Roman" w:eastAsia="Times New Roman" w:hAnsi="Times New Roman"/>
            <w:snapToGrid w:val="0"/>
            <w:vertAlign w:val="superscript"/>
            <w:lang w:eastAsia="de-DE" w:bidi="en-US"/>
          </w:rPr>
          <w:t>13</w:t>
        </w:r>
        <w:r w:rsidR="002F0D3A">
          <w:rPr>
            <w:rFonts w:ascii="Times New Roman" w:eastAsia="Times New Roman" w:hAnsi="Times New Roman"/>
            <w:snapToGrid w:val="0"/>
            <w:lang w:eastAsia="de-DE" w:bidi="en-US"/>
          </w:rPr>
          <w:t>C values</w:t>
        </w:r>
        <w:r w:rsidRPr="00DD39FD">
          <w:rPr>
            <w:rFonts w:ascii="Times New Roman" w:eastAsia="Times New Roman" w:hAnsi="Times New Roman"/>
            <w:snapToGrid w:val="0"/>
            <w:lang w:eastAsia="de-DE" w:bidi="en-US"/>
          </w:rPr>
          <w:t>.</w:t>
        </w:r>
      </w:ins>
      <w:r w:rsidRPr="00DD39FD">
        <w:rPr>
          <w:rFonts w:ascii="Times New Roman" w:eastAsia="Times New Roman" w:hAnsi="Times New Roman"/>
          <w:snapToGrid w:val="0"/>
          <w:lang w:eastAsia="de-DE" w:bidi="en-US"/>
        </w:rPr>
        <w:t xml:space="preserve"> Over </w:t>
      </w:r>
      <w:del w:id="11" w:author="Jiafu Mao" w:date="2015-09-10T21:30:00Z">
        <w:r w:rsidRPr="00DD39FD">
          <w:rPr>
            <w:rFonts w:ascii="Times New Roman" w:eastAsia="Times New Roman" w:hAnsi="Times New Roman"/>
            <w:snapToGrid w:val="0"/>
            <w:lang w:eastAsia="de-DE" w:bidi="en-US"/>
          </w:rPr>
          <w:delText>a</w:delText>
        </w:r>
      </w:del>
      <w:ins w:id="12" w:author="Jiafu Mao" w:date="2015-09-10T21:30:00Z">
        <w:r w:rsidR="002F0D3A">
          <w:rPr>
            <w:rFonts w:ascii="Times New Roman" w:eastAsia="Times New Roman" w:hAnsi="Times New Roman"/>
            <w:snapToGrid w:val="0"/>
            <w:lang w:eastAsia="de-DE" w:bidi="en-US"/>
          </w:rPr>
          <w:t>the</w:t>
        </w:r>
      </w:ins>
      <w:r w:rsidRPr="00DD39FD">
        <w:rPr>
          <w:rFonts w:ascii="Times New Roman" w:eastAsia="Times New Roman" w:hAnsi="Times New Roman"/>
          <w:snapToGrid w:val="0"/>
          <w:lang w:eastAsia="de-DE" w:bidi="en-US"/>
        </w:rPr>
        <w:t xml:space="preserve"> 3-week treatment period,</w:t>
      </w:r>
      <w:del w:id="13" w:author="Jiafu Mao" w:date="2015-09-10T21:30:00Z">
        <w:r w:rsidRPr="00DD39FD">
          <w:rPr>
            <w:rFonts w:ascii="Times New Roman" w:eastAsia="Times New Roman" w:hAnsi="Times New Roman"/>
            <w:snapToGrid w:val="0"/>
            <w:lang w:eastAsia="de-DE" w:bidi="en-US"/>
          </w:rPr>
          <w:delText xml:space="preserve"> the calibrated</w:delText>
        </w:r>
      </w:del>
      <w:r w:rsidRPr="00DD39FD">
        <w:rPr>
          <w:rFonts w:ascii="Times New Roman" w:eastAsia="Times New Roman" w:hAnsi="Times New Roman"/>
          <w:snapToGrid w:val="0"/>
          <w:lang w:eastAsia="de-DE" w:bidi="en-US"/>
        </w:rPr>
        <w:t xml:space="preserve"> CLM4 generally reproduced the impacts of shading on average soil moisture at 15-95 cm depth, </w:t>
      </w:r>
      <w:r w:rsidR="004D3623" w:rsidRPr="00DD39FD">
        <w:rPr>
          <w:rFonts w:ascii="Times New Roman" w:hAnsi="Times New Roman"/>
        </w:rPr>
        <w:t>transpiration</w:t>
      </w:r>
      <w:r w:rsidRPr="00DD39FD">
        <w:rPr>
          <w:rFonts w:ascii="Times New Roman" w:eastAsia="Times New Roman" w:hAnsi="Times New Roman"/>
          <w:snapToGrid w:val="0"/>
          <w:lang w:eastAsia="de-DE" w:bidi="en-US"/>
        </w:rPr>
        <w:t>, relative change in stem carbon, and soil CO</w:t>
      </w:r>
      <w:r w:rsidRPr="00DD39FD">
        <w:rPr>
          <w:rFonts w:ascii="Times New Roman" w:eastAsia="Times New Roman" w:hAnsi="Times New Roman"/>
          <w:snapToGrid w:val="0"/>
          <w:vertAlign w:val="subscript"/>
          <w:lang w:eastAsia="de-DE" w:bidi="en-US"/>
        </w:rPr>
        <w:t>2</w:t>
      </w:r>
      <w:r w:rsidRPr="00DD39FD">
        <w:rPr>
          <w:rFonts w:ascii="Times New Roman" w:eastAsia="Times New Roman" w:hAnsi="Times New Roman"/>
          <w:snapToGrid w:val="0"/>
          <w:lang w:eastAsia="de-DE" w:bidi="en-US"/>
        </w:rPr>
        <w:t xml:space="preserve"> efflux rate, although some discrepancies in the estimation of magnitudes and temporal evolutions existed. </w:t>
      </w:r>
      <w:del w:id="14" w:author="Jiafu Mao" w:date="2015-09-10T21:30:00Z">
        <w:r w:rsidRPr="00DD39FD">
          <w:rPr>
            <w:rFonts w:ascii="Times New Roman" w:eastAsia="Times New Roman" w:hAnsi="Times New Roman"/>
            <w:snapToGrid w:val="0"/>
            <w:lang w:eastAsia="de-DE" w:bidi="en-US"/>
          </w:rPr>
          <w:delText>CLM4, however, was not able</w:delText>
        </w:r>
      </w:del>
      <w:ins w:id="15" w:author="Jiafu Mao" w:date="2015-09-10T21:30:00Z">
        <w:r w:rsidR="002F0D3A">
          <w:rPr>
            <w:rFonts w:ascii="Times New Roman" w:eastAsia="Times New Roman" w:hAnsi="Times New Roman"/>
            <w:snapToGrid w:val="0"/>
            <w:lang w:eastAsia="de-DE" w:bidi="en-US"/>
          </w:rPr>
          <w:t xml:space="preserve">However, the calibrated version of </w:t>
        </w:r>
        <w:r w:rsidRPr="00DD39FD">
          <w:rPr>
            <w:rFonts w:ascii="Times New Roman" w:eastAsia="Times New Roman" w:hAnsi="Times New Roman"/>
            <w:snapToGrid w:val="0"/>
            <w:lang w:eastAsia="de-DE" w:bidi="en-US"/>
          </w:rPr>
          <w:t xml:space="preserve">CLM4 </w:t>
        </w:r>
        <w:r w:rsidR="002F0D3A">
          <w:rPr>
            <w:rFonts w:ascii="Times New Roman" w:eastAsia="Times New Roman" w:hAnsi="Times New Roman"/>
            <w:snapToGrid w:val="0"/>
            <w:lang w:eastAsia="de-DE" w:bidi="en-US"/>
          </w:rPr>
          <w:t>lacked the model structure</w:t>
        </w:r>
      </w:ins>
      <w:r w:rsidR="002F0D3A">
        <w:rPr>
          <w:rFonts w:ascii="Times New Roman" w:eastAsia="Times New Roman" w:hAnsi="Times New Roman"/>
          <w:snapToGrid w:val="0"/>
          <w:lang w:eastAsia="de-DE" w:bidi="en-US"/>
        </w:rPr>
        <w:t xml:space="preserve"> to</w:t>
      </w:r>
      <w:r w:rsidRPr="00DD39FD">
        <w:rPr>
          <w:rFonts w:ascii="Times New Roman" w:eastAsia="Times New Roman" w:hAnsi="Times New Roman"/>
          <w:snapToGrid w:val="0"/>
          <w:lang w:eastAsia="de-DE" w:bidi="en-US"/>
        </w:rPr>
        <w:t xml:space="preserve"> track the progression of the </w:t>
      </w:r>
      <w:r w:rsidRPr="00DD39FD">
        <w:rPr>
          <w:rFonts w:ascii="Times New Roman" w:eastAsia="Times New Roman" w:hAnsi="Times New Roman"/>
          <w:snapToGrid w:val="0"/>
          <w:vertAlign w:val="superscript"/>
          <w:lang w:eastAsia="de-DE" w:bidi="en-US"/>
        </w:rPr>
        <w:t>13</w:t>
      </w:r>
      <w:r w:rsidRPr="00DD39FD">
        <w:rPr>
          <w:rFonts w:ascii="Times New Roman" w:eastAsia="Times New Roman" w:hAnsi="Times New Roman"/>
          <w:snapToGrid w:val="0"/>
          <w:lang w:eastAsia="de-DE" w:bidi="en-US"/>
        </w:rPr>
        <w:t>CO</w:t>
      </w:r>
      <w:r w:rsidRPr="00DD39FD">
        <w:rPr>
          <w:rFonts w:ascii="Times New Roman" w:eastAsia="Times New Roman" w:hAnsi="Times New Roman"/>
          <w:snapToGrid w:val="0"/>
          <w:vertAlign w:val="subscript"/>
          <w:lang w:eastAsia="de-DE" w:bidi="en-US"/>
        </w:rPr>
        <w:t>2</w:t>
      </w:r>
      <w:r w:rsidRPr="00DD39FD">
        <w:rPr>
          <w:rFonts w:ascii="Times New Roman" w:eastAsia="Times New Roman" w:hAnsi="Times New Roman"/>
          <w:snapToGrid w:val="0"/>
          <w:lang w:eastAsia="de-DE" w:bidi="en-US"/>
        </w:rPr>
        <w:t xml:space="preserve"> label from the atmosphere through foliage, phloem, roots or surface soil CO</w:t>
      </w:r>
      <w:r w:rsidRPr="00DD39FD">
        <w:rPr>
          <w:rFonts w:ascii="Times New Roman" w:eastAsia="Times New Roman" w:hAnsi="Times New Roman"/>
          <w:snapToGrid w:val="0"/>
          <w:vertAlign w:val="subscript"/>
          <w:lang w:eastAsia="de-DE" w:bidi="en-US"/>
        </w:rPr>
        <w:t>2</w:t>
      </w:r>
      <w:r w:rsidRPr="00DD39FD">
        <w:rPr>
          <w:rFonts w:ascii="Times New Roman" w:eastAsia="Times New Roman" w:hAnsi="Times New Roman"/>
          <w:snapToGrid w:val="0"/>
          <w:lang w:eastAsia="de-DE" w:bidi="en-US"/>
        </w:rPr>
        <w:t xml:space="preserve"> efflux</w:t>
      </w:r>
      <w:del w:id="16" w:author="Jiafu Mao" w:date="2015-09-10T21:30:00Z">
        <w:r w:rsidRPr="00DD39FD">
          <w:rPr>
            <w:rFonts w:ascii="Times New Roman" w:eastAsia="Times New Roman" w:hAnsi="Times New Roman"/>
            <w:snapToGrid w:val="0"/>
            <w:lang w:eastAsia="de-DE" w:bidi="en-US"/>
          </w:rPr>
          <w:delText>, even when optimized model parameters were used.</w:delText>
        </w:r>
      </w:del>
      <w:ins w:id="17" w:author="Jiafu Mao" w:date="2015-09-10T21:30:00Z">
        <w:r w:rsidRPr="00DD39FD">
          <w:rPr>
            <w:rFonts w:ascii="Times New Roman" w:eastAsia="Times New Roman" w:hAnsi="Times New Roman"/>
            <w:snapToGrid w:val="0"/>
            <w:lang w:eastAsia="de-DE" w:bidi="en-US"/>
          </w:rPr>
          <w:t>.</w:t>
        </w:r>
      </w:ins>
      <w:r w:rsidRPr="00DD39FD">
        <w:rPr>
          <w:rFonts w:ascii="Times New Roman" w:eastAsia="Times New Roman" w:hAnsi="Times New Roman"/>
          <w:snapToGrid w:val="0"/>
          <w:lang w:eastAsia="de-DE" w:bidi="en-US"/>
        </w:rPr>
        <w:t xml:space="preserve"> This </w:t>
      </w:r>
      <w:r w:rsidR="00ED6BF1" w:rsidRPr="00DD39FD">
        <w:rPr>
          <w:rFonts w:ascii="Times New Roman" w:eastAsia="Times New Roman" w:hAnsi="Times New Roman"/>
          <w:snapToGrid w:val="0"/>
          <w:lang w:eastAsia="de-DE" w:bidi="en-US"/>
        </w:rPr>
        <w:t>model</w:t>
      </w:r>
      <w:r w:rsidRPr="00DD39FD">
        <w:rPr>
          <w:rFonts w:ascii="Times New Roman" w:eastAsia="Times New Roman" w:hAnsi="Times New Roman"/>
          <w:snapToGrid w:val="0"/>
          <w:lang w:eastAsia="de-DE" w:bidi="en-US"/>
        </w:rPr>
        <w:t xml:space="preserve"> bias arises, in part, from the lack of a short-term non-structural carbohydrate storage pool and progressive timing of within-plant transport</w:t>
      </w:r>
      <w:del w:id="18" w:author="Jiafu Mao" w:date="2015-09-10T21:30:00Z">
        <w:r w:rsidRPr="00DD39FD">
          <w:rPr>
            <w:rFonts w:ascii="Times New Roman" w:eastAsia="Times New Roman" w:hAnsi="Times New Roman"/>
            <w:snapToGrid w:val="0"/>
            <w:lang w:eastAsia="de-DE" w:bidi="en-US"/>
          </w:rPr>
          <w:delText>, thus indicating a need for future work to improve the allocation routines in CLM4. Overall, these types of detailed evaluations of CLM4, paired</w:delText>
        </w:r>
      </w:del>
      <w:ins w:id="19" w:author="Jiafu Mao" w:date="2015-09-10T21:30:00Z">
        <w:r w:rsidRPr="00DD39FD">
          <w:rPr>
            <w:rFonts w:ascii="Times New Roman" w:eastAsia="Times New Roman" w:hAnsi="Times New Roman"/>
            <w:snapToGrid w:val="0"/>
            <w:lang w:eastAsia="de-DE" w:bidi="en-US"/>
          </w:rPr>
          <w:t xml:space="preserve">. </w:t>
        </w:r>
        <w:r w:rsidR="002F0D3A">
          <w:rPr>
            <w:rFonts w:ascii="Times New Roman" w:eastAsia="Times New Roman" w:hAnsi="Times New Roman"/>
            <w:snapToGrid w:val="0"/>
            <w:lang w:eastAsia="de-DE" w:bidi="en-US"/>
          </w:rPr>
          <w:t xml:space="preserve">By confronting </w:t>
        </w:r>
        <w:r w:rsidR="007A33FF">
          <w:rPr>
            <w:rFonts w:ascii="Times New Roman" w:eastAsia="Times New Roman" w:hAnsi="Times New Roman"/>
            <w:snapToGrid w:val="0"/>
            <w:lang w:eastAsia="de-DE" w:bidi="en-US"/>
          </w:rPr>
          <w:t xml:space="preserve">land surface </w:t>
        </w:r>
        <w:r w:rsidR="002F0D3A">
          <w:rPr>
            <w:rFonts w:ascii="Times New Roman" w:eastAsia="Times New Roman" w:hAnsi="Times New Roman"/>
            <w:snapToGrid w:val="0"/>
            <w:lang w:eastAsia="de-DE" w:bidi="en-US"/>
          </w:rPr>
          <w:t>models such as CLM</w:t>
        </w:r>
      </w:ins>
      <w:r w:rsidR="002F0D3A">
        <w:rPr>
          <w:rFonts w:ascii="Times New Roman" w:eastAsia="Times New Roman" w:hAnsi="Times New Roman"/>
          <w:snapToGrid w:val="0"/>
          <w:lang w:eastAsia="de-DE" w:bidi="en-US"/>
        </w:rPr>
        <w:t xml:space="preserve"> with i</w:t>
      </w:r>
      <w:r w:rsidRPr="00DD39FD">
        <w:rPr>
          <w:rFonts w:ascii="Times New Roman" w:eastAsia="Times New Roman" w:hAnsi="Times New Roman"/>
          <w:snapToGrid w:val="0"/>
          <w:lang w:eastAsia="de-DE" w:bidi="en-US"/>
        </w:rPr>
        <w:t>ntensive field manipulations,</w:t>
      </w:r>
      <w:ins w:id="20" w:author="Jiafu Mao" w:date="2015-09-10T21:30:00Z">
        <w:r w:rsidRPr="00DD39FD">
          <w:rPr>
            <w:rFonts w:ascii="Times New Roman" w:eastAsia="Times New Roman" w:hAnsi="Times New Roman"/>
            <w:snapToGrid w:val="0"/>
            <w:lang w:eastAsia="de-DE" w:bidi="en-US"/>
          </w:rPr>
          <w:t xml:space="preserve"> </w:t>
        </w:r>
        <w:r w:rsidR="002F0D3A">
          <w:rPr>
            <w:rFonts w:ascii="Times New Roman" w:eastAsia="Times New Roman" w:hAnsi="Times New Roman"/>
            <w:snapToGrid w:val="0"/>
            <w:lang w:eastAsia="de-DE" w:bidi="en-US"/>
          </w:rPr>
          <w:t>we</w:t>
        </w:r>
      </w:ins>
      <w:r w:rsidR="002F0D3A">
        <w:rPr>
          <w:rFonts w:ascii="Times New Roman" w:eastAsia="Times New Roman" w:hAnsi="Times New Roman"/>
          <w:snapToGrid w:val="0"/>
          <w:lang w:eastAsia="de-DE" w:bidi="en-US"/>
        </w:rPr>
        <w:t xml:space="preserve"> </w:t>
      </w:r>
      <w:r w:rsidRPr="00DD39FD">
        <w:rPr>
          <w:rFonts w:ascii="Times New Roman" w:eastAsia="Times New Roman" w:hAnsi="Times New Roman"/>
          <w:snapToGrid w:val="0"/>
          <w:lang w:eastAsia="de-DE" w:bidi="en-US"/>
        </w:rPr>
        <w:t xml:space="preserve">can help to identify model strengths and weaknesses, model uncertainties, and additional observations necessary for future model development. </w:t>
      </w:r>
    </w:p>
    <w:p w14:paraId="3D3E4EB9" w14:textId="77777777" w:rsidR="00B725B3" w:rsidRPr="00DD39FD" w:rsidRDefault="00B725B3" w:rsidP="00891CDC">
      <w:pPr>
        <w:spacing w:line="480" w:lineRule="auto"/>
        <w:jc w:val="both"/>
        <w:rPr>
          <w:del w:id="21" w:author="Jiafu Mao" w:date="2015-09-10T21:30:00Z"/>
        </w:rPr>
      </w:pPr>
    </w:p>
    <w:p w14:paraId="1B32D25E" w14:textId="77777777" w:rsidR="003F3F8B" w:rsidRPr="00DD39FD" w:rsidRDefault="003F3F8B" w:rsidP="003F3F8B">
      <w:pPr>
        <w:tabs>
          <w:tab w:val="left" w:pos="360"/>
        </w:tabs>
        <w:spacing w:line="480" w:lineRule="auto"/>
        <w:jc w:val="both"/>
        <w:rPr>
          <w:rFonts w:ascii="Times New Roman" w:hAnsi="Times New Roman"/>
          <w:b/>
          <w:bCs/>
          <w:sz w:val="28"/>
          <w:szCs w:val="28"/>
        </w:rPr>
      </w:pPr>
      <w:r w:rsidRPr="00DD39FD">
        <w:rPr>
          <w:rFonts w:ascii="Times New Roman" w:hAnsi="Times New Roman"/>
          <w:b/>
          <w:bCs/>
          <w:sz w:val="28"/>
          <w:szCs w:val="28"/>
        </w:rPr>
        <w:t>1</w:t>
      </w:r>
      <w:r>
        <w:rPr>
          <w:rFonts w:ascii="Times New Roman" w:hAnsi="Times New Roman"/>
          <w:b/>
          <w:bCs/>
          <w:sz w:val="28"/>
          <w:szCs w:val="28"/>
        </w:rPr>
        <w:tab/>
      </w:r>
      <w:r w:rsidRPr="00DD39FD">
        <w:rPr>
          <w:rFonts w:ascii="Times New Roman" w:hAnsi="Times New Roman"/>
          <w:b/>
          <w:bCs/>
          <w:sz w:val="28"/>
          <w:szCs w:val="28"/>
        </w:rPr>
        <w:t xml:space="preserve">Introduction </w:t>
      </w:r>
    </w:p>
    <w:p w14:paraId="557454AE" w14:textId="5FAFD4C5" w:rsidR="00B725B3" w:rsidRPr="00DD39FD" w:rsidRDefault="00B725B3" w:rsidP="00891CDC">
      <w:pPr>
        <w:spacing w:line="480" w:lineRule="auto"/>
        <w:jc w:val="both"/>
        <w:rPr>
          <w:rFonts w:ascii="Times New Roman" w:hAnsi="Times New Roman"/>
        </w:rPr>
      </w:pPr>
      <w:r w:rsidRPr="00DD39FD">
        <w:rPr>
          <w:rFonts w:ascii="Times New Roman" w:hAnsi="Times New Roman"/>
        </w:rPr>
        <w:t xml:space="preserve">Accurate projection of the changing global climate, given a particular scenario of future greenhouse gas emissions or concentrations, is largely determined by adequate representation of mechanistic processes in Earth System Models (ESMs) </w:t>
      </w:r>
      <w:r w:rsidR="00AB7922" w:rsidRPr="00DD39FD">
        <w:rPr>
          <w:rFonts w:ascii="Times New Roman" w:hAnsi="Times New Roman"/>
          <w:noProof/>
        </w:rPr>
        <w:t>(</w:t>
      </w:r>
      <w:r w:rsidRPr="00DD39FD">
        <w:rPr>
          <w:rFonts w:ascii="Times New Roman" w:hAnsi="Times New Roman"/>
          <w:noProof/>
        </w:rPr>
        <w:t>Taylor et al., 2012</w:t>
      </w:r>
      <w:r w:rsidR="00AB7922" w:rsidRPr="00DD39FD">
        <w:rPr>
          <w:rFonts w:ascii="Times New Roman" w:hAnsi="Times New Roman"/>
          <w:noProof/>
        </w:rPr>
        <w:t>)</w:t>
      </w:r>
      <w:r w:rsidRPr="00DD39FD">
        <w:rPr>
          <w:rFonts w:ascii="Times New Roman" w:hAnsi="Times New Roman"/>
        </w:rPr>
        <w:t xml:space="preserve">. Land Surface Models (LSMs) and their associated </w:t>
      </w:r>
      <w:proofErr w:type="spellStart"/>
      <w:r w:rsidRPr="00DD39FD">
        <w:rPr>
          <w:rFonts w:ascii="Times New Roman" w:hAnsi="Times New Roman"/>
        </w:rPr>
        <w:t>biogeophysical</w:t>
      </w:r>
      <w:proofErr w:type="spellEnd"/>
      <w:r w:rsidRPr="00DD39FD">
        <w:rPr>
          <w:rFonts w:ascii="Times New Roman" w:hAnsi="Times New Roman"/>
        </w:rPr>
        <w:t xml:space="preserve"> and biogeochemical parameterizations are key determinants of the ESMs’ fidelity in characterization and quantification of the complex feedbacks in the Earth System </w:t>
      </w:r>
      <w:r w:rsidR="00AB7922" w:rsidRPr="00DD39FD">
        <w:rPr>
          <w:rFonts w:ascii="Times New Roman" w:hAnsi="Times New Roman"/>
          <w:noProof/>
        </w:rPr>
        <w:t>(</w:t>
      </w:r>
      <w:r w:rsidRPr="00DD39FD">
        <w:rPr>
          <w:rFonts w:ascii="Times New Roman" w:hAnsi="Times New Roman"/>
          <w:noProof/>
        </w:rPr>
        <w:t>Arora et al., 2013; Friedlingstein et al., 2006; Pitman, 2003</w:t>
      </w:r>
      <w:r w:rsidR="00AB7922" w:rsidRPr="00DD39FD">
        <w:rPr>
          <w:rFonts w:ascii="Times New Roman" w:hAnsi="Times New Roman"/>
          <w:noProof/>
        </w:rPr>
        <w:t>)</w:t>
      </w:r>
      <w:r w:rsidRPr="00DD39FD">
        <w:rPr>
          <w:rFonts w:ascii="Times New Roman" w:hAnsi="Times New Roman"/>
        </w:rPr>
        <w:t xml:space="preserve">. </w:t>
      </w:r>
      <w:r w:rsidR="00EE44CB" w:rsidRPr="00DD39FD">
        <w:rPr>
          <w:rFonts w:ascii="Times New Roman" w:hAnsi="Times New Roman"/>
        </w:rPr>
        <w:t xml:space="preserve">Modeling groups have increasingly </w:t>
      </w:r>
      <w:r w:rsidR="00D06192" w:rsidRPr="00DD39FD">
        <w:rPr>
          <w:rFonts w:ascii="Times New Roman" w:hAnsi="Times New Roman"/>
        </w:rPr>
        <w:t xml:space="preserve">used </w:t>
      </w:r>
      <w:r w:rsidR="00EE44CB" w:rsidRPr="00DD39FD">
        <w:rPr>
          <w:rFonts w:ascii="Times New Roman" w:hAnsi="Times New Roman"/>
        </w:rPr>
        <w:t xml:space="preserve">observational data and mechanistic knowledge of processes to advance the development of LSMs </w:t>
      </w:r>
      <w:r w:rsidR="00AB7922" w:rsidRPr="00DD39FD">
        <w:rPr>
          <w:rFonts w:ascii="Times New Roman" w:hAnsi="Times New Roman"/>
          <w:noProof/>
        </w:rPr>
        <w:t>(</w:t>
      </w:r>
      <w:r w:rsidR="00EE44CB" w:rsidRPr="00DD39FD">
        <w:rPr>
          <w:rFonts w:ascii="Times New Roman" w:hAnsi="Times New Roman"/>
          <w:noProof/>
        </w:rPr>
        <w:t>Best et al., 2011; Dai et al., 2003; Krinner et al., 2005; Oleson et al., 2013; Wang et al., 2011</w:t>
      </w:r>
      <w:r w:rsidR="00AB7922" w:rsidRPr="00DD39FD">
        <w:rPr>
          <w:rFonts w:ascii="Times New Roman" w:hAnsi="Times New Roman"/>
          <w:noProof/>
        </w:rPr>
        <w:t>)</w:t>
      </w:r>
      <w:r w:rsidR="00EE44CB" w:rsidRPr="00DD39FD">
        <w:rPr>
          <w:rFonts w:ascii="Times New Roman" w:hAnsi="Times New Roman"/>
        </w:rPr>
        <w:t>. Global and regional observations of land surface fluxes, states, and dynamic vegetation change offer insights into the large-scale interactions between the land surface and atmosphere, and hence facilitate model improvements at relevant scales in space and time</w:t>
      </w:r>
      <w:r w:rsidRPr="00DD39FD">
        <w:rPr>
          <w:rFonts w:ascii="Times New Roman" w:hAnsi="Times New Roman"/>
        </w:rPr>
        <w:t xml:space="preserve"> </w:t>
      </w:r>
      <w:r w:rsidR="00AB7922" w:rsidRPr="00DD39FD">
        <w:rPr>
          <w:rFonts w:ascii="Times New Roman" w:hAnsi="Times New Roman"/>
          <w:noProof/>
        </w:rPr>
        <w:t>(</w:t>
      </w:r>
      <w:r w:rsidRPr="00DD39FD">
        <w:rPr>
          <w:rFonts w:ascii="Times New Roman" w:hAnsi="Times New Roman"/>
          <w:noProof/>
        </w:rPr>
        <w:t>Beer et al., 2010; Huntzinger et al., 2012; Luo et al., 2012; Randerson et al., 2009</w:t>
      </w:r>
      <w:r w:rsidR="00AB7922" w:rsidRPr="00DD39FD">
        <w:rPr>
          <w:rFonts w:ascii="Times New Roman" w:hAnsi="Times New Roman"/>
          <w:noProof/>
        </w:rPr>
        <w:t>)</w:t>
      </w:r>
      <w:r w:rsidRPr="00DD39FD">
        <w:rPr>
          <w:rFonts w:ascii="Times New Roman" w:hAnsi="Times New Roman"/>
        </w:rPr>
        <w:t xml:space="preserve">. However, to better quantify and reduce uncertainties arising from deficiencies in model process representation, parameters, driver datasets and initial conditions, there has been significant effort to evaluate and to calibrate LSMs against site-scale observations and experimental manipulations </w:t>
      </w:r>
      <w:r w:rsidR="00AB7922" w:rsidRPr="00DD39FD">
        <w:rPr>
          <w:rFonts w:ascii="Times New Roman" w:hAnsi="Times New Roman"/>
          <w:noProof/>
        </w:rPr>
        <w:t>(</w:t>
      </w:r>
      <w:r w:rsidRPr="00DD39FD">
        <w:rPr>
          <w:rFonts w:ascii="Times New Roman" w:hAnsi="Times New Roman"/>
          <w:noProof/>
        </w:rPr>
        <w:t xml:space="preserve">Baldocchi et al., 2001; </w:t>
      </w:r>
      <w:r w:rsidR="00213A54" w:rsidRPr="00DD39FD">
        <w:rPr>
          <w:rFonts w:ascii="Times New Roman" w:hAnsi="Times New Roman"/>
          <w:noProof/>
        </w:rPr>
        <w:t>De Kauwe</w:t>
      </w:r>
      <w:r w:rsidRPr="00DD39FD">
        <w:rPr>
          <w:rFonts w:ascii="Times New Roman" w:hAnsi="Times New Roman"/>
          <w:noProof/>
        </w:rPr>
        <w:t xml:space="preserve"> et al., 2014; Hanson et al., 2004; Ostle et al., 2009; Raczka et al., 2013; Richardson et al., 2012; Schaefer et al., 2012; Schwalm et al., 2010; Stoy et al., 2013; </w:t>
      </w:r>
      <w:r w:rsidR="00FF40A6" w:rsidRPr="00DD39FD">
        <w:rPr>
          <w:rFonts w:ascii="Times New Roman" w:hAnsi="Times New Roman"/>
          <w:noProof/>
        </w:rPr>
        <w:t xml:space="preserve">Walker et al., 2014; </w:t>
      </w:r>
      <w:r w:rsidRPr="00DD39FD">
        <w:rPr>
          <w:rFonts w:ascii="Times New Roman" w:hAnsi="Times New Roman"/>
          <w:noProof/>
        </w:rPr>
        <w:t>Williams et al., 2009; Zaehle et al., 2014</w:t>
      </w:r>
      <w:r w:rsidR="00AB7922" w:rsidRPr="00DD39FD">
        <w:rPr>
          <w:rFonts w:ascii="Times New Roman" w:hAnsi="Times New Roman"/>
          <w:noProof/>
        </w:rPr>
        <w:t>)</w:t>
      </w:r>
      <w:r w:rsidRPr="00DD39FD">
        <w:rPr>
          <w:rFonts w:ascii="Times New Roman" w:hAnsi="Times New Roman"/>
        </w:rPr>
        <w:t xml:space="preserve">. Further, model development from these focused site-scale studies, especially in close collaboration with experimentalists, can potentially inform and prioritize new experiments and observations </w:t>
      </w:r>
      <w:r w:rsidR="001B5557">
        <w:rPr>
          <w:rFonts w:ascii="Times New Roman" w:hAnsi="Times New Roman"/>
        </w:rPr>
        <w:lastRenderedPageBreak/>
        <w:t xml:space="preserve">that are </w:t>
      </w:r>
      <w:r w:rsidRPr="00DD39FD">
        <w:rPr>
          <w:rFonts w:ascii="Times New Roman" w:hAnsi="Times New Roman"/>
        </w:rPr>
        <w:t>specifically designed to advance critical terrestrial ecosystems and processes</w:t>
      </w:r>
      <w:r w:rsidR="00CB36E5" w:rsidRPr="00DD39FD">
        <w:rPr>
          <w:rFonts w:ascii="Times New Roman" w:hAnsi="Times New Roman"/>
        </w:rPr>
        <w:t xml:space="preserve"> </w:t>
      </w:r>
      <w:r w:rsidR="00AB7922" w:rsidRPr="00DD39FD">
        <w:rPr>
          <w:rFonts w:ascii="Times New Roman" w:hAnsi="Times New Roman"/>
        </w:rPr>
        <w:t>(</w:t>
      </w:r>
      <w:r w:rsidR="00CB36E5" w:rsidRPr="00DD39FD">
        <w:rPr>
          <w:rFonts w:ascii="Times New Roman" w:hAnsi="Times New Roman"/>
          <w:noProof/>
        </w:rPr>
        <w:t>Shi et al.</w:t>
      </w:r>
      <w:r w:rsidR="001B5557">
        <w:rPr>
          <w:rFonts w:ascii="Times New Roman" w:hAnsi="Times New Roman"/>
        </w:rPr>
        <w:t>, 2015</w:t>
      </w:r>
      <w:r w:rsidR="00AB7922" w:rsidRPr="00DD39FD">
        <w:rPr>
          <w:rFonts w:ascii="Times New Roman" w:hAnsi="Times New Roman"/>
        </w:rPr>
        <w:t>)</w:t>
      </w:r>
      <w:r w:rsidR="00CB36E5" w:rsidRPr="00DD39FD">
        <w:rPr>
          <w:rFonts w:ascii="Times New Roman" w:hAnsi="Times New Roman"/>
        </w:rPr>
        <w:t>.</w:t>
      </w:r>
    </w:p>
    <w:p w14:paraId="6AE18CC5" w14:textId="1A5EDD23" w:rsidR="00B725B3" w:rsidRPr="00DD39FD" w:rsidRDefault="009D7704" w:rsidP="00891CDC">
      <w:pPr>
        <w:spacing w:line="480" w:lineRule="auto"/>
        <w:jc w:val="both"/>
        <w:rPr>
          <w:rFonts w:ascii="Times New Roman" w:hAnsi="Times New Roman"/>
        </w:rPr>
      </w:pPr>
      <w:r>
        <w:rPr>
          <w:rFonts w:ascii="Times New Roman" w:hAnsi="Times New Roman"/>
        </w:rPr>
        <w:t xml:space="preserve">   </w:t>
      </w:r>
      <w:r w:rsidR="00B725B3" w:rsidRPr="00DD39FD">
        <w:rPr>
          <w:rFonts w:ascii="Times New Roman" w:hAnsi="Times New Roman"/>
        </w:rPr>
        <w:t xml:space="preserve">The Community Land Model (CLM) is an advanced LSM with </w:t>
      </w:r>
      <w:r w:rsidR="007F2948" w:rsidRPr="00DD39FD">
        <w:rPr>
          <w:rFonts w:ascii="Times New Roman" w:hAnsi="Times New Roman"/>
        </w:rPr>
        <w:t xml:space="preserve">a </w:t>
      </w:r>
      <w:r w:rsidR="00B725B3" w:rsidRPr="00DD39FD">
        <w:rPr>
          <w:rFonts w:ascii="Times New Roman" w:hAnsi="Times New Roman"/>
        </w:rPr>
        <w:t xml:space="preserve">comprehensive mechanistic parameterization of carbon (C), water, and energy budgets for diverse land types </w:t>
      </w:r>
      <w:r w:rsidR="007F2948" w:rsidRPr="00DD39FD">
        <w:rPr>
          <w:rFonts w:ascii="Times New Roman" w:hAnsi="Times New Roman"/>
        </w:rPr>
        <w:t xml:space="preserve">that can be applied across </w:t>
      </w:r>
      <w:r w:rsidR="00B725B3" w:rsidRPr="00DD39FD">
        <w:rPr>
          <w:rFonts w:ascii="Times New Roman" w:hAnsi="Times New Roman"/>
        </w:rPr>
        <w:t xml:space="preserve">multiple temporal scales </w:t>
      </w:r>
      <w:r w:rsidR="00AB7922" w:rsidRPr="00DD39FD">
        <w:rPr>
          <w:rFonts w:ascii="Times New Roman" w:hAnsi="Times New Roman"/>
          <w:noProof/>
        </w:rPr>
        <w:t>(</w:t>
      </w:r>
      <w:r w:rsidR="00B725B3" w:rsidRPr="00DD39FD">
        <w:rPr>
          <w:rFonts w:ascii="Times New Roman" w:hAnsi="Times New Roman"/>
          <w:noProof/>
        </w:rPr>
        <w:t>Oleson et al., 2010</w:t>
      </w:r>
      <w:del w:id="22" w:author="Jiafu Mao" w:date="2015-09-10T21:30:00Z">
        <w:r w:rsidR="003F24D8" w:rsidRPr="00DD39FD">
          <w:rPr>
            <w:rFonts w:ascii="Times New Roman" w:hAnsi="Times New Roman"/>
            <w:noProof/>
          </w:rPr>
          <w:delText>; 2013</w:delText>
        </w:r>
      </w:del>
      <w:r w:rsidR="00AB7922" w:rsidRPr="00DD39FD">
        <w:rPr>
          <w:rFonts w:ascii="Times New Roman" w:hAnsi="Times New Roman"/>
          <w:noProof/>
        </w:rPr>
        <w:t>)</w:t>
      </w:r>
      <w:r w:rsidR="00B725B3" w:rsidRPr="00DD39FD">
        <w:rPr>
          <w:rFonts w:ascii="Times New Roman" w:hAnsi="Times New Roman"/>
        </w:rPr>
        <w:t>.</w:t>
      </w:r>
      <w:r w:rsidR="00B725B3" w:rsidRPr="00DD39FD">
        <w:rPr>
          <w:rFonts w:ascii="Times New Roman" w:hAnsi="Times New Roman"/>
          <w:color w:val="FF0000"/>
        </w:rPr>
        <w:t xml:space="preserve"> </w:t>
      </w:r>
      <w:r w:rsidR="00B725B3" w:rsidRPr="00DD39FD">
        <w:rPr>
          <w:rFonts w:ascii="Times New Roman" w:hAnsi="Times New Roman"/>
        </w:rPr>
        <w:t xml:space="preserve">It is traditionally evaluated against historical observations from a </w:t>
      </w:r>
      <w:r w:rsidR="00816D0C" w:rsidRPr="00DD39FD">
        <w:rPr>
          <w:rFonts w:ascii="Times New Roman" w:hAnsi="Times New Roman"/>
        </w:rPr>
        <w:t>wide range</w:t>
      </w:r>
      <w:r w:rsidR="00B725B3" w:rsidRPr="00DD39FD">
        <w:rPr>
          <w:rFonts w:ascii="Times New Roman" w:hAnsi="Times New Roman"/>
        </w:rPr>
        <w:t xml:space="preserve"> of sources, and these evaluations have resulted in rapid progress toward better model </w:t>
      </w:r>
      <w:r w:rsidR="007574FE" w:rsidRPr="00DD39FD">
        <w:rPr>
          <w:rFonts w:ascii="Times New Roman" w:hAnsi="Times New Roman"/>
        </w:rPr>
        <w:t>performance</w:t>
      </w:r>
      <w:r w:rsidR="00B725B3" w:rsidRPr="00DD39FD">
        <w:rPr>
          <w:rFonts w:ascii="Times New Roman" w:hAnsi="Times New Roman"/>
        </w:rPr>
        <w:t xml:space="preserve"> and hence upgraded model versions </w:t>
      </w:r>
      <w:r w:rsidR="00AB7922" w:rsidRPr="00DD39FD">
        <w:rPr>
          <w:rFonts w:ascii="Times New Roman" w:hAnsi="Times New Roman"/>
          <w:noProof/>
        </w:rPr>
        <w:t>(</w:t>
      </w:r>
      <w:r w:rsidR="00B725B3" w:rsidRPr="00DD39FD">
        <w:rPr>
          <w:rFonts w:ascii="Times New Roman" w:hAnsi="Times New Roman"/>
          <w:noProof/>
        </w:rPr>
        <w:t>Bauerle et al., 2012; Bonan et al., 2011</w:t>
      </w:r>
      <w:r w:rsidR="00380636">
        <w:rPr>
          <w:rFonts w:ascii="Times New Roman" w:hAnsi="Times New Roman"/>
          <w:noProof/>
        </w:rPr>
        <w:t>, 2012</w:t>
      </w:r>
      <w:r w:rsidR="00B725B3" w:rsidRPr="00DD39FD">
        <w:rPr>
          <w:rFonts w:ascii="Times New Roman" w:hAnsi="Times New Roman"/>
          <w:noProof/>
        </w:rPr>
        <w:t>; Koven et al., 2013; Lawrence et al., 2011; Mao et al., 2012a</w:t>
      </w:r>
      <w:r w:rsidR="00380636">
        <w:rPr>
          <w:rFonts w:ascii="Times New Roman" w:hAnsi="Times New Roman"/>
          <w:noProof/>
        </w:rPr>
        <w:t>, 2012</w:t>
      </w:r>
      <w:r w:rsidR="00332A26" w:rsidRPr="00DD39FD">
        <w:rPr>
          <w:rFonts w:ascii="Times New Roman" w:hAnsi="Times New Roman"/>
          <w:noProof/>
        </w:rPr>
        <w:t xml:space="preserve">b, </w:t>
      </w:r>
      <w:r w:rsidR="00B725B3" w:rsidRPr="00DD39FD">
        <w:rPr>
          <w:rFonts w:ascii="Times New Roman" w:hAnsi="Times New Roman"/>
          <w:noProof/>
        </w:rPr>
        <w:t>2013; Oleson et al., 2008; Randerson et al., 2009; Riley et al., 2011; Shi et al.</w:t>
      </w:r>
      <w:r w:rsidR="00332A26" w:rsidRPr="00DD39FD">
        <w:rPr>
          <w:rFonts w:ascii="Times New Roman" w:hAnsi="Times New Roman"/>
          <w:noProof/>
        </w:rPr>
        <w:t>, 2011,</w:t>
      </w:r>
      <w:r w:rsidR="00B725B3" w:rsidRPr="00DD39FD">
        <w:rPr>
          <w:rFonts w:ascii="Times New Roman" w:hAnsi="Times New Roman"/>
          <w:noProof/>
        </w:rPr>
        <w:t xml:space="preserve"> 2013</w:t>
      </w:r>
      <w:r w:rsidR="00380636">
        <w:rPr>
          <w:rFonts w:ascii="Times New Roman" w:hAnsi="Times New Roman"/>
          <w:noProof/>
        </w:rPr>
        <w:t>, 2015</w:t>
      </w:r>
      <w:r w:rsidR="00B725B3" w:rsidRPr="00DD39FD">
        <w:rPr>
          <w:rFonts w:ascii="Times New Roman" w:hAnsi="Times New Roman"/>
          <w:noProof/>
        </w:rPr>
        <w:t>; Thornton et al., 2007</w:t>
      </w:r>
      <w:r w:rsidR="00AB7922" w:rsidRPr="00DD39FD">
        <w:rPr>
          <w:rFonts w:ascii="Times New Roman" w:hAnsi="Times New Roman"/>
          <w:noProof/>
        </w:rPr>
        <w:t>)</w:t>
      </w:r>
      <w:r w:rsidR="00B725B3" w:rsidRPr="00DD39FD">
        <w:rPr>
          <w:rFonts w:ascii="Times New Roman" w:hAnsi="Times New Roman"/>
        </w:rPr>
        <w:t xml:space="preserve">. Nevertheless, little attention has been paid to CLM’s ability to replicate short-term manipulative experiments, which provide an avenue for exploring and validating </w:t>
      </w:r>
      <w:r w:rsidR="00496653" w:rsidRPr="00DD39FD">
        <w:rPr>
          <w:rFonts w:ascii="Times New Roman" w:hAnsi="Times New Roman"/>
        </w:rPr>
        <w:t>model response</w:t>
      </w:r>
      <w:r w:rsidR="00B725B3" w:rsidRPr="00DD39FD">
        <w:rPr>
          <w:rFonts w:ascii="Times New Roman" w:hAnsi="Times New Roman"/>
        </w:rPr>
        <w:t xml:space="preserve"> to sudden, large changes in environmental drivers that control physiological and ecological responses </w:t>
      </w:r>
      <w:r w:rsidR="00AB7922" w:rsidRPr="00DD39FD">
        <w:rPr>
          <w:rFonts w:ascii="Times New Roman" w:hAnsi="Times New Roman"/>
          <w:noProof/>
        </w:rPr>
        <w:t>(</w:t>
      </w:r>
      <w:r w:rsidR="00B725B3" w:rsidRPr="00DD39FD">
        <w:rPr>
          <w:rFonts w:ascii="Times New Roman" w:hAnsi="Times New Roman"/>
          <w:noProof/>
        </w:rPr>
        <w:t>Amthor et al., 2001; Bonan et al., 2013</w:t>
      </w:r>
      <w:r w:rsidR="00AB7922" w:rsidRPr="00DD39FD">
        <w:rPr>
          <w:rFonts w:ascii="Times New Roman" w:hAnsi="Times New Roman"/>
          <w:noProof/>
        </w:rPr>
        <w:t>)</w:t>
      </w:r>
      <w:r w:rsidR="00B725B3" w:rsidRPr="00DD39FD">
        <w:rPr>
          <w:rFonts w:ascii="Times New Roman" w:hAnsi="Times New Roman"/>
        </w:rPr>
        <w:t xml:space="preserve">. Combined model-experiment projects can focus efforts on specific mechanistic processes whose representation in the model may be </w:t>
      </w:r>
      <w:r w:rsidR="00356A61" w:rsidRPr="00DD39FD">
        <w:rPr>
          <w:rFonts w:ascii="Times New Roman" w:hAnsi="Times New Roman"/>
        </w:rPr>
        <w:t xml:space="preserve">neither adequate nor </w:t>
      </w:r>
      <w:r w:rsidR="00B725B3" w:rsidRPr="00DD39FD">
        <w:rPr>
          <w:rFonts w:ascii="Times New Roman" w:hAnsi="Times New Roman"/>
        </w:rPr>
        <w:t xml:space="preserve">appropriate for specific sites </w:t>
      </w:r>
      <w:r w:rsidR="00AB7922" w:rsidRPr="00DD39FD">
        <w:rPr>
          <w:rFonts w:ascii="Times New Roman" w:hAnsi="Times New Roman"/>
          <w:noProof/>
        </w:rPr>
        <w:t>(</w:t>
      </w:r>
      <w:r w:rsidR="00B725B3" w:rsidRPr="00DD39FD">
        <w:rPr>
          <w:rFonts w:ascii="Times New Roman" w:hAnsi="Times New Roman"/>
          <w:noProof/>
        </w:rPr>
        <w:t>Walker</w:t>
      </w:r>
      <w:r w:rsidR="00BF7906" w:rsidRPr="00DD39FD">
        <w:rPr>
          <w:rFonts w:ascii="Times New Roman" w:hAnsi="Times New Roman"/>
          <w:noProof/>
        </w:rPr>
        <w:t xml:space="preserve"> et al.</w:t>
      </w:r>
      <w:r w:rsidR="00B725B3" w:rsidRPr="00DD39FD">
        <w:rPr>
          <w:rFonts w:ascii="Times New Roman" w:hAnsi="Times New Roman"/>
          <w:noProof/>
        </w:rPr>
        <w:t>, 2014; Zaehle et al., 2014</w:t>
      </w:r>
      <w:r w:rsidR="00AB7922" w:rsidRPr="00DD39FD">
        <w:rPr>
          <w:rFonts w:ascii="Times New Roman" w:hAnsi="Times New Roman"/>
          <w:noProof/>
        </w:rPr>
        <w:t>)</w:t>
      </w:r>
      <w:r w:rsidR="00B725B3" w:rsidRPr="00DD39FD">
        <w:rPr>
          <w:rFonts w:ascii="Times New Roman" w:hAnsi="Times New Roman"/>
        </w:rPr>
        <w:t>. Extending these model-experiment evaluations and ensuing model refinements to additional sites of the same and different ecosystem types improves confidence in the regional and global scale adequacy of the LSM’s mechanistic process representation and parameterization.</w:t>
      </w:r>
    </w:p>
    <w:p w14:paraId="69E2618B" w14:textId="44563798" w:rsidR="00B725B3" w:rsidRDefault="009D7704" w:rsidP="00891CDC">
      <w:pPr>
        <w:spacing w:line="480" w:lineRule="auto"/>
        <w:jc w:val="both"/>
        <w:rPr>
          <w:rFonts w:ascii="Times New Roman" w:hAnsi="Times New Roman" w:cs="Times New Roman"/>
        </w:rPr>
      </w:pPr>
      <w:r>
        <w:rPr>
          <w:rFonts w:ascii="Times New Roman" w:hAnsi="Times New Roman" w:cs="Times"/>
        </w:rPr>
        <w:t xml:space="preserve">   </w:t>
      </w:r>
      <w:r w:rsidR="00B725B3" w:rsidRPr="00DD39FD">
        <w:rPr>
          <w:rFonts w:ascii="Times New Roman" w:hAnsi="Times New Roman" w:cs="Times"/>
        </w:rPr>
        <w:t xml:space="preserve">Photosynthetic C assimilation, the </w:t>
      </w:r>
      <w:r w:rsidR="0087768A">
        <w:rPr>
          <w:rFonts w:ascii="Times New Roman" w:hAnsi="Times New Roman" w:cs="Times"/>
        </w:rPr>
        <w:t>allocation</w:t>
      </w:r>
      <w:r w:rsidR="00B725B3" w:rsidRPr="00DD39FD">
        <w:rPr>
          <w:rFonts w:ascii="Times New Roman" w:hAnsi="Times New Roman" w:cs="Times"/>
        </w:rPr>
        <w:t xml:space="preserve"> of photosynthesis products into tissues with different turnover rates, and the respiration of C back into the atmosphere </w:t>
      </w:r>
      <w:proofErr w:type="gramStart"/>
      <w:r w:rsidR="00B725B3" w:rsidRPr="00DD39FD">
        <w:rPr>
          <w:rFonts w:ascii="Times New Roman" w:hAnsi="Times New Roman" w:cs="Times"/>
        </w:rPr>
        <w:t>are</w:t>
      </w:r>
      <w:proofErr w:type="gramEnd"/>
      <w:r w:rsidR="00B725B3" w:rsidRPr="00DD39FD">
        <w:rPr>
          <w:rFonts w:ascii="Times New Roman" w:hAnsi="Times New Roman" w:cs="Times"/>
        </w:rPr>
        <w:t xml:space="preserve"> important determinants of the CO</w:t>
      </w:r>
      <w:r w:rsidR="00B725B3" w:rsidRPr="00DD39FD">
        <w:rPr>
          <w:rFonts w:ascii="Times New Roman" w:hAnsi="Times New Roman" w:cs="Times"/>
          <w:vertAlign w:val="subscript"/>
        </w:rPr>
        <w:t>2</w:t>
      </w:r>
      <w:r w:rsidR="00B725B3" w:rsidRPr="00DD39FD">
        <w:rPr>
          <w:rFonts w:ascii="Times New Roman" w:hAnsi="Times New Roman" w:cs="Times"/>
        </w:rPr>
        <w:t xml:space="preserve"> exchange between the terrestrial biosphere and the </w:t>
      </w:r>
      <w:r w:rsidR="00B725B3" w:rsidRPr="00DD39FD">
        <w:rPr>
          <w:rFonts w:ascii="Times New Roman" w:hAnsi="Times New Roman" w:cs="Times"/>
        </w:rPr>
        <w:lastRenderedPageBreak/>
        <w:t xml:space="preserve">atmosphere </w:t>
      </w:r>
      <w:r w:rsidR="00AB7922" w:rsidRPr="00DD39FD">
        <w:rPr>
          <w:rFonts w:ascii="Times New Roman" w:hAnsi="Times New Roman" w:cs="Times"/>
          <w:noProof/>
        </w:rPr>
        <w:t>(</w:t>
      </w:r>
      <w:r w:rsidR="00B725B3" w:rsidRPr="00DD39FD">
        <w:rPr>
          <w:rFonts w:ascii="Times New Roman" w:hAnsi="Times New Roman" w:cs="Times"/>
          <w:noProof/>
        </w:rPr>
        <w:t>Schimel et al., 2001</w:t>
      </w:r>
      <w:r w:rsidR="00AB7922" w:rsidRPr="00DD39FD">
        <w:rPr>
          <w:rFonts w:ascii="Times New Roman" w:hAnsi="Times New Roman" w:cs="Times"/>
          <w:noProof/>
        </w:rPr>
        <w:t>)</w:t>
      </w:r>
      <w:r w:rsidR="00B725B3" w:rsidRPr="00DD39FD">
        <w:rPr>
          <w:rFonts w:ascii="Times New Roman" w:hAnsi="Times New Roman" w:cs="Times"/>
        </w:rPr>
        <w:t xml:space="preserve">. Biosphere-atmosphere C exchange is dynamically mediated by weather, soil conditions, vegetation community composition and phenology, and natural and anthropogenic disturbances </w:t>
      </w:r>
      <w:r w:rsidR="00AB7922" w:rsidRPr="00DD39FD">
        <w:rPr>
          <w:rFonts w:ascii="Times New Roman" w:hAnsi="Times New Roman" w:cs="Times"/>
          <w:noProof/>
        </w:rPr>
        <w:t>(</w:t>
      </w:r>
      <w:r w:rsidR="00B725B3" w:rsidRPr="00DD39FD">
        <w:rPr>
          <w:rFonts w:ascii="Times New Roman" w:hAnsi="Times New Roman" w:cs="Times"/>
          <w:noProof/>
        </w:rPr>
        <w:t>Cannell and Dewar, 1994; Litton et al., 2007</w:t>
      </w:r>
      <w:r w:rsidR="00AB7922" w:rsidRPr="00DD39FD">
        <w:rPr>
          <w:rFonts w:ascii="Times New Roman" w:hAnsi="Times New Roman" w:cs="Times"/>
          <w:noProof/>
        </w:rPr>
        <w:t>)</w:t>
      </w:r>
      <w:r w:rsidR="00B725B3" w:rsidRPr="00DD39FD">
        <w:rPr>
          <w:rFonts w:ascii="Times New Roman" w:hAnsi="Times New Roman" w:cs="Times"/>
        </w:rPr>
        <w:t xml:space="preserve">. Mechanistic characterization of the fate of </w:t>
      </w:r>
      <w:proofErr w:type="spellStart"/>
      <w:r w:rsidR="00B725B3" w:rsidRPr="00DD39FD">
        <w:rPr>
          <w:rFonts w:ascii="Times New Roman" w:hAnsi="Times New Roman" w:cs="Times"/>
        </w:rPr>
        <w:t>photosynthetically</w:t>
      </w:r>
      <w:proofErr w:type="spellEnd"/>
      <w:r w:rsidR="00B725B3" w:rsidRPr="00DD39FD">
        <w:rPr>
          <w:rFonts w:ascii="Times New Roman" w:hAnsi="Times New Roman" w:cs="Times"/>
        </w:rPr>
        <w:t xml:space="preserve">-fixed C, in particular the magnitude and timing of C allocation among plant compartments, is a major challenge for experimental and modeling communities </w:t>
      </w:r>
      <w:r w:rsidR="00AB7922" w:rsidRPr="00DD39FD">
        <w:rPr>
          <w:rFonts w:ascii="Times New Roman" w:hAnsi="Times New Roman" w:cs="Times"/>
          <w:noProof/>
        </w:rPr>
        <w:t>(</w:t>
      </w:r>
      <w:r w:rsidR="00B725B3" w:rsidRPr="00DD39FD">
        <w:rPr>
          <w:rFonts w:ascii="Times New Roman" w:hAnsi="Times New Roman" w:cs="Times"/>
          <w:noProof/>
        </w:rPr>
        <w:t>Epron et al., 2012</w:t>
      </w:r>
      <w:r w:rsidR="00AB7922" w:rsidRPr="00DD39FD">
        <w:rPr>
          <w:rFonts w:ascii="Times New Roman" w:hAnsi="Times New Roman" w:cs="Times"/>
          <w:noProof/>
        </w:rPr>
        <w:t>)</w:t>
      </w:r>
      <w:r w:rsidR="00B725B3" w:rsidRPr="00DD39FD">
        <w:rPr>
          <w:rFonts w:ascii="Times New Roman" w:hAnsi="Times New Roman" w:cs="Times"/>
        </w:rPr>
        <w:t xml:space="preserve">. Various C-allocation schemes have been proposed and </w:t>
      </w:r>
      <w:r w:rsidR="00B725B3" w:rsidRPr="00DD39FD">
        <w:rPr>
          <w:rFonts w:ascii="Times New Roman" w:hAnsi="Times New Roman" w:cs="Times New Roman"/>
        </w:rPr>
        <w:t xml:space="preserve">implemented </w:t>
      </w:r>
      <w:r w:rsidR="00B725B3" w:rsidRPr="00DD39FD">
        <w:rPr>
          <w:rFonts w:ascii="Times New Roman" w:hAnsi="Times New Roman" w:cs="Times"/>
        </w:rPr>
        <w:t xml:space="preserve">in LSMs to capture both the dynamic changes in C allocation and response to external conditions of C allocation </w:t>
      </w:r>
      <w:r w:rsidR="00AB7922" w:rsidRPr="00DD39FD">
        <w:rPr>
          <w:rFonts w:ascii="Times New Roman" w:hAnsi="Times New Roman" w:cs="Times"/>
          <w:noProof/>
        </w:rPr>
        <w:t>(</w:t>
      </w:r>
      <w:r w:rsidR="00213A54" w:rsidRPr="00DD39FD">
        <w:rPr>
          <w:rFonts w:ascii="Times New Roman" w:hAnsi="Times New Roman" w:cs="Times"/>
          <w:noProof/>
        </w:rPr>
        <w:t>De Kauwe</w:t>
      </w:r>
      <w:r w:rsidR="00B725B3" w:rsidRPr="00DD39FD">
        <w:rPr>
          <w:rFonts w:ascii="Times New Roman" w:hAnsi="Times New Roman" w:cs="Times"/>
          <w:noProof/>
        </w:rPr>
        <w:t xml:space="preserve"> et al., 2014</w:t>
      </w:r>
      <w:r w:rsidR="00AB7922" w:rsidRPr="00DD39FD">
        <w:rPr>
          <w:rFonts w:ascii="Times New Roman" w:hAnsi="Times New Roman" w:cs="Times"/>
          <w:noProof/>
        </w:rPr>
        <w:t>)</w:t>
      </w:r>
      <w:r w:rsidR="00B725B3" w:rsidRPr="00DD39FD">
        <w:rPr>
          <w:rFonts w:ascii="Times New Roman" w:hAnsi="Times New Roman" w:cs="Times"/>
        </w:rPr>
        <w:t xml:space="preserve">. They generally employ either fixed coefficients or in some cases dynamic </w:t>
      </w:r>
      <w:del w:id="23" w:author="Jiafu Mao" w:date="2015-09-10T21:30:00Z">
        <w:r w:rsidR="00B725B3" w:rsidRPr="00DD39FD">
          <w:rPr>
            <w:rFonts w:ascii="Times New Roman" w:hAnsi="Times New Roman" w:cs="Times"/>
          </w:rPr>
          <w:delText>coefficents</w:delText>
        </w:r>
      </w:del>
      <w:ins w:id="24" w:author="Jiafu Mao" w:date="2015-09-10T21:30:00Z">
        <w:r w:rsidR="007D7EF7">
          <w:rPr>
            <w:rFonts w:ascii="Times New Roman" w:hAnsi="Times New Roman" w:cs="Times"/>
          </w:rPr>
          <w:t>coefficient</w:t>
        </w:r>
        <w:r w:rsidR="00B725B3" w:rsidRPr="00DD39FD">
          <w:rPr>
            <w:rFonts w:ascii="Times New Roman" w:hAnsi="Times New Roman" w:cs="Times"/>
          </w:rPr>
          <w:t>s</w:t>
        </w:r>
      </w:ins>
      <w:r w:rsidR="00B725B3" w:rsidRPr="00DD39FD">
        <w:rPr>
          <w:rFonts w:ascii="Times New Roman" w:hAnsi="Times New Roman" w:cs="Times"/>
        </w:rPr>
        <w:t xml:space="preserve"> that are functions of time or time-varying external conditions to </w:t>
      </w:r>
      <w:r w:rsidR="00B725B3" w:rsidRPr="00DD39FD">
        <w:rPr>
          <w:rFonts w:ascii="Times New Roman" w:hAnsi="Times New Roman" w:cs="Times New Roman"/>
        </w:rPr>
        <w:t>allocate assimilated C to different plant components (e.g., leaves and stems). These allocation schemes and coefficients are generally not we</w:t>
      </w:r>
      <w:r w:rsidR="00671FDB" w:rsidRPr="00DD39FD">
        <w:rPr>
          <w:rFonts w:ascii="Times New Roman" w:hAnsi="Times New Roman" w:cs="Times New Roman"/>
        </w:rPr>
        <w:t>ll constrained by observations. M</w:t>
      </w:r>
      <w:r w:rsidR="00B725B3" w:rsidRPr="00DD39FD">
        <w:rPr>
          <w:rFonts w:ascii="Times New Roman" w:hAnsi="Times New Roman" w:cs="Times New Roman"/>
        </w:rPr>
        <w:t xml:space="preserve">ore process-based understanding, better measurement techniques, and targeted experimental manipulations are needed to better constrain allocation </w:t>
      </w:r>
      <w:r w:rsidR="007F2948" w:rsidRPr="00DD39FD">
        <w:rPr>
          <w:rFonts w:ascii="Times New Roman" w:hAnsi="Times New Roman" w:cs="Times New Roman"/>
        </w:rPr>
        <w:t xml:space="preserve">within the model structure </w:t>
      </w:r>
      <w:r w:rsidR="00B725B3" w:rsidRPr="00DD39FD">
        <w:rPr>
          <w:rFonts w:ascii="Times New Roman" w:hAnsi="Times New Roman" w:cs="Times New Roman"/>
        </w:rPr>
        <w:t xml:space="preserve">and the models’ overall representations of C dynamics. </w:t>
      </w:r>
    </w:p>
    <w:p w14:paraId="465F8ADB" w14:textId="3A9F9EAE" w:rsidR="0099165C" w:rsidRPr="00DD39FD" w:rsidRDefault="00FB04C9" w:rsidP="00891CDC">
      <w:pPr>
        <w:spacing w:line="480" w:lineRule="auto"/>
        <w:jc w:val="both"/>
        <w:rPr>
          <w:ins w:id="25" w:author="Jiafu Mao" w:date="2015-09-10T21:30:00Z"/>
          <w:rFonts w:ascii="Times New Roman" w:hAnsi="Times New Roman" w:cs="Times"/>
        </w:rPr>
      </w:pPr>
      <w:del w:id="26" w:author="Jiafu Mao" w:date="2015-09-10T21:30:00Z">
        <w:r>
          <w:rPr>
            <w:rFonts w:ascii="Times New Roman" w:hAnsi="Times New Roman"/>
          </w:rPr>
          <w:delText xml:space="preserve">   </w:delText>
        </w:r>
        <w:r w:rsidR="00E73BBF" w:rsidRPr="00DD39FD">
          <w:rPr>
            <w:rFonts w:ascii="Times New Roman" w:hAnsi="Times New Roman"/>
          </w:rPr>
          <w:delText xml:space="preserve">In this study, our specific goal was to test the representation of C uptake and allocation patterns of a site-scale, point version of CLM </w:delText>
        </w:r>
        <w:r w:rsidR="00E73BBF" w:rsidRPr="00DD39FD">
          <w:rPr>
            <w:rFonts w:ascii="Times New Roman" w:eastAsia="Times New Roman" w:hAnsi="Times New Roman"/>
            <w:snapToGrid w:val="0"/>
            <w:lang w:eastAsia="de-DE" w:bidi="en-US"/>
          </w:rPr>
          <w:delText>version 4</w:delText>
        </w:r>
      </w:del>
      <w:ins w:id="27" w:author="Jiafu Mao" w:date="2015-09-10T21:30:00Z">
        <w:r w:rsidR="0099165C">
          <w:rPr>
            <w:rFonts w:ascii="Times New Roman" w:hAnsi="Times New Roman" w:cs="Times New Roman"/>
          </w:rPr>
          <w:t xml:space="preserve">    </w:t>
        </w:r>
        <w:r w:rsidR="00AB05F4">
          <w:rPr>
            <w:rFonts w:ascii="Times New Roman" w:hAnsi="Times New Roman" w:cs="Times New Roman"/>
          </w:rPr>
          <w:t xml:space="preserve">Carbon isotopes provide important constraints on specific processes and can be used in labeling experiments to track pulses of carbon through plant and soil components. </w:t>
        </w:r>
        <w:r w:rsidR="00AB05F4" w:rsidRPr="00AB05F4">
          <w:rPr>
            <w:rFonts w:ascii="Times New Roman" w:hAnsi="Times New Roman" w:cs="Times New Roman"/>
            <w:vertAlign w:val="superscript"/>
          </w:rPr>
          <w:t>13</w:t>
        </w:r>
        <w:r w:rsidR="00AB05F4">
          <w:rPr>
            <w:rFonts w:ascii="Times New Roman" w:hAnsi="Times New Roman" w:cs="Times New Roman"/>
          </w:rPr>
          <w:t xml:space="preserve">C as measured in plant pools is </w:t>
        </w:r>
        <w:r w:rsidR="00AB05F4" w:rsidRPr="00AB05F4">
          <w:rPr>
            <w:rFonts w:ascii="Times New Roman" w:hAnsi="Times New Roman" w:cs="Times New Roman"/>
          </w:rPr>
          <w:t>a useful constraint on</w:t>
        </w:r>
        <w:r w:rsidR="00AB05F4">
          <w:rPr>
            <w:rFonts w:ascii="Times New Roman" w:hAnsi="Times New Roman" w:cs="Times New Roman"/>
          </w:rPr>
          <w:t xml:space="preserve"> </w:t>
        </w:r>
        <w:proofErr w:type="spellStart"/>
        <w:r w:rsidR="00AB05F4" w:rsidRPr="00AB05F4">
          <w:rPr>
            <w:rFonts w:ascii="Times New Roman" w:hAnsi="Times New Roman" w:cs="Times New Roman"/>
          </w:rPr>
          <w:t>stomatal</w:t>
        </w:r>
        <w:proofErr w:type="spellEnd"/>
        <w:r w:rsidR="00AB05F4" w:rsidRPr="00AB05F4">
          <w:rPr>
            <w:rFonts w:ascii="Times New Roman" w:hAnsi="Times New Roman" w:cs="Times New Roman"/>
          </w:rPr>
          <w:t xml:space="preserve"> conductance </w:t>
        </w:r>
        <w:r w:rsidR="00AB05F4">
          <w:rPr>
            <w:rFonts w:ascii="Times New Roman" w:hAnsi="Times New Roman" w:cs="Times New Roman"/>
          </w:rPr>
          <w:t>because of its effects on photosynthetic discrimination (Farquhar et al., 1989).</w:t>
        </w:r>
        <w:r w:rsidR="00AB05F4" w:rsidRPr="00AB05F4">
          <w:rPr>
            <w:rFonts w:ascii="Times New Roman" w:hAnsi="Times New Roman" w:cs="Times New Roman"/>
          </w:rPr>
          <w:t xml:space="preserve"> </w:t>
        </w:r>
        <w:r w:rsidR="00AB05F4">
          <w:rPr>
            <w:rFonts w:ascii="Times New Roman" w:hAnsi="Times New Roman" w:cs="Times New Roman"/>
          </w:rPr>
          <w:t>Exposing plants</w:t>
        </w:r>
        <w:r w:rsidR="0099165C">
          <w:rPr>
            <w:rFonts w:ascii="Times New Roman" w:hAnsi="Times New Roman" w:cs="Times New Roman"/>
          </w:rPr>
          <w:t xml:space="preserve"> to </w:t>
        </w:r>
        <w:r w:rsidR="0099165C" w:rsidRPr="00052805">
          <w:rPr>
            <w:rFonts w:ascii="Times New Roman" w:hAnsi="Times New Roman" w:cs="Times New Roman"/>
            <w:vertAlign w:val="superscript"/>
          </w:rPr>
          <w:t>13</w:t>
        </w:r>
        <w:r w:rsidR="0099165C">
          <w:rPr>
            <w:rFonts w:ascii="Times New Roman" w:hAnsi="Times New Roman" w:cs="Times New Roman"/>
          </w:rPr>
          <w:t>C enriched CO</w:t>
        </w:r>
        <w:r w:rsidR="0099165C" w:rsidRPr="00052805">
          <w:rPr>
            <w:rFonts w:ascii="Times New Roman" w:hAnsi="Times New Roman" w:cs="Times New Roman"/>
            <w:vertAlign w:val="subscript"/>
          </w:rPr>
          <w:t>2</w:t>
        </w:r>
        <w:r w:rsidR="0099165C">
          <w:rPr>
            <w:rFonts w:ascii="Times New Roman" w:hAnsi="Times New Roman" w:cs="Times New Roman"/>
          </w:rPr>
          <w:t xml:space="preserve"> </w:t>
        </w:r>
        <w:r w:rsidR="00AB05F4">
          <w:rPr>
            <w:rFonts w:ascii="Times New Roman" w:hAnsi="Times New Roman" w:cs="Times New Roman"/>
          </w:rPr>
          <w:t xml:space="preserve">and provide </w:t>
        </w:r>
        <w:r w:rsidR="0099165C">
          <w:rPr>
            <w:rFonts w:ascii="Times New Roman" w:hAnsi="Times New Roman" w:cs="Times New Roman"/>
          </w:rPr>
          <w:t>important constra</w:t>
        </w:r>
        <w:r w:rsidR="003C5989">
          <w:rPr>
            <w:rFonts w:ascii="Times New Roman" w:hAnsi="Times New Roman" w:cs="Times New Roman"/>
          </w:rPr>
          <w:t>ints on simulated C allocation</w:t>
        </w:r>
        <w:r w:rsidR="00406DDF">
          <w:rPr>
            <w:rFonts w:ascii="Times New Roman" w:hAnsi="Times New Roman" w:cs="Times New Roman"/>
          </w:rPr>
          <w:t xml:space="preserve"> (</w:t>
        </w:r>
        <w:proofErr w:type="spellStart"/>
        <w:r w:rsidR="00406DDF">
          <w:rPr>
            <w:rFonts w:ascii="Times New Roman" w:hAnsi="Times New Roman" w:cs="Times New Roman"/>
          </w:rPr>
          <w:t>Ehleringer</w:t>
        </w:r>
        <w:proofErr w:type="spellEnd"/>
        <w:r w:rsidR="00406DDF">
          <w:rPr>
            <w:rFonts w:ascii="Times New Roman" w:hAnsi="Times New Roman" w:cs="Times New Roman"/>
          </w:rPr>
          <w:t xml:space="preserve"> et al., 2000)</w:t>
        </w:r>
        <w:r w:rsidR="003C5989">
          <w:rPr>
            <w:rFonts w:ascii="Times New Roman" w:hAnsi="Times New Roman" w:cs="Times New Roman"/>
          </w:rPr>
          <w:t>.</w:t>
        </w:r>
        <w:r w:rsidR="0099165C">
          <w:rPr>
            <w:rFonts w:ascii="Times New Roman" w:hAnsi="Times New Roman" w:cs="Times New Roman"/>
          </w:rPr>
          <w:t xml:space="preserve"> The post-treatment </w:t>
        </w:r>
        <w:r w:rsidR="0099165C" w:rsidRPr="00CA07A7">
          <w:rPr>
            <w:rFonts w:ascii="Times New Roman" w:hAnsi="Times New Roman" w:cs="Times New Roman"/>
          </w:rPr>
          <w:t>carbon isotope composition (δ</w:t>
        </w:r>
        <w:r w:rsidR="0099165C" w:rsidRPr="00052805">
          <w:rPr>
            <w:rFonts w:ascii="Times New Roman" w:hAnsi="Times New Roman" w:cs="Times New Roman"/>
            <w:vertAlign w:val="superscript"/>
          </w:rPr>
          <w:t>13</w:t>
        </w:r>
        <w:r w:rsidR="0099165C" w:rsidRPr="00CA07A7">
          <w:rPr>
            <w:rFonts w:ascii="Times New Roman" w:hAnsi="Times New Roman" w:cs="Times New Roman"/>
          </w:rPr>
          <w:t>C)</w:t>
        </w:r>
        <w:r w:rsidR="0099165C">
          <w:rPr>
            <w:rFonts w:ascii="Times New Roman" w:hAnsi="Times New Roman" w:cs="Times New Roman"/>
          </w:rPr>
          <w:t xml:space="preserve"> of organic matter and respired CO</w:t>
        </w:r>
        <w:r w:rsidR="0099165C" w:rsidRPr="00052805">
          <w:rPr>
            <w:rFonts w:ascii="Times New Roman" w:hAnsi="Times New Roman" w:cs="Times New Roman"/>
            <w:vertAlign w:val="subscript"/>
          </w:rPr>
          <w:t>2</w:t>
        </w:r>
        <w:r w:rsidR="0099165C">
          <w:rPr>
            <w:rFonts w:ascii="Times New Roman" w:hAnsi="Times New Roman" w:cs="Times New Roman"/>
          </w:rPr>
          <w:t xml:space="preserve"> acts as a tracer of plant C allocation</w:t>
        </w:r>
        <w:r w:rsidR="00C4263C">
          <w:rPr>
            <w:rFonts w:ascii="Times New Roman" w:hAnsi="Times New Roman" w:cs="Times New Roman"/>
          </w:rPr>
          <w:t xml:space="preserve"> (</w:t>
        </w:r>
        <w:proofErr w:type="spellStart"/>
        <w:r w:rsidR="00C4263C">
          <w:rPr>
            <w:rFonts w:ascii="Times New Roman" w:hAnsi="Times New Roman" w:cs="Times New Roman"/>
          </w:rPr>
          <w:t>Atkin</w:t>
        </w:r>
        <w:proofErr w:type="spellEnd"/>
        <w:r w:rsidR="00C4263C">
          <w:rPr>
            <w:rFonts w:ascii="Times New Roman" w:hAnsi="Times New Roman" w:cs="Times New Roman"/>
          </w:rPr>
          <w:t xml:space="preserve"> 2015; </w:t>
        </w:r>
        <w:proofErr w:type="spellStart"/>
        <w:r w:rsidR="00C4263C">
          <w:rPr>
            <w:rFonts w:ascii="Times New Roman" w:hAnsi="Times New Roman" w:cs="Times New Roman"/>
          </w:rPr>
          <w:t>Bahn</w:t>
        </w:r>
        <w:proofErr w:type="spellEnd"/>
        <w:r w:rsidR="00C4263C">
          <w:rPr>
            <w:rFonts w:ascii="Times New Roman" w:hAnsi="Times New Roman" w:cs="Times New Roman"/>
          </w:rPr>
          <w:t xml:space="preserve"> et al., 2012 and accompanying papers)</w:t>
        </w:r>
        <w:r w:rsidR="00C74156">
          <w:rPr>
            <w:rFonts w:ascii="Times New Roman" w:hAnsi="Times New Roman" w:cs="Times New Roman"/>
          </w:rPr>
          <w:t xml:space="preserve">. </w:t>
        </w:r>
        <w:r w:rsidR="0099165C">
          <w:rPr>
            <w:rFonts w:ascii="Times New Roman" w:hAnsi="Times New Roman" w:cs="Times New Roman"/>
          </w:rPr>
          <w:t xml:space="preserve">The ability of a model to simulate observed patterns of the </w:t>
        </w:r>
        <w:r w:rsidR="0099165C" w:rsidRPr="00052805">
          <w:rPr>
            <w:rFonts w:ascii="Times New Roman" w:hAnsi="Times New Roman" w:cs="Times New Roman"/>
            <w:vertAlign w:val="superscript"/>
          </w:rPr>
          <w:t>13</w:t>
        </w:r>
        <w:r w:rsidR="0099165C">
          <w:rPr>
            <w:rFonts w:ascii="Times New Roman" w:hAnsi="Times New Roman" w:cs="Times New Roman"/>
          </w:rPr>
          <w:t>C-</w:t>
        </w:r>
        <w:r w:rsidR="0099165C">
          <w:rPr>
            <w:rFonts w:ascii="Times New Roman" w:hAnsi="Times New Roman" w:cs="Times New Roman"/>
          </w:rPr>
          <w:lastRenderedPageBreak/>
          <w:t>tracer is a measure of how well the model simulates the allocation of C fixed by photo</w:t>
        </w:r>
        <w:r w:rsidR="00BB5AA9">
          <w:rPr>
            <w:rFonts w:ascii="Times New Roman" w:hAnsi="Times New Roman" w:cs="Times New Roman"/>
          </w:rPr>
          <w:t xml:space="preserve">synthesis. </w:t>
        </w:r>
        <w:r w:rsidR="00E21484">
          <w:rPr>
            <w:rFonts w:ascii="Times New Roman" w:hAnsi="Times New Roman" w:cs="Times New Roman"/>
          </w:rPr>
          <w:t>A</w:t>
        </w:r>
        <w:r w:rsidR="0099165C">
          <w:rPr>
            <w:rFonts w:ascii="Times New Roman" w:hAnsi="Times New Roman" w:cs="Times New Roman"/>
          </w:rPr>
          <w:t>s indicated above, improved simulation of C allocation has consequences for better simulating ecosystem C storage and CO</w:t>
        </w:r>
        <w:r w:rsidR="0099165C" w:rsidRPr="00052805">
          <w:rPr>
            <w:rFonts w:ascii="Times New Roman" w:hAnsi="Times New Roman" w:cs="Times New Roman"/>
            <w:vertAlign w:val="subscript"/>
          </w:rPr>
          <w:t>2</w:t>
        </w:r>
        <w:r w:rsidR="0099165C">
          <w:rPr>
            <w:rFonts w:ascii="Times New Roman" w:hAnsi="Times New Roman" w:cs="Times New Roman"/>
          </w:rPr>
          <w:t xml:space="preserve"> exchange with the atmosphere. When incorporated into the LSMs of ESMs, the improved simulation of ecosystem C dynamics improves the simulation of global coupled carbon-climate feedbacks with the inherent implications for modeling future climate change.</w:t>
        </w:r>
        <w:r w:rsidR="00CD22CE">
          <w:rPr>
            <w:rFonts w:ascii="Times New Roman" w:hAnsi="Times New Roman" w:cs="Times New Roman"/>
          </w:rPr>
          <w:t xml:space="preserve"> </w:t>
        </w:r>
        <w:r w:rsidR="0099165C">
          <w:rPr>
            <w:rFonts w:ascii="Times New Roman" w:hAnsi="Times New Roman" w:cs="Times New Roman"/>
          </w:rPr>
          <w:t>Model improvement of course first requires the identification of model strengths and weaknesses.</w:t>
        </w:r>
      </w:ins>
    </w:p>
    <w:p w14:paraId="2CC4F4A1" w14:textId="0DCA31DD" w:rsidR="00B725B3" w:rsidRPr="00DD39FD" w:rsidRDefault="00FB04C9" w:rsidP="00891CDC">
      <w:pPr>
        <w:spacing w:line="480" w:lineRule="auto"/>
        <w:jc w:val="both"/>
        <w:rPr>
          <w:rFonts w:ascii="Times New Roman" w:hAnsi="Times New Roman"/>
        </w:rPr>
      </w:pPr>
      <w:ins w:id="28" w:author="Jiafu Mao" w:date="2015-09-10T21:30:00Z">
        <w:r>
          <w:rPr>
            <w:rFonts w:ascii="Times New Roman" w:hAnsi="Times New Roman"/>
          </w:rPr>
          <w:t xml:space="preserve">   </w:t>
        </w:r>
        <w:r w:rsidR="00560F27">
          <w:rPr>
            <w:rFonts w:ascii="Times New Roman" w:hAnsi="Times New Roman"/>
          </w:rPr>
          <w:t>Our</w:t>
        </w:r>
        <w:r w:rsidR="00E73BBF" w:rsidRPr="00DD39FD">
          <w:rPr>
            <w:rFonts w:ascii="Times New Roman" w:hAnsi="Times New Roman"/>
          </w:rPr>
          <w:t xml:space="preserve"> specific goal was to test the representation of C uptake and </w:t>
        </w:r>
        <w:r w:rsidR="0006029C">
          <w:rPr>
            <w:rFonts w:ascii="Times New Roman" w:hAnsi="Times New Roman"/>
          </w:rPr>
          <w:t xml:space="preserve">short-term </w:t>
        </w:r>
        <w:r w:rsidR="00E73BBF" w:rsidRPr="00DD39FD">
          <w:rPr>
            <w:rFonts w:ascii="Times New Roman" w:hAnsi="Times New Roman"/>
          </w:rPr>
          <w:t xml:space="preserve">allocation patterns of a site-scale, point version of CLM </w:t>
        </w:r>
        <w:r w:rsidR="00E73BBF" w:rsidRPr="00DD39FD">
          <w:rPr>
            <w:rFonts w:ascii="Times New Roman" w:eastAsia="Times New Roman" w:hAnsi="Times New Roman"/>
            <w:snapToGrid w:val="0"/>
            <w:lang w:eastAsia="de-DE" w:bidi="en-US"/>
          </w:rPr>
          <w:t>version 4</w:t>
        </w:r>
        <w:r w:rsidR="00E06CAD">
          <w:rPr>
            <w:rFonts w:ascii="Times New Roman" w:eastAsia="Times New Roman" w:hAnsi="Times New Roman"/>
            <w:snapToGrid w:val="0"/>
            <w:lang w:eastAsia="de-DE" w:bidi="en-US"/>
          </w:rPr>
          <w:t>.0</w:t>
        </w:r>
      </w:ins>
      <w:r w:rsidR="00E73BBF" w:rsidRPr="00DD39FD">
        <w:rPr>
          <w:rFonts w:ascii="Times New Roman" w:hAnsi="Times New Roman"/>
        </w:rPr>
        <w:t xml:space="preserve"> (PTCLM)</w:t>
      </w:r>
      <w:r w:rsidR="00B725B3" w:rsidRPr="00DD39FD">
        <w:rPr>
          <w:rFonts w:ascii="Times New Roman" w:hAnsi="Times New Roman"/>
        </w:rPr>
        <w:t xml:space="preserve"> </w:t>
      </w:r>
      <w:r w:rsidR="00AB7922" w:rsidRPr="00DD39FD">
        <w:rPr>
          <w:rFonts w:ascii="Times New Roman" w:hAnsi="Times New Roman"/>
          <w:noProof/>
        </w:rPr>
        <w:t>(</w:t>
      </w:r>
      <w:r w:rsidR="00B725B3" w:rsidRPr="00DD39FD">
        <w:rPr>
          <w:rFonts w:ascii="Times New Roman" w:hAnsi="Times New Roman"/>
          <w:noProof/>
        </w:rPr>
        <w:t>Oleson</w:t>
      </w:r>
      <w:r w:rsidR="007B3572" w:rsidRPr="00DD39FD">
        <w:rPr>
          <w:rFonts w:ascii="Times New Roman" w:hAnsi="Times New Roman"/>
          <w:noProof/>
        </w:rPr>
        <w:t xml:space="preserve"> et al.</w:t>
      </w:r>
      <w:r w:rsidR="00B725B3" w:rsidRPr="00DD39FD">
        <w:rPr>
          <w:rFonts w:ascii="Times New Roman" w:hAnsi="Times New Roman"/>
          <w:noProof/>
        </w:rPr>
        <w:t>, 2013</w:t>
      </w:r>
      <w:r w:rsidR="00AB7922" w:rsidRPr="00DD39FD">
        <w:rPr>
          <w:rFonts w:ascii="Times New Roman" w:hAnsi="Times New Roman"/>
          <w:noProof/>
        </w:rPr>
        <w:t>)</w:t>
      </w:r>
      <w:r w:rsidR="00B725B3" w:rsidRPr="00DD39FD">
        <w:rPr>
          <w:rFonts w:ascii="Times New Roman" w:hAnsi="Times New Roman"/>
        </w:rPr>
        <w:t xml:space="preserve"> at an experimental field facility in </w:t>
      </w:r>
      <w:r w:rsidR="006876BC">
        <w:rPr>
          <w:rFonts w:ascii="Times New Roman" w:hAnsi="Times New Roman"/>
        </w:rPr>
        <w:t>Oak Ridge, Tennessee, USA. The “</w:t>
      </w:r>
      <w:r w:rsidR="00B725B3" w:rsidRPr="00DD39FD">
        <w:rPr>
          <w:rFonts w:ascii="Times New Roman" w:hAnsi="Times New Roman"/>
        </w:rPr>
        <w:t xml:space="preserve">Partitioning in Trees </w:t>
      </w:r>
      <w:r w:rsidR="006876BC">
        <w:rPr>
          <w:rFonts w:ascii="Times New Roman" w:hAnsi="Times New Roman"/>
        </w:rPr>
        <w:t>and Soils”</w:t>
      </w:r>
      <w:r w:rsidR="00B725B3" w:rsidRPr="00DD39FD">
        <w:rPr>
          <w:rFonts w:ascii="Times New Roman" w:hAnsi="Times New Roman"/>
        </w:rPr>
        <w:t xml:space="preserve"> (</w:t>
      </w:r>
      <w:proofErr w:type="spellStart"/>
      <w:r w:rsidR="00B725B3" w:rsidRPr="00DD39FD">
        <w:rPr>
          <w:rFonts w:ascii="Times New Roman" w:hAnsi="Times New Roman"/>
        </w:rPr>
        <w:t>PiTS</w:t>
      </w:r>
      <w:proofErr w:type="spellEnd"/>
      <w:r w:rsidR="00B725B3" w:rsidRPr="00DD39FD">
        <w:rPr>
          <w:rFonts w:ascii="Times New Roman" w:hAnsi="Times New Roman"/>
        </w:rPr>
        <w:t>) project exposed a young loblolly pine (</w:t>
      </w:r>
      <w:proofErr w:type="spellStart"/>
      <w:r w:rsidR="00B725B3" w:rsidRPr="00B75E26">
        <w:rPr>
          <w:rFonts w:ascii="Times New Roman" w:hAnsi="Times New Roman"/>
          <w:i/>
        </w:rPr>
        <w:t>Pinus</w:t>
      </w:r>
      <w:proofErr w:type="spellEnd"/>
      <w:r w:rsidR="00B725B3" w:rsidRPr="00B75E26">
        <w:rPr>
          <w:rFonts w:ascii="Times New Roman" w:hAnsi="Times New Roman"/>
          <w:i/>
        </w:rPr>
        <w:t xml:space="preserve"> </w:t>
      </w:r>
      <w:proofErr w:type="spellStart"/>
      <w:r w:rsidR="00B725B3" w:rsidRPr="00B75E26">
        <w:rPr>
          <w:rFonts w:ascii="Times New Roman" w:hAnsi="Times New Roman"/>
          <w:i/>
        </w:rPr>
        <w:t>taeda</w:t>
      </w:r>
      <w:proofErr w:type="spellEnd"/>
      <w:r w:rsidR="00B725B3" w:rsidRPr="00DD39FD">
        <w:rPr>
          <w:rFonts w:ascii="Times New Roman" w:hAnsi="Times New Roman"/>
        </w:rPr>
        <w:t xml:space="preserve">) stand to a pulse of air enriched with </w:t>
      </w:r>
      <w:r w:rsidR="00B725B3" w:rsidRPr="00DD39FD">
        <w:rPr>
          <w:rFonts w:ascii="Times New Roman" w:hAnsi="Times New Roman"/>
          <w:vertAlign w:val="superscript"/>
        </w:rPr>
        <w:t>13</w:t>
      </w:r>
      <w:r w:rsidR="00B725B3" w:rsidRPr="00DD39FD">
        <w:rPr>
          <w:rFonts w:ascii="Times New Roman" w:hAnsi="Times New Roman"/>
        </w:rPr>
        <w:t>CO</w:t>
      </w:r>
      <w:r w:rsidR="00B725B3" w:rsidRPr="00DD39FD">
        <w:rPr>
          <w:rFonts w:ascii="Times New Roman" w:hAnsi="Times New Roman"/>
          <w:vertAlign w:val="subscript"/>
        </w:rPr>
        <w:t>2</w:t>
      </w:r>
      <w:r w:rsidR="00B725B3" w:rsidRPr="00DD39FD">
        <w:rPr>
          <w:rFonts w:ascii="Times New Roman" w:hAnsi="Times New Roman"/>
        </w:rPr>
        <w:t>, then tracked that label from the foliage</w:t>
      </w:r>
      <w:ins w:id="29" w:author="Jiafu Mao" w:date="2015-09-10T21:30:00Z">
        <w:r w:rsidR="00C9217C">
          <w:rPr>
            <w:rFonts w:ascii="Times New Roman" w:hAnsi="Times New Roman"/>
          </w:rPr>
          <w:t xml:space="preserve"> through photosynthetic uptake</w:t>
        </w:r>
      </w:ins>
      <w:r w:rsidR="00B725B3" w:rsidRPr="00DD39FD">
        <w:rPr>
          <w:rFonts w:ascii="Times New Roman" w:hAnsi="Times New Roman"/>
        </w:rPr>
        <w:t xml:space="preserve">, through the stem and roots and ultimately out of the soil as respiratory flux </w:t>
      </w:r>
      <w:r w:rsidR="00AB7922" w:rsidRPr="00DD39FD">
        <w:rPr>
          <w:rFonts w:ascii="Times New Roman" w:hAnsi="Times New Roman"/>
          <w:noProof/>
        </w:rPr>
        <w:t>(</w:t>
      </w:r>
      <w:r w:rsidR="00B725B3" w:rsidRPr="00DD39FD">
        <w:rPr>
          <w:rFonts w:ascii="Times New Roman" w:hAnsi="Times New Roman"/>
          <w:noProof/>
        </w:rPr>
        <w:t>Warren et al., 2012</w:t>
      </w:r>
      <w:r w:rsidR="00AB7922" w:rsidRPr="00DD39FD">
        <w:rPr>
          <w:rFonts w:ascii="Times New Roman" w:hAnsi="Times New Roman"/>
          <w:noProof/>
        </w:rPr>
        <w:t>)</w:t>
      </w:r>
      <w:r w:rsidR="00B725B3" w:rsidRPr="00DD39FD">
        <w:rPr>
          <w:rFonts w:ascii="Times New Roman" w:hAnsi="Times New Roman"/>
        </w:rPr>
        <w:t xml:space="preserve">. Comprehensive ancillary data </w:t>
      </w:r>
      <w:r w:rsidR="007F2948" w:rsidRPr="00DD39FD">
        <w:rPr>
          <w:rFonts w:ascii="Times New Roman" w:hAnsi="Times New Roman"/>
        </w:rPr>
        <w:t xml:space="preserve">were </w:t>
      </w:r>
      <w:r w:rsidR="00B725B3" w:rsidRPr="00DD39FD">
        <w:rPr>
          <w:rFonts w:ascii="Times New Roman" w:hAnsi="Times New Roman"/>
        </w:rPr>
        <w:t xml:space="preserve">collected both before and after the labeling treatment </w:t>
      </w:r>
      <w:r w:rsidR="00AB7922" w:rsidRPr="00DD39FD">
        <w:rPr>
          <w:rFonts w:ascii="Times New Roman" w:hAnsi="Times New Roman"/>
          <w:noProof/>
        </w:rPr>
        <w:t>(</w:t>
      </w:r>
      <w:r w:rsidR="00B725B3" w:rsidRPr="00DD39FD">
        <w:rPr>
          <w:rFonts w:ascii="Times New Roman" w:hAnsi="Times New Roman"/>
          <w:noProof/>
        </w:rPr>
        <w:t>Warren</w:t>
      </w:r>
      <w:r w:rsidR="00C57086" w:rsidRPr="00DD39FD">
        <w:rPr>
          <w:rFonts w:ascii="Times New Roman" w:hAnsi="Times New Roman"/>
          <w:noProof/>
        </w:rPr>
        <w:t xml:space="preserve"> et al.</w:t>
      </w:r>
      <w:r w:rsidR="00B725B3" w:rsidRPr="00DD39FD">
        <w:rPr>
          <w:rFonts w:ascii="Times New Roman" w:hAnsi="Times New Roman"/>
          <w:noProof/>
        </w:rPr>
        <w:t>, 2013</w:t>
      </w:r>
      <w:r w:rsidR="00AB7922" w:rsidRPr="00DD39FD">
        <w:rPr>
          <w:rFonts w:ascii="Times New Roman" w:hAnsi="Times New Roman"/>
          <w:noProof/>
        </w:rPr>
        <w:t>)</w:t>
      </w:r>
      <w:r w:rsidR="00B725B3" w:rsidRPr="00DD39FD">
        <w:rPr>
          <w:rFonts w:ascii="Times New Roman" w:hAnsi="Times New Roman"/>
        </w:rPr>
        <w:t xml:space="preserve">. </w:t>
      </w:r>
      <w:r w:rsidR="002F5C50" w:rsidRPr="00DD39FD">
        <w:rPr>
          <w:rFonts w:ascii="Times New Roman" w:hAnsi="Times New Roman"/>
        </w:rPr>
        <w:t>In addition, over a three</w:t>
      </w:r>
      <w:r w:rsidR="00DE56D2" w:rsidRPr="00DD39FD">
        <w:rPr>
          <w:rFonts w:ascii="Times New Roman" w:hAnsi="Times New Roman"/>
        </w:rPr>
        <w:t>-</w:t>
      </w:r>
      <w:r w:rsidR="002F5C50" w:rsidRPr="00DD39FD">
        <w:rPr>
          <w:rFonts w:ascii="Times New Roman" w:hAnsi="Times New Roman"/>
        </w:rPr>
        <w:t>week period, shade cloth was used</w:t>
      </w:r>
      <w:r w:rsidR="00C9217C">
        <w:rPr>
          <w:rFonts w:ascii="Times New Roman" w:hAnsi="Times New Roman"/>
        </w:rPr>
        <w:t xml:space="preserve"> </w:t>
      </w:r>
      <w:ins w:id="30" w:author="Jiafu Mao" w:date="2015-09-10T21:30:00Z">
        <w:r w:rsidR="00C9217C">
          <w:rPr>
            <w:rFonts w:ascii="Times New Roman" w:hAnsi="Times New Roman"/>
          </w:rPr>
          <w:t>in a treatment</w:t>
        </w:r>
        <w:r w:rsidR="002F5C50" w:rsidRPr="00DD39FD">
          <w:rPr>
            <w:rFonts w:ascii="Times New Roman" w:hAnsi="Times New Roman"/>
          </w:rPr>
          <w:t xml:space="preserve"> </w:t>
        </w:r>
      </w:ins>
      <w:r w:rsidR="002F5C50" w:rsidRPr="00DD39FD">
        <w:rPr>
          <w:rFonts w:ascii="Times New Roman" w:hAnsi="Times New Roman"/>
        </w:rPr>
        <w:t xml:space="preserve">to </w:t>
      </w:r>
      <w:del w:id="31" w:author="Jiafu Mao" w:date="2015-09-10T21:30:00Z">
        <w:r w:rsidR="002F5C50" w:rsidRPr="00DD39FD">
          <w:rPr>
            <w:rFonts w:ascii="Times New Roman" w:hAnsi="Times New Roman"/>
          </w:rPr>
          <w:delText xml:space="preserve">reduce incident </w:delText>
        </w:r>
      </w:del>
      <w:ins w:id="32" w:author="Jiafu Mao" w:date="2015-09-10T21:30:00Z">
        <w:r w:rsidR="00C9217C">
          <w:rPr>
            <w:rFonts w:ascii="Times New Roman" w:hAnsi="Times New Roman"/>
          </w:rPr>
          <w:t xml:space="preserve">determine the impact of </w:t>
        </w:r>
      </w:ins>
      <w:r w:rsidR="00C9217C">
        <w:rPr>
          <w:rFonts w:ascii="Times New Roman" w:hAnsi="Times New Roman"/>
        </w:rPr>
        <w:t>solar radiation</w:t>
      </w:r>
      <w:del w:id="33" w:author="Jiafu Mao" w:date="2015-09-10T21:30:00Z">
        <w:r w:rsidR="002F5C50" w:rsidRPr="00DD39FD">
          <w:rPr>
            <w:rFonts w:ascii="Times New Roman" w:hAnsi="Times New Roman"/>
          </w:rPr>
          <w:delText xml:space="preserve"> for some of the trees; one</w:delText>
        </w:r>
      </w:del>
      <w:ins w:id="34" w:author="Jiafu Mao" w:date="2015-09-10T21:30:00Z">
        <w:r w:rsidR="00C9217C">
          <w:rPr>
            <w:rFonts w:ascii="Times New Roman" w:hAnsi="Times New Roman"/>
          </w:rPr>
          <w:t>, and resultant abrupt GPP reduction, on allocation. O</w:t>
        </w:r>
        <w:r w:rsidR="002F5C50" w:rsidRPr="00DD39FD">
          <w:rPr>
            <w:rFonts w:ascii="Times New Roman" w:hAnsi="Times New Roman"/>
          </w:rPr>
          <w:t>ne</w:t>
        </w:r>
      </w:ins>
      <w:r w:rsidR="002F5C50" w:rsidRPr="00DD39FD">
        <w:rPr>
          <w:rFonts w:ascii="Times New Roman" w:hAnsi="Times New Roman"/>
        </w:rPr>
        <w:t xml:space="preserve">-half of the trees received </w:t>
      </w:r>
      <w:del w:id="35" w:author="Jiafu Mao" w:date="2015-09-10T21:30:00Z">
        <w:r w:rsidR="00816D0C" w:rsidRPr="00DD39FD">
          <w:rPr>
            <w:rFonts w:ascii="Times New Roman" w:hAnsi="Times New Roman"/>
          </w:rPr>
          <w:delText>moderate</w:delText>
        </w:r>
      </w:del>
      <w:ins w:id="36" w:author="Jiafu Mao" w:date="2015-09-10T21:30:00Z">
        <w:r w:rsidR="00C9217C">
          <w:rPr>
            <w:rFonts w:ascii="Times New Roman" w:hAnsi="Times New Roman"/>
          </w:rPr>
          <w:t>light</w:t>
        </w:r>
      </w:ins>
      <w:r w:rsidR="00C9217C" w:rsidRPr="00DD39FD">
        <w:rPr>
          <w:rFonts w:ascii="Times New Roman" w:hAnsi="Times New Roman"/>
        </w:rPr>
        <w:t xml:space="preserve"> </w:t>
      </w:r>
      <w:r w:rsidR="002F5C50" w:rsidRPr="00DD39FD">
        <w:rPr>
          <w:rFonts w:ascii="Times New Roman" w:hAnsi="Times New Roman"/>
        </w:rPr>
        <w:t xml:space="preserve">shading (68% of ambient </w:t>
      </w:r>
      <w:proofErr w:type="spellStart"/>
      <w:r w:rsidR="002F5C50" w:rsidRPr="00DD39FD">
        <w:rPr>
          <w:rFonts w:ascii="Times New Roman" w:hAnsi="Times New Roman"/>
        </w:rPr>
        <w:t>photo</w:t>
      </w:r>
      <w:r w:rsidR="00924916" w:rsidRPr="00DD39FD">
        <w:rPr>
          <w:rFonts w:ascii="Times New Roman" w:hAnsi="Times New Roman"/>
        </w:rPr>
        <w:t>synthetically</w:t>
      </w:r>
      <w:proofErr w:type="spellEnd"/>
      <w:r w:rsidR="00924916" w:rsidRPr="00DD39FD">
        <w:rPr>
          <w:rFonts w:ascii="Times New Roman" w:hAnsi="Times New Roman"/>
        </w:rPr>
        <w:t xml:space="preserve"> active radiation (</w:t>
      </w:r>
      <w:r w:rsidR="002F5C50" w:rsidRPr="00DD39FD">
        <w:rPr>
          <w:rFonts w:ascii="Times New Roman" w:hAnsi="Times New Roman"/>
        </w:rPr>
        <w:t>PAR</w:t>
      </w:r>
      <w:r w:rsidR="00924916" w:rsidRPr="00DD39FD">
        <w:rPr>
          <w:rFonts w:ascii="Times New Roman" w:hAnsi="Times New Roman"/>
        </w:rPr>
        <w:t>)</w:t>
      </w:r>
      <w:r w:rsidR="00816D0C" w:rsidRPr="00DD39FD">
        <w:rPr>
          <w:rFonts w:ascii="Times New Roman" w:hAnsi="Times New Roman"/>
        </w:rPr>
        <w:t xml:space="preserve"> passed through the shade cloth</w:t>
      </w:r>
      <w:r w:rsidR="002F5C50" w:rsidRPr="00DD39FD">
        <w:rPr>
          <w:rFonts w:ascii="Times New Roman" w:hAnsi="Times New Roman"/>
        </w:rPr>
        <w:t>), while the other half received heavy canopy shading (11% of ambient PAR</w:t>
      </w:r>
      <w:r w:rsidR="00816D0C" w:rsidRPr="00DD39FD">
        <w:rPr>
          <w:rFonts w:ascii="Times New Roman" w:hAnsi="Times New Roman"/>
        </w:rPr>
        <w:t xml:space="preserve"> passed through the cloth</w:t>
      </w:r>
      <w:r w:rsidR="002F5C50" w:rsidRPr="00DD39FD">
        <w:rPr>
          <w:rFonts w:ascii="Times New Roman" w:hAnsi="Times New Roman"/>
        </w:rPr>
        <w:t xml:space="preserve">). </w:t>
      </w:r>
      <w:del w:id="37" w:author="Jiafu Mao" w:date="2015-09-10T21:30:00Z">
        <w:r w:rsidR="002F5C50" w:rsidRPr="00DD39FD">
          <w:rPr>
            <w:rFonts w:ascii="Times New Roman" w:hAnsi="Times New Roman"/>
          </w:rPr>
          <w:delText xml:space="preserve">This experimental treatment </w:delText>
        </w:r>
        <w:r w:rsidR="0053170D" w:rsidRPr="00DD39FD">
          <w:rPr>
            <w:rFonts w:ascii="Times New Roman" w:hAnsi="Times New Roman"/>
          </w:rPr>
          <w:delText xml:space="preserve">was intended to </w:delText>
        </w:r>
        <w:r w:rsidR="002F5C50" w:rsidRPr="00DD39FD">
          <w:rPr>
            <w:rFonts w:ascii="Times New Roman" w:hAnsi="Times New Roman"/>
          </w:rPr>
          <w:delText xml:space="preserve">provide data to test the model’s allocation, growth and transpiration responses to short-term, abrupt changes in gross primary production (GPP), </w:delText>
        </w:r>
        <w:r w:rsidR="0053170D" w:rsidRPr="00DD39FD">
          <w:rPr>
            <w:rFonts w:ascii="Times New Roman" w:hAnsi="Times New Roman"/>
          </w:rPr>
          <w:delText xml:space="preserve">based </w:delText>
        </w:r>
        <w:r w:rsidR="002F5C50" w:rsidRPr="00DD39FD">
          <w:rPr>
            <w:rFonts w:ascii="Times New Roman" w:hAnsi="Times New Roman"/>
          </w:rPr>
          <w:delText xml:space="preserve">on the assumption that the shading would substantially reduce the trees’ photosynthetic assimilation. </w:delText>
        </w:r>
        <w:r w:rsidR="00B725B3" w:rsidRPr="00DD39FD">
          <w:rPr>
            <w:rFonts w:ascii="Times New Roman" w:hAnsi="Times New Roman"/>
          </w:rPr>
          <w:delText xml:space="preserve"> </w:delText>
        </w:r>
      </w:del>
    </w:p>
    <w:p w14:paraId="7B69892A" w14:textId="0227BE82" w:rsidR="00230F2C" w:rsidRPr="00B830CE" w:rsidRDefault="00D24487" w:rsidP="00230F2C">
      <w:pPr>
        <w:spacing w:line="480" w:lineRule="auto"/>
        <w:jc w:val="both"/>
        <w:rPr>
          <w:rFonts w:ascii="Times New Roman" w:hAnsi="Times New Roman"/>
        </w:rPr>
      </w:pPr>
      <w:ins w:id="38" w:author="Jiafu Mao" w:date="2015-09-10T21:30:00Z">
        <w:r>
          <w:rPr>
            <w:rFonts w:ascii="Times New Roman" w:hAnsi="Times New Roman"/>
            <w:color w:val="FF0000"/>
          </w:rPr>
          <w:t xml:space="preserve"> </w:t>
        </w:r>
      </w:ins>
      <w:r>
        <w:rPr>
          <w:rFonts w:ascii="Times New Roman" w:hAnsi="Times New Roman"/>
          <w:color w:val="FF0000"/>
          <w:rPrChange w:id="39" w:author="Jiafu Mao" w:date="2015-09-10T21:30:00Z">
            <w:rPr>
              <w:rFonts w:ascii="Times New Roman" w:hAnsi="Times New Roman"/>
            </w:rPr>
          </w:rPrChange>
        </w:rPr>
        <w:t xml:space="preserve">   </w:t>
      </w:r>
      <w:r w:rsidR="0010289B" w:rsidRPr="00B830CE">
        <w:rPr>
          <w:rFonts w:ascii="Times New Roman" w:hAnsi="Times New Roman"/>
        </w:rPr>
        <w:t xml:space="preserve">Model evaluations are complicated by the concurrence of parametric and structural uncertainty, which confounds the attribution of model errors (Keenan et al., 2011). </w:t>
      </w:r>
      <w:del w:id="40" w:author="Jiafu Mao" w:date="2015-09-10T21:30:00Z">
        <w:r w:rsidR="00B725B3" w:rsidRPr="00DD39FD">
          <w:rPr>
            <w:rFonts w:ascii="Times New Roman" w:hAnsi="Times New Roman"/>
          </w:rPr>
          <w:delText xml:space="preserve"> </w:delText>
        </w:r>
      </w:del>
      <w:r w:rsidR="0010289B" w:rsidRPr="00B830CE">
        <w:rPr>
          <w:rFonts w:ascii="Times New Roman" w:hAnsi="Times New Roman"/>
        </w:rPr>
        <w:t xml:space="preserve">A </w:t>
      </w:r>
      <w:r w:rsidR="0010289B" w:rsidRPr="00B830CE">
        <w:rPr>
          <w:rFonts w:ascii="Times New Roman" w:hAnsi="Times New Roman"/>
        </w:rPr>
        <w:lastRenderedPageBreak/>
        <w:t xml:space="preserve">model’s performance might be </w:t>
      </w:r>
      <w:del w:id="41" w:author="Jiafu Mao" w:date="2015-09-10T21:30:00Z">
        <w:r w:rsidR="009C0889">
          <w:rPr>
            <w:rFonts w:ascii="Times New Roman" w:hAnsi="Times New Roman"/>
          </w:rPr>
          <w:delText>off</w:delText>
        </w:r>
        <w:r w:rsidR="00B725B3" w:rsidRPr="00DD39FD">
          <w:rPr>
            <w:rFonts w:ascii="Times New Roman" w:hAnsi="Times New Roman"/>
          </w:rPr>
          <w:delText xml:space="preserve"> because of</w:delText>
        </w:r>
      </w:del>
      <w:ins w:id="42" w:author="Jiafu Mao" w:date="2015-09-10T21:30:00Z">
        <w:r w:rsidR="0010289B" w:rsidRPr="00B830CE">
          <w:rPr>
            <w:rFonts w:ascii="Times New Roman" w:hAnsi="Times New Roman"/>
          </w:rPr>
          <w:t>negatively impacted by</w:t>
        </w:r>
      </w:ins>
      <w:r w:rsidR="0010289B" w:rsidRPr="00B830CE">
        <w:rPr>
          <w:rFonts w:ascii="Times New Roman" w:hAnsi="Times New Roman"/>
        </w:rPr>
        <w:t xml:space="preserve"> misrepresentation of mechanistic processes, poor parameterization of otherwise sound functional representations, or both. </w:t>
      </w:r>
      <w:del w:id="43" w:author="Jiafu Mao" w:date="2015-09-10T21:30:00Z">
        <w:r w:rsidR="00B725B3" w:rsidRPr="00DD39FD">
          <w:rPr>
            <w:rFonts w:ascii="Times New Roman" w:hAnsi="Times New Roman"/>
          </w:rPr>
          <w:delText xml:space="preserve">To minimize the influence of parametric uncertainty and focus on the ability of the CLM </w:delText>
        </w:r>
      </w:del>
      <w:ins w:id="44" w:author="Jiafu Mao" w:date="2015-09-10T21:30:00Z">
        <w:r w:rsidR="00E70F5A" w:rsidRPr="00474700">
          <w:rPr>
            <w:rFonts w:ascii="Times New Roman" w:hAnsi="Times New Roman"/>
          </w:rPr>
          <w:t>Parameter optimization</w:t>
        </w:r>
        <w:r w:rsidR="0010289B" w:rsidRPr="00B830CE">
          <w:rPr>
            <w:rFonts w:ascii="Times New Roman" w:hAnsi="Times New Roman"/>
          </w:rPr>
          <w:t>, however,</w:t>
        </w:r>
        <w:r w:rsidR="00E70F5A" w:rsidRPr="00474700">
          <w:rPr>
            <w:rFonts w:ascii="Times New Roman" w:hAnsi="Times New Roman"/>
          </w:rPr>
          <w:t xml:space="preserve"> can help to isolate structural deficiencies in the </w:t>
        </w:r>
      </w:ins>
      <w:r w:rsidR="00E70F5A" w:rsidRPr="00474700">
        <w:rPr>
          <w:rFonts w:ascii="Times New Roman" w:hAnsi="Times New Roman"/>
        </w:rPr>
        <w:t>model</w:t>
      </w:r>
      <w:del w:id="45" w:author="Jiafu Mao" w:date="2015-09-10T21:30:00Z">
        <w:r w:rsidR="00B725B3" w:rsidRPr="00DD39FD">
          <w:rPr>
            <w:rFonts w:ascii="Times New Roman" w:hAnsi="Times New Roman"/>
          </w:rPr>
          <w:delText xml:space="preserve"> structure to reproduce the experimental treatment</w:delText>
        </w:r>
      </w:del>
      <w:ins w:id="46" w:author="Jiafu Mao" w:date="2015-09-10T21:30:00Z">
        <w:r w:rsidR="00E70F5A" w:rsidRPr="008038BA">
          <w:rPr>
            <w:rFonts w:ascii="Times New Roman" w:hAnsi="Times New Roman"/>
          </w:rPr>
          <w:t>.</w:t>
        </w:r>
        <w:r w:rsidR="00E70F5A" w:rsidRPr="00B830CE">
          <w:rPr>
            <w:rFonts w:ascii="Times New Roman" w:hAnsi="Times New Roman"/>
          </w:rPr>
          <w:t xml:space="preserve"> </w:t>
        </w:r>
        <w:r w:rsidR="00560F27" w:rsidRPr="00B830CE">
          <w:rPr>
            <w:rFonts w:ascii="Times New Roman" w:hAnsi="Times New Roman"/>
          </w:rPr>
          <w:t>In this study</w:t>
        </w:r>
      </w:ins>
      <w:r w:rsidR="00043EAA" w:rsidRPr="00B830CE">
        <w:rPr>
          <w:rFonts w:ascii="Times New Roman" w:hAnsi="Times New Roman"/>
        </w:rPr>
        <w:t>,</w:t>
      </w:r>
      <w:r w:rsidR="00560F27" w:rsidRPr="00B830CE">
        <w:rPr>
          <w:rFonts w:ascii="Times New Roman" w:hAnsi="Times New Roman"/>
        </w:rPr>
        <w:t xml:space="preserve"> we </w:t>
      </w:r>
      <w:ins w:id="47" w:author="Jiafu Mao" w:date="2015-09-10T21:30:00Z">
        <w:r w:rsidR="00560F27" w:rsidRPr="00B830CE">
          <w:rPr>
            <w:rFonts w:ascii="Times New Roman" w:hAnsi="Times New Roman"/>
          </w:rPr>
          <w:t>appl</w:t>
        </w:r>
        <w:r w:rsidR="00043EAA" w:rsidRPr="00B830CE">
          <w:rPr>
            <w:rFonts w:ascii="Times New Roman" w:hAnsi="Times New Roman"/>
          </w:rPr>
          <w:t>ied</w:t>
        </w:r>
        <w:r w:rsidR="00560F27" w:rsidRPr="00B830CE">
          <w:rPr>
            <w:rFonts w:ascii="Times New Roman" w:hAnsi="Times New Roman"/>
          </w:rPr>
          <w:t xml:space="preserve"> model calibration, by optimizing model parameters, as a tool to highlight areas for model development rather than simply improving predictive skill. </w:t>
        </w:r>
        <w:r w:rsidR="00474700" w:rsidRPr="00B830CE">
          <w:rPr>
            <w:rFonts w:ascii="Times New Roman" w:hAnsi="Times New Roman"/>
          </w:rPr>
          <w:t>W</w:t>
        </w:r>
        <w:r w:rsidR="00B725B3" w:rsidRPr="00B830CE">
          <w:rPr>
            <w:rFonts w:ascii="Times New Roman" w:hAnsi="Times New Roman"/>
          </w:rPr>
          <w:t xml:space="preserve">e </w:t>
        </w:r>
      </w:ins>
      <w:r w:rsidR="00B725B3" w:rsidRPr="00B830CE">
        <w:rPr>
          <w:rFonts w:ascii="Times New Roman" w:hAnsi="Times New Roman"/>
        </w:rPr>
        <w:t>optimize</w:t>
      </w:r>
      <w:r w:rsidR="00AA0DA6" w:rsidRPr="00B830CE">
        <w:rPr>
          <w:rFonts w:ascii="Times New Roman" w:hAnsi="Times New Roman"/>
        </w:rPr>
        <w:t>d</w:t>
      </w:r>
      <w:r w:rsidR="00E82302" w:rsidRPr="00B830CE">
        <w:rPr>
          <w:rFonts w:ascii="Times New Roman" w:hAnsi="Times New Roman"/>
        </w:rPr>
        <w:t xml:space="preserve"> </w:t>
      </w:r>
      <w:r w:rsidR="00B725B3" w:rsidRPr="00B830CE">
        <w:rPr>
          <w:rFonts w:ascii="Times New Roman" w:hAnsi="Times New Roman"/>
        </w:rPr>
        <w:t>sele</w:t>
      </w:r>
      <w:r w:rsidR="000D0C62" w:rsidRPr="00B830CE">
        <w:rPr>
          <w:rFonts w:ascii="Times New Roman" w:hAnsi="Times New Roman"/>
        </w:rPr>
        <w:t xml:space="preserve">cted CLM parameters against </w:t>
      </w:r>
      <w:del w:id="48" w:author="Jiafu Mao" w:date="2015-09-10T21:30:00Z">
        <w:r w:rsidR="00B725B3" w:rsidRPr="00DD39FD">
          <w:rPr>
            <w:rFonts w:ascii="Times New Roman" w:hAnsi="Times New Roman"/>
          </w:rPr>
          <w:delText>pre-treatment</w:delText>
        </w:r>
      </w:del>
      <w:ins w:id="49" w:author="Jiafu Mao" w:date="2015-09-10T21:30:00Z">
        <w:r w:rsidR="000D0C62" w:rsidRPr="00B830CE">
          <w:rPr>
            <w:rFonts w:ascii="Times New Roman" w:hAnsi="Times New Roman"/>
          </w:rPr>
          <w:t>pre</w:t>
        </w:r>
        <w:r w:rsidR="00B725B3" w:rsidRPr="00B830CE">
          <w:rPr>
            <w:rFonts w:ascii="Times New Roman" w:hAnsi="Times New Roman"/>
          </w:rPr>
          <w:t>treatment</w:t>
        </w:r>
      </w:ins>
      <w:r w:rsidR="00B725B3" w:rsidRPr="00B830CE">
        <w:rPr>
          <w:rFonts w:ascii="Times New Roman" w:hAnsi="Times New Roman"/>
        </w:rPr>
        <w:t xml:space="preserve"> data. </w:t>
      </w:r>
      <w:r w:rsidR="00230F2C" w:rsidRPr="00B830CE">
        <w:rPr>
          <w:rFonts w:ascii="Times New Roman" w:hAnsi="Times New Roman"/>
        </w:rPr>
        <w:t xml:space="preserve">We then evaluated the performance of the calibrated </w:t>
      </w:r>
      <w:r w:rsidR="00230F2C" w:rsidRPr="00B830CE">
        <w:rPr>
          <w:rFonts w:ascii="Times New Roman" w:eastAsia="Times New Roman" w:hAnsi="Times New Roman"/>
          <w:snapToGrid w:val="0"/>
          <w:lang w:eastAsia="de-DE" w:bidi="en-US"/>
        </w:rPr>
        <w:t xml:space="preserve">CLM </w:t>
      </w:r>
      <w:r w:rsidR="000D0C62" w:rsidRPr="00B830CE">
        <w:rPr>
          <w:rFonts w:ascii="Times New Roman" w:hAnsi="Times New Roman"/>
        </w:rPr>
        <w:t xml:space="preserve">in the </w:t>
      </w:r>
      <w:del w:id="50" w:author="Jiafu Mao" w:date="2015-09-10T21:30:00Z">
        <w:r w:rsidR="00230F2C" w:rsidRPr="00DD39FD">
          <w:rPr>
            <w:rFonts w:ascii="Times New Roman" w:hAnsi="Times New Roman"/>
          </w:rPr>
          <w:delText>pre-treatment</w:delText>
        </w:r>
      </w:del>
      <w:ins w:id="51" w:author="Jiafu Mao" w:date="2015-09-10T21:30:00Z">
        <w:r w:rsidR="000D0C62" w:rsidRPr="00B830CE">
          <w:rPr>
            <w:rFonts w:ascii="Times New Roman" w:hAnsi="Times New Roman"/>
          </w:rPr>
          <w:t>pre</w:t>
        </w:r>
        <w:r w:rsidR="00230F2C" w:rsidRPr="00B830CE">
          <w:rPr>
            <w:rFonts w:ascii="Times New Roman" w:hAnsi="Times New Roman"/>
          </w:rPr>
          <w:t>treatment</w:t>
        </w:r>
      </w:ins>
      <w:r w:rsidR="00230F2C" w:rsidRPr="00B830CE">
        <w:rPr>
          <w:rFonts w:ascii="Times New Roman" w:hAnsi="Times New Roman"/>
        </w:rPr>
        <w:t xml:space="preserve"> phase and again in the post-treatment phase without recalibration following simulation of the canopy shading and </w:t>
      </w:r>
      <w:r w:rsidR="00230F2C" w:rsidRPr="00B830CE">
        <w:rPr>
          <w:rFonts w:ascii="Times New Roman" w:eastAsia="Times New Roman" w:hAnsi="Times New Roman"/>
          <w:snapToGrid w:val="0"/>
          <w:vertAlign w:val="superscript"/>
          <w:lang w:eastAsia="de-DE" w:bidi="en-US"/>
        </w:rPr>
        <w:t>13</w:t>
      </w:r>
      <w:r w:rsidR="00230F2C" w:rsidRPr="00B830CE">
        <w:rPr>
          <w:rFonts w:ascii="Times New Roman" w:eastAsia="Times New Roman" w:hAnsi="Times New Roman"/>
          <w:snapToGrid w:val="0"/>
          <w:lang w:eastAsia="de-DE" w:bidi="en-US"/>
        </w:rPr>
        <w:t>CO</w:t>
      </w:r>
      <w:r w:rsidR="00230F2C" w:rsidRPr="00B830CE">
        <w:rPr>
          <w:rFonts w:ascii="Times New Roman" w:eastAsia="Times New Roman" w:hAnsi="Times New Roman"/>
          <w:snapToGrid w:val="0"/>
          <w:vertAlign w:val="subscript"/>
          <w:lang w:eastAsia="de-DE" w:bidi="en-US"/>
        </w:rPr>
        <w:t>2</w:t>
      </w:r>
      <w:r w:rsidR="00230F2C" w:rsidRPr="00B830CE">
        <w:rPr>
          <w:rFonts w:ascii="Times New Roman" w:hAnsi="Times New Roman"/>
        </w:rPr>
        <w:t xml:space="preserve"> treatments. </w:t>
      </w:r>
      <w:r w:rsidR="00C71589" w:rsidRPr="00B830CE">
        <w:rPr>
          <w:rFonts w:ascii="Times New Roman" w:hAnsi="Times New Roman"/>
        </w:rPr>
        <w:t>Our intention is that by applying robust pa</w:t>
      </w:r>
      <w:r w:rsidR="000D0C62" w:rsidRPr="00B830CE">
        <w:rPr>
          <w:rFonts w:ascii="Times New Roman" w:hAnsi="Times New Roman"/>
        </w:rPr>
        <w:t xml:space="preserve">rameter optimization to the </w:t>
      </w:r>
      <w:del w:id="52" w:author="Jiafu Mao" w:date="2015-09-10T21:30:00Z">
        <w:r w:rsidR="00C71589" w:rsidRPr="00DD39FD">
          <w:rPr>
            <w:rFonts w:ascii="Times New Roman" w:hAnsi="Times New Roman"/>
          </w:rPr>
          <w:delText>pre-treatment</w:delText>
        </w:r>
      </w:del>
      <w:ins w:id="53" w:author="Jiafu Mao" w:date="2015-09-10T21:30:00Z">
        <w:r w:rsidR="000D0C62" w:rsidRPr="00B830CE">
          <w:rPr>
            <w:rFonts w:ascii="Times New Roman" w:hAnsi="Times New Roman"/>
          </w:rPr>
          <w:t>pre</w:t>
        </w:r>
        <w:r w:rsidR="00C71589" w:rsidRPr="00B830CE">
          <w:rPr>
            <w:rFonts w:ascii="Times New Roman" w:hAnsi="Times New Roman"/>
          </w:rPr>
          <w:t>treatment</w:t>
        </w:r>
      </w:ins>
      <w:r w:rsidR="00C71589" w:rsidRPr="00B830CE">
        <w:rPr>
          <w:rFonts w:ascii="Times New Roman" w:hAnsi="Times New Roman"/>
        </w:rPr>
        <w:t xml:space="preserve"> simulations we will reduce parametric uncertainty </w:t>
      </w:r>
      <w:r w:rsidR="00AB7922" w:rsidRPr="00B830CE">
        <w:rPr>
          <w:rFonts w:ascii="Times New Roman" w:hAnsi="Times New Roman"/>
          <w:noProof/>
        </w:rPr>
        <w:t>(</w:t>
      </w:r>
      <w:r w:rsidR="00C71589" w:rsidRPr="00B830CE">
        <w:rPr>
          <w:rFonts w:ascii="Times New Roman" w:hAnsi="Times New Roman"/>
          <w:noProof/>
        </w:rPr>
        <w:t>Fox et al., 2009; Ricciuto et al., 2011</w:t>
      </w:r>
      <w:r w:rsidR="00AB7922" w:rsidRPr="00B830CE">
        <w:rPr>
          <w:rFonts w:ascii="Times New Roman" w:hAnsi="Times New Roman"/>
          <w:noProof/>
        </w:rPr>
        <w:t>)</w:t>
      </w:r>
      <w:r w:rsidR="00C71589" w:rsidRPr="00B830CE">
        <w:rPr>
          <w:rFonts w:ascii="Times New Roman" w:hAnsi="Times New Roman"/>
          <w:noProof/>
        </w:rPr>
        <w:t>, leading to greater insight regarding model structural uncertainty in evaluation of the post-treatment results.</w:t>
      </w:r>
      <w:r w:rsidR="00230F2C" w:rsidRPr="00B830CE">
        <w:rPr>
          <w:rFonts w:ascii="Times New Roman" w:hAnsi="Times New Roman"/>
          <w:noProof/>
        </w:rPr>
        <w:t xml:space="preserve">  </w:t>
      </w:r>
    </w:p>
    <w:p w14:paraId="1AE983E1" w14:textId="5A6F0F77" w:rsidR="00B725B3" w:rsidRPr="00DD39FD" w:rsidRDefault="009D7704" w:rsidP="00230F2C">
      <w:pPr>
        <w:spacing w:line="480" w:lineRule="auto"/>
        <w:jc w:val="both"/>
        <w:rPr>
          <w:rFonts w:ascii="Times New Roman" w:hAnsi="Times New Roman"/>
        </w:rPr>
      </w:pPr>
      <w:r>
        <w:rPr>
          <w:rFonts w:ascii="Times New Roman" w:hAnsi="Times New Roman"/>
        </w:rPr>
        <w:t xml:space="preserve">   </w:t>
      </w:r>
      <w:r w:rsidR="00230F2C" w:rsidRPr="00DD39FD">
        <w:rPr>
          <w:rFonts w:ascii="Times New Roman" w:hAnsi="Times New Roman"/>
        </w:rPr>
        <w:t xml:space="preserve">The manuscript is organized </w:t>
      </w:r>
      <w:r w:rsidR="0053170D" w:rsidRPr="00DD39FD">
        <w:rPr>
          <w:rFonts w:ascii="Times New Roman" w:hAnsi="Times New Roman"/>
        </w:rPr>
        <w:t>as follows</w:t>
      </w:r>
      <w:r w:rsidR="00230F2C" w:rsidRPr="00DD39FD">
        <w:rPr>
          <w:rFonts w:ascii="Times New Roman" w:hAnsi="Times New Roman"/>
        </w:rPr>
        <w:t>: We first describe the observational data sets, the model, and the simulation design. We then present results comparing the model results with the field observations; we continue with a discussion of model limitations revealed by the simulations and implications for potential model improvement. We conclude with recommendations on designing future manipulative field experiments to further improve model performance.</w:t>
      </w:r>
      <w:r w:rsidR="00B725B3" w:rsidRPr="00DD39FD">
        <w:rPr>
          <w:rFonts w:ascii="Times New Roman" w:hAnsi="Times New Roman"/>
        </w:rPr>
        <w:t xml:space="preserve"> </w:t>
      </w:r>
    </w:p>
    <w:p w14:paraId="26B9DD6D" w14:textId="77777777" w:rsidR="00B725B3" w:rsidRPr="00DD39FD" w:rsidRDefault="00B725B3" w:rsidP="00891CDC">
      <w:pPr>
        <w:spacing w:line="480" w:lineRule="auto"/>
        <w:jc w:val="both"/>
      </w:pPr>
    </w:p>
    <w:p w14:paraId="36FD84FC" w14:textId="77777777" w:rsidR="00A5572D" w:rsidRPr="00DD39FD" w:rsidRDefault="00A5572D" w:rsidP="00A5572D">
      <w:pPr>
        <w:spacing w:line="480" w:lineRule="auto"/>
        <w:jc w:val="both"/>
        <w:rPr>
          <w:rFonts w:ascii="Times New Roman" w:hAnsi="Times New Roman"/>
          <w:b/>
          <w:bCs/>
          <w:sz w:val="28"/>
          <w:szCs w:val="28"/>
        </w:rPr>
      </w:pPr>
      <w:r w:rsidRPr="00DD39FD">
        <w:rPr>
          <w:rFonts w:ascii="Times New Roman" w:hAnsi="Times New Roman"/>
          <w:b/>
          <w:bCs/>
          <w:sz w:val="28"/>
          <w:szCs w:val="28"/>
        </w:rPr>
        <w:t>2</w:t>
      </w:r>
      <w:r>
        <w:rPr>
          <w:rFonts w:ascii="Times New Roman" w:hAnsi="Times New Roman"/>
          <w:b/>
          <w:bCs/>
          <w:sz w:val="28"/>
          <w:szCs w:val="28"/>
        </w:rPr>
        <w:tab/>
      </w:r>
      <w:r w:rsidRPr="00DD39FD">
        <w:rPr>
          <w:rFonts w:ascii="Times New Roman" w:hAnsi="Times New Roman"/>
          <w:b/>
          <w:bCs/>
          <w:sz w:val="28"/>
          <w:szCs w:val="28"/>
        </w:rPr>
        <w:t xml:space="preserve">Methodology </w:t>
      </w:r>
    </w:p>
    <w:p w14:paraId="36E37B5C" w14:textId="77777777" w:rsidR="00A5572D" w:rsidRPr="00DD39FD" w:rsidRDefault="00A5572D" w:rsidP="00A5572D">
      <w:pPr>
        <w:spacing w:line="480" w:lineRule="auto"/>
        <w:jc w:val="both"/>
        <w:rPr>
          <w:rFonts w:ascii="Times New Roman" w:hAnsi="Times New Roman"/>
          <w:b/>
          <w:iCs/>
          <w:sz w:val="28"/>
          <w:szCs w:val="28"/>
        </w:rPr>
      </w:pPr>
      <w:r w:rsidRPr="00DD39FD">
        <w:rPr>
          <w:rFonts w:ascii="Times New Roman" w:hAnsi="Times New Roman"/>
          <w:b/>
          <w:iCs/>
          <w:sz w:val="28"/>
          <w:szCs w:val="28"/>
        </w:rPr>
        <w:t>2.1</w:t>
      </w:r>
      <w:r>
        <w:rPr>
          <w:rFonts w:ascii="Times New Roman" w:hAnsi="Times New Roman"/>
          <w:b/>
          <w:iCs/>
          <w:sz w:val="28"/>
          <w:szCs w:val="28"/>
        </w:rPr>
        <w:tab/>
      </w:r>
      <w:r w:rsidRPr="00DD39FD">
        <w:rPr>
          <w:rFonts w:ascii="Times New Roman" w:hAnsi="Times New Roman"/>
          <w:b/>
          <w:iCs/>
          <w:sz w:val="28"/>
          <w:szCs w:val="28"/>
        </w:rPr>
        <w:t xml:space="preserve">Experimental site description and observations  </w:t>
      </w:r>
    </w:p>
    <w:p w14:paraId="502F8943" w14:textId="7FD8B184" w:rsidR="005B52EB" w:rsidRPr="00DD39FD" w:rsidRDefault="005B52EB" w:rsidP="00891CDC">
      <w:pPr>
        <w:spacing w:line="480" w:lineRule="auto"/>
        <w:jc w:val="both"/>
        <w:rPr>
          <w:rFonts w:ascii="Times New Roman" w:hAnsi="Times New Roman"/>
        </w:rPr>
      </w:pPr>
      <w:r w:rsidRPr="00DD39FD">
        <w:rPr>
          <w:rFonts w:ascii="Times New Roman" w:hAnsi="Times New Roman"/>
        </w:rPr>
        <w:t xml:space="preserve">The project was conducted in a young loblolly pine stand at the University of Tennessee Forest Resources </w:t>
      </w:r>
      <w:proofErr w:type="spellStart"/>
      <w:r w:rsidR="0053170D" w:rsidRPr="00DD39FD">
        <w:rPr>
          <w:rFonts w:ascii="Times New Roman" w:hAnsi="Times New Roman"/>
        </w:rPr>
        <w:t>AgResearch</w:t>
      </w:r>
      <w:proofErr w:type="spellEnd"/>
      <w:r w:rsidR="0053170D" w:rsidRPr="00DD39FD">
        <w:rPr>
          <w:rFonts w:ascii="Times New Roman" w:hAnsi="Times New Roman"/>
        </w:rPr>
        <w:t xml:space="preserve"> </w:t>
      </w:r>
      <w:r w:rsidRPr="00DD39FD">
        <w:rPr>
          <w:rFonts w:ascii="Times New Roman" w:hAnsi="Times New Roman"/>
        </w:rPr>
        <w:t xml:space="preserve">and Education Center in Oak Ridge, Tennessee. The soil is </w:t>
      </w:r>
      <w:r w:rsidRPr="00DD39FD">
        <w:rPr>
          <w:rFonts w:ascii="Times New Roman" w:hAnsi="Times New Roman"/>
        </w:rPr>
        <w:lastRenderedPageBreak/>
        <w:t xml:space="preserve">classified as a </w:t>
      </w:r>
      <w:proofErr w:type="spellStart"/>
      <w:r w:rsidRPr="00DD39FD">
        <w:rPr>
          <w:rFonts w:ascii="Times New Roman" w:hAnsi="Times New Roman"/>
        </w:rPr>
        <w:t>silty</w:t>
      </w:r>
      <w:proofErr w:type="spellEnd"/>
      <w:r w:rsidRPr="00DD39FD">
        <w:rPr>
          <w:rFonts w:ascii="Times New Roman" w:hAnsi="Times New Roman"/>
        </w:rPr>
        <w:t>-clay-loam (13.3% sand; 35.7% clay; 51.0% silt), with bulk density ranging from 1.2 to 1.4 g cm</w:t>
      </w:r>
      <w:r w:rsidRPr="00DD39FD">
        <w:rPr>
          <w:rFonts w:ascii="Times New Roman" w:hAnsi="Times New Roman"/>
          <w:vertAlign w:val="superscript"/>
        </w:rPr>
        <w:t>-3</w:t>
      </w:r>
      <w:r w:rsidRPr="00DD39FD">
        <w:rPr>
          <w:rFonts w:ascii="Times New Roman" w:hAnsi="Times New Roman"/>
        </w:rPr>
        <w:t xml:space="preserve"> at 10 to 70 cm depth. One-year-old seedlings</w:t>
      </w:r>
      <w:r w:rsidR="0066592F" w:rsidRPr="00DD39FD">
        <w:rPr>
          <w:rFonts w:ascii="Times New Roman" w:hAnsi="Times New Roman"/>
        </w:rPr>
        <w:t xml:space="preserve"> (1 g C m</w:t>
      </w:r>
      <w:r w:rsidR="0066592F" w:rsidRPr="00DD39FD">
        <w:rPr>
          <w:rFonts w:ascii="Times New Roman" w:hAnsi="Times New Roman"/>
          <w:vertAlign w:val="superscript"/>
        </w:rPr>
        <w:t>-2</w:t>
      </w:r>
      <w:r w:rsidR="0066592F" w:rsidRPr="00DD39FD">
        <w:rPr>
          <w:rFonts w:ascii="Times New Roman" w:hAnsi="Times New Roman"/>
        </w:rPr>
        <w:t xml:space="preserve"> </w:t>
      </w:r>
      <w:r w:rsidR="00AB7922" w:rsidRPr="00DD39FD">
        <w:rPr>
          <w:rFonts w:ascii="Times New Roman" w:hAnsi="Times New Roman"/>
        </w:rPr>
        <w:t>(</w:t>
      </w:r>
      <w:r w:rsidR="0066592F" w:rsidRPr="00DD39FD">
        <w:rPr>
          <w:rFonts w:ascii="Times New Roman" w:hAnsi="Times New Roman"/>
          <w:iCs/>
        </w:rPr>
        <w:t>Griffin et al.</w:t>
      </w:r>
      <w:r w:rsidR="0066592F" w:rsidRPr="00DD39FD">
        <w:rPr>
          <w:rFonts w:ascii="Times New Roman" w:hAnsi="Times New Roman"/>
        </w:rPr>
        <w:t>, 1995</w:t>
      </w:r>
      <w:r w:rsidR="00AB7922" w:rsidRPr="00DD39FD">
        <w:rPr>
          <w:rFonts w:ascii="Times New Roman" w:hAnsi="Times New Roman"/>
        </w:rPr>
        <w:t>)</w:t>
      </w:r>
      <w:r w:rsidR="0066592F" w:rsidRPr="00DD39FD">
        <w:rPr>
          <w:rFonts w:ascii="Times New Roman" w:hAnsi="Times New Roman"/>
        </w:rPr>
        <w:t>)</w:t>
      </w:r>
      <w:r w:rsidRPr="00DD39FD">
        <w:rPr>
          <w:rFonts w:ascii="Times New Roman" w:hAnsi="Times New Roman"/>
        </w:rPr>
        <w:t xml:space="preserve"> were planted at 2.5 </w:t>
      </w:r>
      <w:r w:rsidRPr="00DD39FD">
        <w:rPr>
          <w:rFonts w:ascii="Times New Roman" w:hAnsi="Times New Roman" w:cs="Times New Roman"/>
        </w:rPr>
        <w:t>×</w:t>
      </w:r>
      <w:r w:rsidRPr="00DD39FD">
        <w:rPr>
          <w:rFonts w:ascii="Times New Roman" w:hAnsi="Times New Roman"/>
        </w:rPr>
        <w:t xml:space="preserve"> 3 m spacing in 2003, and the experiment was conducted in 2010 when the trees were ~7 m tall.</w:t>
      </w:r>
    </w:p>
    <w:p w14:paraId="174EC7EE" w14:textId="09E80D59" w:rsidR="00B725B3" w:rsidRPr="00DD39FD" w:rsidRDefault="00B57EBF" w:rsidP="00891CDC">
      <w:pPr>
        <w:spacing w:line="480" w:lineRule="auto"/>
        <w:jc w:val="both"/>
        <w:rPr>
          <w:rFonts w:ascii="Times New Roman" w:hAnsi="Times New Roman"/>
        </w:rPr>
      </w:pPr>
      <w:ins w:id="54" w:author="Jiafu Mao" w:date="2015-09-10T21:30:00Z">
        <w:r>
          <w:rPr>
            <w:rFonts w:ascii="Times New Roman" w:hAnsi="Times New Roman"/>
          </w:rPr>
          <w:t xml:space="preserve"> </w:t>
        </w:r>
      </w:ins>
      <w:r>
        <w:rPr>
          <w:rFonts w:ascii="Times New Roman" w:hAnsi="Times New Roman"/>
        </w:rPr>
        <w:t xml:space="preserve">   </w:t>
      </w:r>
      <w:r w:rsidR="00B725B3" w:rsidRPr="00DD39FD">
        <w:rPr>
          <w:rFonts w:ascii="Times New Roman" w:hAnsi="Times New Roman"/>
        </w:rPr>
        <w:t>In 2010, a subset of eight of the trees, adjacent to one another, and their soils</w:t>
      </w:r>
      <w:r w:rsidR="0000466D">
        <w:rPr>
          <w:rFonts w:ascii="Times New Roman" w:hAnsi="Times New Roman"/>
        </w:rPr>
        <w:t>,</w:t>
      </w:r>
      <w:r w:rsidR="00B725B3" w:rsidRPr="00DD39FD">
        <w:rPr>
          <w:rFonts w:ascii="Times New Roman" w:hAnsi="Times New Roman"/>
        </w:rPr>
        <w:t xml:space="preserve"> were instrumented with automated sensors to continuously measure soil temperature, soil moisture vertically throughout the soil profile, soil surface </w:t>
      </w:r>
      <w:r w:rsidR="00B725B3" w:rsidRPr="00DD39FD">
        <w:rPr>
          <w:rFonts w:ascii="Times New Roman" w:hAnsi="Times New Roman"/>
          <w:vertAlign w:val="superscript"/>
        </w:rPr>
        <w:t>12</w:t>
      </w:r>
      <w:r w:rsidR="00B725B3" w:rsidRPr="00DD39FD">
        <w:rPr>
          <w:rFonts w:ascii="Times New Roman" w:hAnsi="Times New Roman"/>
        </w:rPr>
        <w:t>CO</w:t>
      </w:r>
      <w:r w:rsidR="00B725B3" w:rsidRPr="00DD39FD">
        <w:rPr>
          <w:rFonts w:ascii="Times New Roman" w:hAnsi="Times New Roman"/>
          <w:vertAlign w:val="subscript"/>
        </w:rPr>
        <w:t>2</w:t>
      </w:r>
      <w:r w:rsidR="00B725B3" w:rsidRPr="00DD39FD">
        <w:rPr>
          <w:rFonts w:ascii="Times New Roman" w:hAnsi="Times New Roman"/>
        </w:rPr>
        <w:t xml:space="preserve"> and </w:t>
      </w:r>
      <w:r w:rsidR="00B725B3" w:rsidRPr="00DD39FD">
        <w:rPr>
          <w:rFonts w:ascii="Times New Roman" w:hAnsi="Times New Roman"/>
          <w:vertAlign w:val="superscript"/>
        </w:rPr>
        <w:t>13</w:t>
      </w:r>
      <w:r w:rsidR="00B725B3" w:rsidRPr="00DD39FD">
        <w:rPr>
          <w:rFonts w:ascii="Times New Roman" w:hAnsi="Times New Roman"/>
        </w:rPr>
        <w:t>CO</w:t>
      </w:r>
      <w:r w:rsidR="00B725B3" w:rsidRPr="00DD39FD">
        <w:rPr>
          <w:rFonts w:ascii="Times New Roman" w:hAnsi="Times New Roman"/>
          <w:vertAlign w:val="subscript"/>
        </w:rPr>
        <w:t>2</w:t>
      </w:r>
      <w:r w:rsidR="00B725B3" w:rsidRPr="00DD39FD">
        <w:rPr>
          <w:rFonts w:ascii="Times New Roman" w:hAnsi="Times New Roman"/>
        </w:rPr>
        <w:t xml:space="preserve"> efflux, root production at 10 and 30 cm depths, stem sap flow, and stem diameter </w:t>
      </w:r>
      <w:r w:rsidR="00AB7922" w:rsidRPr="00DD39FD">
        <w:rPr>
          <w:rFonts w:ascii="Times New Roman" w:hAnsi="Times New Roman"/>
          <w:noProof/>
        </w:rPr>
        <w:t>(</w:t>
      </w:r>
      <w:r w:rsidR="00B725B3" w:rsidRPr="00DD39FD">
        <w:rPr>
          <w:rFonts w:ascii="Times New Roman" w:hAnsi="Times New Roman"/>
          <w:noProof/>
        </w:rPr>
        <w:t>Warren et al., 2012</w:t>
      </w:r>
      <w:r w:rsidR="00AB7922" w:rsidRPr="00DD39FD">
        <w:rPr>
          <w:rFonts w:ascii="Times New Roman" w:hAnsi="Times New Roman"/>
          <w:noProof/>
        </w:rPr>
        <w:t>)</w:t>
      </w:r>
      <w:r w:rsidR="00B725B3" w:rsidRPr="00DD39FD">
        <w:rPr>
          <w:rFonts w:ascii="Times New Roman" w:hAnsi="Times New Roman"/>
        </w:rPr>
        <w:t xml:space="preserve">. Various measurements were </w:t>
      </w:r>
      <w:r w:rsidR="0000466D">
        <w:rPr>
          <w:rFonts w:ascii="Times New Roman" w:hAnsi="Times New Roman"/>
        </w:rPr>
        <w:t>manually</w:t>
      </w:r>
      <w:r w:rsidR="00B725B3" w:rsidRPr="00DD39FD">
        <w:rPr>
          <w:rFonts w:ascii="Times New Roman" w:hAnsi="Times New Roman"/>
        </w:rPr>
        <w:t xml:space="preserve"> collected </w:t>
      </w:r>
      <w:r w:rsidR="0000466D">
        <w:rPr>
          <w:rFonts w:ascii="Times New Roman" w:hAnsi="Times New Roman"/>
        </w:rPr>
        <w:t>periodically</w:t>
      </w:r>
      <w:r w:rsidR="00B725B3" w:rsidRPr="00DD39FD">
        <w:rPr>
          <w:rFonts w:ascii="Times New Roman" w:hAnsi="Times New Roman"/>
        </w:rPr>
        <w:t>, including predawn foliar water potential, photosynthetic light- and CO</w:t>
      </w:r>
      <w:r w:rsidR="00B725B3" w:rsidRPr="00DD39FD">
        <w:rPr>
          <w:rFonts w:ascii="Times New Roman" w:hAnsi="Times New Roman"/>
          <w:vertAlign w:val="subscript"/>
        </w:rPr>
        <w:t>2</w:t>
      </w:r>
      <w:r w:rsidR="00B725B3" w:rsidRPr="00DD39FD">
        <w:rPr>
          <w:rFonts w:ascii="Times New Roman" w:hAnsi="Times New Roman"/>
        </w:rPr>
        <w:t xml:space="preserve">-response curves, root biomass, growth, and mortality, and soil C and nutrient content. Meteorological data were collected every 30 minutes at 2 m height in an adjacent open field, and included wind speed, air temperature, </w:t>
      </w:r>
      <w:proofErr w:type="spellStart"/>
      <w:r w:rsidR="00B725B3" w:rsidRPr="00DD39FD">
        <w:rPr>
          <w:rFonts w:ascii="Times New Roman" w:hAnsi="Times New Roman"/>
        </w:rPr>
        <w:t>photosynthetically</w:t>
      </w:r>
      <w:proofErr w:type="spellEnd"/>
      <w:r w:rsidR="00B725B3" w:rsidRPr="00DD39FD">
        <w:rPr>
          <w:rFonts w:ascii="Times New Roman" w:hAnsi="Times New Roman"/>
        </w:rPr>
        <w:t xml:space="preserve"> active and shortwave radiation, precipitation, and relative humidity. Additionally, </w:t>
      </w:r>
      <w:r w:rsidR="007F2948" w:rsidRPr="00DD39FD">
        <w:rPr>
          <w:rFonts w:ascii="Times New Roman" w:hAnsi="Times New Roman"/>
        </w:rPr>
        <w:t xml:space="preserve">in order to assess conditions under the shade cloth treatments (described below), </w:t>
      </w:r>
      <w:r w:rsidR="00B725B3" w:rsidRPr="00DD39FD">
        <w:rPr>
          <w:rFonts w:ascii="Times New Roman" w:hAnsi="Times New Roman"/>
        </w:rPr>
        <w:t xml:space="preserve">short-term measurements of wind speed, temperature, and humidity were collected at the canopy surface following shade cloth </w:t>
      </w:r>
      <w:r w:rsidR="007F2948" w:rsidRPr="00DD39FD">
        <w:rPr>
          <w:rFonts w:ascii="Times New Roman" w:hAnsi="Times New Roman"/>
        </w:rPr>
        <w:t>installation</w:t>
      </w:r>
      <w:r w:rsidR="00B725B3" w:rsidRPr="00DD39FD">
        <w:rPr>
          <w:rFonts w:ascii="Times New Roman" w:hAnsi="Times New Roman"/>
        </w:rPr>
        <w:t xml:space="preserve">. </w:t>
      </w:r>
      <w:r w:rsidR="007F2948" w:rsidRPr="00DD39FD">
        <w:rPr>
          <w:rFonts w:ascii="Times New Roman" w:hAnsi="Times New Roman"/>
        </w:rPr>
        <w:t>Linear</w:t>
      </w:r>
      <w:r w:rsidR="00B725B3" w:rsidRPr="00DD39FD">
        <w:rPr>
          <w:rFonts w:ascii="Times New Roman" w:hAnsi="Times New Roman"/>
        </w:rPr>
        <w:t xml:space="preserve"> regression</w:t>
      </w:r>
      <w:r w:rsidR="007F2948" w:rsidRPr="00DD39FD">
        <w:rPr>
          <w:rFonts w:ascii="Times New Roman" w:hAnsi="Times New Roman"/>
        </w:rPr>
        <w:t>s</w:t>
      </w:r>
      <w:r w:rsidR="00B725B3" w:rsidRPr="00DD39FD">
        <w:rPr>
          <w:rFonts w:ascii="Times New Roman" w:hAnsi="Times New Roman"/>
        </w:rPr>
        <w:t xml:space="preserve"> </w:t>
      </w:r>
      <w:r w:rsidR="007F2948" w:rsidRPr="00DD39FD">
        <w:rPr>
          <w:rFonts w:ascii="Times New Roman" w:hAnsi="Times New Roman"/>
        </w:rPr>
        <w:t xml:space="preserve">between </w:t>
      </w:r>
      <w:r w:rsidR="006B17E6" w:rsidRPr="00DD39FD">
        <w:rPr>
          <w:rFonts w:ascii="Times New Roman" w:hAnsi="Times New Roman"/>
        </w:rPr>
        <w:t xml:space="preserve">meteorological </w:t>
      </w:r>
      <w:r w:rsidR="00B725B3" w:rsidRPr="00DD39FD">
        <w:rPr>
          <w:rFonts w:ascii="Times New Roman" w:hAnsi="Times New Roman"/>
        </w:rPr>
        <w:t xml:space="preserve">data from under the shade cloth </w:t>
      </w:r>
      <w:r w:rsidR="007F2948" w:rsidRPr="00DD39FD">
        <w:rPr>
          <w:rFonts w:ascii="Times New Roman" w:hAnsi="Times New Roman"/>
        </w:rPr>
        <w:t xml:space="preserve">and </w:t>
      </w:r>
      <w:r w:rsidR="00B725B3" w:rsidRPr="00DD39FD">
        <w:rPr>
          <w:rFonts w:ascii="Times New Roman" w:hAnsi="Times New Roman"/>
        </w:rPr>
        <w:t xml:space="preserve">from the open field </w:t>
      </w:r>
      <w:r w:rsidR="007903F2" w:rsidRPr="00DD39FD">
        <w:rPr>
          <w:rFonts w:ascii="Times New Roman" w:hAnsi="Times New Roman"/>
        </w:rPr>
        <w:t xml:space="preserve">were used </w:t>
      </w:r>
      <w:r w:rsidR="00B725B3" w:rsidRPr="00DD39FD">
        <w:rPr>
          <w:rFonts w:ascii="Times New Roman" w:hAnsi="Times New Roman"/>
        </w:rPr>
        <w:t>to estimate conditions at the canopy surface during the experimental period (</w:t>
      </w:r>
      <w:r w:rsidR="00B6064E" w:rsidRPr="00DD39FD">
        <w:rPr>
          <w:rFonts w:ascii="Times New Roman" w:hAnsi="Times New Roman"/>
        </w:rPr>
        <w:t>Fig.</w:t>
      </w:r>
      <w:r w:rsidR="009706E5" w:rsidRPr="00DD39FD">
        <w:rPr>
          <w:rFonts w:ascii="Times New Roman" w:hAnsi="Times New Roman"/>
        </w:rPr>
        <w:t xml:space="preserve"> 1</w:t>
      </w:r>
      <w:r w:rsidR="00B725B3" w:rsidRPr="00DD39FD">
        <w:rPr>
          <w:rFonts w:ascii="Times New Roman" w:hAnsi="Times New Roman"/>
        </w:rPr>
        <w:t xml:space="preserve">a, b). Results indicate wind speed (u) was ~45% (± 15%; ± 1 </w:t>
      </w:r>
      <w:r w:rsidR="00B725B3" w:rsidRPr="00800C17">
        <w:rPr>
          <w:rFonts w:ascii="Times New Roman" w:hAnsi="Times New Roman"/>
          <w:i/>
          <w:rPrChange w:id="55" w:author="Jiafu Mao" w:date="2015-09-10T21:30:00Z">
            <w:rPr>
              <w:rFonts w:ascii="Times New Roman" w:hAnsi="Times New Roman"/>
            </w:rPr>
          </w:rPrChange>
        </w:rPr>
        <w:t>SD</w:t>
      </w:r>
      <w:r w:rsidR="00B725B3" w:rsidRPr="00DD39FD">
        <w:rPr>
          <w:rFonts w:ascii="Times New Roman" w:hAnsi="Times New Roman"/>
        </w:rPr>
        <w:t>) lower, relative humidity (</w:t>
      </w:r>
      <w:proofErr w:type="spellStart"/>
      <w:r w:rsidR="00B725B3" w:rsidRPr="00DD39FD">
        <w:rPr>
          <w:rFonts w:ascii="Times New Roman" w:hAnsi="Times New Roman"/>
        </w:rPr>
        <w:t>H</w:t>
      </w:r>
      <w:r w:rsidR="00B725B3" w:rsidRPr="00DD39FD">
        <w:rPr>
          <w:rFonts w:ascii="Times New Roman" w:hAnsi="Times New Roman"/>
          <w:vertAlign w:val="subscript"/>
        </w:rPr>
        <w:t>r</w:t>
      </w:r>
      <w:proofErr w:type="spellEnd"/>
      <w:r w:rsidR="00B725B3" w:rsidRPr="00DD39FD">
        <w:rPr>
          <w:rFonts w:ascii="Times New Roman" w:hAnsi="Times New Roman"/>
        </w:rPr>
        <w:t xml:space="preserve">) was ~6% (± 5%; ± 1 </w:t>
      </w:r>
      <w:r w:rsidR="00B725B3" w:rsidRPr="00800C17">
        <w:rPr>
          <w:rFonts w:ascii="Times New Roman" w:hAnsi="Times New Roman"/>
          <w:i/>
          <w:rPrChange w:id="56" w:author="Jiafu Mao" w:date="2015-09-10T21:30:00Z">
            <w:rPr>
              <w:rFonts w:ascii="Times New Roman" w:hAnsi="Times New Roman"/>
            </w:rPr>
          </w:rPrChange>
        </w:rPr>
        <w:t>SD</w:t>
      </w:r>
      <w:r w:rsidR="00B725B3" w:rsidRPr="00DD39FD">
        <w:rPr>
          <w:rFonts w:ascii="Times New Roman" w:hAnsi="Times New Roman"/>
        </w:rPr>
        <w:t xml:space="preserve">) greater, and </w:t>
      </w:r>
      <w:r w:rsidR="00FB092D" w:rsidRPr="00DD39FD">
        <w:rPr>
          <w:rFonts w:ascii="Times New Roman" w:hAnsi="Times New Roman"/>
        </w:rPr>
        <w:t xml:space="preserve">temperature (T) was </w:t>
      </w:r>
      <w:r w:rsidR="00BF225A" w:rsidRPr="00DD39FD">
        <w:rPr>
          <w:rFonts w:ascii="Times New Roman" w:hAnsi="Times New Roman"/>
        </w:rPr>
        <w:t>~0.11</w:t>
      </w:r>
      <w:r w:rsidR="007B38F9" w:rsidRPr="00DD39FD">
        <w:rPr>
          <w:rFonts w:ascii="Times New Roman" w:hAnsi="Times New Roman"/>
        </w:rPr>
        <w:t>°</w:t>
      </w:r>
      <w:r w:rsidR="00C43B7D" w:rsidRPr="00DD39FD">
        <w:rPr>
          <w:rFonts w:ascii="Times New Roman" w:hAnsi="Times New Roman"/>
        </w:rPr>
        <w:t>C</w:t>
      </w:r>
      <w:r w:rsidR="00FB092D" w:rsidRPr="00DD39FD">
        <w:rPr>
          <w:rFonts w:ascii="Times New Roman" w:hAnsi="Times New Roman"/>
        </w:rPr>
        <w:t xml:space="preserve"> </w:t>
      </w:r>
      <w:r w:rsidR="00BF225A" w:rsidRPr="00DD39FD">
        <w:rPr>
          <w:rFonts w:ascii="Times New Roman" w:hAnsi="Times New Roman"/>
        </w:rPr>
        <w:t>(±</w:t>
      </w:r>
      <w:r w:rsidR="00C43B7D" w:rsidRPr="00DD39FD">
        <w:rPr>
          <w:rFonts w:ascii="Times New Roman" w:hAnsi="Times New Roman"/>
        </w:rPr>
        <w:t xml:space="preserve"> 0.82 </w:t>
      </w:r>
      <w:r w:rsidR="007B38F9" w:rsidRPr="00DD39FD">
        <w:rPr>
          <w:rFonts w:ascii="Times New Roman" w:hAnsi="Times New Roman"/>
        </w:rPr>
        <w:t>°C</w:t>
      </w:r>
      <w:r w:rsidR="00FB092D" w:rsidRPr="00DD39FD">
        <w:rPr>
          <w:rFonts w:ascii="Times New Roman" w:hAnsi="Times New Roman"/>
        </w:rPr>
        <w:t xml:space="preserve">; ± 1 </w:t>
      </w:r>
      <w:r w:rsidR="00FB092D" w:rsidRPr="00800C17">
        <w:rPr>
          <w:rFonts w:ascii="Times New Roman" w:hAnsi="Times New Roman"/>
          <w:i/>
          <w:rPrChange w:id="57" w:author="Jiafu Mao" w:date="2015-09-10T21:30:00Z">
            <w:rPr>
              <w:rFonts w:ascii="Times New Roman" w:hAnsi="Times New Roman"/>
            </w:rPr>
          </w:rPrChange>
        </w:rPr>
        <w:t>SD</w:t>
      </w:r>
      <w:r w:rsidR="00FB092D" w:rsidRPr="00DD39FD">
        <w:rPr>
          <w:rFonts w:ascii="Times New Roman" w:hAnsi="Times New Roman"/>
        </w:rPr>
        <w:t xml:space="preserve">) </w:t>
      </w:r>
      <w:r w:rsidR="00BF225A" w:rsidRPr="00DD39FD">
        <w:rPr>
          <w:rFonts w:ascii="Times New Roman" w:hAnsi="Times New Roman"/>
        </w:rPr>
        <w:t xml:space="preserve">lower </w:t>
      </w:r>
      <w:r w:rsidR="00234564" w:rsidRPr="00DD39FD">
        <w:rPr>
          <w:rFonts w:ascii="Times New Roman" w:hAnsi="Times New Roman"/>
        </w:rPr>
        <w:t xml:space="preserve">under both levels of shading </w:t>
      </w:r>
      <w:r w:rsidR="00B725B3" w:rsidRPr="00DD39FD">
        <w:rPr>
          <w:rFonts w:ascii="Times New Roman" w:hAnsi="Times New Roman"/>
        </w:rPr>
        <w:t>as compared with the adjacent open-field meteorological station.</w:t>
      </w:r>
    </w:p>
    <w:p w14:paraId="31AF576D" w14:textId="059CE0C9" w:rsidR="007E17AF" w:rsidRPr="00DD39FD" w:rsidRDefault="003D02FE" w:rsidP="007E17AF">
      <w:pPr>
        <w:spacing w:line="480" w:lineRule="auto"/>
        <w:jc w:val="both"/>
        <w:rPr>
          <w:rFonts w:ascii="Times New Roman" w:hAnsi="Times New Roman"/>
        </w:rPr>
      </w:pPr>
      <w:r>
        <w:rPr>
          <w:rFonts w:ascii="Times New Roman" w:hAnsi="Times New Roman"/>
        </w:rPr>
        <w:lastRenderedPageBreak/>
        <w:t xml:space="preserve">   </w:t>
      </w:r>
      <w:r w:rsidR="000D0C62">
        <w:rPr>
          <w:rFonts w:ascii="Times New Roman" w:hAnsi="Times New Roman"/>
        </w:rPr>
        <w:t xml:space="preserve">Following several weeks of </w:t>
      </w:r>
      <w:del w:id="58" w:author="Jiafu Mao" w:date="2015-09-10T21:30:00Z">
        <w:r w:rsidR="00B725B3" w:rsidRPr="00DD39FD">
          <w:rPr>
            <w:rFonts w:ascii="Times New Roman" w:hAnsi="Times New Roman"/>
          </w:rPr>
          <w:delText>pre-treatment</w:delText>
        </w:r>
      </w:del>
      <w:ins w:id="59" w:author="Jiafu Mao" w:date="2015-09-10T21:30:00Z">
        <w:r w:rsidR="000D0C62">
          <w:rPr>
            <w:rFonts w:ascii="Times New Roman" w:hAnsi="Times New Roman"/>
          </w:rPr>
          <w:t>pre</w:t>
        </w:r>
        <w:r w:rsidR="00B725B3" w:rsidRPr="00DD39FD">
          <w:rPr>
            <w:rFonts w:ascii="Times New Roman" w:hAnsi="Times New Roman"/>
          </w:rPr>
          <w:t>treatment</w:t>
        </w:r>
      </w:ins>
      <w:r w:rsidR="00B725B3" w:rsidRPr="00DD39FD">
        <w:rPr>
          <w:rFonts w:ascii="Times New Roman" w:hAnsi="Times New Roman"/>
        </w:rPr>
        <w:t xml:space="preserve"> measurements, the eight study trees were enclosed with plastic film stretched over a frame surrounding the trees, and then trees were exposed to 53 liters of </w:t>
      </w:r>
      <w:proofErr w:type="gramStart"/>
      <w:r w:rsidR="00B725B3" w:rsidRPr="00DD39FD">
        <w:rPr>
          <w:rFonts w:ascii="Times New Roman" w:hAnsi="Times New Roman"/>
        </w:rPr>
        <w:t>99 atom</w:t>
      </w:r>
      <w:proofErr w:type="gramEnd"/>
      <w:r w:rsidR="00B725B3" w:rsidRPr="00DD39FD">
        <w:rPr>
          <w:rFonts w:ascii="Times New Roman" w:hAnsi="Times New Roman"/>
        </w:rPr>
        <w:t xml:space="preserve"> % </w:t>
      </w:r>
      <w:r w:rsidR="00B725B3" w:rsidRPr="00DD39FD">
        <w:rPr>
          <w:rFonts w:ascii="Times New Roman" w:hAnsi="Times New Roman"/>
          <w:vertAlign w:val="superscript"/>
        </w:rPr>
        <w:t>13</w:t>
      </w:r>
      <w:r w:rsidR="00B725B3" w:rsidRPr="00DD39FD">
        <w:rPr>
          <w:rFonts w:ascii="Times New Roman" w:hAnsi="Times New Roman"/>
        </w:rPr>
        <w:t>CO</w:t>
      </w:r>
      <w:r w:rsidR="00B725B3" w:rsidRPr="00DD39FD">
        <w:rPr>
          <w:rFonts w:ascii="Times New Roman" w:hAnsi="Times New Roman"/>
          <w:vertAlign w:val="subscript"/>
        </w:rPr>
        <w:t>2</w:t>
      </w:r>
      <w:r w:rsidR="00B725B3" w:rsidRPr="00DD39FD">
        <w:rPr>
          <w:rFonts w:ascii="Times New Roman" w:hAnsi="Times New Roman"/>
        </w:rPr>
        <w:t xml:space="preserve"> label for 45 minutes. The plastic was removed and replaced with light shade (LS) or heavy shade (HS) cloth, </w:t>
      </w:r>
      <w:r w:rsidR="003218DF" w:rsidRPr="00DD39FD">
        <w:rPr>
          <w:rFonts w:ascii="Times New Roman" w:hAnsi="Times New Roman"/>
        </w:rPr>
        <w:t xml:space="preserve">each of </w:t>
      </w:r>
      <w:r w:rsidR="00B725B3" w:rsidRPr="00DD39FD">
        <w:rPr>
          <w:rFonts w:ascii="Times New Roman" w:hAnsi="Times New Roman"/>
        </w:rPr>
        <w:t xml:space="preserve">which covered four trees and provided differential levels of PAR at the canopy surface for 3 weeks following the labeling (e.g., </w:t>
      </w:r>
      <w:r w:rsidR="00B6064E" w:rsidRPr="00DD39FD">
        <w:rPr>
          <w:rFonts w:ascii="Times New Roman" w:hAnsi="Times New Roman"/>
        </w:rPr>
        <w:t xml:space="preserve">Fig. </w:t>
      </w:r>
      <w:r w:rsidR="00656980">
        <w:rPr>
          <w:rFonts w:ascii="Times New Roman" w:hAnsi="Times New Roman"/>
        </w:rPr>
        <w:t xml:space="preserve">1c). </w:t>
      </w:r>
      <w:del w:id="60" w:author="Jiafu Mao" w:date="2015-09-10T21:30:00Z">
        <w:r w:rsidR="00B725B3" w:rsidRPr="00DD39FD">
          <w:rPr>
            <w:rFonts w:ascii="Times New Roman" w:hAnsi="Times New Roman"/>
          </w:rPr>
          <w:delText>Pre-treatment</w:delText>
        </w:r>
      </w:del>
      <w:ins w:id="61" w:author="Jiafu Mao" w:date="2015-09-10T21:30:00Z">
        <w:r w:rsidR="00656980">
          <w:rPr>
            <w:rFonts w:ascii="Times New Roman" w:hAnsi="Times New Roman"/>
          </w:rPr>
          <w:t>Pre</w:t>
        </w:r>
        <w:r w:rsidR="00B725B3" w:rsidRPr="00DD39FD">
          <w:rPr>
            <w:rFonts w:ascii="Times New Roman" w:hAnsi="Times New Roman"/>
          </w:rPr>
          <w:t>treatment</w:t>
        </w:r>
      </w:ins>
      <w:r w:rsidR="00B725B3" w:rsidRPr="00DD39FD">
        <w:rPr>
          <w:rFonts w:ascii="Times New Roman" w:hAnsi="Times New Roman"/>
        </w:rPr>
        <w:t xml:space="preserve"> non-destructive measurements of soil moisture, soil temperature, soil respiration, sap flow and stem growth were made for several weeks prior to the </w:t>
      </w:r>
      <w:r w:rsidR="007903F2" w:rsidRPr="00DD39FD">
        <w:rPr>
          <w:rFonts w:ascii="Times New Roman" w:hAnsi="Times New Roman"/>
        </w:rPr>
        <w:t>labeling</w:t>
      </w:r>
      <w:r w:rsidR="00B725B3" w:rsidRPr="00DD39FD">
        <w:rPr>
          <w:rFonts w:ascii="Times New Roman" w:hAnsi="Times New Roman"/>
        </w:rPr>
        <w:t xml:space="preserve">. For 3 weeks after the </w:t>
      </w:r>
      <w:proofErr w:type="spellStart"/>
      <w:r w:rsidR="00B725B3" w:rsidRPr="00DD39FD">
        <w:rPr>
          <w:rFonts w:ascii="Times New Roman" w:hAnsi="Times New Roman"/>
        </w:rPr>
        <w:t>labelling</w:t>
      </w:r>
      <w:proofErr w:type="spellEnd"/>
      <w:r w:rsidR="00B725B3" w:rsidRPr="00DD39FD">
        <w:rPr>
          <w:rFonts w:ascii="Times New Roman" w:hAnsi="Times New Roman"/>
        </w:rPr>
        <w:t xml:space="preserve"> and during the shading treatment, destructive measurements of foliage, stem phloem tissue, roots and soil were collected to assess presence of the </w:t>
      </w:r>
      <w:r w:rsidR="00B725B3" w:rsidRPr="00DD39FD">
        <w:rPr>
          <w:rFonts w:ascii="Times New Roman" w:eastAsia="Times New Roman" w:hAnsi="Times New Roman"/>
          <w:snapToGrid w:val="0"/>
          <w:vertAlign w:val="superscript"/>
          <w:lang w:eastAsia="de-DE" w:bidi="en-US"/>
        </w:rPr>
        <w:t>13</w:t>
      </w:r>
      <w:r w:rsidR="00B725B3" w:rsidRPr="00DD39FD">
        <w:rPr>
          <w:rFonts w:ascii="Times New Roman" w:eastAsia="Times New Roman" w:hAnsi="Times New Roman"/>
          <w:snapToGrid w:val="0"/>
          <w:lang w:eastAsia="de-DE" w:bidi="en-US"/>
        </w:rPr>
        <w:t>C</w:t>
      </w:r>
      <w:r w:rsidR="00B725B3" w:rsidRPr="00DD39FD">
        <w:rPr>
          <w:rFonts w:ascii="Times New Roman" w:hAnsi="Times New Roman"/>
        </w:rPr>
        <w:t xml:space="preserve"> label, and linked to concurrent automated measurements of </w:t>
      </w:r>
      <w:r w:rsidR="00B725B3" w:rsidRPr="00DD39FD">
        <w:rPr>
          <w:rFonts w:ascii="Times New Roman" w:hAnsi="Times New Roman"/>
          <w:vertAlign w:val="superscript"/>
        </w:rPr>
        <w:t>13</w:t>
      </w:r>
      <w:r w:rsidR="00B725B3" w:rsidRPr="00DD39FD">
        <w:rPr>
          <w:rFonts w:ascii="Times New Roman" w:hAnsi="Times New Roman"/>
        </w:rPr>
        <w:t>CO</w:t>
      </w:r>
      <w:r w:rsidR="00B725B3" w:rsidRPr="00DD39FD">
        <w:rPr>
          <w:rFonts w:ascii="Times New Roman" w:hAnsi="Times New Roman"/>
          <w:vertAlign w:val="subscript"/>
        </w:rPr>
        <w:t>2</w:t>
      </w:r>
      <w:r w:rsidR="00B725B3" w:rsidRPr="00DD39FD">
        <w:rPr>
          <w:rFonts w:ascii="Times New Roman" w:hAnsi="Times New Roman"/>
        </w:rPr>
        <w:t xml:space="preserve"> from the soil surface </w:t>
      </w:r>
      <w:r w:rsidR="00AB7922" w:rsidRPr="00DD39FD">
        <w:rPr>
          <w:rFonts w:ascii="Times New Roman" w:hAnsi="Times New Roman"/>
          <w:noProof/>
        </w:rPr>
        <w:t>(</w:t>
      </w:r>
      <w:r w:rsidR="00B725B3" w:rsidRPr="00DD39FD">
        <w:rPr>
          <w:rFonts w:ascii="Times New Roman" w:hAnsi="Times New Roman"/>
          <w:noProof/>
        </w:rPr>
        <w:t>Warren et al., 2012</w:t>
      </w:r>
      <w:r w:rsidR="00AB7922" w:rsidRPr="00DD39FD">
        <w:rPr>
          <w:rFonts w:ascii="Times New Roman" w:hAnsi="Times New Roman"/>
          <w:noProof/>
        </w:rPr>
        <w:t>)</w:t>
      </w:r>
      <w:r w:rsidR="00B725B3" w:rsidRPr="00DD39FD">
        <w:rPr>
          <w:rFonts w:ascii="Times New Roman" w:hAnsi="Times New Roman"/>
        </w:rPr>
        <w:t>.</w:t>
      </w:r>
      <w:r w:rsidR="007E17AF" w:rsidRPr="00DD39FD">
        <w:rPr>
          <w:rFonts w:ascii="Times New Roman" w:hAnsi="Times New Roman"/>
        </w:rPr>
        <w:t xml:space="preserve"> Experimental results and additional details on the site and experimental design are in Warren et al. </w:t>
      </w:r>
      <w:r w:rsidR="00AB7922" w:rsidRPr="00DD39FD">
        <w:rPr>
          <w:rFonts w:ascii="Times New Roman" w:hAnsi="Times New Roman"/>
          <w:noProof/>
        </w:rPr>
        <w:t>(</w:t>
      </w:r>
      <w:r w:rsidR="007E17AF" w:rsidRPr="00DD39FD">
        <w:rPr>
          <w:rFonts w:ascii="Times New Roman" w:hAnsi="Times New Roman"/>
          <w:noProof/>
        </w:rPr>
        <w:t>2012</w:t>
      </w:r>
      <w:r w:rsidR="00AB7922" w:rsidRPr="00DD39FD">
        <w:rPr>
          <w:rFonts w:ascii="Times New Roman" w:hAnsi="Times New Roman"/>
          <w:noProof/>
        </w:rPr>
        <w:t>)</w:t>
      </w:r>
      <w:r w:rsidR="007E17AF" w:rsidRPr="00DD39FD">
        <w:rPr>
          <w:rFonts w:ascii="Times New Roman" w:hAnsi="Times New Roman"/>
        </w:rPr>
        <w:t xml:space="preserve"> and datasets are available online </w:t>
      </w:r>
      <w:r w:rsidR="00AB7922" w:rsidRPr="00DD39FD">
        <w:rPr>
          <w:rFonts w:ascii="Times New Roman" w:hAnsi="Times New Roman"/>
          <w:noProof/>
        </w:rPr>
        <w:t>(</w:t>
      </w:r>
      <w:r w:rsidR="007E17AF" w:rsidRPr="00DD39FD">
        <w:rPr>
          <w:rFonts w:ascii="Times New Roman" w:hAnsi="Times New Roman"/>
          <w:noProof/>
        </w:rPr>
        <w:t>Warren et al., 2013</w:t>
      </w:r>
      <w:r w:rsidR="00AB7922" w:rsidRPr="00DD39FD">
        <w:rPr>
          <w:rFonts w:ascii="Times New Roman" w:hAnsi="Times New Roman"/>
          <w:noProof/>
        </w:rPr>
        <w:t>)</w:t>
      </w:r>
      <w:r w:rsidR="007E17AF" w:rsidRPr="00DD39FD">
        <w:rPr>
          <w:rFonts w:ascii="Times New Roman" w:hAnsi="Times New Roman"/>
        </w:rPr>
        <w:t>.</w:t>
      </w:r>
    </w:p>
    <w:p w14:paraId="4458A471" w14:textId="3D9C5681" w:rsidR="00B725B3" w:rsidRPr="00DD39FD" w:rsidRDefault="00B725B3" w:rsidP="00891CDC">
      <w:pPr>
        <w:spacing w:line="480" w:lineRule="auto"/>
        <w:jc w:val="both"/>
      </w:pPr>
    </w:p>
    <w:p w14:paraId="283DD3BB" w14:textId="77777777" w:rsidR="00FC2DFA" w:rsidRPr="00DD39FD" w:rsidRDefault="00FC2DFA" w:rsidP="00FC2DFA">
      <w:pPr>
        <w:spacing w:line="480" w:lineRule="auto"/>
        <w:jc w:val="both"/>
        <w:rPr>
          <w:rFonts w:ascii="Times New Roman" w:hAnsi="Times New Roman"/>
          <w:b/>
          <w:iCs/>
          <w:sz w:val="28"/>
          <w:szCs w:val="28"/>
        </w:rPr>
      </w:pPr>
      <w:r>
        <w:rPr>
          <w:rFonts w:ascii="Times New Roman" w:hAnsi="Times New Roman"/>
          <w:b/>
          <w:iCs/>
          <w:sz w:val="28"/>
          <w:szCs w:val="28"/>
        </w:rPr>
        <w:t>2.2</w:t>
      </w:r>
      <w:r>
        <w:rPr>
          <w:rFonts w:ascii="Times New Roman" w:hAnsi="Times New Roman"/>
          <w:b/>
          <w:iCs/>
          <w:sz w:val="28"/>
          <w:szCs w:val="28"/>
        </w:rPr>
        <w:tab/>
      </w:r>
      <w:r w:rsidRPr="00DD39FD">
        <w:rPr>
          <w:rFonts w:ascii="Times New Roman" w:hAnsi="Times New Roman"/>
          <w:b/>
          <w:iCs/>
          <w:sz w:val="28"/>
          <w:szCs w:val="28"/>
        </w:rPr>
        <w:t xml:space="preserve">Model description </w:t>
      </w:r>
    </w:p>
    <w:p w14:paraId="00F6A121" w14:textId="5E68ACE8" w:rsidR="00594A2B" w:rsidRPr="00DD39FD" w:rsidRDefault="007C6660" w:rsidP="00891CDC">
      <w:pPr>
        <w:spacing w:line="480" w:lineRule="auto"/>
        <w:jc w:val="both"/>
        <w:rPr>
          <w:rFonts w:ascii="Times New Roman" w:hAnsi="Times New Roman" w:cs="Times"/>
        </w:rPr>
      </w:pPr>
      <w:r w:rsidRPr="00DD39FD">
        <w:rPr>
          <w:rFonts w:ascii="Times New Roman" w:hAnsi="Times New Roman" w:cs="Times New Roman"/>
        </w:rPr>
        <w:t>W</w:t>
      </w:r>
      <w:r w:rsidR="00B725B3" w:rsidRPr="00DD39FD">
        <w:rPr>
          <w:rFonts w:ascii="Times New Roman" w:hAnsi="Times New Roman" w:cs="Times New Roman"/>
        </w:rPr>
        <w:t xml:space="preserve">e used </w:t>
      </w:r>
      <w:r w:rsidR="00CA4475" w:rsidRPr="00DD39FD">
        <w:rPr>
          <w:rFonts w:ascii="Times New Roman" w:hAnsi="Times New Roman" w:cs="Times New Roman"/>
        </w:rPr>
        <w:t>CLM4</w:t>
      </w:r>
      <w:r w:rsidR="00B725B3" w:rsidRPr="00DD39FD">
        <w:rPr>
          <w:rFonts w:ascii="Times New Roman" w:hAnsi="Times New Roman" w:cs="Times New Roman"/>
        </w:rPr>
        <w:t xml:space="preserve"> </w:t>
      </w:r>
      <w:r w:rsidR="00AB7922" w:rsidRPr="00DD39FD">
        <w:rPr>
          <w:rFonts w:ascii="Times New Roman" w:hAnsi="Times New Roman" w:cs="Times New Roman"/>
          <w:noProof/>
        </w:rPr>
        <w:t>(</w:t>
      </w:r>
      <w:r w:rsidR="00B725B3" w:rsidRPr="00DD39FD">
        <w:rPr>
          <w:rFonts w:ascii="Times New Roman" w:hAnsi="Times New Roman" w:cs="Times New Roman"/>
          <w:noProof/>
        </w:rPr>
        <w:t>Oleson et al., 2010</w:t>
      </w:r>
      <w:r w:rsidR="00AB7922" w:rsidRPr="00DD39FD">
        <w:rPr>
          <w:rFonts w:ascii="Times New Roman" w:hAnsi="Times New Roman" w:cs="Times New Roman"/>
          <w:noProof/>
        </w:rPr>
        <w:t>)</w:t>
      </w:r>
      <w:r w:rsidR="00B725B3" w:rsidRPr="00DD39FD">
        <w:rPr>
          <w:rFonts w:ascii="Times New Roman" w:hAnsi="Times New Roman" w:cs="Times New Roman"/>
        </w:rPr>
        <w:t xml:space="preserve">, the land component of the Community Earth System Model (CESM) </w:t>
      </w:r>
      <w:r w:rsidR="00AB7922" w:rsidRPr="00DD39FD">
        <w:rPr>
          <w:rFonts w:ascii="Times New Roman" w:hAnsi="Times New Roman" w:cs="Times New Roman"/>
          <w:noProof/>
        </w:rPr>
        <w:t>(</w:t>
      </w:r>
      <w:r w:rsidR="00B725B3" w:rsidRPr="00DD39FD">
        <w:rPr>
          <w:rFonts w:ascii="Times New Roman" w:hAnsi="Times New Roman" w:cs="Times New Roman"/>
          <w:noProof/>
        </w:rPr>
        <w:t>Gent et al., 2011</w:t>
      </w:r>
      <w:r w:rsidR="00AB7922" w:rsidRPr="00DD39FD">
        <w:rPr>
          <w:rFonts w:ascii="Times New Roman" w:hAnsi="Times New Roman" w:cs="Times New Roman"/>
          <w:noProof/>
        </w:rPr>
        <w:t>)</w:t>
      </w:r>
      <w:r w:rsidR="00B725B3" w:rsidRPr="00DD39FD">
        <w:rPr>
          <w:rFonts w:ascii="Times New Roman" w:hAnsi="Times New Roman" w:cs="Times New Roman"/>
        </w:rPr>
        <w:t xml:space="preserve">, to simulate the manipulated processes in the </w:t>
      </w:r>
      <w:proofErr w:type="spellStart"/>
      <w:r w:rsidR="00B725B3" w:rsidRPr="00DD39FD">
        <w:rPr>
          <w:rFonts w:ascii="Times New Roman" w:hAnsi="Times New Roman" w:cs="Times New Roman"/>
        </w:rPr>
        <w:t>PiTS</w:t>
      </w:r>
      <w:proofErr w:type="spellEnd"/>
      <w:r w:rsidR="00B725B3" w:rsidRPr="00DD39FD">
        <w:rPr>
          <w:rFonts w:ascii="Times New Roman" w:hAnsi="Times New Roman" w:cs="Times New Roman"/>
        </w:rPr>
        <w:t xml:space="preserve"> study. This CLM version includes fully prognostic carbon and nitrogen representations for its vegetation, litter, and soil biogeochemistry components </w:t>
      </w:r>
      <w:r w:rsidR="00AB7922" w:rsidRPr="00DD39FD">
        <w:rPr>
          <w:rFonts w:ascii="Times New Roman" w:hAnsi="Times New Roman" w:cs="Times New Roman"/>
          <w:noProof/>
        </w:rPr>
        <w:t>(</w:t>
      </w:r>
      <w:r w:rsidR="00B725B3" w:rsidRPr="00DD39FD">
        <w:rPr>
          <w:rFonts w:ascii="Times New Roman" w:hAnsi="Times New Roman" w:cs="Times New Roman"/>
          <w:noProof/>
        </w:rPr>
        <w:t>Oleson et al.</w:t>
      </w:r>
      <w:r w:rsidR="004862D7" w:rsidRPr="00DD39FD">
        <w:rPr>
          <w:rFonts w:ascii="Times New Roman" w:hAnsi="Times New Roman" w:cs="Times New Roman"/>
          <w:noProof/>
        </w:rPr>
        <w:t>, 2010, 2013;</w:t>
      </w:r>
      <w:r w:rsidR="00B725B3" w:rsidRPr="00DD39FD">
        <w:rPr>
          <w:rFonts w:ascii="Times New Roman" w:hAnsi="Times New Roman" w:cs="Times New Roman"/>
          <w:noProof/>
        </w:rPr>
        <w:t xml:space="preserve"> Thornton and Rosenbloom,</w:t>
      </w:r>
      <w:r w:rsidR="00B725B3" w:rsidRPr="00DD39FD">
        <w:rPr>
          <w:rFonts w:ascii="Times New Roman" w:hAnsi="Times New Roman" w:cs="Times"/>
          <w:noProof/>
        </w:rPr>
        <w:t xml:space="preserve"> 2005; Thornton et al., 2007</w:t>
      </w:r>
      <w:r w:rsidR="00AB7922" w:rsidRPr="00DD39FD">
        <w:rPr>
          <w:rFonts w:ascii="Times New Roman" w:hAnsi="Times New Roman" w:cs="Times"/>
          <w:noProof/>
        </w:rPr>
        <w:t>)</w:t>
      </w:r>
      <w:r w:rsidR="00B725B3" w:rsidRPr="00DD39FD">
        <w:rPr>
          <w:rFonts w:ascii="Times New Roman" w:hAnsi="Times New Roman" w:cs="Times"/>
        </w:rPr>
        <w:t xml:space="preserve">. </w:t>
      </w:r>
    </w:p>
    <w:p w14:paraId="3A514DA8" w14:textId="0EB21709" w:rsidR="00594A2B" w:rsidRPr="00DD39FD" w:rsidRDefault="003D02FE" w:rsidP="00891CDC">
      <w:pPr>
        <w:spacing w:line="480" w:lineRule="auto"/>
        <w:jc w:val="both"/>
        <w:rPr>
          <w:rFonts w:ascii="Times New Roman" w:hAnsi="Times New Roman" w:cs="Times"/>
        </w:rPr>
      </w:pPr>
      <w:r>
        <w:rPr>
          <w:rFonts w:ascii="Times New Roman" w:hAnsi="Times New Roman" w:cs="Times"/>
        </w:rPr>
        <w:t xml:space="preserve">   </w:t>
      </w:r>
      <w:r w:rsidR="003C2782" w:rsidRPr="00DD39FD">
        <w:rPr>
          <w:rFonts w:ascii="Times New Roman" w:hAnsi="Times New Roman" w:cs="Times"/>
        </w:rPr>
        <w:t>Carbon allocation in this version of CLM is simplistic</w:t>
      </w:r>
      <w:r w:rsidR="00594A2B" w:rsidRPr="00DD39FD">
        <w:rPr>
          <w:rFonts w:ascii="Times New Roman" w:hAnsi="Times New Roman" w:cs="Times"/>
        </w:rPr>
        <w:t>.</w:t>
      </w:r>
      <w:r w:rsidR="003C2782" w:rsidRPr="00DD39FD">
        <w:rPr>
          <w:rFonts w:ascii="Times New Roman" w:hAnsi="Times New Roman" w:cs="Times"/>
        </w:rPr>
        <w:t xml:space="preserve"> </w:t>
      </w:r>
      <w:r w:rsidR="00594A2B" w:rsidRPr="00DD39FD">
        <w:rPr>
          <w:rFonts w:ascii="Times New Roman" w:hAnsi="Times New Roman" w:cs="Times"/>
        </w:rPr>
        <w:t>A</w:t>
      </w:r>
      <w:r w:rsidR="003C2782" w:rsidRPr="00DD39FD">
        <w:rPr>
          <w:rFonts w:ascii="Times New Roman" w:hAnsi="Times New Roman" w:cs="Times"/>
        </w:rPr>
        <w:t xml:space="preserve">fter maintenance respiration demands are calculated and subtracted from </w:t>
      </w:r>
      <w:r w:rsidR="00594A2B" w:rsidRPr="00DD39FD">
        <w:rPr>
          <w:rFonts w:ascii="Times New Roman" w:hAnsi="Times New Roman" w:cs="Times"/>
        </w:rPr>
        <w:t>gross primary productivity (</w:t>
      </w:r>
      <w:r w:rsidR="003C2782" w:rsidRPr="00DD39FD">
        <w:rPr>
          <w:rFonts w:ascii="Times New Roman" w:hAnsi="Times New Roman" w:cs="Times"/>
        </w:rPr>
        <w:t>GPP</w:t>
      </w:r>
      <w:r w:rsidR="00594A2B" w:rsidRPr="00DD39FD">
        <w:rPr>
          <w:rFonts w:ascii="Times New Roman" w:hAnsi="Times New Roman" w:cs="Times"/>
        </w:rPr>
        <w:t>)</w:t>
      </w:r>
      <w:r w:rsidR="00FF29F9" w:rsidRPr="00DD39FD">
        <w:rPr>
          <w:rFonts w:ascii="Times New Roman" w:hAnsi="Times New Roman" w:cs="Times"/>
        </w:rPr>
        <w:t xml:space="preserve">, </w:t>
      </w:r>
      <w:r w:rsidR="00594A2B" w:rsidRPr="00DD39FD">
        <w:rPr>
          <w:rFonts w:ascii="Times New Roman" w:hAnsi="Times New Roman" w:cs="Times"/>
        </w:rPr>
        <w:t xml:space="preserve">and after nitrogen </w:t>
      </w:r>
      <w:proofErr w:type="spellStart"/>
      <w:r w:rsidR="00594A2B" w:rsidRPr="00DD39FD">
        <w:rPr>
          <w:rFonts w:ascii="Times New Roman" w:hAnsi="Times New Roman" w:cs="Times"/>
        </w:rPr>
        <w:t>downregulation</w:t>
      </w:r>
      <w:proofErr w:type="spellEnd"/>
      <w:r w:rsidR="00594A2B" w:rsidRPr="00DD39FD">
        <w:rPr>
          <w:rFonts w:ascii="Times New Roman" w:hAnsi="Times New Roman" w:cs="Times"/>
        </w:rPr>
        <w:t xml:space="preserve"> </w:t>
      </w:r>
      <w:r w:rsidR="00210E17" w:rsidRPr="00DD39FD">
        <w:rPr>
          <w:rFonts w:ascii="Times New Roman" w:hAnsi="Times New Roman" w:cs="Times"/>
        </w:rPr>
        <w:t xml:space="preserve">of GPP </w:t>
      </w:r>
      <w:r w:rsidR="00594A2B" w:rsidRPr="00DD39FD">
        <w:rPr>
          <w:rFonts w:ascii="Times New Roman" w:hAnsi="Times New Roman" w:cs="Times"/>
        </w:rPr>
        <w:t xml:space="preserve">is calculated, </w:t>
      </w:r>
      <w:r w:rsidR="00FF29F9" w:rsidRPr="00DD39FD">
        <w:rPr>
          <w:rFonts w:ascii="Times New Roman" w:hAnsi="Times New Roman" w:cs="Times"/>
        </w:rPr>
        <w:t xml:space="preserve">the remaining available carbon is allocated </w:t>
      </w:r>
      <w:r w:rsidR="007903F2" w:rsidRPr="00DD39FD">
        <w:rPr>
          <w:rFonts w:ascii="Times New Roman" w:hAnsi="Times New Roman" w:cs="Times"/>
        </w:rPr>
        <w:lastRenderedPageBreak/>
        <w:t xml:space="preserve">at </w:t>
      </w:r>
      <w:r w:rsidR="00FF29F9" w:rsidRPr="00DD39FD">
        <w:rPr>
          <w:rFonts w:ascii="Times New Roman" w:hAnsi="Times New Roman" w:cs="Times"/>
        </w:rPr>
        <w:t>each</w:t>
      </w:r>
      <w:r w:rsidR="007903F2" w:rsidRPr="00DD39FD">
        <w:rPr>
          <w:rFonts w:ascii="Times New Roman" w:hAnsi="Times New Roman" w:cs="Times"/>
        </w:rPr>
        <w:t xml:space="preserve"> half-hourly </w:t>
      </w:r>
      <w:r w:rsidR="00FF29F9" w:rsidRPr="00DD39FD">
        <w:rPr>
          <w:rFonts w:ascii="Times New Roman" w:hAnsi="Times New Roman" w:cs="Times"/>
        </w:rPr>
        <w:t>time</w:t>
      </w:r>
      <w:r w:rsidR="00323B07" w:rsidRPr="00DD39FD">
        <w:rPr>
          <w:rFonts w:ascii="Times New Roman" w:hAnsi="Times New Roman" w:cs="Times"/>
        </w:rPr>
        <w:t xml:space="preserve"> </w:t>
      </w:r>
      <w:r w:rsidR="00FF29F9" w:rsidRPr="00DD39FD">
        <w:rPr>
          <w:rFonts w:ascii="Times New Roman" w:hAnsi="Times New Roman" w:cs="Times"/>
        </w:rPr>
        <w:t xml:space="preserve">step </w:t>
      </w:r>
      <w:r w:rsidR="007A409D" w:rsidRPr="00DD39FD">
        <w:rPr>
          <w:rFonts w:ascii="Times New Roman" w:hAnsi="Times New Roman" w:cs="Times"/>
        </w:rPr>
        <w:t>following</w:t>
      </w:r>
      <w:r w:rsidR="00FF29F9" w:rsidRPr="00DD39FD">
        <w:rPr>
          <w:rFonts w:ascii="Times New Roman" w:hAnsi="Times New Roman" w:cs="Times"/>
        </w:rPr>
        <w:t xml:space="preserve"> annually fixed ratios </w:t>
      </w:r>
      <w:r w:rsidR="00952A3A" w:rsidRPr="00DD39FD">
        <w:rPr>
          <w:rFonts w:ascii="Times New Roman" w:hAnsi="Times New Roman" w:cs="Times"/>
        </w:rPr>
        <w:t>of leaf to stem</w:t>
      </w:r>
      <w:r w:rsidR="00FF29F9" w:rsidRPr="00DD39FD">
        <w:rPr>
          <w:rFonts w:ascii="Times New Roman" w:hAnsi="Times New Roman" w:cs="Times"/>
        </w:rPr>
        <w:t xml:space="preserve"> and root carbon pools</w:t>
      </w:r>
      <w:r w:rsidR="00594A2B" w:rsidRPr="00DD39FD">
        <w:rPr>
          <w:rFonts w:ascii="Times New Roman" w:hAnsi="Times New Roman" w:cs="Times"/>
        </w:rPr>
        <w:t>, and to resulting growth respiration</w:t>
      </w:r>
      <w:r w:rsidR="005E3F8C" w:rsidRPr="00DD39FD">
        <w:rPr>
          <w:rFonts w:ascii="Times New Roman" w:hAnsi="Times New Roman" w:cs="Times"/>
        </w:rPr>
        <w:t>.</w:t>
      </w:r>
      <w:r w:rsidR="00FF29F9" w:rsidRPr="00DD39FD">
        <w:rPr>
          <w:rFonts w:ascii="Times New Roman" w:hAnsi="Times New Roman" w:cs="Times"/>
        </w:rPr>
        <w:t xml:space="preserve"> The allocation ratio between stem and leaf is a function of the previous year’s </w:t>
      </w:r>
      <w:r w:rsidR="00594A2B" w:rsidRPr="00DD39FD">
        <w:rPr>
          <w:rFonts w:ascii="Times New Roman" w:hAnsi="Times New Roman" w:cs="Times"/>
        </w:rPr>
        <w:t>net primary productivity (</w:t>
      </w:r>
      <w:r w:rsidR="00FF29F9" w:rsidRPr="00DD39FD">
        <w:rPr>
          <w:rFonts w:ascii="Times New Roman" w:hAnsi="Times New Roman" w:cs="Times"/>
        </w:rPr>
        <w:t>NPP</w:t>
      </w:r>
      <w:r w:rsidR="00594A2B" w:rsidRPr="00DD39FD">
        <w:rPr>
          <w:rFonts w:ascii="Times New Roman" w:hAnsi="Times New Roman" w:cs="Times"/>
        </w:rPr>
        <w:t>)</w:t>
      </w:r>
      <w:r w:rsidR="00FF29F9" w:rsidRPr="00DD39FD">
        <w:rPr>
          <w:rFonts w:ascii="Times New Roman" w:hAnsi="Times New Roman" w:cs="Times"/>
        </w:rPr>
        <w:t xml:space="preserve">, while all other allocation ratios are fixed throughout the simulation for </w:t>
      </w:r>
      <w:r w:rsidR="005E3F8C" w:rsidRPr="00DD39FD">
        <w:rPr>
          <w:rFonts w:ascii="Times New Roman" w:hAnsi="Times New Roman" w:cs="Times"/>
        </w:rPr>
        <w:t xml:space="preserve">a given plant functional type. </w:t>
      </w:r>
      <w:r w:rsidR="00FF29F9" w:rsidRPr="00DD39FD">
        <w:rPr>
          <w:rFonts w:ascii="Times New Roman" w:hAnsi="Times New Roman" w:cs="Times"/>
        </w:rPr>
        <w:t xml:space="preserve">For </w:t>
      </w:r>
      <w:r w:rsidR="00FF29F9" w:rsidRPr="00DD39FD">
        <w:rPr>
          <w:rFonts w:ascii="Times New Roman" w:hAnsi="Times New Roman" w:cs="Times"/>
          <w:vertAlign w:val="superscript"/>
        </w:rPr>
        <w:t>13</w:t>
      </w:r>
      <w:r w:rsidR="00FF29F9" w:rsidRPr="00DD39FD">
        <w:rPr>
          <w:rFonts w:ascii="Times New Roman" w:hAnsi="Times New Roman" w:cs="Times"/>
        </w:rPr>
        <w:t xml:space="preserve">C, photosynthetic fractionation is calculated and </w:t>
      </w:r>
      <w:proofErr w:type="spellStart"/>
      <w:r w:rsidR="00A2647D" w:rsidRPr="00DD39FD">
        <w:rPr>
          <w:rFonts w:ascii="Times New Roman" w:hAnsi="Times New Roman" w:cs="Times"/>
        </w:rPr>
        <w:t>photosynthetically</w:t>
      </w:r>
      <w:proofErr w:type="spellEnd"/>
      <w:r w:rsidR="00A2647D" w:rsidRPr="00DD39FD">
        <w:rPr>
          <w:rFonts w:ascii="Times New Roman" w:hAnsi="Times New Roman" w:cs="Times"/>
        </w:rPr>
        <w:t xml:space="preserve"> fixed </w:t>
      </w:r>
      <w:r w:rsidR="00FF29F9" w:rsidRPr="00DD39FD">
        <w:rPr>
          <w:rFonts w:ascii="Times New Roman" w:hAnsi="Times New Roman" w:cs="Times"/>
          <w:vertAlign w:val="superscript"/>
        </w:rPr>
        <w:t>13</w:t>
      </w:r>
      <w:r w:rsidR="00FF29F9" w:rsidRPr="00DD39FD">
        <w:rPr>
          <w:rFonts w:ascii="Times New Roman" w:hAnsi="Times New Roman" w:cs="Times"/>
        </w:rPr>
        <w:t xml:space="preserve">C is </w:t>
      </w:r>
      <w:r w:rsidR="007903F2" w:rsidRPr="00DD39FD">
        <w:rPr>
          <w:rFonts w:ascii="Times New Roman" w:hAnsi="Times New Roman" w:cs="Times"/>
        </w:rPr>
        <w:t>immediately</w:t>
      </w:r>
      <w:r w:rsidR="00FF29F9" w:rsidRPr="00DD39FD">
        <w:rPr>
          <w:rFonts w:ascii="Times New Roman" w:hAnsi="Times New Roman" w:cs="Times"/>
        </w:rPr>
        <w:t xml:space="preserve"> allocated to plant pools f</w:t>
      </w:r>
      <w:r w:rsidR="005E3F8C" w:rsidRPr="00DD39FD">
        <w:rPr>
          <w:rFonts w:ascii="Times New Roman" w:hAnsi="Times New Roman" w:cs="Times"/>
        </w:rPr>
        <w:t>ollowing the above description.</w:t>
      </w:r>
      <w:r w:rsidR="00FF29F9" w:rsidRPr="00DD39FD">
        <w:rPr>
          <w:rFonts w:ascii="Times New Roman" w:hAnsi="Times New Roman" w:cs="Times"/>
        </w:rPr>
        <w:t xml:space="preserve"> </w:t>
      </w:r>
      <w:r w:rsidR="00A2647D" w:rsidRPr="00DD39FD">
        <w:rPr>
          <w:rFonts w:ascii="Times New Roman" w:hAnsi="Times New Roman" w:cs="Times"/>
        </w:rPr>
        <w:t xml:space="preserve">There is no further fractionation in within-plant processes or during decomposition </w:t>
      </w:r>
      <w:r w:rsidR="00AB7922" w:rsidRPr="00DD39FD">
        <w:rPr>
          <w:rFonts w:ascii="Times New Roman" w:hAnsi="Times New Roman" w:cs="Times"/>
        </w:rPr>
        <w:t>(</w:t>
      </w:r>
      <w:proofErr w:type="spellStart"/>
      <w:r w:rsidR="00A2647D" w:rsidRPr="00DD39FD">
        <w:rPr>
          <w:rFonts w:ascii="Times New Roman" w:hAnsi="Times New Roman" w:cs="Times"/>
        </w:rPr>
        <w:t>Oleson</w:t>
      </w:r>
      <w:proofErr w:type="spellEnd"/>
      <w:r w:rsidR="00A2647D" w:rsidRPr="00DD39FD">
        <w:rPr>
          <w:rFonts w:ascii="Times New Roman" w:hAnsi="Times New Roman" w:cs="Times"/>
        </w:rPr>
        <w:t xml:space="preserve"> et al., 2013</w:t>
      </w:r>
      <w:r w:rsidR="00AB7922" w:rsidRPr="00DD39FD">
        <w:rPr>
          <w:rFonts w:ascii="Times New Roman" w:hAnsi="Times New Roman" w:cs="Times"/>
        </w:rPr>
        <w:t>)</w:t>
      </w:r>
      <w:r w:rsidR="00A2647D" w:rsidRPr="00DD39FD">
        <w:rPr>
          <w:rFonts w:ascii="Times New Roman" w:hAnsi="Times New Roman" w:cs="Times"/>
        </w:rPr>
        <w:t xml:space="preserve">. </w:t>
      </w:r>
      <w:r w:rsidR="00FF29F9" w:rsidRPr="00DD39FD">
        <w:rPr>
          <w:rFonts w:ascii="Times New Roman" w:hAnsi="Times New Roman" w:cs="Times"/>
        </w:rPr>
        <w:t xml:space="preserve"> </w:t>
      </w:r>
    </w:p>
    <w:p w14:paraId="56B98FDF" w14:textId="7ADD0F73" w:rsidR="00B725B3" w:rsidRPr="00DD39FD" w:rsidRDefault="003D02FE" w:rsidP="00891CDC">
      <w:pPr>
        <w:spacing w:line="480" w:lineRule="auto"/>
        <w:jc w:val="both"/>
        <w:rPr>
          <w:rFonts w:ascii="Times New Roman" w:hAnsi="Times New Roman" w:cs="Times"/>
        </w:rPr>
      </w:pPr>
      <w:r>
        <w:rPr>
          <w:rFonts w:ascii="Times New Roman" w:hAnsi="Times New Roman" w:cs="Times"/>
        </w:rPr>
        <w:t xml:space="preserve">   </w:t>
      </w:r>
      <w:r w:rsidR="00594A2B" w:rsidRPr="00DD39FD">
        <w:rPr>
          <w:rFonts w:ascii="Times New Roman" w:hAnsi="Times New Roman" w:cs="Times"/>
        </w:rPr>
        <w:t>Several m</w:t>
      </w:r>
      <w:r w:rsidR="00B725B3" w:rsidRPr="00DD39FD">
        <w:rPr>
          <w:rFonts w:ascii="Times New Roman" w:hAnsi="Times New Roman" w:cs="Times"/>
        </w:rPr>
        <w:t xml:space="preserve">ajor developments of CLM </w:t>
      </w:r>
      <w:r w:rsidR="00594A2B" w:rsidRPr="00DD39FD">
        <w:rPr>
          <w:rFonts w:ascii="Times New Roman" w:hAnsi="Times New Roman" w:cs="Times"/>
        </w:rPr>
        <w:t xml:space="preserve">performed specifically </w:t>
      </w:r>
      <w:r w:rsidR="003C2782" w:rsidRPr="00DD39FD">
        <w:rPr>
          <w:rFonts w:ascii="Times New Roman" w:hAnsi="Times New Roman" w:cs="Times"/>
        </w:rPr>
        <w:t xml:space="preserve">for this study </w:t>
      </w:r>
      <w:r w:rsidR="00B725B3" w:rsidRPr="00DD39FD">
        <w:rPr>
          <w:rFonts w:ascii="Times New Roman" w:hAnsi="Times New Roman" w:cs="Times"/>
        </w:rPr>
        <w:t xml:space="preserve">include: </w:t>
      </w:r>
      <w:r w:rsidR="00BD4F86" w:rsidRPr="00DD39FD">
        <w:rPr>
          <w:rFonts w:ascii="Times New Roman" w:hAnsi="Times New Roman" w:cs="Times"/>
        </w:rPr>
        <w:t>(1) i</w:t>
      </w:r>
      <w:r w:rsidR="00594A2B" w:rsidRPr="00DD39FD">
        <w:rPr>
          <w:rFonts w:ascii="Times New Roman" w:hAnsi="Times New Roman" w:cs="Times"/>
        </w:rPr>
        <w:t>ntroducin</w:t>
      </w:r>
      <w:r w:rsidR="0016176B" w:rsidRPr="00DD39FD">
        <w:rPr>
          <w:rFonts w:ascii="Times New Roman" w:hAnsi="Times New Roman" w:cs="Times"/>
        </w:rPr>
        <w:t xml:space="preserve">g the ability to represent the </w:t>
      </w:r>
      <w:r w:rsidR="007903F2" w:rsidRPr="00DD39FD">
        <w:rPr>
          <w:rFonts w:ascii="Times New Roman" w:hAnsi="Times New Roman" w:cs="Times"/>
        </w:rPr>
        <w:t xml:space="preserve">shade </w:t>
      </w:r>
      <w:r w:rsidR="00594A2B" w:rsidRPr="00DD39FD">
        <w:rPr>
          <w:rFonts w:ascii="Times New Roman" w:hAnsi="Times New Roman" w:cs="Times"/>
        </w:rPr>
        <w:t xml:space="preserve">effect and experimental labeling by driving the model with observed atmospheric </w:t>
      </w:r>
      <w:r w:rsidR="00594A2B" w:rsidRPr="00DD39FD">
        <w:rPr>
          <w:rFonts w:ascii="Times New Roman" w:hAnsi="Times New Roman" w:cs="Times"/>
          <w:vertAlign w:val="superscript"/>
        </w:rPr>
        <w:t>13</w:t>
      </w:r>
      <w:r w:rsidR="00594A2B" w:rsidRPr="00DD39FD">
        <w:rPr>
          <w:rFonts w:ascii="Times New Roman" w:hAnsi="Times New Roman" w:cs="Times"/>
        </w:rPr>
        <w:t>CO</w:t>
      </w:r>
      <w:r w:rsidR="00594A2B" w:rsidRPr="00DD39FD">
        <w:rPr>
          <w:rFonts w:ascii="Times New Roman" w:hAnsi="Times New Roman" w:cs="Times"/>
          <w:vertAlign w:val="subscript"/>
        </w:rPr>
        <w:t>2</w:t>
      </w:r>
      <w:r w:rsidR="00594A2B" w:rsidRPr="00DD39FD">
        <w:rPr>
          <w:rFonts w:ascii="Times New Roman" w:hAnsi="Times New Roman" w:cs="Times"/>
        </w:rPr>
        <w:t xml:space="preserve"> concentrations, where before </w:t>
      </w:r>
      <w:r w:rsidR="00594A2B" w:rsidRPr="00DD39FD">
        <w:rPr>
          <w:rFonts w:ascii="Times New Roman" w:hAnsi="Times New Roman" w:cs="Times"/>
          <w:vertAlign w:val="superscript"/>
        </w:rPr>
        <w:t>13</w:t>
      </w:r>
      <w:r w:rsidR="00594A2B" w:rsidRPr="00DD39FD">
        <w:rPr>
          <w:rFonts w:ascii="Times New Roman" w:hAnsi="Times New Roman" w:cs="Times"/>
        </w:rPr>
        <w:t>CO</w:t>
      </w:r>
      <w:r w:rsidR="00594A2B" w:rsidRPr="00DD39FD">
        <w:rPr>
          <w:rFonts w:ascii="Times New Roman" w:hAnsi="Times New Roman" w:cs="Times"/>
          <w:vertAlign w:val="subscript"/>
        </w:rPr>
        <w:t>2</w:t>
      </w:r>
      <w:r w:rsidR="00594A2B" w:rsidRPr="00DD39FD">
        <w:rPr>
          <w:rFonts w:ascii="Times New Roman" w:hAnsi="Times New Roman" w:cs="Times"/>
        </w:rPr>
        <w:t xml:space="preserve"> was assumed to be </w:t>
      </w:r>
      <w:ins w:id="62" w:author="Jiafu Mao" w:date="2015-09-10T21:30:00Z">
        <w:r w:rsidR="00560F27">
          <w:rPr>
            <w:rFonts w:ascii="Times New Roman" w:hAnsi="Times New Roman" w:cs="Times"/>
          </w:rPr>
          <w:t xml:space="preserve">a </w:t>
        </w:r>
      </w:ins>
      <w:r w:rsidR="00594A2B" w:rsidRPr="00DD39FD">
        <w:rPr>
          <w:rFonts w:ascii="Times New Roman" w:hAnsi="Times New Roman" w:cs="Times"/>
        </w:rPr>
        <w:t>constant fraction of CO</w:t>
      </w:r>
      <w:r w:rsidR="00594A2B" w:rsidRPr="00DD39FD">
        <w:rPr>
          <w:rFonts w:ascii="Times New Roman" w:hAnsi="Times New Roman" w:cs="Times"/>
          <w:vertAlign w:val="subscript"/>
        </w:rPr>
        <w:t>2</w:t>
      </w:r>
      <w:r w:rsidR="00594A2B" w:rsidRPr="00DD39FD">
        <w:rPr>
          <w:rFonts w:ascii="Times New Roman" w:hAnsi="Times New Roman" w:cs="Times"/>
        </w:rPr>
        <w:t xml:space="preserve">, </w:t>
      </w:r>
      <w:r w:rsidR="00B725B3" w:rsidRPr="00DD39FD">
        <w:rPr>
          <w:rFonts w:ascii="Times New Roman" w:hAnsi="Times New Roman"/>
        </w:rPr>
        <w:t>(</w:t>
      </w:r>
      <w:r w:rsidR="00594A2B" w:rsidRPr="00DD39FD">
        <w:rPr>
          <w:rFonts w:ascii="Times New Roman" w:hAnsi="Times New Roman"/>
        </w:rPr>
        <w:t>2</w:t>
      </w:r>
      <w:r w:rsidR="00B725B3" w:rsidRPr="00DD39FD">
        <w:rPr>
          <w:rFonts w:ascii="Times New Roman" w:hAnsi="Times New Roman"/>
        </w:rPr>
        <w:t xml:space="preserve">) </w:t>
      </w:r>
      <w:del w:id="63" w:author="Jiafu Mao" w:date="2015-09-10T21:30:00Z">
        <w:r w:rsidR="00B725B3" w:rsidRPr="00DD39FD">
          <w:rPr>
            <w:rFonts w:ascii="Times New Roman" w:eastAsia="Times New Roman" w:hAnsi="Times New Roman"/>
            <w:snapToGrid w:val="0"/>
            <w:color w:val="000000"/>
            <w:lang w:eastAsia="de-DE" w:bidi="en-US"/>
          </w:rPr>
          <w:delText>improvement of the</w:delText>
        </w:r>
      </w:del>
      <w:ins w:id="64" w:author="Jiafu Mao" w:date="2015-09-10T21:30:00Z">
        <w:r w:rsidR="00560F27">
          <w:rPr>
            <w:rFonts w:ascii="Times New Roman" w:eastAsia="Times New Roman" w:hAnsi="Times New Roman"/>
            <w:snapToGrid w:val="0"/>
            <w:color w:val="000000"/>
            <w:lang w:eastAsia="de-DE" w:bidi="en-US"/>
          </w:rPr>
          <w:t>developing a</w:t>
        </w:r>
      </w:ins>
      <w:r w:rsidR="00B725B3" w:rsidRPr="00DD39FD">
        <w:rPr>
          <w:rFonts w:ascii="Times New Roman" w:eastAsia="Times New Roman" w:hAnsi="Times New Roman"/>
          <w:snapToGrid w:val="0"/>
          <w:color w:val="000000"/>
          <w:lang w:eastAsia="de-DE" w:bidi="en-US"/>
        </w:rPr>
        <w:t xml:space="preserve"> site-level simulation </w:t>
      </w:r>
      <w:r w:rsidR="00594A2B" w:rsidRPr="00DD39FD">
        <w:rPr>
          <w:rFonts w:ascii="Times New Roman" w:eastAsia="Times New Roman" w:hAnsi="Times New Roman"/>
          <w:snapToGrid w:val="0"/>
          <w:color w:val="000000"/>
          <w:lang w:eastAsia="de-DE" w:bidi="en-US"/>
        </w:rPr>
        <w:t xml:space="preserve">workflow </w:t>
      </w:r>
      <w:del w:id="65" w:author="Jiafu Mao" w:date="2015-09-10T21:30:00Z">
        <w:r w:rsidR="00B725B3" w:rsidRPr="00DD39FD">
          <w:rPr>
            <w:rFonts w:ascii="Times New Roman" w:eastAsia="Times New Roman" w:hAnsi="Times New Roman"/>
            <w:snapToGrid w:val="0"/>
            <w:color w:val="000000"/>
            <w:lang w:eastAsia="de-DE" w:bidi="en-US"/>
          </w:rPr>
          <w:delText xml:space="preserve">and </w:delText>
        </w:r>
        <w:r w:rsidR="00594A2B" w:rsidRPr="00DD39FD">
          <w:rPr>
            <w:rFonts w:ascii="Times New Roman" w:eastAsia="Times New Roman" w:hAnsi="Times New Roman"/>
            <w:snapToGrid w:val="0"/>
            <w:color w:val="000000"/>
            <w:lang w:eastAsia="de-DE" w:bidi="en-US"/>
          </w:rPr>
          <w:delText>leveraging</w:delText>
        </w:r>
        <w:r w:rsidR="00B725B3" w:rsidRPr="00DD39FD">
          <w:rPr>
            <w:rFonts w:ascii="Times New Roman" w:eastAsia="Times New Roman" w:hAnsi="Times New Roman"/>
            <w:snapToGrid w:val="0"/>
            <w:color w:val="000000"/>
            <w:lang w:eastAsia="de-DE" w:bidi="en-US"/>
          </w:rPr>
          <w:delText xml:space="preserve"> of the</w:delText>
        </w:r>
      </w:del>
      <w:ins w:id="66" w:author="Jiafu Mao" w:date="2015-09-10T21:30:00Z">
        <w:r w:rsidR="00560F27">
          <w:rPr>
            <w:rFonts w:ascii="Times New Roman" w:eastAsia="Times New Roman" w:hAnsi="Times New Roman"/>
            <w:snapToGrid w:val="0"/>
            <w:color w:val="000000"/>
            <w:lang w:eastAsia="de-DE" w:bidi="en-US"/>
          </w:rPr>
          <w:t xml:space="preserve">that </w:t>
        </w:r>
        <w:r w:rsidR="00594A2B" w:rsidRPr="00DD39FD">
          <w:rPr>
            <w:rFonts w:ascii="Times New Roman" w:eastAsia="Times New Roman" w:hAnsi="Times New Roman"/>
            <w:snapToGrid w:val="0"/>
            <w:color w:val="000000"/>
            <w:lang w:eastAsia="de-DE" w:bidi="en-US"/>
          </w:rPr>
          <w:t>leverag</w:t>
        </w:r>
        <w:r w:rsidR="00560F27">
          <w:rPr>
            <w:rFonts w:ascii="Times New Roman" w:eastAsia="Times New Roman" w:hAnsi="Times New Roman"/>
            <w:snapToGrid w:val="0"/>
            <w:color w:val="000000"/>
            <w:lang w:eastAsia="de-DE" w:bidi="en-US"/>
          </w:rPr>
          <w:t>es</w:t>
        </w:r>
        <w:r w:rsidR="00B725B3" w:rsidRPr="00DD39FD">
          <w:rPr>
            <w:rFonts w:ascii="Times New Roman" w:eastAsia="Times New Roman" w:hAnsi="Times New Roman"/>
            <w:snapToGrid w:val="0"/>
            <w:color w:val="000000"/>
            <w:lang w:eastAsia="de-DE" w:bidi="en-US"/>
          </w:rPr>
          <w:t xml:space="preserve"> </w:t>
        </w:r>
        <w:r w:rsidR="00560F27">
          <w:rPr>
            <w:rFonts w:ascii="Times New Roman" w:eastAsia="Times New Roman" w:hAnsi="Times New Roman"/>
            <w:snapToGrid w:val="0"/>
            <w:color w:val="000000"/>
            <w:lang w:eastAsia="de-DE" w:bidi="en-US"/>
          </w:rPr>
          <w:t>PTCLM</w:t>
        </w:r>
      </w:ins>
      <w:r w:rsidR="00B725B3" w:rsidRPr="00DD39FD">
        <w:rPr>
          <w:rFonts w:ascii="Times New Roman" w:eastAsia="Times New Roman" w:hAnsi="Times New Roman"/>
          <w:snapToGrid w:val="0"/>
          <w:color w:val="000000"/>
          <w:lang w:eastAsia="de-DE" w:bidi="en-US"/>
        </w:rPr>
        <w:t xml:space="preserve"> capability </w:t>
      </w:r>
      <w:del w:id="67" w:author="Jiafu Mao" w:date="2015-09-10T21:30:00Z">
        <w:r w:rsidR="00B725B3" w:rsidRPr="00DD39FD">
          <w:rPr>
            <w:rFonts w:ascii="Times New Roman" w:eastAsia="Times New Roman" w:hAnsi="Times New Roman"/>
            <w:snapToGrid w:val="0"/>
            <w:color w:val="000000"/>
            <w:lang w:eastAsia="de-DE" w:bidi="en-US"/>
          </w:rPr>
          <w:delText>for single-point implementation of PTCLM</w:delText>
        </w:r>
      </w:del>
      <w:ins w:id="68" w:author="Jiafu Mao" w:date="2015-09-10T21:30:00Z">
        <w:r w:rsidR="00560F27">
          <w:rPr>
            <w:rFonts w:ascii="Times New Roman" w:eastAsia="Times New Roman" w:hAnsi="Times New Roman"/>
            <w:snapToGrid w:val="0"/>
            <w:color w:val="000000"/>
            <w:lang w:eastAsia="de-DE" w:bidi="en-US"/>
          </w:rPr>
          <w:t>to reproduce actual field experiments</w:t>
        </w:r>
      </w:ins>
      <w:r w:rsidR="00B725B3" w:rsidRPr="00DD39FD">
        <w:rPr>
          <w:rFonts w:ascii="Times New Roman" w:eastAsia="Times New Roman" w:hAnsi="Times New Roman"/>
          <w:snapToGrid w:val="0"/>
          <w:color w:val="000000"/>
          <w:lang w:eastAsia="de-DE" w:bidi="en-US"/>
        </w:rPr>
        <w:t>, (</w:t>
      </w:r>
      <w:r w:rsidR="00594A2B" w:rsidRPr="00DD39FD">
        <w:rPr>
          <w:rFonts w:ascii="Times New Roman" w:eastAsia="Times New Roman" w:hAnsi="Times New Roman"/>
          <w:snapToGrid w:val="0"/>
          <w:color w:val="000000"/>
          <w:lang w:eastAsia="de-DE" w:bidi="en-US"/>
        </w:rPr>
        <w:t>3</w:t>
      </w:r>
      <w:r w:rsidR="00B725B3" w:rsidRPr="00DD39FD">
        <w:rPr>
          <w:rFonts w:ascii="Times New Roman" w:eastAsia="Times New Roman" w:hAnsi="Times New Roman"/>
          <w:snapToGrid w:val="0"/>
          <w:color w:val="000000"/>
          <w:lang w:eastAsia="de-DE" w:bidi="en-US"/>
        </w:rPr>
        <w:t xml:space="preserve">) </w:t>
      </w:r>
      <w:r w:rsidR="00B725B3" w:rsidRPr="006646CD">
        <w:rPr>
          <w:rFonts w:ascii="Times New Roman" w:eastAsia="Times New Roman" w:hAnsi="Times New Roman"/>
          <w:snapToGrid w:val="0"/>
          <w:lang w:eastAsia="de-DE" w:bidi="en-US"/>
        </w:rPr>
        <w:t xml:space="preserve">calibration of the selected model parameters </w:t>
      </w:r>
      <w:del w:id="69" w:author="Jiafu Mao" w:date="2015-09-10T21:30:00Z">
        <w:r w:rsidR="00B725B3" w:rsidRPr="006646CD">
          <w:rPr>
            <w:rFonts w:ascii="Times New Roman" w:eastAsia="Times New Roman" w:hAnsi="Times New Roman"/>
            <w:snapToGrid w:val="0"/>
            <w:lang w:eastAsia="de-DE" w:bidi="en-US"/>
          </w:rPr>
          <w:delText>for the pre</w:delText>
        </w:r>
        <w:r w:rsidR="003218DF" w:rsidRPr="006646CD">
          <w:rPr>
            <w:rFonts w:ascii="Times New Roman" w:eastAsia="Times New Roman" w:hAnsi="Times New Roman"/>
            <w:snapToGrid w:val="0"/>
            <w:lang w:eastAsia="de-DE" w:bidi="en-US"/>
          </w:rPr>
          <w:delText>-</w:delText>
        </w:r>
        <w:r w:rsidR="00B725B3" w:rsidRPr="006646CD">
          <w:rPr>
            <w:rFonts w:ascii="Times New Roman" w:eastAsia="Times New Roman" w:hAnsi="Times New Roman"/>
            <w:snapToGrid w:val="0"/>
            <w:lang w:eastAsia="de-DE" w:bidi="en-US"/>
          </w:rPr>
          <w:delText xml:space="preserve"> and post</w:delText>
        </w:r>
        <w:r w:rsidR="003218DF" w:rsidRPr="006646CD">
          <w:rPr>
            <w:rFonts w:ascii="Times New Roman" w:eastAsia="Times New Roman" w:hAnsi="Times New Roman"/>
            <w:snapToGrid w:val="0"/>
            <w:lang w:eastAsia="de-DE" w:bidi="en-US"/>
          </w:rPr>
          <w:delText>-</w:delText>
        </w:r>
        <w:r w:rsidR="00B725B3" w:rsidRPr="006646CD">
          <w:rPr>
            <w:rFonts w:ascii="Times New Roman" w:eastAsia="Times New Roman" w:hAnsi="Times New Roman"/>
            <w:snapToGrid w:val="0"/>
            <w:lang w:eastAsia="de-DE" w:bidi="en-US"/>
          </w:rPr>
          <w:delText>treatment periods with parameterization optimization techniques</w:delText>
        </w:r>
      </w:del>
      <w:ins w:id="70" w:author="Jiafu Mao" w:date="2015-09-10T21:30:00Z">
        <w:r w:rsidR="00560F27">
          <w:rPr>
            <w:rFonts w:ascii="Times New Roman" w:eastAsia="Times New Roman" w:hAnsi="Times New Roman"/>
            <w:snapToGrid w:val="0"/>
            <w:lang w:eastAsia="de-DE" w:bidi="en-US"/>
          </w:rPr>
          <w:t>to improve predictions and reveal structural errors</w:t>
        </w:r>
      </w:ins>
      <w:r w:rsidR="00B725B3" w:rsidRPr="00DD39FD">
        <w:rPr>
          <w:rFonts w:ascii="Times New Roman" w:eastAsia="Times New Roman" w:hAnsi="Times New Roman"/>
          <w:snapToGrid w:val="0"/>
          <w:color w:val="000000"/>
          <w:lang w:eastAsia="de-DE" w:bidi="en-US"/>
        </w:rPr>
        <w:t>, and (</w:t>
      </w:r>
      <w:r w:rsidR="00594A2B" w:rsidRPr="00DD39FD">
        <w:rPr>
          <w:rFonts w:ascii="Times New Roman" w:eastAsia="Times New Roman" w:hAnsi="Times New Roman"/>
          <w:snapToGrid w:val="0"/>
          <w:color w:val="000000"/>
          <w:lang w:eastAsia="de-DE" w:bidi="en-US"/>
        </w:rPr>
        <w:t>4</w:t>
      </w:r>
      <w:r w:rsidR="00B725B3" w:rsidRPr="00DD39FD">
        <w:rPr>
          <w:rFonts w:ascii="Times New Roman" w:eastAsia="Times New Roman" w:hAnsi="Times New Roman"/>
          <w:snapToGrid w:val="0"/>
          <w:color w:val="000000"/>
          <w:lang w:eastAsia="de-DE" w:bidi="en-US"/>
        </w:rPr>
        <w:t xml:space="preserve">) </w:t>
      </w:r>
      <w:r w:rsidR="00BD4F86" w:rsidRPr="00DD39FD">
        <w:rPr>
          <w:rFonts w:ascii="Times New Roman" w:eastAsia="Times New Roman" w:hAnsi="Times New Roman"/>
          <w:snapToGrid w:val="0"/>
          <w:color w:val="000000"/>
          <w:lang w:eastAsia="de-DE" w:bidi="en-US"/>
        </w:rPr>
        <w:t>adding functional unit test capability for the photosynthesis subroutines.</w:t>
      </w:r>
      <w:r w:rsidR="00B725B3" w:rsidRPr="00DD39FD">
        <w:rPr>
          <w:rFonts w:ascii="Times New Roman" w:eastAsia="Times New Roman" w:hAnsi="Times New Roman"/>
          <w:snapToGrid w:val="0"/>
          <w:color w:val="000000"/>
          <w:lang w:eastAsia="de-DE" w:bidi="en-US"/>
        </w:rPr>
        <w:t xml:space="preserve"> </w:t>
      </w:r>
    </w:p>
    <w:p w14:paraId="31F6D32A" w14:textId="77777777" w:rsidR="00AB3421" w:rsidRPr="00DD39FD" w:rsidRDefault="00AB3421" w:rsidP="00AB3421">
      <w:pPr>
        <w:spacing w:line="480" w:lineRule="auto"/>
        <w:jc w:val="both"/>
        <w:rPr>
          <w:rFonts w:ascii="Times New Roman" w:hAnsi="Times New Roman"/>
          <w:b/>
          <w:iCs/>
          <w:sz w:val="28"/>
          <w:szCs w:val="28"/>
        </w:rPr>
      </w:pPr>
      <w:r>
        <w:rPr>
          <w:rFonts w:ascii="Times New Roman" w:hAnsi="Times New Roman"/>
          <w:b/>
          <w:iCs/>
          <w:sz w:val="28"/>
          <w:szCs w:val="28"/>
        </w:rPr>
        <w:t>2.2.1</w:t>
      </w:r>
      <w:r>
        <w:rPr>
          <w:rFonts w:ascii="Times New Roman" w:hAnsi="Times New Roman"/>
          <w:b/>
          <w:iCs/>
          <w:sz w:val="28"/>
          <w:szCs w:val="28"/>
        </w:rPr>
        <w:tab/>
      </w:r>
      <w:r w:rsidRPr="00DD39FD">
        <w:rPr>
          <w:rFonts w:ascii="Times New Roman" w:hAnsi="Times New Roman"/>
          <w:b/>
          <w:iCs/>
          <w:sz w:val="28"/>
          <w:szCs w:val="28"/>
        </w:rPr>
        <w:t>Description of PTCLM simulation</w:t>
      </w:r>
    </w:p>
    <w:p w14:paraId="4A6FE8D7" w14:textId="6331D288" w:rsidR="008A421C" w:rsidRDefault="00B725B3" w:rsidP="00891CDC">
      <w:pPr>
        <w:spacing w:line="480" w:lineRule="auto"/>
        <w:jc w:val="both"/>
        <w:rPr>
          <w:ins w:id="71" w:author="Jiafu Mao" w:date="2015-09-10T21:30:00Z"/>
          <w:rFonts w:ascii="Times New Roman" w:hAnsi="Times New Roman"/>
        </w:rPr>
      </w:pPr>
      <w:r w:rsidRPr="00DD39FD">
        <w:rPr>
          <w:rFonts w:ascii="Times New Roman" w:hAnsi="Times New Roman"/>
        </w:rPr>
        <w:t xml:space="preserve">To perform simulations at the </w:t>
      </w:r>
      <w:proofErr w:type="spellStart"/>
      <w:r w:rsidRPr="00DD39FD">
        <w:rPr>
          <w:rFonts w:ascii="Times New Roman" w:hAnsi="Times New Roman"/>
        </w:rPr>
        <w:t>PiTS</w:t>
      </w:r>
      <w:proofErr w:type="spellEnd"/>
      <w:r w:rsidRPr="00DD39FD">
        <w:rPr>
          <w:rFonts w:ascii="Times New Roman" w:hAnsi="Times New Roman"/>
        </w:rPr>
        <w:t xml:space="preserve"> site, we use</w:t>
      </w:r>
      <w:r w:rsidR="00D06192" w:rsidRPr="00DD39FD">
        <w:rPr>
          <w:rFonts w:ascii="Times New Roman" w:hAnsi="Times New Roman"/>
        </w:rPr>
        <w:t>d</w:t>
      </w:r>
      <w:r w:rsidRPr="00DD39FD">
        <w:rPr>
          <w:rFonts w:ascii="Times New Roman" w:hAnsi="Times New Roman"/>
        </w:rPr>
        <w:t xml:space="preserve"> PTCLM, a scripting framework to run site-level simulations of CLM </w:t>
      </w:r>
      <w:del w:id="72" w:author="Jiafu Mao" w:date="2015-09-10T21:30:00Z">
        <w:r w:rsidR="0094359D" w:rsidRPr="00DD39FD">
          <w:rPr>
            <w:rFonts w:ascii="Times New Roman" w:hAnsi="Times New Roman"/>
          </w:rPr>
          <w:delText xml:space="preserve">more </w:delText>
        </w:r>
      </w:del>
      <w:r w:rsidR="00560F27">
        <w:rPr>
          <w:rFonts w:ascii="Times New Roman" w:hAnsi="Times New Roman"/>
        </w:rPr>
        <w:t xml:space="preserve">efficiently </w:t>
      </w:r>
      <w:del w:id="73" w:author="Jiafu Mao" w:date="2015-09-10T21:30:00Z">
        <w:r w:rsidR="0094359D" w:rsidRPr="00DD39FD">
          <w:rPr>
            <w:rFonts w:ascii="Times New Roman" w:hAnsi="Times New Roman"/>
          </w:rPr>
          <w:delText>than the full model and</w:delText>
        </w:r>
        <w:r w:rsidRPr="00DD39FD">
          <w:rPr>
            <w:rFonts w:ascii="Times New Roman" w:hAnsi="Times New Roman"/>
          </w:rPr>
          <w:delText xml:space="preserve"> with a high degree of automation and the ability to use</w:delText>
        </w:r>
      </w:del>
      <w:ins w:id="74" w:author="Jiafu Mao" w:date="2015-09-10T21:30:00Z">
        <w:r w:rsidR="00560F27">
          <w:rPr>
            <w:rFonts w:ascii="Times New Roman" w:hAnsi="Times New Roman"/>
          </w:rPr>
          <w:t>with</w:t>
        </w:r>
      </w:ins>
      <w:r w:rsidR="00560F27">
        <w:rPr>
          <w:rFonts w:ascii="Times New Roman" w:hAnsi="Times New Roman"/>
        </w:rPr>
        <w:t xml:space="preserve"> </w:t>
      </w:r>
      <w:r w:rsidRPr="00DD39FD">
        <w:rPr>
          <w:rFonts w:ascii="Times New Roman" w:hAnsi="Times New Roman"/>
        </w:rPr>
        <w:t xml:space="preserve">site-specific forcing and initialization data </w:t>
      </w:r>
      <w:r w:rsidR="00AB7922" w:rsidRPr="00DD39FD">
        <w:rPr>
          <w:rFonts w:ascii="Times New Roman" w:hAnsi="Times New Roman"/>
          <w:noProof/>
        </w:rPr>
        <w:t>(</w:t>
      </w:r>
      <w:r w:rsidRPr="00DD39FD">
        <w:rPr>
          <w:rFonts w:ascii="Times New Roman" w:hAnsi="Times New Roman"/>
          <w:noProof/>
        </w:rPr>
        <w:t>Oleson</w:t>
      </w:r>
      <w:r w:rsidR="00720D20" w:rsidRPr="00DD39FD">
        <w:rPr>
          <w:rFonts w:ascii="Times New Roman" w:hAnsi="Times New Roman"/>
          <w:noProof/>
        </w:rPr>
        <w:t xml:space="preserve"> et al.</w:t>
      </w:r>
      <w:r w:rsidRPr="00DD39FD">
        <w:rPr>
          <w:rFonts w:ascii="Times New Roman" w:hAnsi="Times New Roman"/>
          <w:noProof/>
        </w:rPr>
        <w:t>, 2013</w:t>
      </w:r>
      <w:r w:rsidR="00AB7922" w:rsidRPr="00DD39FD">
        <w:rPr>
          <w:rFonts w:ascii="Times New Roman" w:hAnsi="Times New Roman"/>
          <w:noProof/>
        </w:rPr>
        <w:t>)</w:t>
      </w:r>
      <w:r w:rsidRPr="00DD39FD">
        <w:rPr>
          <w:rFonts w:ascii="Times New Roman" w:hAnsi="Times New Roman"/>
        </w:rPr>
        <w:t xml:space="preserve">. </w:t>
      </w:r>
      <w:del w:id="75" w:author="Jiafu Mao" w:date="2015-09-10T21:30:00Z">
        <w:r w:rsidRPr="00DD39FD">
          <w:rPr>
            <w:rFonts w:ascii="Times New Roman" w:hAnsi="Times New Roman"/>
          </w:rPr>
          <w:delText>To initialize soil and vegetation carbon stocks, each PTCLM simulation include</w:delText>
        </w:r>
        <w:r w:rsidR="006D7E6F" w:rsidRPr="00DD39FD">
          <w:rPr>
            <w:rFonts w:ascii="Times New Roman" w:hAnsi="Times New Roman"/>
          </w:rPr>
          <w:delText>d</w:delText>
        </w:r>
      </w:del>
      <w:ins w:id="76" w:author="Jiafu Mao" w:date="2015-09-10T21:30:00Z">
        <w:r w:rsidR="00560F27">
          <w:rPr>
            <w:rFonts w:ascii="Times New Roman" w:hAnsi="Times New Roman"/>
          </w:rPr>
          <w:t>We performed the standard</w:t>
        </w:r>
      </w:ins>
      <w:r w:rsidRPr="00DD39FD">
        <w:rPr>
          <w:rFonts w:ascii="Times New Roman" w:hAnsi="Times New Roman"/>
        </w:rPr>
        <w:t xml:space="preserve"> 600 years of accelerated decomposition </w:t>
      </w:r>
      <w:proofErr w:type="spellStart"/>
      <w:r w:rsidRPr="00DD39FD">
        <w:rPr>
          <w:rFonts w:ascii="Times New Roman" w:hAnsi="Times New Roman"/>
        </w:rPr>
        <w:t>spinup</w:t>
      </w:r>
      <w:proofErr w:type="spellEnd"/>
      <w:ins w:id="77" w:author="Jiafu Mao" w:date="2015-09-10T21:30:00Z">
        <w:r w:rsidR="00560F27">
          <w:rPr>
            <w:rFonts w:ascii="Times New Roman" w:hAnsi="Times New Roman"/>
          </w:rPr>
          <w:t>, in which soil organic matter decomposition rates are increased</w:t>
        </w:r>
      </w:ins>
      <w:r w:rsidRPr="00DD39FD">
        <w:rPr>
          <w:rFonts w:ascii="Times New Roman" w:hAnsi="Times New Roman"/>
        </w:rPr>
        <w:t xml:space="preserve"> </w:t>
      </w:r>
      <w:r w:rsidR="00AB7922" w:rsidRPr="00DD39FD">
        <w:rPr>
          <w:rFonts w:ascii="Times New Roman" w:hAnsi="Times New Roman"/>
          <w:noProof/>
        </w:rPr>
        <w:t>(</w:t>
      </w:r>
      <w:r w:rsidRPr="00DD39FD">
        <w:rPr>
          <w:rFonts w:ascii="Times New Roman" w:hAnsi="Times New Roman"/>
          <w:noProof/>
        </w:rPr>
        <w:t>Thornton and Rosenbloom, 2005</w:t>
      </w:r>
      <w:r w:rsidR="00AB7922" w:rsidRPr="00DD39FD">
        <w:rPr>
          <w:rFonts w:ascii="Times New Roman" w:hAnsi="Times New Roman"/>
          <w:noProof/>
        </w:rPr>
        <w:t>)</w:t>
      </w:r>
      <w:r w:rsidRPr="00DD39FD">
        <w:rPr>
          <w:rFonts w:ascii="Times New Roman" w:hAnsi="Times New Roman"/>
        </w:rPr>
        <w:t xml:space="preserve">, </w:t>
      </w:r>
      <w:ins w:id="78" w:author="Jiafu Mao" w:date="2015-09-10T21:30:00Z">
        <w:r w:rsidR="00560F27">
          <w:rPr>
            <w:rFonts w:ascii="Times New Roman" w:hAnsi="Times New Roman"/>
          </w:rPr>
          <w:t>followed by</w:t>
        </w:r>
        <w:r w:rsidR="00F23856">
          <w:rPr>
            <w:rFonts w:ascii="Times New Roman" w:hAnsi="Times New Roman"/>
          </w:rPr>
          <w:t xml:space="preserve"> </w:t>
        </w:r>
      </w:ins>
      <w:r w:rsidRPr="00DD39FD">
        <w:rPr>
          <w:rFonts w:ascii="Times New Roman" w:hAnsi="Times New Roman"/>
        </w:rPr>
        <w:t xml:space="preserve">1000 years of normal </w:t>
      </w:r>
      <w:proofErr w:type="spellStart"/>
      <w:r w:rsidRPr="00DD39FD">
        <w:rPr>
          <w:rFonts w:ascii="Times New Roman" w:hAnsi="Times New Roman"/>
        </w:rPr>
        <w:t>spinup</w:t>
      </w:r>
      <w:proofErr w:type="spellEnd"/>
      <w:r w:rsidR="00F23856">
        <w:rPr>
          <w:rFonts w:ascii="Times New Roman" w:hAnsi="Times New Roman"/>
        </w:rPr>
        <w:t>,</w:t>
      </w:r>
      <w:r w:rsidR="00560F27">
        <w:rPr>
          <w:rFonts w:ascii="Times New Roman" w:hAnsi="Times New Roman"/>
        </w:rPr>
        <w:t xml:space="preserve"> </w:t>
      </w:r>
      <w:ins w:id="79" w:author="Jiafu Mao" w:date="2015-09-10T21:30:00Z">
        <w:r w:rsidR="00560F27">
          <w:rPr>
            <w:rFonts w:ascii="Times New Roman" w:hAnsi="Times New Roman"/>
          </w:rPr>
          <w:t xml:space="preserve">in which </w:t>
        </w:r>
        <w:r w:rsidR="008A421C">
          <w:rPr>
            <w:rFonts w:ascii="Times New Roman" w:hAnsi="Times New Roman"/>
          </w:rPr>
          <w:t>the decomposition rates are returned to their normal values</w:t>
        </w:r>
        <w:r w:rsidRPr="00DD39FD">
          <w:rPr>
            <w:rFonts w:ascii="Times New Roman" w:hAnsi="Times New Roman"/>
          </w:rPr>
          <w:t xml:space="preserve">, </w:t>
        </w:r>
      </w:ins>
      <w:r w:rsidRPr="00DD39FD">
        <w:rPr>
          <w:rFonts w:ascii="Times New Roman" w:hAnsi="Times New Roman"/>
        </w:rPr>
        <w:t>and a transient simulation between 1850-2010</w:t>
      </w:r>
      <w:ins w:id="80" w:author="Jiafu Mao" w:date="2015-09-10T21:30:00Z">
        <w:r w:rsidR="008A421C">
          <w:rPr>
            <w:rFonts w:ascii="Times New Roman" w:hAnsi="Times New Roman"/>
          </w:rPr>
          <w:t xml:space="preserve"> using historically varying CO</w:t>
        </w:r>
        <w:r w:rsidR="008A421C" w:rsidRPr="00B830CE">
          <w:rPr>
            <w:rFonts w:ascii="Times New Roman" w:hAnsi="Times New Roman"/>
            <w:vertAlign w:val="subscript"/>
          </w:rPr>
          <w:t>2</w:t>
        </w:r>
        <w:r w:rsidR="008A421C">
          <w:rPr>
            <w:rFonts w:ascii="Times New Roman" w:hAnsi="Times New Roman"/>
          </w:rPr>
          <w:t xml:space="preserve">, </w:t>
        </w:r>
        <w:r w:rsidR="008A421C" w:rsidRPr="00B830CE">
          <w:rPr>
            <w:rFonts w:ascii="Times New Roman" w:hAnsi="Times New Roman"/>
            <w:vertAlign w:val="superscript"/>
          </w:rPr>
          <w:t>13</w:t>
        </w:r>
        <w:r w:rsidR="008A421C">
          <w:rPr>
            <w:rFonts w:ascii="Times New Roman" w:hAnsi="Times New Roman"/>
          </w:rPr>
          <w:t>CO</w:t>
        </w:r>
        <w:r w:rsidR="008A421C" w:rsidRPr="00B830CE">
          <w:rPr>
            <w:rFonts w:ascii="Times New Roman" w:hAnsi="Times New Roman"/>
            <w:vertAlign w:val="subscript"/>
          </w:rPr>
          <w:t>2</w:t>
        </w:r>
        <w:r w:rsidR="008A421C">
          <w:rPr>
            <w:rFonts w:ascii="Times New Roman" w:hAnsi="Times New Roman"/>
          </w:rPr>
          <w:t>, nitrogen deposition, and aerosol forcing data</w:t>
        </w:r>
        <w:r w:rsidRPr="00DD39FD">
          <w:rPr>
            <w:rFonts w:ascii="Times New Roman" w:hAnsi="Times New Roman"/>
          </w:rPr>
          <w:t xml:space="preserve">. </w:t>
        </w:r>
        <w:r w:rsidR="008A421C">
          <w:rPr>
            <w:rFonts w:ascii="Times New Roman" w:hAnsi="Times New Roman"/>
          </w:rPr>
          <w:t xml:space="preserve">During both </w:t>
        </w:r>
        <w:proofErr w:type="spellStart"/>
        <w:r w:rsidR="008A421C">
          <w:rPr>
            <w:rFonts w:ascii="Times New Roman" w:hAnsi="Times New Roman"/>
          </w:rPr>
          <w:t>spinup</w:t>
        </w:r>
        <w:proofErr w:type="spellEnd"/>
        <w:r w:rsidR="008A421C">
          <w:rPr>
            <w:rFonts w:ascii="Times New Roman" w:hAnsi="Times New Roman"/>
          </w:rPr>
          <w:t xml:space="preserve"> and transient phases, we cycle</w:t>
        </w:r>
        <w:r w:rsidR="002503E7">
          <w:rPr>
            <w:rFonts w:ascii="Times New Roman" w:hAnsi="Times New Roman"/>
          </w:rPr>
          <w:t>d</w:t>
        </w:r>
        <w:r w:rsidR="008A421C">
          <w:rPr>
            <w:rFonts w:ascii="Times New Roman" w:hAnsi="Times New Roman"/>
          </w:rPr>
          <w:t xml:space="preserve"> 11 years of </w:t>
        </w:r>
        <w:r w:rsidR="008A421C">
          <w:rPr>
            <w:rFonts w:ascii="Times New Roman" w:hAnsi="Times New Roman"/>
          </w:rPr>
          <w:lastRenderedPageBreak/>
          <w:t>observed climate data</w:t>
        </w:r>
      </w:ins>
      <w:r w:rsidR="008A421C">
        <w:rPr>
          <w:rFonts w:ascii="Times New Roman" w:hAnsi="Times New Roman"/>
        </w:rPr>
        <w:t xml:space="preserve">. </w:t>
      </w:r>
      <w:r w:rsidRPr="00DD39FD">
        <w:rPr>
          <w:rFonts w:ascii="Times New Roman" w:hAnsi="Times New Roman"/>
        </w:rPr>
        <w:t xml:space="preserve">Long-term meteorological driver data </w:t>
      </w:r>
      <w:r w:rsidR="00DC5557">
        <w:rPr>
          <w:rFonts w:ascii="Times New Roman" w:hAnsi="Times New Roman"/>
        </w:rPr>
        <w:t>were</w:t>
      </w:r>
      <w:r w:rsidR="0045655A" w:rsidRPr="00DD39FD">
        <w:rPr>
          <w:rFonts w:ascii="Times New Roman" w:hAnsi="Times New Roman"/>
        </w:rPr>
        <w:t xml:space="preserve"> </w:t>
      </w:r>
      <w:r w:rsidRPr="00DD39FD">
        <w:rPr>
          <w:rFonts w:ascii="Times New Roman" w:hAnsi="Times New Roman"/>
        </w:rPr>
        <w:t xml:space="preserve">not available at the </w:t>
      </w:r>
      <w:proofErr w:type="spellStart"/>
      <w:r w:rsidRPr="00DD39FD">
        <w:rPr>
          <w:rFonts w:ascii="Times New Roman" w:hAnsi="Times New Roman"/>
        </w:rPr>
        <w:t>PiTS</w:t>
      </w:r>
      <w:proofErr w:type="spellEnd"/>
      <w:r w:rsidRPr="00DD39FD">
        <w:rPr>
          <w:rFonts w:ascii="Times New Roman" w:hAnsi="Times New Roman"/>
        </w:rPr>
        <w:t xml:space="preserve"> site, and instead </w:t>
      </w:r>
      <w:r w:rsidR="006D7E6F" w:rsidRPr="00DD39FD">
        <w:rPr>
          <w:rFonts w:ascii="Times New Roman" w:hAnsi="Times New Roman"/>
        </w:rPr>
        <w:t xml:space="preserve">were </w:t>
      </w:r>
      <w:r w:rsidRPr="00DD39FD">
        <w:rPr>
          <w:rFonts w:ascii="Times New Roman" w:hAnsi="Times New Roman"/>
        </w:rPr>
        <w:t xml:space="preserve">taken from the nearby Walker Branch and Chestnut Ridge eddy covariance sites </w:t>
      </w:r>
      <w:r w:rsidR="00AB7922" w:rsidRPr="00DD39FD">
        <w:rPr>
          <w:rFonts w:ascii="Times New Roman" w:hAnsi="Times New Roman"/>
          <w:noProof/>
        </w:rPr>
        <w:t>(</w:t>
      </w:r>
      <w:r w:rsidRPr="00DD39FD">
        <w:rPr>
          <w:rFonts w:ascii="Times New Roman" w:hAnsi="Times New Roman"/>
          <w:noProof/>
        </w:rPr>
        <w:t>Hanson et al., 2004</w:t>
      </w:r>
      <w:r w:rsidR="00AB7922" w:rsidRPr="00DD39FD">
        <w:rPr>
          <w:rFonts w:ascii="Times New Roman" w:hAnsi="Times New Roman"/>
          <w:noProof/>
        </w:rPr>
        <w:t>)</w:t>
      </w:r>
      <w:r w:rsidRPr="00DD39FD">
        <w:rPr>
          <w:rFonts w:ascii="Times New Roman" w:hAnsi="Times New Roman"/>
        </w:rPr>
        <w:t xml:space="preserve"> for the years 2000-2010. </w:t>
      </w:r>
      <w:del w:id="81" w:author="Jiafu Mao" w:date="2015-09-10T21:30:00Z">
        <w:r w:rsidRPr="00DD39FD">
          <w:rPr>
            <w:rFonts w:ascii="Times New Roman" w:hAnsi="Times New Roman"/>
          </w:rPr>
          <w:delText xml:space="preserve">These input data </w:delText>
        </w:r>
        <w:r w:rsidR="006D7E6F" w:rsidRPr="00DD39FD">
          <w:rPr>
            <w:rFonts w:ascii="Times New Roman" w:hAnsi="Times New Roman"/>
          </w:rPr>
          <w:delText xml:space="preserve">were </w:delText>
        </w:r>
        <w:r w:rsidRPr="00DD39FD">
          <w:rPr>
            <w:rFonts w:ascii="Times New Roman" w:hAnsi="Times New Roman"/>
          </w:rPr>
          <w:delText xml:space="preserve">cycled continuously to drive the model through the spinup and transient simulations. </w:delText>
        </w:r>
        <w:r w:rsidR="00E80DE3" w:rsidRPr="00DD39FD">
          <w:rPr>
            <w:rFonts w:ascii="Times New Roman" w:hAnsi="Times New Roman"/>
          </w:rPr>
          <w:delText>W</w:delText>
        </w:r>
        <w:r w:rsidRPr="00DD39FD">
          <w:rPr>
            <w:rFonts w:ascii="Times New Roman" w:hAnsi="Times New Roman"/>
          </w:rPr>
          <w:delText>e</w:delText>
        </w:r>
      </w:del>
      <w:ins w:id="82" w:author="Jiafu Mao" w:date="2015-09-10T21:30:00Z">
        <w:r w:rsidR="00FA2BFF">
          <w:rPr>
            <w:rFonts w:ascii="Times New Roman" w:hAnsi="Times New Roman"/>
          </w:rPr>
          <w:t>On January 1</w:t>
        </w:r>
        <w:r w:rsidR="00FA2BFF" w:rsidRPr="00B830CE">
          <w:rPr>
            <w:rFonts w:ascii="Times New Roman" w:hAnsi="Times New Roman"/>
            <w:vertAlign w:val="superscript"/>
          </w:rPr>
          <w:t>st</w:t>
        </w:r>
        <w:r w:rsidR="00FA2BFF">
          <w:rPr>
            <w:rFonts w:ascii="Times New Roman" w:hAnsi="Times New Roman"/>
          </w:rPr>
          <w:t xml:space="preserve">, </w:t>
        </w:r>
        <w:r w:rsidR="008A421C">
          <w:rPr>
            <w:rFonts w:ascii="Times New Roman" w:hAnsi="Times New Roman"/>
          </w:rPr>
          <w:t>2003, we simulate</w:t>
        </w:r>
        <w:r w:rsidR="00F23856">
          <w:rPr>
            <w:rFonts w:ascii="Times New Roman" w:hAnsi="Times New Roman"/>
          </w:rPr>
          <w:t>d</w:t>
        </w:r>
        <w:r w:rsidR="008A421C">
          <w:rPr>
            <w:rFonts w:ascii="Times New Roman" w:hAnsi="Times New Roman"/>
          </w:rPr>
          <w:t xml:space="preserve"> a disturbance by harvesting the existing forest and manipulating the model </w:t>
        </w:r>
        <w:r w:rsidR="00BB223F">
          <w:rPr>
            <w:rFonts w:ascii="Times New Roman" w:hAnsi="Times New Roman"/>
          </w:rPr>
          <w:t>restart</w:t>
        </w:r>
        <w:r w:rsidR="008A421C">
          <w:rPr>
            <w:rFonts w:ascii="Times New Roman" w:hAnsi="Times New Roman"/>
          </w:rPr>
          <w:t xml:space="preserve"> file to </w:t>
        </w:r>
        <w:r w:rsidR="00F23856">
          <w:rPr>
            <w:rFonts w:ascii="Times New Roman" w:hAnsi="Times New Roman"/>
          </w:rPr>
          <w:t>capture</w:t>
        </w:r>
        <w:r w:rsidR="008A421C">
          <w:rPr>
            <w:rFonts w:ascii="Times New Roman" w:hAnsi="Times New Roman"/>
          </w:rPr>
          <w:t xml:space="preserve"> planting of </w:t>
        </w:r>
        <w:r w:rsidR="008A421C" w:rsidRPr="00DD39FD">
          <w:rPr>
            <w:rFonts w:ascii="Times New Roman" w:hAnsi="Times New Roman"/>
          </w:rPr>
          <w:t>seedlings</w:t>
        </w:r>
        <w:r w:rsidR="008A421C">
          <w:rPr>
            <w:rFonts w:ascii="Times New Roman" w:hAnsi="Times New Roman"/>
          </w:rPr>
          <w:t xml:space="preserve"> using a biomass of </w:t>
        </w:r>
        <w:r w:rsidR="008A421C" w:rsidRPr="00DD39FD">
          <w:rPr>
            <w:rFonts w:ascii="Times New Roman" w:hAnsi="Times New Roman"/>
          </w:rPr>
          <w:t>1 g C m</w:t>
        </w:r>
        <w:r w:rsidR="008A421C" w:rsidRPr="00DD39FD">
          <w:rPr>
            <w:rFonts w:ascii="Times New Roman" w:hAnsi="Times New Roman"/>
            <w:vertAlign w:val="superscript"/>
          </w:rPr>
          <w:t>-2</w:t>
        </w:r>
        <w:r w:rsidR="008A421C">
          <w:rPr>
            <w:rFonts w:ascii="Times New Roman" w:hAnsi="Times New Roman"/>
          </w:rPr>
          <w:t>. The model then simulate</w:t>
        </w:r>
        <w:r w:rsidR="002503E7">
          <w:rPr>
            <w:rFonts w:ascii="Times New Roman" w:hAnsi="Times New Roman"/>
          </w:rPr>
          <w:t>d</w:t>
        </w:r>
        <w:r w:rsidR="008A421C">
          <w:rPr>
            <w:rFonts w:ascii="Times New Roman" w:hAnsi="Times New Roman"/>
          </w:rPr>
          <w:t xml:space="preserve"> the young stand through the year 2010. For the </w:t>
        </w:r>
        <w:proofErr w:type="spellStart"/>
        <w:r w:rsidR="00BB223F">
          <w:rPr>
            <w:rFonts w:ascii="Times New Roman" w:hAnsi="Times New Roman"/>
          </w:rPr>
          <w:t>spinup</w:t>
        </w:r>
        <w:proofErr w:type="spellEnd"/>
        <w:r w:rsidR="00BB223F">
          <w:rPr>
            <w:rFonts w:ascii="Times New Roman" w:hAnsi="Times New Roman"/>
          </w:rPr>
          <w:t xml:space="preserve"> and transient phases through 2002, default temperate evergreen </w:t>
        </w:r>
        <w:proofErr w:type="spellStart"/>
        <w:r w:rsidR="00BB223F">
          <w:rPr>
            <w:rFonts w:ascii="Times New Roman" w:hAnsi="Times New Roman"/>
          </w:rPr>
          <w:t>needleleaf</w:t>
        </w:r>
        <w:proofErr w:type="spellEnd"/>
        <w:r w:rsidR="00BB223F">
          <w:rPr>
            <w:rFonts w:ascii="Times New Roman" w:hAnsi="Times New Roman"/>
          </w:rPr>
          <w:t xml:space="preserve"> model parameters </w:t>
        </w:r>
        <w:r w:rsidR="002503E7">
          <w:rPr>
            <w:rFonts w:ascii="Times New Roman" w:hAnsi="Times New Roman"/>
          </w:rPr>
          <w:t>were</w:t>
        </w:r>
        <w:r w:rsidR="00BB223F">
          <w:rPr>
            <w:rFonts w:ascii="Times New Roman" w:hAnsi="Times New Roman"/>
          </w:rPr>
          <w:t xml:space="preserve"> used. Beginning in 2003, model parameters </w:t>
        </w:r>
        <w:r w:rsidR="002503E7">
          <w:rPr>
            <w:rFonts w:ascii="Times New Roman" w:hAnsi="Times New Roman"/>
          </w:rPr>
          <w:t>were</w:t>
        </w:r>
        <w:r w:rsidR="00BB223F">
          <w:rPr>
            <w:rFonts w:ascii="Times New Roman" w:hAnsi="Times New Roman"/>
          </w:rPr>
          <w:t xml:space="preserve"> modified via calibration (see below) to simulate the planted </w:t>
        </w:r>
        <w:proofErr w:type="spellStart"/>
        <w:r w:rsidR="00BB223F">
          <w:rPr>
            <w:rFonts w:ascii="Times New Roman" w:hAnsi="Times New Roman"/>
          </w:rPr>
          <w:t>Lobolly</w:t>
        </w:r>
        <w:proofErr w:type="spellEnd"/>
        <w:r w:rsidR="00BB223F">
          <w:rPr>
            <w:rFonts w:ascii="Times New Roman" w:hAnsi="Times New Roman"/>
          </w:rPr>
          <w:t xml:space="preserve"> trees.</w:t>
        </w:r>
      </w:ins>
    </w:p>
    <w:p w14:paraId="20FC507F" w14:textId="2E20D963" w:rsidR="00B725B3" w:rsidRPr="00DD39FD" w:rsidRDefault="00B57EBF" w:rsidP="00B57EBF">
      <w:pPr>
        <w:spacing w:line="480" w:lineRule="auto"/>
        <w:jc w:val="both"/>
        <w:rPr>
          <w:rFonts w:ascii="Times New Roman" w:hAnsi="Times New Roman"/>
        </w:rPr>
      </w:pPr>
      <w:ins w:id="83" w:author="Jiafu Mao" w:date="2015-09-10T21:30:00Z">
        <w:r>
          <w:rPr>
            <w:rFonts w:ascii="Times New Roman" w:hAnsi="Times New Roman"/>
          </w:rPr>
          <w:t xml:space="preserve">    </w:t>
        </w:r>
        <w:r w:rsidR="008A421C">
          <w:rPr>
            <w:rFonts w:ascii="Times New Roman" w:hAnsi="Times New Roman"/>
          </w:rPr>
          <w:t>To simulate the treatment period, we</w:t>
        </w:r>
      </w:ins>
      <w:r w:rsidR="008A421C">
        <w:rPr>
          <w:rFonts w:ascii="Times New Roman" w:hAnsi="Times New Roman"/>
        </w:rPr>
        <w:t xml:space="preserve"> </w:t>
      </w:r>
      <w:r w:rsidR="00B725B3" w:rsidRPr="00DD39FD">
        <w:rPr>
          <w:rFonts w:ascii="Times New Roman" w:hAnsi="Times New Roman"/>
        </w:rPr>
        <w:t>replace</w:t>
      </w:r>
      <w:r w:rsidR="00E80DE3" w:rsidRPr="00DD39FD">
        <w:rPr>
          <w:rFonts w:ascii="Times New Roman" w:hAnsi="Times New Roman"/>
        </w:rPr>
        <w:t>d</w:t>
      </w:r>
      <w:r w:rsidR="00B725B3" w:rsidRPr="00DD39FD">
        <w:rPr>
          <w:rFonts w:ascii="Times New Roman" w:hAnsi="Times New Roman"/>
        </w:rPr>
        <w:t xml:space="preserve"> the meteorology from the eddy covariance sites with observed data at the treatment sites </w:t>
      </w:r>
      <w:r w:rsidR="00E80DE3" w:rsidRPr="00DD39FD">
        <w:rPr>
          <w:rFonts w:ascii="Times New Roman" w:hAnsi="Times New Roman"/>
        </w:rPr>
        <w:t xml:space="preserve">starting </w:t>
      </w:r>
      <w:r w:rsidR="005C3A7A" w:rsidRPr="00DD39FD">
        <w:rPr>
          <w:rFonts w:ascii="Times New Roman" w:hAnsi="Times New Roman"/>
        </w:rPr>
        <w:t xml:space="preserve">at </w:t>
      </w:r>
      <w:del w:id="84" w:author="Jiafu Mao" w:date="2015-09-10T21:30:00Z">
        <w:r w:rsidR="005C3A7A" w:rsidRPr="00DD39FD">
          <w:rPr>
            <w:rFonts w:ascii="Times New Roman" w:hAnsi="Times New Roman"/>
          </w:rPr>
          <w:delText xml:space="preserve">the </w:delText>
        </w:r>
        <w:r w:rsidR="00B725B3" w:rsidRPr="00DD39FD">
          <w:rPr>
            <w:rFonts w:ascii="Times New Roman" w:hAnsi="Times New Roman"/>
          </w:rPr>
          <w:delText>beginning</w:delText>
        </w:r>
      </w:del>
      <w:ins w:id="85" w:author="Jiafu Mao" w:date="2015-09-10T21:30:00Z">
        <w:r w:rsidR="008A421C">
          <w:rPr>
            <w:rFonts w:ascii="Times New Roman" w:hAnsi="Times New Roman"/>
          </w:rPr>
          <w:t>day</w:t>
        </w:r>
      </w:ins>
      <w:r w:rsidR="008A421C">
        <w:rPr>
          <w:rFonts w:ascii="Times New Roman" w:hAnsi="Times New Roman"/>
        </w:rPr>
        <w:t xml:space="preserve"> of</w:t>
      </w:r>
      <w:r w:rsidR="005C3A7A" w:rsidRPr="00DD39FD">
        <w:rPr>
          <w:rFonts w:ascii="Times New Roman" w:hAnsi="Times New Roman"/>
        </w:rPr>
        <w:t xml:space="preserve"> </w:t>
      </w:r>
      <w:del w:id="86" w:author="Jiafu Mao" w:date="2015-09-10T21:30:00Z">
        <w:r w:rsidR="005C3A7A" w:rsidRPr="00DD39FD">
          <w:rPr>
            <w:rFonts w:ascii="Times New Roman" w:hAnsi="Times New Roman"/>
          </w:rPr>
          <w:delText xml:space="preserve">the </w:delText>
        </w:r>
      </w:del>
      <w:r w:rsidR="005C3A7A" w:rsidRPr="00DD39FD">
        <w:rPr>
          <w:rFonts w:ascii="Times New Roman" w:hAnsi="Times New Roman"/>
          <w:vertAlign w:val="superscript"/>
        </w:rPr>
        <w:t>13</w:t>
      </w:r>
      <w:r w:rsidR="005C3A7A" w:rsidRPr="00DD39FD">
        <w:rPr>
          <w:rFonts w:ascii="Times New Roman" w:hAnsi="Times New Roman"/>
        </w:rPr>
        <w:t>CO</w:t>
      </w:r>
      <w:r w:rsidR="005C3A7A" w:rsidRPr="00DD39FD">
        <w:rPr>
          <w:rFonts w:ascii="Times New Roman" w:hAnsi="Times New Roman"/>
          <w:vertAlign w:val="subscript"/>
        </w:rPr>
        <w:t>2</w:t>
      </w:r>
      <w:r w:rsidR="005C3A7A" w:rsidRPr="00DD39FD">
        <w:rPr>
          <w:rFonts w:ascii="Times New Roman" w:hAnsi="Times New Roman"/>
        </w:rPr>
        <w:t xml:space="preserve"> </w:t>
      </w:r>
      <w:del w:id="87" w:author="Jiafu Mao" w:date="2015-09-10T21:30:00Z">
        <w:r w:rsidR="005C3A7A" w:rsidRPr="00DD39FD">
          <w:rPr>
            <w:rFonts w:ascii="Times New Roman" w:hAnsi="Times New Roman"/>
          </w:rPr>
          <w:delText>treatment</w:delText>
        </w:r>
      </w:del>
      <w:ins w:id="88" w:author="Jiafu Mao" w:date="2015-09-10T21:30:00Z">
        <w:r w:rsidR="008A421C">
          <w:rPr>
            <w:rFonts w:ascii="Times New Roman" w:hAnsi="Times New Roman"/>
          </w:rPr>
          <w:t>labeling</w:t>
        </w:r>
      </w:ins>
      <w:r w:rsidR="008A421C" w:rsidRPr="00DD39FD">
        <w:rPr>
          <w:rFonts w:ascii="Times New Roman" w:hAnsi="Times New Roman"/>
        </w:rPr>
        <w:t xml:space="preserve"> </w:t>
      </w:r>
      <w:r w:rsidR="00C246AE">
        <w:rPr>
          <w:rFonts w:ascii="Times New Roman" w:hAnsi="Times New Roman"/>
        </w:rPr>
        <w:t>in September</w:t>
      </w:r>
      <w:r w:rsidR="00B725B3" w:rsidRPr="00DD39FD">
        <w:rPr>
          <w:rFonts w:ascii="Times New Roman" w:hAnsi="Times New Roman"/>
        </w:rPr>
        <w:t xml:space="preserve"> 2010 </w:t>
      </w:r>
      <w:r w:rsidR="00AB7922" w:rsidRPr="00DD39FD">
        <w:rPr>
          <w:rFonts w:ascii="Times New Roman" w:hAnsi="Times New Roman"/>
          <w:noProof/>
        </w:rPr>
        <w:t>(</w:t>
      </w:r>
      <w:r w:rsidR="00B725B3" w:rsidRPr="00DD39FD">
        <w:rPr>
          <w:rFonts w:ascii="Times New Roman" w:hAnsi="Times New Roman"/>
          <w:noProof/>
        </w:rPr>
        <w:t>Warren et al., 2012</w:t>
      </w:r>
      <w:r w:rsidR="00AB7922" w:rsidRPr="00DD39FD">
        <w:rPr>
          <w:rFonts w:ascii="Times New Roman" w:hAnsi="Times New Roman"/>
          <w:noProof/>
        </w:rPr>
        <w:t>)</w:t>
      </w:r>
      <w:r w:rsidR="00B725B3" w:rsidRPr="00DD39FD">
        <w:rPr>
          <w:rFonts w:ascii="Times New Roman" w:hAnsi="Times New Roman"/>
        </w:rPr>
        <w:t>.</w:t>
      </w:r>
      <w:ins w:id="89" w:author="Jiafu Mao" w:date="2015-09-10T21:30:00Z">
        <w:r w:rsidR="00B725B3" w:rsidRPr="00DD39FD">
          <w:rPr>
            <w:rFonts w:ascii="Times New Roman" w:hAnsi="Times New Roman"/>
          </w:rPr>
          <w:t xml:space="preserve"> </w:t>
        </w:r>
        <w:r w:rsidR="00BB223F">
          <w:rPr>
            <w:rFonts w:ascii="Times New Roman" w:hAnsi="Times New Roman"/>
          </w:rPr>
          <w:t xml:space="preserve">The </w:t>
        </w:r>
        <w:r w:rsidR="00BB223F" w:rsidRPr="00B830CE">
          <w:rPr>
            <w:rFonts w:ascii="Times New Roman" w:hAnsi="Times New Roman"/>
            <w:vertAlign w:val="superscript"/>
          </w:rPr>
          <w:t>13</w:t>
        </w:r>
        <w:r w:rsidR="00BB223F">
          <w:rPr>
            <w:rFonts w:ascii="Times New Roman" w:hAnsi="Times New Roman"/>
          </w:rPr>
          <w:t>CO</w:t>
        </w:r>
        <w:r w:rsidR="00BB223F" w:rsidRPr="00B830CE">
          <w:rPr>
            <w:rFonts w:ascii="Times New Roman" w:hAnsi="Times New Roman"/>
            <w:vertAlign w:val="subscript"/>
          </w:rPr>
          <w:t>2</w:t>
        </w:r>
        <w:r w:rsidR="00BB223F">
          <w:rPr>
            <w:rFonts w:ascii="Times New Roman" w:hAnsi="Times New Roman"/>
          </w:rPr>
          <w:t xml:space="preserve"> pulse </w:t>
        </w:r>
        <w:r w:rsidR="00EA3F85">
          <w:rPr>
            <w:rFonts w:ascii="Times New Roman" w:hAnsi="Times New Roman"/>
          </w:rPr>
          <w:t>was</w:t>
        </w:r>
        <w:r w:rsidR="00BB223F">
          <w:rPr>
            <w:rFonts w:ascii="Times New Roman" w:hAnsi="Times New Roman"/>
          </w:rPr>
          <w:t xml:space="preserve"> applied in the model (assuming 100% </w:t>
        </w:r>
        <w:r w:rsidR="00BB223F" w:rsidRPr="00B830CE">
          <w:rPr>
            <w:rFonts w:ascii="Times New Roman" w:hAnsi="Times New Roman"/>
            <w:vertAlign w:val="superscript"/>
          </w:rPr>
          <w:t>13</w:t>
        </w:r>
        <w:r w:rsidR="00BB223F">
          <w:rPr>
            <w:rFonts w:ascii="Times New Roman" w:hAnsi="Times New Roman"/>
          </w:rPr>
          <w:t>CO</w:t>
        </w:r>
        <w:r w:rsidR="00BB223F" w:rsidRPr="00B830CE">
          <w:rPr>
            <w:rFonts w:ascii="Times New Roman" w:hAnsi="Times New Roman"/>
            <w:vertAlign w:val="subscript"/>
          </w:rPr>
          <w:t>2</w:t>
        </w:r>
        <w:r w:rsidR="00BB223F">
          <w:rPr>
            <w:rFonts w:ascii="Times New Roman" w:hAnsi="Times New Roman"/>
          </w:rPr>
          <w:t>) during a time matching the labeling period.</w:t>
        </w:r>
      </w:ins>
      <w:r w:rsidR="00BB223F">
        <w:rPr>
          <w:rFonts w:ascii="Times New Roman" w:hAnsi="Times New Roman"/>
        </w:rPr>
        <w:t xml:space="preserve"> </w:t>
      </w:r>
      <w:r w:rsidR="00B725B3" w:rsidRPr="00DD39FD">
        <w:rPr>
          <w:rFonts w:ascii="Times New Roman" w:hAnsi="Times New Roman"/>
        </w:rPr>
        <w:t xml:space="preserve">Incoming </w:t>
      </w:r>
      <w:proofErr w:type="spellStart"/>
      <w:r w:rsidR="00B725B3" w:rsidRPr="00DD39FD">
        <w:rPr>
          <w:rFonts w:ascii="Times New Roman" w:hAnsi="Times New Roman"/>
        </w:rPr>
        <w:t>longwave</w:t>
      </w:r>
      <w:proofErr w:type="spellEnd"/>
      <w:r w:rsidR="00B725B3" w:rsidRPr="00DD39FD">
        <w:rPr>
          <w:rFonts w:ascii="Times New Roman" w:hAnsi="Times New Roman"/>
        </w:rPr>
        <w:t xml:space="preserve"> radiation</w:t>
      </w:r>
      <w:r w:rsidR="008A421C">
        <w:rPr>
          <w:rFonts w:ascii="Times New Roman" w:hAnsi="Times New Roman"/>
        </w:rPr>
        <w:t xml:space="preserve">, </w:t>
      </w:r>
      <w:r w:rsidR="00B725B3" w:rsidRPr="00DD39FD">
        <w:rPr>
          <w:rFonts w:ascii="Times New Roman" w:hAnsi="Times New Roman"/>
        </w:rPr>
        <w:t xml:space="preserve">which is a required CLM input, </w:t>
      </w:r>
      <w:r w:rsidR="0094359D" w:rsidRPr="00DD39FD">
        <w:rPr>
          <w:rFonts w:ascii="Times New Roman" w:hAnsi="Times New Roman"/>
        </w:rPr>
        <w:t xml:space="preserve">was </w:t>
      </w:r>
      <w:r w:rsidR="00B725B3" w:rsidRPr="00DD39FD">
        <w:rPr>
          <w:rFonts w:ascii="Times New Roman" w:hAnsi="Times New Roman"/>
        </w:rPr>
        <w:t>not me</w:t>
      </w:r>
      <w:r w:rsidR="00B725B3" w:rsidRPr="005C5DD2">
        <w:rPr>
          <w:rFonts w:ascii="Times New Roman" w:hAnsi="Times New Roman"/>
        </w:rPr>
        <w:t xml:space="preserve">asured. </w:t>
      </w:r>
      <w:r w:rsidR="0045655A" w:rsidRPr="005C5DD2">
        <w:rPr>
          <w:rFonts w:ascii="Times New Roman" w:hAnsi="Times New Roman"/>
        </w:rPr>
        <w:t>We</w:t>
      </w:r>
      <w:r w:rsidR="00B725B3" w:rsidRPr="005C5DD2">
        <w:rPr>
          <w:rFonts w:ascii="Times New Roman" w:hAnsi="Times New Roman"/>
        </w:rPr>
        <w:t xml:space="preserve"> assume</w:t>
      </w:r>
      <w:r w:rsidR="006D7E6F" w:rsidRPr="005C5DD2">
        <w:rPr>
          <w:rFonts w:ascii="Times New Roman" w:hAnsi="Times New Roman"/>
        </w:rPr>
        <w:t>d</w:t>
      </w:r>
      <w:r w:rsidR="00B725B3" w:rsidRPr="005C5DD2">
        <w:rPr>
          <w:rFonts w:ascii="Times New Roman" w:hAnsi="Times New Roman"/>
        </w:rPr>
        <w:t xml:space="preserve"> that the heavy shade cloth emit</w:t>
      </w:r>
      <w:r w:rsidR="006D7E6F" w:rsidRPr="005C5DD2">
        <w:rPr>
          <w:rFonts w:ascii="Times New Roman" w:hAnsi="Times New Roman"/>
        </w:rPr>
        <w:t>ted</w:t>
      </w:r>
      <w:r w:rsidR="00B725B3" w:rsidRPr="005C5DD2">
        <w:rPr>
          <w:rFonts w:ascii="Times New Roman" w:hAnsi="Times New Roman"/>
        </w:rPr>
        <w:t xml:space="preserve"> downward </w:t>
      </w:r>
      <w:proofErr w:type="spellStart"/>
      <w:r w:rsidR="00B725B3" w:rsidRPr="005C5DD2">
        <w:rPr>
          <w:rFonts w:ascii="Times New Roman" w:hAnsi="Times New Roman"/>
        </w:rPr>
        <w:t>longwave</w:t>
      </w:r>
      <w:proofErr w:type="spellEnd"/>
      <w:r w:rsidR="00B725B3" w:rsidRPr="005C5DD2">
        <w:rPr>
          <w:rFonts w:ascii="Times New Roman" w:hAnsi="Times New Roman"/>
        </w:rPr>
        <w:t xml:space="preserve"> radiation at a blackbody temperature similar to that of the air temperature, and that the light shade cloth </w:t>
      </w:r>
      <w:r w:rsidR="006D7E6F" w:rsidRPr="005C5DD2">
        <w:rPr>
          <w:rFonts w:ascii="Times New Roman" w:hAnsi="Times New Roman"/>
        </w:rPr>
        <w:t xml:space="preserve">did </w:t>
      </w:r>
      <w:r w:rsidR="00B725B3" w:rsidRPr="005C5DD2">
        <w:rPr>
          <w:rFonts w:ascii="Times New Roman" w:hAnsi="Times New Roman"/>
        </w:rPr>
        <w:t xml:space="preserve">not impact incoming </w:t>
      </w:r>
      <w:proofErr w:type="spellStart"/>
      <w:r w:rsidR="00B725B3" w:rsidRPr="005C5DD2">
        <w:rPr>
          <w:rFonts w:ascii="Times New Roman" w:hAnsi="Times New Roman"/>
        </w:rPr>
        <w:t>longwave</w:t>
      </w:r>
      <w:proofErr w:type="spellEnd"/>
      <w:r w:rsidR="00B725B3" w:rsidRPr="005C5DD2">
        <w:rPr>
          <w:rFonts w:ascii="Times New Roman" w:hAnsi="Times New Roman"/>
        </w:rPr>
        <w:t xml:space="preserve"> radiation significantly</w:t>
      </w:r>
      <w:r w:rsidR="0045655A" w:rsidRPr="005C5DD2">
        <w:rPr>
          <w:rFonts w:ascii="Times New Roman" w:hAnsi="Times New Roman"/>
        </w:rPr>
        <w:t xml:space="preserve">. </w:t>
      </w:r>
      <w:r w:rsidR="0045655A" w:rsidRPr="00DD39FD">
        <w:rPr>
          <w:rFonts w:ascii="Times New Roman" w:hAnsi="Times New Roman"/>
        </w:rPr>
        <w:t xml:space="preserve">In the light shade case, we therefore </w:t>
      </w:r>
      <w:r w:rsidR="006D7E6F" w:rsidRPr="00DD39FD">
        <w:rPr>
          <w:rFonts w:ascii="Times New Roman" w:hAnsi="Times New Roman"/>
        </w:rPr>
        <w:t xml:space="preserve">applied </w:t>
      </w:r>
      <w:r w:rsidR="0045655A" w:rsidRPr="00DD39FD">
        <w:rPr>
          <w:rFonts w:ascii="Times New Roman" w:hAnsi="Times New Roman"/>
        </w:rPr>
        <w:t xml:space="preserve">the model’s internal estimate of incoming </w:t>
      </w:r>
      <w:proofErr w:type="spellStart"/>
      <w:r w:rsidR="0045655A" w:rsidRPr="00DD39FD">
        <w:rPr>
          <w:rFonts w:ascii="Times New Roman" w:hAnsi="Times New Roman"/>
        </w:rPr>
        <w:t>longwave</w:t>
      </w:r>
      <w:proofErr w:type="spellEnd"/>
      <w:r w:rsidR="0045655A" w:rsidRPr="00DD39FD">
        <w:rPr>
          <w:rFonts w:ascii="Times New Roman" w:hAnsi="Times New Roman"/>
        </w:rPr>
        <w:t xml:space="preserve"> radiation, which uses clear-sky </w:t>
      </w:r>
      <w:r w:rsidR="0078733B" w:rsidRPr="00DD39FD">
        <w:rPr>
          <w:rFonts w:ascii="Times New Roman" w:hAnsi="Times New Roman"/>
        </w:rPr>
        <w:t>assumptions about atmospheric temperature and emissivity</w:t>
      </w:r>
      <w:r w:rsidR="0045655A" w:rsidRPr="00DD39FD">
        <w:rPr>
          <w:rFonts w:ascii="Times New Roman" w:hAnsi="Times New Roman"/>
        </w:rPr>
        <w:t xml:space="preserve"> </w:t>
      </w:r>
      <w:r w:rsidR="00AB7922" w:rsidRPr="00DD39FD">
        <w:rPr>
          <w:rFonts w:ascii="Times New Roman" w:hAnsi="Times New Roman"/>
        </w:rPr>
        <w:t>(</w:t>
      </w:r>
      <w:proofErr w:type="spellStart"/>
      <w:r w:rsidR="0045655A" w:rsidRPr="00DD39FD">
        <w:rPr>
          <w:rFonts w:ascii="Times New Roman" w:hAnsi="Times New Roman"/>
        </w:rPr>
        <w:t>Idso</w:t>
      </w:r>
      <w:proofErr w:type="spellEnd"/>
      <w:r w:rsidR="001801A4">
        <w:rPr>
          <w:rFonts w:ascii="Times New Roman" w:hAnsi="Times New Roman"/>
        </w:rPr>
        <w:t>,</w:t>
      </w:r>
      <w:r w:rsidR="0045655A" w:rsidRPr="00DD39FD">
        <w:rPr>
          <w:rFonts w:ascii="Times New Roman" w:hAnsi="Times New Roman"/>
        </w:rPr>
        <w:t xml:space="preserve"> 1981</w:t>
      </w:r>
      <w:r w:rsidR="00AB7922" w:rsidRPr="00DD39FD">
        <w:rPr>
          <w:rFonts w:ascii="Times New Roman" w:hAnsi="Times New Roman"/>
        </w:rPr>
        <w:t>)</w:t>
      </w:r>
      <w:r w:rsidR="00B725B3" w:rsidRPr="00DD39FD">
        <w:rPr>
          <w:rFonts w:ascii="Times New Roman" w:hAnsi="Times New Roman"/>
        </w:rPr>
        <w:t xml:space="preserve">. These assumptions </w:t>
      </w:r>
      <w:r w:rsidR="006D7E6F" w:rsidRPr="00DD39FD">
        <w:rPr>
          <w:rFonts w:ascii="Times New Roman" w:hAnsi="Times New Roman"/>
        </w:rPr>
        <w:t xml:space="preserve">were </w:t>
      </w:r>
      <w:r w:rsidR="0045655A" w:rsidRPr="00DD39FD">
        <w:rPr>
          <w:rFonts w:ascii="Times New Roman" w:hAnsi="Times New Roman"/>
        </w:rPr>
        <w:t xml:space="preserve">verified </w:t>
      </w:r>
      <w:r w:rsidR="00B725B3" w:rsidRPr="00DD39FD">
        <w:rPr>
          <w:rFonts w:ascii="Times New Roman" w:hAnsi="Times New Roman"/>
        </w:rPr>
        <w:t xml:space="preserve">by later measurements of </w:t>
      </w:r>
      <w:r w:rsidR="00F447C3" w:rsidRPr="00DD39FD">
        <w:rPr>
          <w:rFonts w:ascii="Times New Roman" w:hAnsi="Times New Roman"/>
        </w:rPr>
        <w:t xml:space="preserve">both </w:t>
      </w:r>
      <w:r w:rsidR="00B725B3" w:rsidRPr="00DD39FD">
        <w:rPr>
          <w:rFonts w:ascii="Times New Roman" w:hAnsi="Times New Roman"/>
        </w:rPr>
        <w:t xml:space="preserve">the </w:t>
      </w:r>
      <w:r w:rsidR="00F447C3" w:rsidRPr="00DD39FD">
        <w:rPr>
          <w:rFonts w:ascii="Times New Roman" w:hAnsi="Times New Roman"/>
        </w:rPr>
        <w:t xml:space="preserve">light and heavy </w:t>
      </w:r>
      <w:r w:rsidR="00B725B3" w:rsidRPr="00DD39FD">
        <w:rPr>
          <w:rFonts w:ascii="Times New Roman" w:hAnsi="Times New Roman"/>
        </w:rPr>
        <w:t>shade cloth</w:t>
      </w:r>
      <w:r w:rsidR="00F447C3" w:rsidRPr="00DD39FD">
        <w:rPr>
          <w:rFonts w:ascii="Times New Roman" w:hAnsi="Times New Roman"/>
        </w:rPr>
        <w:t>s</w:t>
      </w:r>
      <w:r w:rsidR="00B725B3" w:rsidRPr="00DD39FD">
        <w:rPr>
          <w:rFonts w:ascii="Times New Roman" w:hAnsi="Times New Roman"/>
        </w:rPr>
        <w:t xml:space="preserve"> with an infrared camera (data not shown).</w:t>
      </w:r>
    </w:p>
    <w:p w14:paraId="57F95D46" w14:textId="77777777" w:rsidR="00BE52D3" w:rsidRPr="00DD39FD" w:rsidRDefault="00BE52D3" w:rsidP="00BE52D3">
      <w:pPr>
        <w:spacing w:line="480" w:lineRule="auto"/>
        <w:jc w:val="both"/>
        <w:rPr>
          <w:rFonts w:ascii="Times New Roman" w:hAnsi="Times New Roman"/>
          <w:b/>
          <w:iCs/>
          <w:sz w:val="28"/>
          <w:szCs w:val="28"/>
        </w:rPr>
      </w:pPr>
      <w:r>
        <w:rPr>
          <w:rFonts w:ascii="Times New Roman" w:hAnsi="Times New Roman"/>
          <w:b/>
          <w:iCs/>
          <w:sz w:val="28"/>
          <w:szCs w:val="28"/>
        </w:rPr>
        <w:t>2.2.2</w:t>
      </w:r>
      <w:r>
        <w:rPr>
          <w:rFonts w:ascii="Times New Roman" w:hAnsi="Times New Roman"/>
          <w:b/>
          <w:iCs/>
          <w:sz w:val="28"/>
          <w:szCs w:val="28"/>
        </w:rPr>
        <w:tab/>
      </w:r>
      <w:r w:rsidRPr="00DD39FD">
        <w:rPr>
          <w:rFonts w:ascii="Times New Roman" w:hAnsi="Times New Roman"/>
          <w:b/>
          <w:iCs/>
          <w:sz w:val="28"/>
          <w:szCs w:val="28"/>
        </w:rPr>
        <w:t>Model calibration for pre- and post-treatment periods</w:t>
      </w:r>
    </w:p>
    <w:p w14:paraId="6BAC0FA6" w14:textId="4BEB5F7A" w:rsidR="00DA6909" w:rsidRDefault="00B725B3" w:rsidP="00DA6909">
      <w:pPr>
        <w:spacing w:line="480" w:lineRule="auto"/>
        <w:jc w:val="both"/>
        <w:rPr>
          <w:ins w:id="90" w:author="Jiafu Mao" w:date="2015-09-10T21:30:00Z"/>
          <w:rFonts w:ascii="Times New Roman" w:hAnsi="Times New Roman"/>
        </w:rPr>
      </w:pPr>
      <w:del w:id="91" w:author="Jiafu Mao" w:date="2015-09-10T21:30:00Z">
        <w:r w:rsidRPr="00DD39FD">
          <w:rPr>
            <w:rFonts w:ascii="Times New Roman" w:hAnsi="Times New Roman"/>
          </w:rPr>
          <w:lastRenderedPageBreak/>
          <w:delText>To evaluate the ability of CLM to simulate the response of the loblolly stand to the experimental treatments, we</w:delText>
        </w:r>
      </w:del>
      <w:ins w:id="92" w:author="Jiafu Mao" w:date="2015-09-10T21:30:00Z">
        <w:r w:rsidR="00BB223F">
          <w:rPr>
            <w:rFonts w:ascii="Times New Roman" w:hAnsi="Times New Roman"/>
          </w:rPr>
          <w:t>We</w:t>
        </w:r>
      </w:ins>
      <w:r w:rsidRPr="00DD39FD">
        <w:rPr>
          <w:rFonts w:ascii="Times New Roman" w:hAnsi="Times New Roman"/>
        </w:rPr>
        <w:t xml:space="preserve"> first calibrate</w:t>
      </w:r>
      <w:r w:rsidR="00DF39D3" w:rsidRPr="00DD39FD">
        <w:rPr>
          <w:rFonts w:ascii="Times New Roman" w:hAnsi="Times New Roman"/>
        </w:rPr>
        <w:t>d</w:t>
      </w:r>
      <w:r w:rsidRPr="00DD39FD">
        <w:rPr>
          <w:rFonts w:ascii="Times New Roman" w:hAnsi="Times New Roman"/>
        </w:rPr>
        <w:t xml:space="preserve"> the model to simulate the pretreatment conditions </w:t>
      </w:r>
      <w:del w:id="93" w:author="Jiafu Mao" w:date="2015-09-10T21:30:00Z">
        <w:r w:rsidRPr="00DD39FD">
          <w:rPr>
            <w:rFonts w:ascii="Times New Roman" w:hAnsi="Times New Roman"/>
          </w:rPr>
          <w:delText xml:space="preserve">as closely as possible </w:delText>
        </w:r>
      </w:del>
      <w:r w:rsidRPr="00DD39FD">
        <w:rPr>
          <w:rFonts w:ascii="Times New Roman" w:hAnsi="Times New Roman"/>
        </w:rPr>
        <w:t xml:space="preserve">using observations and prior information about model parameters. </w:t>
      </w:r>
      <w:del w:id="94" w:author="Jiafu Mao" w:date="2015-09-10T21:30:00Z">
        <w:r w:rsidRPr="00DD39FD">
          <w:rPr>
            <w:rFonts w:ascii="Times New Roman" w:hAnsi="Times New Roman"/>
          </w:rPr>
          <w:delText xml:space="preserve">For </w:delText>
        </w:r>
      </w:del>
      <w:ins w:id="95" w:author="Jiafu Mao" w:date="2015-09-10T21:30:00Z">
        <w:r w:rsidR="00BB223F">
          <w:rPr>
            <w:rFonts w:ascii="Times New Roman" w:hAnsi="Times New Roman"/>
          </w:rPr>
          <w:t xml:space="preserve">Data constraints for the </w:t>
        </w:r>
      </w:ins>
      <w:r w:rsidR="00BB223F">
        <w:rPr>
          <w:rFonts w:ascii="Times New Roman" w:hAnsi="Times New Roman"/>
        </w:rPr>
        <w:t xml:space="preserve">calibration </w:t>
      </w:r>
      <w:del w:id="96" w:author="Jiafu Mao" w:date="2015-09-10T21:30:00Z">
        <w:r w:rsidRPr="00DD39FD">
          <w:rPr>
            <w:rFonts w:ascii="Times New Roman" w:hAnsi="Times New Roman"/>
          </w:rPr>
          <w:delText>data, we use</w:delText>
        </w:r>
        <w:r w:rsidR="00DF39D3" w:rsidRPr="00DD39FD">
          <w:rPr>
            <w:rFonts w:ascii="Times New Roman" w:hAnsi="Times New Roman"/>
          </w:rPr>
          <w:delText>d</w:delText>
        </w:r>
        <w:r w:rsidRPr="00DD39FD">
          <w:rPr>
            <w:rFonts w:ascii="Times New Roman" w:hAnsi="Times New Roman"/>
          </w:rPr>
          <w:delText xml:space="preserve"> biomass</w:delText>
        </w:r>
        <w:r w:rsidR="00561183" w:rsidRPr="00DD39FD">
          <w:rPr>
            <w:rFonts w:ascii="Times New Roman" w:hAnsi="Times New Roman"/>
          </w:rPr>
          <w:delText xml:space="preserve"> estimated from allome</w:delText>
        </w:r>
        <w:r w:rsidRPr="00DD39FD">
          <w:rPr>
            <w:rFonts w:ascii="Times New Roman" w:hAnsi="Times New Roman"/>
          </w:rPr>
          <w:delText>try,</w:delText>
        </w:r>
      </w:del>
      <w:ins w:id="97" w:author="Jiafu Mao" w:date="2015-09-10T21:30:00Z">
        <w:r w:rsidR="00BB223F">
          <w:rPr>
            <w:rFonts w:ascii="Times New Roman" w:hAnsi="Times New Roman"/>
          </w:rPr>
          <w:t xml:space="preserve">consisted of </w:t>
        </w:r>
        <w:r w:rsidR="00FA2BFF">
          <w:rPr>
            <w:rFonts w:ascii="Times New Roman" w:hAnsi="Times New Roman"/>
          </w:rPr>
          <w:t xml:space="preserve">single </w:t>
        </w:r>
        <w:r w:rsidR="00BB223F">
          <w:rPr>
            <w:rFonts w:ascii="Times New Roman" w:hAnsi="Times New Roman"/>
          </w:rPr>
          <w:t xml:space="preserve">pretreatment </w:t>
        </w:r>
        <w:r w:rsidR="00FA2BFF">
          <w:rPr>
            <w:rFonts w:ascii="Times New Roman" w:hAnsi="Times New Roman"/>
          </w:rPr>
          <w:t>estimates for leaf, stem, and root biomass f</w:t>
        </w:r>
        <w:r w:rsidR="00BB223F">
          <w:rPr>
            <w:rFonts w:ascii="Times New Roman" w:hAnsi="Times New Roman"/>
          </w:rPr>
          <w:t xml:space="preserve">rom </w:t>
        </w:r>
        <w:proofErr w:type="spellStart"/>
        <w:r w:rsidR="00BB223F">
          <w:rPr>
            <w:rFonts w:ascii="Times New Roman" w:hAnsi="Times New Roman"/>
          </w:rPr>
          <w:t>allometric</w:t>
        </w:r>
        <w:proofErr w:type="spellEnd"/>
        <w:r w:rsidR="00BB223F">
          <w:rPr>
            <w:rFonts w:ascii="Times New Roman" w:hAnsi="Times New Roman"/>
          </w:rPr>
          <w:t xml:space="preserve"> relationships for similarly</w:t>
        </w:r>
        <w:r w:rsidR="00357CCB">
          <w:rPr>
            <w:rFonts w:ascii="Times New Roman" w:hAnsi="Times New Roman"/>
          </w:rPr>
          <w:t xml:space="preserve"> aged loblolly pine</w:t>
        </w:r>
        <w:r w:rsidR="00AE539D">
          <w:rPr>
            <w:rFonts w:ascii="Times New Roman" w:hAnsi="Times New Roman"/>
          </w:rPr>
          <w:t xml:space="preserve"> (</w:t>
        </w:r>
        <w:r w:rsidR="00AE539D" w:rsidRPr="00E376FB">
          <w:rPr>
            <w:rFonts w:ascii="Times New Roman" w:hAnsi="Times New Roman"/>
            <w:i/>
            <w:noProof/>
          </w:rPr>
          <w:t>Baldwin</w:t>
        </w:r>
        <w:r w:rsidR="00AE539D">
          <w:rPr>
            <w:rFonts w:ascii="Times New Roman" w:hAnsi="Times New Roman"/>
            <w:noProof/>
          </w:rPr>
          <w:t xml:space="preserve">, 1987; </w:t>
        </w:r>
        <w:r w:rsidR="00AE539D" w:rsidRPr="00E376FB">
          <w:rPr>
            <w:rFonts w:ascii="Times New Roman" w:hAnsi="Times New Roman"/>
            <w:i/>
            <w:noProof/>
          </w:rPr>
          <w:t>Naidu et al.</w:t>
        </w:r>
        <w:r w:rsidR="00AE539D">
          <w:rPr>
            <w:rFonts w:ascii="Times New Roman" w:hAnsi="Times New Roman"/>
            <w:noProof/>
          </w:rPr>
          <w:t xml:space="preserve">, 1998; </w:t>
        </w:r>
        <w:r w:rsidR="00AE539D" w:rsidRPr="00E376FB">
          <w:rPr>
            <w:rFonts w:ascii="Times New Roman" w:hAnsi="Times New Roman"/>
            <w:i/>
            <w:noProof/>
          </w:rPr>
          <w:t>Vanlear et al.</w:t>
        </w:r>
        <w:r w:rsidR="00AE539D">
          <w:rPr>
            <w:rFonts w:ascii="Times New Roman" w:hAnsi="Times New Roman"/>
            <w:noProof/>
          </w:rPr>
          <w:t>, 1986</w:t>
        </w:r>
        <w:r w:rsidR="00AE539D">
          <w:rPr>
            <w:rFonts w:ascii="Times New Roman" w:hAnsi="Times New Roman"/>
          </w:rPr>
          <w:t>)</w:t>
        </w:r>
        <w:r w:rsidRPr="00DD39FD">
          <w:rPr>
            <w:rFonts w:ascii="Times New Roman" w:hAnsi="Times New Roman"/>
          </w:rPr>
          <w:t xml:space="preserve">, </w:t>
        </w:r>
        <w:r w:rsidR="00FA2BFF">
          <w:rPr>
            <w:rFonts w:ascii="Times New Roman" w:hAnsi="Times New Roman"/>
          </w:rPr>
          <w:t>a</w:t>
        </w:r>
      </w:ins>
      <w:r w:rsidR="00FA2BFF">
        <w:rPr>
          <w:rFonts w:ascii="Times New Roman" w:hAnsi="Times New Roman"/>
        </w:rPr>
        <w:t xml:space="preserve"> </w:t>
      </w:r>
      <w:r w:rsidRPr="00DD39FD">
        <w:rPr>
          <w:rFonts w:ascii="Times New Roman" w:hAnsi="Times New Roman"/>
        </w:rPr>
        <w:t>pretreatment δ</w:t>
      </w:r>
      <w:r w:rsidRPr="00DD39FD">
        <w:rPr>
          <w:rFonts w:ascii="Times New Roman" w:hAnsi="Times New Roman"/>
          <w:vertAlign w:val="superscript"/>
        </w:rPr>
        <w:t>13</w:t>
      </w:r>
      <w:r w:rsidRPr="00DD39FD">
        <w:rPr>
          <w:rFonts w:ascii="Times New Roman" w:hAnsi="Times New Roman"/>
        </w:rPr>
        <w:t xml:space="preserve">C </w:t>
      </w:r>
      <w:del w:id="98" w:author="Jiafu Mao" w:date="2015-09-10T21:30:00Z">
        <w:r w:rsidRPr="00DD39FD">
          <w:rPr>
            <w:rFonts w:ascii="Times New Roman" w:hAnsi="Times New Roman"/>
          </w:rPr>
          <w:delText>values in leaf and root carbon pools,</w:delText>
        </w:r>
      </w:del>
      <w:ins w:id="99" w:author="Jiafu Mao" w:date="2015-09-10T21:30:00Z">
        <w:r w:rsidR="00FA2BFF">
          <w:rPr>
            <w:rFonts w:ascii="Times New Roman" w:hAnsi="Times New Roman"/>
          </w:rPr>
          <w:t>measurement</w:t>
        </w:r>
        <w:r w:rsidR="00BB223F" w:rsidRPr="00DD39FD">
          <w:rPr>
            <w:rFonts w:ascii="Times New Roman" w:hAnsi="Times New Roman"/>
          </w:rPr>
          <w:t xml:space="preserve"> </w:t>
        </w:r>
        <w:r w:rsidR="00FA2BFF">
          <w:rPr>
            <w:rFonts w:ascii="Times New Roman" w:hAnsi="Times New Roman"/>
          </w:rPr>
          <w:t>for</w:t>
        </w:r>
        <w:r w:rsidRPr="00DD39FD">
          <w:rPr>
            <w:rFonts w:ascii="Times New Roman" w:hAnsi="Times New Roman"/>
          </w:rPr>
          <w:t xml:space="preserve"> lea</w:t>
        </w:r>
        <w:r w:rsidR="00FA2BFF">
          <w:rPr>
            <w:rFonts w:ascii="Times New Roman" w:hAnsi="Times New Roman"/>
          </w:rPr>
          <w:t xml:space="preserve">ves, a </w:t>
        </w:r>
        <w:r w:rsidR="00FA2BFF" w:rsidRPr="00DD39FD">
          <w:rPr>
            <w:rFonts w:ascii="Times New Roman" w:hAnsi="Times New Roman"/>
          </w:rPr>
          <w:t>pretreatment δ</w:t>
        </w:r>
        <w:r w:rsidR="00FA2BFF" w:rsidRPr="00DD39FD">
          <w:rPr>
            <w:rFonts w:ascii="Times New Roman" w:hAnsi="Times New Roman"/>
            <w:vertAlign w:val="superscript"/>
          </w:rPr>
          <w:t>13</w:t>
        </w:r>
        <w:r w:rsidR="00FA2BFF" w:rsidRPr="00DD39FD">
          <w:rPr>
            <w:rFonts w:ascii="Times New Roman" w:hAnsi="Times New Roman"/>
          </w:rPr>
          <w:t xml:space="preserve">C </w:t>
        </w:r>
        <w:r w:rsidR="00FA2BFF">
          <w:rPr>
            <w:rFonts w:ascii="Times New Roman" w:hAnsi="Times New Roman"/>
          </w:rPr>
          <w:t>measurement</w:t>
        </w:r>
        <w:r w:rsidR="00FA2BFF" w:rsidRPr="00DD39FD">
          <w:rPr>
            <w:rFonts w:ascii="Times New Roman" w:hAnsi="Times New Roman"/>
          </w:rPr>
          <w:t xml:space="preserve"> </w:t>
        </w:r>
        <w:r w:rsidR="00FA2BFF">
          <w:rPr>
            <w:rFonts w:ascii="Times New Roman" w:hAnsi="Times New Roman"/>
          </w:rPr>
          <w:t>for</w:t>
        </w:r>
        <w:r w:rsidRPr="00DD39FD">
          <w:rPr>
            <w:rFonts w:ascii="Times New Roman" w:hAnsi="Times New Roman"/>
          </w:rPr>
          <w:t xml:space="preserve"> </w:t>
        </w:r>
        <w:r w:rsidR="00FA2BFF">
          <w:rPr>
            <w:rFonts w:ascii="Times New Roman" w:hAnsi="Times New Roman"/>
          </w:rPr>
          <w:t xml:space="preserve">bulk </w:t>
        </w:r>
        <w:r w:rsidRPr="00DD39FD">
          <w:rPr>
            <w:rFonts w:ascii="Times New Roman" w:hAnsi="Times New Roman"/>
          </w:rPr>
          <w:t>root</w:t>
        </w:r>
        <w:r w:rsidR="00FA2BFF">
          <w:rPr>
            <w:rFonts w:ascii="Times New Roman" w:hAnsi="Times New Roman"/>
          </w:rPr>
          <w:t>s</w:t>
        </w:r>
        <w:r w:rsidRPr="00DD39FD">
          <w:rPr>
            <w:rFonts w:ascii="Times New Roman" w:hAnsi="Times New Roman"/>
          </w:rPr>
          <w:t xml:space="preserve">, </w:t>
        </w:r>
        <w:r w:rsidR="00BB223F">
          <w:rPr>
            <w:rFonts w:ascii="Times New Roman" w:hAnsi="Times New Roman"/>
          </w:rPr>
          <w:t>and daily</w:t>
        </w:r>
      </w:ins>
      <w:r w:rsidR="00BB223F">
        <w:rPr>
          <w:rFonts w:ascii="Times New Roman" w:hAnsi="Times New Roman"/>
        </w:rPr>
        <w:t xml:space="preserve"> </w:t>
      </w:r>
      <w:r w:rsidRPr="00DD39FD">
        <w:rPr>
          <w:rFonts w:ascii="Times New Roman" w:hAnsi="Times New Roman"/>
        </w:rPr>
        <w:t>sap flow</w:t>
      </w:r>
      <w:del w:id="100" w:author="Jiafu Mao" w:date="2015-09-10T21:30:00Z">
        <w:r w:rsidR="00AC27D4" w:rsidRPr="00DD39FD">
          <w:rPr>
            <w:rFonts w:ascii="Times New Roman" w:hAnsi="Times New Roman"/>
          </w:rPr>
          <w:delText>,</w:delText>
        </w:r>
      </w:del>
      <w:r w:rsidRPr="00DD39FD">
        <w:rPr>
          <w:rFonts w:ascii="Times New Roman" w:hAnsi="Times New Roman"/>
        </w:rPr>
        <w:t xml:space="preserve"> and soil respiration observations from</w:t>
      </w:r>
      <w:ins w:id="101" w:author="Jiafu Mao" w:date="2015-09-10T21:30:00Z">
        <w:r w:rsidRPr="00DD39FD">
          <w:rPr>
            <w:rFonts w:ascii="Times New Roman" w:hAnsi="Times New Roman"/>
          </w:rPr>
          <w:t xml:space="preserve"> </w:t>
        </w:r>
        <w:r w:rsidR="00BB223F">
          <w:rPr>
            <w:rFonts w:ascii="Times New Roman" w:hAnsi="Times New Roman"/>
          </w:rPr>
          <w:t>each of</w:t>
        </w:r>
      </w:ins>
      <w:r w:rsidR="00BB223F">
        <w:rPr>
          <w:rFonts w:ascii="Times New Roman" w:hAnsi="Times New Roman"/>
        </w:rPr>
        <w:t xml:space="preserve"> </w:t>
      </w:r>
      <w:r w:rsidRPr="00DD39FD">
        <w:rPr>
          <w:rFonts w:ascii="Times New Roman" w:hAnsi="Times New Roman"/>
        </w:rPr>
        <w:t xml:space="preserve">the 20 days preceding the </w:t>
      </w:r>
      <w:r w:rsidRPr="00DD39FD">
        <w:rPr>
          <w:rFonts w:ascii="Times New Roman" w:eastAsia="Times New Roman" w:hAnsi="Times New Roman"/>
          <w:snapToGrid w:val="0"/>
          <w:vertAlign w:val="superscript"/>
          <w:lang w:eastAsia="de-DE" w:bidi="en-US"/>
        </w:rPr>
        <w:t>13</w:t>
      </w:r>
      <w:r w:rsidRPr="00DD39FD">
        <w:rPr>
          <w:rFonts w:ascii="Times New Roman" w:eastAsia="Times New Roman" w:hAnsi="Times New Roman"/>
          <w:snapToGrid w:val="0"/>
          <w:lang w:eastAsia="de-DE" w:bidi="en-US"/>
        </w:rPr>
        <w:t>CO</w:t>
      </w:r>
      <w:r w:rsidRPr="00DD39FD">
        <w:rPr>
          <w:rFonts w:ascii="Times New Roman" w:eastAsia="Times New Roman" w:hAnsi="Times New Roman"/>
          <w:snapToGrid w:val="0"/>
          <w:vertAlign w:val="subscript"/>
          <w:lang w:eastAsia="de-DE" w:bidi="en-US"/>
        </w:rPr>
        <w:t>2</w:t>
      </w:r>
      <w:r w:rsidRPr="00DD39FD">
        <w:rPr>
          <w:rFonts w:ascii="Times New Roman" w:hAnsi="Times New Roman"/>
        </w:rPr>
        <w:t xml:space="preserve"> labeling and shading treatments. Because CLM predicts canopy transpiration but not sap flow, daily transpiration</w:t>
      </w:r>
      <w:r w:rsidR="00862877" w:rsidRPr="00DD39FD">
        <w:rPr>
          <w:rFonts w:ascii="Times New Roman" w:hAnsi="Times New Roman"/>
        </w:rPr>
        <w:t xml:space="preserve"> during the experiment</w:t>
      </w:r>
      <w:r w:rsidRPr="00DD39FD">
        <w:rPr>
          <w:rFonts w:ascii="Times New Roman" w:hAnsi="Times New Roman"/>
        </w:rPr>
        <w:t xml:space="preserve"> </w:t>
      </w:r>
      <w:r w:rsidR="00AC27D4" w:rsidRPr="00DD39FD">
        <w:rPr>
          <w:rFonts w:ascii="Times New Roman" w:hAnsi="Times New Roman"/>
        </w:rPr>
        <w:t xml:space="preserve">was </w:t>
      </w:r>
      <w:r w:rsidRPr="00DD39FD">
        <w:rPr>
          <w:rFonts w:ascii="Times New Roman" w:hAnsi="Times New Roman"/>
        </w:rPr>
        <w:t>estimated by</w:t>
      </w:r>
      <w:r w:rsidR="00862877" w:rsidRPr="00DD39FD">
        <w:rPr>
          <w:rFonts w:ascii="Times New Roman" w:hAnsi="Times New Roman"/>
        </w:rPr>
        <w:t xml:space="preserve"> scaling the sap flow measurements</w:t>
      </w:r>
      <w:r w:rsidR="00395AAF" w:rsidRPr="00DD39FD">
        <w:rPr>
          <w:rFonts w:ascii="Times New Roman" w:hAnsi="Times New Roman"/>
        </w:rPr>
        <w:t xml:space="preserve"> using sapwood area and ground area covered by the rooting system</w:t>
      </w:r>
      <w:r w:rsidR="00862877" w:rsidRPr="00DD39FD">
        <w:rPr>
          <w:rFonts w:ascii="Times New Roman" w:hAnsi="Times New Roman"/>
        </w:rPr>
        <w:t xml:space="preserve"> </w:t>
      </w:r>
      <w:r w:rsidR="00AB7922" w:rsidRPr="00DD39FD">
        <w:rPr>
          <w:rFonts w:ascii="Times New Roman" w:hAnsi="Times New Roman"/>
        </w:rPr>
        <w:t>(</w:t>
      </w:r>
      <w:proofErr w:type="spellStart"/>
      <w:r w:rsidR="00862877" w:rsidRPr="00DD39FD">
        <w:rPr>
          <w:rFonts w:ascii="Times New Roman" w:hAnsi="Times New Roman"/>
        </w:rPr>
        <w:t>Wullschleger</w:t>
      </w:r>
      <w:proofErr w:type="spellEnd"/>
      <w:r w:rsidR="00862877" w:rsidRPr="00DD39FD">
        <w:rPr>
          <w:rFonts w:ascii="Times New Roman" w:hAnsi="Times New Roman"/>
        </w:rPr>
        <w:t xml:space="preserve"> et al</w:t>
      </w:r>
      <w:r w:rsidR="00561183" w:rsidRPr="00DD39FD">
        <w:rPr>
          <w:rFonts w:ascii="Times New Roman" w:hAnsi="Times New Roman"/>
        </w:rPr>
        <w:t>., 2001</w:t>
      </w:r>
      <w:r w:rsidR="00395AAF" w:rsidRPr="00DD39FD">
        <w:rPr>
          <w:rFonts w:ascii="Times New Roman" w:hAnsi="Times New Roman"/>
        </w:rPr>
        <w:t>; Warren et al., 2011</w:t>
      </w:r>
      <w:r w:rsidR="00AB7922" w:rsidRPr="00DD39FD">
        <w:rPr>
          <w:rFonts w:ascii="Times New Roman" w:hAnsi="Times New Roman"/>
        </w:rPr>
        <w:t>)</w:t>
      </w:r>
      <w:r w:rsidR="00561183" w:rsidRPr="00DD39FD">
        <w:rPr>
          <w:rFonts w:ascii="Times New Roman" w:hAnsi="Times New Roman"/>
        </w:rPr>
        <w:t>.</w:t>
      </w:r>
      <w:r w:rsidR="00862877" w:rsidRPr="00DD39FD">
        <w:rPr>
          <w:rFonts w:ascii="Times New Roman" w:hAnsi="Times New Roman"/>
        </w:rPr>
        <w:t xml:space="preserve"> Here we</w:t>
      </w:r>
      <w:r w:rsidRPr="00DD39FD">
        <w:rPr>
          <w:rFonts w:ascii="Times New Roman" w:hAnsi="Times New Roman"/>
        </w:rPr>
        <w:t xml:space="preserve"> </w:t>
      </w:r>
      <w:r w:rsidR="00862877" w:rsidRPr="00DD39FD">
        <w:rPr>
          <w:rFonts w:ascii="Times New Roman" w:hAnsi="Times New Roman"/>
        </w:rPr>
        <w:t xml:space="preserve">assume </w:t>
      </w:r>
      <w:r w:rsidRPr="00DD39FD">
        <w:rPr>
          <w:rFonts w:ascii="Times New Roman" w:hAnsi="Times New Roman"/>
        </w:rPr>
        <w:t xml:space="preserve">the rooting system of each tree </w:t>
      </w:r>
      <w:r w:rsidR="00AC27D4" w:rsidRPr="00DD39FD">
        <w:rPr>
          <w:rFonts w:ascii="Times New Roman" w:hAnsi="Times New Roman"/>
        </w:rPr>
        <w:t xml:space="preserve">occupied </w:t>
      </w:r>
      <w:r w:rsidRPr="00DD39FD">
        <w:rPr>
          <w:rFonts w:ascii="Times New Roman" w:hAnsi="Times New Roman"/>
        </w:rPr>
        <w:t>7.5 m</w:t>
      </w:r>
      <w:r w:rsidRPr="00DD39FD">
        <w:rPr>
          <w:rFonts w:ascii="Times New Roman" w:hAnsi="Times New Roman"/>
          <w:vertAlign w:val="superscript"/>
        </w:rPr>
        <w:t>2</w:t>
      </w:r>
      <w:r w:rsidRPr="00DD39FD">
        <w:rPr>
          <w:rFonts w:ascii="Times New Roman" w:hAnsi="Times New Roman"/>
        </w:rPr>
        <w:t xml:space="preserve"> of ground area</w:t>
      </w:r>
      <w:r w:rsidR="009728D5" w:rsidRPr="00DD39FD">
        <w:rPr>
          <w:rFonts w:ascii="Times New Roman" w:hAnsi="Times New Roman"/>
        </w:rPr>
        <w:t xml:space="preserve"> based on the spacing between the trees</w:t>
      </w:r>
      <w:r w:rsidRPr="00DD39FD">
        <w:rPr>
          <w:rFonts w:ascii="Times New Roman" w:hAnsi="Times New Roman"/>
        </w:rPr>
        <w:t xml:space="preserve">. </w:t>
      </w:r>
      <w:r w:rsidR="00F5616B" w:rsidRPr="00DD39FD">
        <w:rPr>
          <w:rFonts w:ascii="Times New Roman" w:hAnsi="Times New Roman"/>
        </w:rPr>
        <w:t xml:space="preserve">For consistency purpose, the sap flow is hereafter called transpiration for both the observational and modeled results. </w:t>
      </w:r>
    </w:p>
    <w:p w14:paraId="0D917E6B" w14:textId="40BC43E9" w:rsidR="00B725B3" w:rsidRPr="00DD39FD" w:rsidRDefault="001202CA" w:rsidP="001202CA">
      <w:pPr>
        <w:spacing w:line="480" w:lineRule="auto"/>
        <w:jc w:val="both"/>
        <w:rPr>
          <w:rFonts w:ascii="Times New Roman" w:hAnsi="Times New Roman"/>
        </w:rPr>
      </w:pPr>
      <w:ins w:id="102" w:author="Jiafu Mao" w:date="2015-09-10T21:30:00Z">
        <w:r>
          <w:rPr>
            <w:rFonts w:ascii="Times New Roman" w:hAnsi="Times New Roman"/>
          </w:rPr>
          <w:t xml:space="preserve">    </w:t>
        </w:r>
      </w:ins>
      <w:r w:rsidR="00B725B3" w:rsidRPr="00DD39FD">
        <w:rPr>
          <w:rFonts w:ascii="Times New Roman" w:hAnsi="Times New Roman"/>
        </w:rPr>
        <w:t>Some model parameters were estimated directly from observations (</w:t>
      </w:r>
      <w:r w:rsidR="00CF1E35" w:rsidRPr="00DD39FD">
        <w:rPr>
          <w:rFonts w:ascii="Times New Roman" w:hAnsi="Times New Roman"/>
        </w:rPr>
        <w:t>Table 1</w:t>
      </w:r>
      <w:r w:rsidR="00B725B3" w:rsidRPr="00DD39FD">
        <w:rPr>
          <w:rFonts w:ascii="Times New Roman" w:hAnsi="Times New Roman"/>
        </w:rPr>
        <w:t xml:space="preserve">). </w:t>
      </w:r>
      <w:r w:rsidR="00862877" w:rsidRPr="00DD39FD">
        <w:rPr>
          <w:rFonts w:ascii="Times New Roman" w:hAnsi="Times New Roman"/>
        </w:rPr>
        <w:t xml:space="preserve">Other </w:t>
      </w:r>
      <w:r w:rsidR="00B725B3" w:rsidRPr="00DD39FD">
        <w:rPr>
          <w:rFonts w:ascii="Times New Roman" w:hAnsi="Times New Roman"/>
        </w:rPr>
        <w:t>parameters for which more direct estimation was not possible were optimized to maximize fit between model results and the observed calibration data (</w:t>
      </w:r>
      <w:r w:rsidR="00CF1E35" w:rsidRPr="00DD39FD">
        <w:rPr>
          <w:rFonts w:ascii="Times New Roman" w:hAnsi="Times New Roman"/>
        </w:rPr>
        <w:t>Table 1</w:t>
      </w:r>
      <w:r w:rsidR="00B725B3" w:rsidRPr="00DD39FD">
        <w:rPr>
          <w:rFonts w:ascii="Times New Roman" w:hAnsi="Times New Roman"/>
        </w:rPr>
        <w:t xml:space="preserve">). The selection of parameters for optimization was based on formal sensitivity analysis </w:t>
      </w:r>
      <w:r w:rsidR="00AB7922" w:rsidRPr="00DD39FD">
        <w:rPr>
          <w:rFonts w:ascii="Times New Roman" w:hAnsi="Times New Roman"/>
        </w:rPr>
        <w:t>(</w:t>
      </w:r>
      <w:r w:rsidR="00B725B3" w:rsidRPr="00DD39FD">
        <w:rPr>
          <w:rFonts w:ascii="Times New Roman" w:hAnsi="Times New Roman"/>
          <w:noProof/>
        </w:rPr>
        <w:t>Sargsyan et al.</w:t>
      </w:r>
      <w:r w:rsidR="004E247F">
        <w:rPr>
          <w:rFonts w:ascii="Times New Roman" w:hAnsi="Times New Roman"/>
        </w:rPr>
        <w:t>, 2013</w:t>
      </w:r>
      <w:r w:rsidR="00AB7922" w:rsidRPr="00DD39FD">
        <w:rPr>
          <w:rFonts w:ascii="Times New Roman" w:hAnsi="Times New Roman"/>
        </w:rPr>
        <w:t>)</w:t>
      </w:r>
      <w:r w:rsidR="00B725B3" w:rsidRPr="00DD39FD">
        <w:rPr>
          <w:rFonts w:ascii="Times New Roman" w:hAnsi="Times New Roman"/>
        </w:rPr>
        <w:t xml:space="preserve"> and prior experience with the model. We </w:t>
      </w:r>
      <w:r w:rsidR="0021041F" w:rsidRPr="00DD39FD">
        <w:rPr>
          <w:rFonts w:ascii="Times New Roman" w:hAnsi="Times New Roman"/>
        </w:rPr>
        <w:t>defined</w:t>
      </w:r>
      <w:r w:rsidR="00B725B3" w:rsidRPr="00DD39FD">
        <w:rPr>
          <w:rFonts w:ascii="Times New Roman" w:hAnsi="Times New Roman"/>
        </w:rPr>
        <w:t xml:space="preserve"> the sum of squared errors (SSE) between simulation and observations weighted by data uncertainty as the cost function for the optimization. </w:t>
      </w:r>
      <w:del w:id="103" w:author="Jiafu Mao" w:date="2015-09-10T21:30:00Z">
        <w:r w:rsidR="00B725B3" w:rsidRPr="00DD39FD">
          <w:rPr>
            <w:rFonts w:ascii="Times New Roman" w:hAnsi="Times New Roman"/>
          </w:rPr>
          <w:delText xml:space="preserve">Next, we selected a calibration method </w:delText>
        </w:r>
        <w:r w:rsidR="00D06192" w:rsidRPr="00DD39FD">
          <w:rPr>
            <w:rFonts w:ascii="Times New Roman" w:hAnsi="Times New Roman"/>
          </w:rPr>
          <w:delText xml:space="preserve">using </w:delText>
        </w:r>
        <w:r w:rsidR="00B725B3" w:rsidRPr="00DD39FD">
          <w:rPr>
            <w:rFonts w:ascii="Times New Roman" w:hAnsi="Times New Roman"/>
          </w:rPr>
          <w:delText>that cost function. Calibration of nonlinear models such as CLM using multiple observations can be problematic because of local optima in the cost function. To reduce this possibility, we</w:delText>
        </w:r>
      </w:del>
      <w:ins w:id="104" w:author="Jiafu Mao" w:date="2015-09-10T21:30:00Z">
        <w:r w:rsidR="00DA6909">
          <w:rPr>
            <w:rFonts w:ascii="Times New Roman" w:hAnsi="Times New Roman"/>
          </w:rPr>
          <w:t>W</w:t>
        </w:r>
        <w:r w:rsidR="00B725B3" w:rsidRPr="005E044C">
          <w:rPr>
            <w:rFonts w:ascii="Times New Roman" w:hAnsi="Times New Roman"/>
          </w:rPr>
          <w:t>e</w:t>
        </w:r>
      </w:ins>
      <w:r w:rsidR="00B725B3" w:rsidRPr="005E044C">
        <w:rPr>
          <w:rFonts w:ascii="Times New Roman" w:hAnsi="Times New Roman"/>
        </w:rPr>
        <w:t xml:space="preserve"> used a genetic algorithm </w:t>
      </w:r>
      <w:r w:rsidR="00AB7922" w:rsidRPr="005E044C">
        <w:rPr>
          <w:rFonts w:ascii="Times New Roman" w:hAnsi="Times New Roman"/>
        </w:rPr>
        <w:t>(</w:t>
      </w:r>
      <w:proofErr w:type="spellStart"/>
      <w:r w:rsidR="008C5DBA" w:rsidRPr="005E044C">
        <w:rPr>
          <w:rFonts w:ascii="Times New Roman" w:hAnsi="Times New Roman"/>
        </w:rPr>
        <w:t>Runarsson</w:t>
      </w:r>
      <w:proofErr w:type="spellEnd"/>
      <w:r w:rsidR="008C5DBA" w:rsidRPr="005E044C">
        <w:rPr>
          <w:rFonts w:ascii="Times New Roman" w:hAnsi="Times New Roman"/>
        </w:rPr>
        <w:t xml:space="preserve"> and Yao, 2000</w:t>
      </w:r>
      <w:del w:id="105" w:author="Jiafu Mao" w:date="2015-09-10T21:30:00Z">
        <w:r w:rsidR="00AB7922" w:rsidRPr="00DD39FD">
          <w:rPr>
            <w:rFonts w:ascii="Times New Roman" w:hAnsi="Times New Roman"/>
          </w:rPr>
          <w:delText>)</w:delText>
        </w:r>
        <w:r w:rsidR="00A576E5" w:rsidRPr="00DD39FD">
          <w:rPr>
            <w:rFonts w:ascii="Times New Roman" w:hAnsi="Times New Roman"/>
          </w:rPr>
          <w:delText>.</w:delText>
        </w:r>
        <w:r w:rsidR="00B725B3" w:rsidRPr="00DD39FD">
          <w:rPr>
            <w:rFonts w:ascii="Times New Roman" w:hAnsi="Times New Roman"/>
          </w:rPr>
          <w:delText xml:space="preserve"> </w:delText>
        </w:r>
      </w:del>
      <w:ins w:id="106" w:author="Jiafu Mao" w:date="2015-09-10T21:30:00Z">
        <w:r w:rsidR="00AB7922" w:rsidRPr="005E044C">
          <w:rPr>
            <w:rFonts w:ascii="Times New Roman" w:hAnsi="Times New Roman"/>
          </w:rPr>
          <w:t>)</w:t>
        </w:r>
        <w:r w:rsidR="00DA6909">
          <w:rPr>
            <w:rFonts w:ascii="Times New Roman" w:hAnsi="Times New Roman"/>
          </w:rPr>
          <w:t xml:space="preserve"> to find a set of parameters that minimizes the cost function</w:t>
        </w:r>
        <w:r w:rsidR="00A576E5" w:rsidRPr="005E044C">
          <w:rPr>
            <w:rFonts w:ascii="Times New Roman" w:hAnsi="Times New Roman"/>
          </w:rPr>
          <w:t>.</w:t>
        </w:r>
        <w:r w:rsidR="00B725B3" w:rsidRPr="005E044C">
          <w:rPr>
            <w:rFonts w:ascii="Times New Roman" w:hAnsi="Times New Roman"/>
          </w:rPr>
          <w:t xml:space="preserve"> </w:t>
        </w:r>
      </w:ins>
      <w:r w:rsidR="00B725B3" w:rsidRPr="005E044C">
        <w:rPr>
          <w:rFonts w:ascii="Times New Roman" w:hAnsi="Times New Roman"/>
        </w:rPr>
        <w:t xml:space="preserve">Simulations were performed in parallel using </w:t>
      </w:r>
      <w:del w:id="107" w:author="Jiafu Mao" w:date="2015-09-10T21:30:00Z">
        <w:r w:rsidR="00B725B3" w:rsidRPr="00DD39FD">
          <w:rPr>
            <w:rFonts w:ascii="Times New Roman" w:hAnsi="Times New Roman"/>
          </w:rPr>
          <w:delText xml:space="preserve">64 processors, each running one single-site simulation </w:delText>
        </w:r>
      </w:del>
      <w:ins w:id="108" w:author="Jiafu Mao" w:date="2015-09-10T21:30:00Z">
        <w:r w:rsidR="00DA6909">
          <w:rPr>
            <w:rFonts w:ascii="Times New Roman" w:hAnsi="Times New Roman"/>
          </w:rPr>
          <w:t>2 populations of 32</w:t>
        </w:r>
        <w:r w:rsidR="00B725B3" w:rsidRPr="005E044C">
          <w:rPr>
            <w:rFonts w:ascii="Times New Roman" w:hAnsi="Times New Roman"/>
          </w:rPr>
          <w:t xml:space="preserve"> </w:t>
        </w:r>
        <w:r w:rsidR="00DA6909">
          <w:rPr>
            <w:rFonts w:ascii="Times New Roman" w:hAnsi="Times New Roman"/>
          </w:rPr>
          <w:t xml:space="preserve">ensemble members in parallel </w:t>
        </w:r>
      </w:ins>
      <w:r w:rsidR="00DA6909">
        <w:rPr>
          <w:rFonts w:ascii="Times New Roman" w:hAnsi="Times New Roman"/>
        </w:rPr>
        <w:t>over</w:t>
      </w:r>
      <w:r w:rsidR="00B725B3" w:rsidRPr="005E044C">
        <w:rPr>
          <w:rFonts w:ascii="Times New Roman" w:hAnsi="Times New Roman"/>
        </w:rPr>
        <w:t xml:space="preserve"> 100 iterations for a total of 6400 model simulations.</w:t>
      </w:r>
      <w:del w:id="109" w:author="Jiafu Mao" w:date="2015-09-10T21:30:00Z">
        <w:r w:rsidR="00B725B3" w:rsidRPr="00DD39FD">
          <w:rPr>
            <w:rFonts w:ascii="Times New Roman" w:hAnsi="Times New Roman"/>
          </w:rPr>
          <w:delText xml:space="preserve"> The parameter set that minimized the cost function was selected as the optimal solution. Note that this method does not estimate parameter uncertainty (i.e., probability distributions of parameter values), but estimates the set of singular parameter values that provides the best fit with observations.</w:delText>
        </w:r>
      </w:del>
      <w:r w:rsidR="00B725B3" w:rsidRPr="005E044C">
        <w:rPr>
          <w:rFonts w:ascii="Times New Roman" w:hAnsi="Times New Roman"/>
        </w:rPr>
        <w:t xml:space="preserve"> </w:t>
      </w:r>
    </w:p>
    <w:p w14:paraId="21AB91B6" w14:textId="438ACA65" w:rsidR="00B725B3" w:rsidRPr="00DD39FD" w:rsidRDefault="003D02FE" w:rsidP="00891CDC">
      <w:pPr>
        <w:spacing w:line="480" w:lineRule="auto"/>
        <w:jc w:val="both"/>
        <w:rPr>
          <w:rFonts w:ascii="Times New Roman" w:hAnsi="Times New Roman"/>
        </w:rPr>
      </w:pPr>
      <w:r>
        <w:rPr>
          <w:rFonts w:ascii="Times New Roman" w:hAnsi="Times New Roman"/>
        </w:rPr>
        <w:lastRenderedPageBreak/>
        <w:t xml:space="preserve">   </w:t>
      </w:r>
      <w:r w:rsidR="00B725B3" w:rsidRPr="00DD39FD">
        <w:rPr>
          <w:rFonts w:ascii="Times New Roman" w:hAnsi="Times New Roman"/>
        </w:rPr>
        <w:t>For the pretreatment (pre-</w:t>
      </w:r>
      <w:r w:rsidR="007903F2" w:rsidRPr="00DD39FD">
        <w:rPr>
          <w:rFonts w:ascii="Times New Roman" w:hAnsi="Times New Roman"/>
        </w:rPr>
        <w:t>labeling</w:t>
      </w:r>
      <w:r w:rsidR="00B725B3" w:rsidRPr="00DD39FD">
        <w:rPr>
          <w:rFonts w:ascii="Times New Roman" w:hAnsi="Times New Roman"/>
        </w:rPr>
        <w:t xml:space="preserve">) period, we compared the standard version of the model (PRE-STD) with the optimized version (PRE-OPT). The model with optimized parameters was used in simulations for the shading treatment period for both the high shade and low shade treatments. </w:t>
      </w:r>
      <w:del w:id="110" w:author="Jiafu Mao" w:date="2015-09-10T21:30:00Z">
        <w:r w:rsidR="00AE3D25" w:rsidRPr="00DD39FD">
          <w:rPr>
            <w:rFonts w:ascii="Times New Roman" w:hAnsi="Times New Roman"/>
          </w:rPr>
          <w:delText xml:space="preserve"> </w:delText>
        </w:r>
      </w:del>
      <w:r w:rsidR="00AE3D25" w:rsidRPr="00DD39FD">
        <w:rPr>
          <w:rFonts w:ascii="Times New Roman" w:hAnsi="Times New Roman"/>
        </w:rPr>
        <w:t xml:space="preserve">Because of uncertainties associated with simulated </w:t>
      </w:r>
      <w:proofErr w:type="spellStart"/>
      <w:r w:rsidR="00AE3D25" w:rsidRPr="00DD39FD">
        <w:rPr>
          <w:rFonts w:ascii="Times New Roman" w:hAnsi="Times New Roman"/>
        </w:rPr>
        <w:t>stomatal</w:t>
      </w:r>
      <w:proofErr w:type="spellEnd"/>
      <w:r w:rsidR="00AE3D25" w:rsidRPr="00DD39FD">
        <w:rPr>
          <w:rFonts w:ascii="Times New Roman" w:hAnsi="Times New Roman"/>
        </w:rPr>
        <w:t xml:space="preserve"> conductance and transpiration in high-shade conditions, w</w:t>
      </w:r>
      <w:r w:rsidR="008753BB" w:rsidRPr="00DD39FD">
        <w:rPr>
          <w:rFonts w:ascii="Times New Roman" w:hAnsi="Times New Roman"/>
        </w:rPr>
        <w:t xml:space="preserve">e performed additional parameter calibrations for the parameters </w:t>
      </w:r>
      <w:proofErr w:type="spellStart"/>
      <w:r w:rsidR="008753BB" w:rsidRPr="00DD39FD">
        <w:rPr>
          <w:rFonts w:ascii="Times New Roman" w:hAnsi="Times New Roman"/>
        </w:rPr>
        <w:t>mp</w:t>
      </w:r>
      <w:proofErr w:type="spellEnd"/>
      <w:r w:rsidR="008753BB" w:rsidRPr="00DD39FD">
        <w:rPr>
          <w:rFonts w:ascii="Times New Roman" w:hAnsi="Times New Roman"/>
        </w:rPr>
        <w:t xml:space="preserve"> (slope of the Ball-Berry </w:t>
      </w:r>
      <w:proofErr w:type="spellStart"/>
      <w:r w:rsidR="008753BB" w:rsidRPr="00DD39FD">
        <w:rPr>
          <w:rFonts w:ascii="Times New Roman" w:hAnsi="Times New Roman"/>
        </w:rPr>
        <w:t>stomatal</w:t>
      </w:r>
      <w:proofErr w:type="spellEnd"/>
      <w:r w:rsidR="008753BB" w:rsidRPr="00DD39FD">
        <w:rPr>
          <w:rFonts w:ascii="Times New Roman" w:hAnsi="Times New Roman"/>
        </w:rPr>
        <w:t xml:space="preserve"> conductance formulation) and </w:t>
      </w:r>
      <w:proofErr w:type="spellStart"/>
      <w:r w:rsidR="008753BB" w:rsidRPr="00DD39FD">
        <w:rPr>
          <w:rFonts w:ascii="Times New Roman" w:hAnsi="Times New Roman"/>
        </w:rPr>
        <w:t>bp</w:t>
      </w:r>
      <w:proofErr w:type="spellEnd"/>
      <w:r w:rsidR="008753BB" w:rsidRPr="00DD39FD">
        <w:rPr>
          <w:rFonts w:ascii="Times New Roman" w:hAnsi="Times New Roman"/>
        </w:rPr>
        <w:t xml:space="preserve"> (intercept of the Ball-Berry </w:t>
      </w:r>
      <w:proofErr w:type="spellStart"/>
      <w:r w:rsidR="008753BB" w:rsidRPr="00DD39FD">
        <w:rPr>
          <w:rFonts w:ascii="Times New Roman" w:hAnsi="Times New Roman"/>
        </w:rPr>
        <w:t>stomatal</w:t>
      </w:r>
      <w:proofErr w:type="spellEnd"/>
      <w:r w:rsidR="008753BB" w:rsidRPr="00DD39FD">
        <w:rPr>
          <w:rFonts w:ascii="Times New Roman" w:hAnsi="Times New Roman"/>
        </w:rPr>
        <w:t xml:space="preserve"> conductance formulation) </w:t>
      </w:r>
      <w:ins w:id="111" w:author="Jiafu Mao" w:date="2015-09-10T21:30:00Z">
        <w:r w:rsidR="00F27C82">
          <w:rPr>
            <w:rFonts w:ascii="Times New Roman" w:hAnsi="Times New Roman"/>
          </w:rPr>
          <w:t xml:space="preserve">during the shade treatment period </w:t>
        </w:r>
      </w:ins>
      <w:r w:rsidR="008753BB" w:rsidRPr="00DD39FD">
        <w:rPr>
          <w:rFonts w:ascii="Times New Roman" w:hAnsi="Times New Roman"/>
        </w:rPr>
        <w:t>using the genetic algorithm</w:t>
      </w:r>
      <w:r w:rsidR="00DA6909">
        <w:rPr>
          <w:rFonts w:ascii="Times New Roman" w:hAnsi="Times New Roman"/>
        </w:rPr>
        <w:t xml:space="preserve"> </w:t>
      </w:r>
      <w:del w:id="112" w:author="Jiafu Mao" w:date="2015-09-10T21:30:00Z">
        <w:r w:rsidR="008753BB" w:rsidRPr="00DD39FD">
          <w:rPr>
            <w:rFonts w:ascii="Times New Roman" w:hAnsi="Times New Roman"/>
          </w:rPr>
          <w:delText>optimization. However, these calibrations were performed separately using only</w:delText>
        </w:r>
      </w:del>
      <w:ins w:id="113" w:author="Jiafu Mao" w:date="2015-09-10T21:30:00Z">
        <w:r w:rsidR="00DA6909">
          <w:rPr>
            <w:rFonts w:ascii="Times New Roman" w:hAnsi="Times New Roman"/>
          </w:rPr>
          <w:t>with</w:t>
        </w:r>
      </w:ins>
      <w:r w:rsidR="00DA6909">
        <w:rPr>
          <w:rFonts w:ascii="Times New Roman" w:hAnsi="Times New Roman"/>
        </w:rPr>
        <w:t xml:space="preserve"> </w:t>
      </w:r>
      <w:r w:rsidR="00BC5752" w:rsidRPr="00DD39FD">
        <w:rPr>
          <w:rFonts w:ascii="Times New Roman" w:hAnsi="Times New Roman"/>
        </w:rPr>
        <w:t>transpiration</w:t>
      </w:r>
      <w:r w:rsidR="008753BB" w:rsidRPr="00DD39FD">
        <w:rPr>
          <w:rFonts w:ascii="Times New Roman" w:hAnsi="Times New Roman"/>
        </w:rPr>
        <w:t xml:space="preserve"> and stem growth data </w:t>
      </w:r>
      <w:del w:id="114" w:author="Jiafu Mao" w:date="2015-09-10T21:30:00Z">
        <w:r w:rsidR="008753BB" w:rsidRPr="00DD39FD">
          <w:rPr>
            <w:rFonts w:ascii="Times New Roman" w:hAnsi="Times New Roman"/>
          </w:rPr>
          <w:delText>during the treatment period</w:delText>
        </w:r>
      </w:del>
      <w:ins w:id="115" w:author="Jiafu Mao" w:date="2015-09-10T21:30:00Z">
        <w:r w:rsidR="00DA6909">
          <w:rPr>
            <w:rFonts w:ascii="Times New Roman" w:hAnsi="Times New Roman"/>
          </w:rPr>
          <w:t>as constraints</w:t>
        </w:r>
      </w:ins>
      <w:r w:rsidR="00DA6909">
        <w:rPr>
          <w:rFonts w:ascii="Times New Roman" w:hAnsi="Times New Roman"/>
        </w:rPr>
        <w:t xml:space="preserve"> </w:t>
      </w:r>
      <w:r w:rsidR="008753BB" w:rsidRPr="00DD39FD">
        <w:rPr>
          <w:rFonts w:ascii="Times New Roman" w:hAnsi="Times New Roman"/>
        </w:rPr>
        <w:t>(HS_MB)</w:t>
      </w:r>
      <w:r w:rsidR="00E056ED" w:rsidRPr="00DD39FD">
        <w:rPr>
          <w:rFonts w:ascii="Times New Roman" w:hAnsi="Times New Roman"/>
        </w:rPr>
        <w:t>, with results discussed below.</w:t>
      </w:r>
    </w:p>
    <w:p w14:paraId="7C09A9C4" w14:textId="77777777" w:rsidR="001062F7" w:rsidRPr="00DD39FD" w:rsidRDefault="001062F7" w:rsidP="001062F7">
      <w:pPr>
        <w:spacing w:line="480" w:lineRule="auto"/>
        <w:jc w:val="both"/>
        <w:rPr>
          <w:rFonts w:ascii="Times New Roman" w:hAnsi="Times New Roman"/>
          <w:b/>
          <w:iCs/>
          <w:sz w:val="28"/>
          <w:szCs w:val="28"/>
        </w:rPr>
      </w:pPr>
      <w:r>
        <w:rPr>
          <w:rFonts w:ascii="Times New Roman" w:hAnsi="Times New Roman"/>
          <w:b/>
          <w:iCs/>
          <w:sz w:val="28"/>
          <w:szCs w:val="28"/>
        </w:rPr>
        <w:t>2.2.3</w:t>
      </w:r>
      <w:r>
        <w:rPr>
          <w:rFonts w:ascii="Times New Roman" w:hAnsi="Times New Roman"/>
          <w:b/>
          <w:iCs/>
          <w:sz w:val="28"/>
          <w:szCs w:val="28"/>
        </w:rPr>
        <w:tab/>
      </w:r>
      <w:r w:rsidRPr="00DD39FD">
        <w:rPr>
          <w:rFonts w:ascii="Times New Roman" w:hAnsi="Times New Roman"/>
          <w:b/>
          <w:iCs/>
          <w:sz w:val="28"/>
          <w:szCs w:val="28"/>
        </w:rPr>
        <w:t>Evaluation of CLM photosynthesis functions</w:t>
      </w:r>
    </w:p>
    <w:p w14:paraId="30836557" w14:textId="6BB07CE5" w:rsidR="00B725B3" w:rsidRPr="00DD39FD" w:rsidRDefault="00B725B3" w:rsidP="00891CDC">
      <w:pPr>
        <w:spacing w:line="480" w:lineRule="auto"/>
        <w:jc w:val="both"/>
        <w:rPr>
          <w:rFonts w:ascii="Times New Roman" w:hAnsi="Times New Roman"/>
        </w:rPr>
      </w:pPr>
      <w:r w:rsidRPr="00DD39FD">
        <w:rPr>
          <w:rFonts w:ascii="Times New Roman" w:hAnsi="Times New Roman"/>
        </w:rPr>
        <w:t xml:space="preserve">There is considerable value in evaluating fundamental processes in CLM, and other models, at more than one scale or level of system organization. Evaluating the model’s representation of photosynthesis, for example, at </w:t>
      </w:r>
      <w:proofErr w:type="gramStart"/>
      <w:r w:rsidRPr="00DD39FD">
        <w:rPr>
          <w:rFonts w:ascii="Times New Roman" w:hAnsi="Times New Roman"/>
        </w:rPr>
        <w:t>both the leaf and whole canopy or</w:t>
      </w:r>
      <w:proofErr w:type="gramEnd"/>
      <w:r w:rsidRPr="00DD39FD">
        <w:rPr>
          <w:rFonts w:ascii="Times New Roman" w:hAnsi="Times New Roman"/>
        </w:rPr>
        <w:t xml:space="preserve"> stand level can provide insights into the model’s scaling relationships (e.g., the integration of leaf photo</w:t>
      </w:r>
      <w:r w:rsidR="003D02FE">
        <w:rPr>
          <w:rFonts w:ascii="Times New Roman" w:hAnsi="Times New Roman"/>
        </w:rPr>
        <w:t xml:space="preserve">synthesis through the canopy). </w:t>
      </w:r>
      <w:r w:rsidRPr="00DD39FD">
        <w:rPr>
          <w:rFonts w:ascii="Times New Roman" w:hAnsi="Times New Roman"/>
        </w:rPr>
        <w:t xml:space="preserve">However, </w:t>
      </w:r>
      <w:r w:rsidR="00D06192" w:rsidRPr="00DD39FD">
        <w:rPr>
          <w:rFonts w:ascii="Times New Roman" w:hAnsi="Times New Roman"/>
        </w:rPr>
        <w:t>limitations of the current code structure make it tedious</w:t>
      </w:r>
      <w:r w:rsidRPr="00DD39FD">
        <w:rPr>
          <w:rFonts w:ascii="Times New Roman" w:hAnsi="Times New Roman"/>
        </w:rPr>
        <w:t xml:space="preserve"> to examine the functional representation of processes in CLM at scales or levels below that of the stand/ecosystem/plant function type for which the model normally generates output. This is especially true if the evaluation requires multiple runs of the model under, for example, different environmental conditions, with alternative parameter values, or for optimization</w:t>
      </w:r>
      <w:r w:rsidR="00C315F4" w:rsidRPr="00DD39FD">
        <w:rPr>
          <w:rFonts w:ascii="Times New Roman" w:hAnsi="Times New Roman"/>
        </w:rPr>
        <w:t>.</w:t>
      </w:r>
      <w:r w:rsidRPr="00DD39FD">
        <w:rPr>
          <w:rFonts w:ascii="Times New Roman" w:hAnsi="Times New Roman"/>
        </w:rPr>
        <w:t xml:space="preserve"> Accordingly, </w:t>
      </w:r>
      <w:r w:rsidRPr="00DD39FD">
        <w:rPr>
          <w:rFonts w:ascii="Times New Roman" w:hAnsi="Times New Roman"/>
          <w:noProof/>
        </w:rPr>
        <w:t xml:space="preserve">Wang et al. </w:t>
      </w:r>
      <w:r w:rsidR="00AB7922" w:rsidRPr="00DD39FD">
        <w:rPr>
          <w:rFonts w:ascii="Times New Roman" w:hAnsi="Times New Roman"/>
          <w:noProof/>
        </w:rPr>
        <w:t>(</w:t>
      </w:r>
      <w:r w:rsidRPr="00DD39FD">
        <w:rPr>
          <w:rFonts w:ascii="Times New Roman" w:hAnsi="Times New Roman"/>
          <w:noProof/>
        </w:rPr>
        <w:t>2014</w:t>
      </w:r>
      <w:r w:rsidR="00AB7922" w:rsidRPr="00DD39FD">
        <w:rPr>
          <w:rFonts w:ascii="Times New Roman" w:hAnsi="Times New Roman"/>
          <w:noProof/>
        </w:rPr>
        <w:t>)</w:t>
      </w:r>
      <w:r w:rsidRPr="00DD39FD">
        <w:rPr>
          <w:rFonts w:ascii="Times New Roman" w:hAnsi="Times New Roman"/>
        </w:rPr>
        <w:t xml:space="preserve"> have developed a functional </w:t>
      </w:r>
      <w:proofErr w:type="gramStart"/>
      <w:r w:rsidRPr="00DD39FD">
        <w:rPr>
          <w:rFonts w:ascii="Times New Roman" w:hAnsi="Times New Roman"/>
        </w:rPr>
        <w:t>unit testing</w:t>
      </w:r>
      <w:proofErr w:type="gramEnd"/>
      <w:r w:rsidRPr="00DD39FD">
        <w:rPr>
          <w:rFonts w:ascii="Times New Roman" w:hAnsi="Times New Roman"/>
        </w:rPr>
        <w:t xml:space="preserve"> platform </w:t>
      </w:r>
      <w:r w:rsidR="00566DE8" w:rsidRPr="00DD39FD">
        <w:rPr>
          <w:rFonts w:ascii="Times New Roman" w:hAnsi="Times New Roman"/>
        </w:rPr>
        <w:t>allowing</w:t>
      </w:r>
      <w:r w:rsidRPr="00DD39FD">
        <w:rPr>
          <w:rFonts w:ascii="Times New Roman" w:hAnsi="Times New Roman"/>
        </w:rPr>
        <w:t xml:space="preserve"> direct comparison between the output of functional processes simulated by CLM and the corresponding field observations. In brief, the functional unit testing isolates targeted CLM processes and </w:t>
      </w:r>
      <w:r w:rsidRPr="00DD39FD">
        <w:rPr>
          <w:rFonts w:ascii="Times New Roman" w:hAnsi="Times New Roman"/>
        </w:rPr>
        <w:lastRenderedPageBreak/>
        <w:t xml:space="preserve">functional units (e.g., subroutines) into standalone modules that can be run with specified environmental conditions and parameter values without </w:t>
      </w:r>
      <w:r w:rsidR="00566DE8" w:rsidRPr="00DD39FD">
        <w:rPr>
          <w:rFonts w:ascii="Times New Roman" w:hAnsi="Times New Roman"/>
        </w:rPr>
        <w:t>executing the entire CLM framework</w:t>
      </w:r>
      <w:r w:rsidRPr="00DD39FD">
        <w:rPr>
          <w:rFonts w:ascii="Times New Roman" w:hAnsi="Times New Roman"/>
        </w:rPr>
        <w:t xml:space="preserve">. The platform then provides links with observational data against which the functional unit simulations can be evaluated. Further details can be found in </w:t>
      </w:r>
      <w:r w:rsidRPr="00DD39FD">
        <w:rPr>
          <w:rFonts w:ascii="Times New Roman" w:hAnsi="Times New Roman"/>
          <w:noProof/>
        </w:rPr>
        <w:t xml:space="preserve">Wang et al. </w:t>
      </w:r>
      <w:r w:rsidR="00AB7922" w:rsidRPr="00DD39FD">
        <w:rPr>
          <w:rFonts w:ascii="Times New Roman" w:hAnsi="Times New Roman"/>
          <w:noProof/>
        </w:rPr>
        <w:t>(</w:t>
      </w:r>
      <w:r w:rsidRPr="00DD39FD">
        <w:rPr>
          <w:rFonts w:ascii="Times New Roman" w:hAnsi="Times New Roman"/>
          <w:noProof/>
        </w:rPr>
        <w:t>2014</w:t>
      </w:r>
      <w:r w:rsidR="00AB7922" w:rsidRPr="00DD39FD">
        <w:rPr>
          <w:rFonts w:ascii="Times New Roman" w:hAnsi="Times New Roman"/>
          <w:noProof/>
        </w:rPr>
        <w:t>)</w:t>
      </w:r>
      <w:r w:rsidRPr="00DD39FD">
        <w:rPr>
          <w:rFonts w:ascii="Times New Roman" w:hAnsi="Times New Roman"/>
        </w:rPr>
        <w:t xml:space="preserve">. Here we used the functional </w:t>
      </w:r>
      <w:proofErr w:type="gramStart"/>
      <w:r w:rsidRPr="00DD39FD">
        <w:rPr>
          <w:rFonts w:ascii="Times New Roman" w:hAnsi="Times New Roman"/>
        </w:rPr>
        <w:t>unit testing</w:t>
      </w:r>
      <w:proofErr w:type="gramEnd"/>
      <w:r w:rsidRPr="00DD39FD">
        <w:rPr>
          <w:rFonts w:ascii="Times New Roman" w:hAnsi="Times New Roman"/>
        </w:rPr>
        <w:t xml:space="preserve"> framework to evaluate CLM’s representation of the photosynthetic light response at the scale of the individual leaf against light-response curves obtained by </w:t>
      </w:r>
      <w:r w:rsidRPr="00DD39FD">
        <w:rPr>
          <w:rFonts w:ascii="Times New Roman" w:hAnsi="Times New Roman"/>
          <w:noProof/>
        </w:rPr>
        <w:t xml:space="preserve">Warren et al. </w:t>
      </w:r>
      <w:r w:rsidR="00AB7922" w:rsidRPr="00DD39FD">
        <w:rPr>
          <w:rFonts w:ascii="Times New Roman" w:hAnsi="Times New Roman"/>
          <w:noProof/>
        </w:rPr>
        <w:t>(</w:t>
      </w:r>
      <w:r w:rsidRPr="00DD39FD">
        <w:rPr>
          <w:rFonts w:ascii="Times New Roman" w:hAnsi="Times New Roman"/>
          <w:noProof/>
        </w:rPr>
        <w:t>2012</w:t>
      </w:r>
      <w:r w:rsidR="00AB7922" w:rsidRPr="00DD39FD">
        <w:rPr>
          <w:rFonts w:ascii="Times New Roman" w:hAnsi="Times New Roman"/>
          <w:noProof/>
        </w:rPr>
        <w:t>)</w:t>
      </w:r>
      <w:r w:rsidRPr="00DD39FD">
        <w:rPr>
          <w:rFonts w:ascii="Times New Roman" w:hAnsi="Times New Roman"/>
        </w:rPr>
        <w:t xml:space="preserve"> for foliage in the upp</w:t>
      </w:r>
      <w:r w:rsidR="00175403" w:rsidRPr="00DD39FD">
        <w:rPr>
          <w:rFonts w:ascii="Times New Roman" w:hAnsi="Times New Roman"/>
        </w:rPr>
        <w:t xml:space="preserve">er canopy of trees at the </w:t>
      </w:r>
      <w:proofErr w:type="spellStart"/>
      <w:r w:rsidR="00175403" w:rsidRPr="00DD39FD">
        <w:rPr>
          <w:rFonts w:ascii="Times New Roman" w:hAnsi="Times New Roman"/>
        </w:rPr>
        <w:t>PiTS</w:t>
      </w:r>
      <w:proofErr w:type="spellEnd"/>
      <w:r w:rsidRPr="00DD39FD">
        <w:rPr>
          <w:rFonts w:ascii="Times New Roman" w:hAnsi="Times New Roman"/>
        </w:rPr>
        <w:t xml:space="preserve"> experimental site prior to the shade treatment.</w:t>
      </w:r>
    </w:p>
    <w:p w14:paraId="3BD388E8" w14:textId="77777777" w:rsidR="00B725B3" w:rsidRPr="00DD39FD" w:rsidRDefault="00B725B3" w:rsidP="00891CDC">
      <w:pPr>
        <w:spacing w:line="480" w:lineRule="auto"/>
        <w:jc w:val="both"/>
      </w:pPr>
    </w:p>
    <w:p w14:paraId="150DFD86" w14:textId="77777777" w:rsidR="000A236E" w:rsidRPr="00DD39FD" w:rsidRDefault="000A236E" w:rsidP="000A236E">
      <w:pPr>
        <w:spacing w:line="480" w:lineRule="auto"/>
        <w:jc w:val="both"/>
        <w:rPr>
          <w:rFonts w:ascii="Times New Roman" w:hAnsi="Times New Roman"/>
          <w:b/>
          <w:bCs/>
          <w:sz w:val="28"/>
          <w:szCs w:val="28"/>
        </w:rPr>
      </w:pPr>
      <w:r w:rsidRPr="00DD39FD">
        <w:rPr>
          <w:rFonts w:ascii="Times New Roman" w:hAnsi="Times New Roman"/>
          <w:b/>
          <w:bCs/>
          <w:sz w:val="28"/>
          <w:szCs w:val="28"/>
        </w:rPr>
        <w:t>3</w:t>
      </w:r>
      <w:r>
        <w:rPr>
          <w:rFonts w:ascii="Times New Roman" w:hAnsi="Times New Roman"/>
          <w:b/>
          <w:bCs/>
          <w:sz w:val="28"/>
          <w:szCs w:val="28"/>
        </w:rPr>
        <w:tab/>
      </w:r>
      <w:r w:rsidRPr="00DD39FD">
        <w:rPr>
          <w:rFonts w:ascii="Times New Roman" w:hAnsi="Times New Roman"/>
          <w:b/>
          <w:bCs/>
          <w:sz w:val="28"/>
          <w:szCs w:val="28"/>
        </w:rPr>
        <w:t xml:space="preserve">Results </w:t>
      </w:r>
    </w:p>
    <w:p w14:paraId="283E9139" w14:textId="7FB7192C" w:rsidR="00B725B3" w:rsidRPr="00DD39FD" w:rsidRDefault="00B725B3" w:rsidP="00891CDC">
      <w:pPr>
        <w:spacing w:line="480" w:lineRule="auto"/>
        <w:jc w:val="both"/>
        <w:rPr>
          <w:rFonts w:ascii="Times New Roman" w:hAnsi="Times New Roman"/>
        </w:rPr>
      </w:pPr>
      <w:r w:rsidRPr="00DD39FD">
        <w:rPr>
          <w:rFonts w:ascii="Times New Roman" w:hAnsi="Times New Roman"/>
        </w:rPr>
        <w:t>Mean surface air temperature adjacent to the site decreased from Day -20 to 4</w:t>
      </w:r>
      <w:r w:rsidR="00863C70">
        <w:rPr>
          <w:rFonts w:ascii="Times New Roman" w:hAnsi="Times New Roman"/>
        </w:rPr>
        <w:t xml:space="preserve"> (“negative”</w:t>
      </w:r>
      <w:r w:rsidR="00AC27D4" w:rsidRPr="00DD39FD">
        <w:rPr>
          <w:rFonts w:ascii="Times New Roman" w:hAnsi="Times New Roman"/>
        </w:rPr>
        <w:t xml:space="preserve"> days refer to days prior to the addition of </w:t>
      </w:r>
      <w:r w:rsidR="00AC27D4" w:rsidRPr="00DD39FD">
        <w:rPr>
          <w:rFonts w:ascii="Times New Roman" w:hAnsi="Times New Roman"/>
          <w:vertAlign w:val="superscript"/>
        </w:rPr>
        <w:t>13</w:t>
      </w:r>
      <w:r w:rsidR="00AC27D4" w:rsidRPr="00DD39FD">
        <w:rPr>
          <w:rFonts w:ascii="Times New Roman" w:hAnsi="Times New Roman"/>
        </w:rPr>
        <w:t>CO</w:t>
      </w:r>
      <w:r w:rsidR="00AC27D4" w:rsidRPr="00DD39FD">
        <w:rPr>
          <w:rFonts w:ascii="Times New Roman" w:hAnsi="Times New Roman"/>
          <w:vertAlign w:val="subscript"/>
        </w:rPr>
        <w:t>2</w:t>
      </w:r>
      <w:r w:rsidR="00AC27D4" w:rsidRPr="00DD39FD">
        <w:rPr>
          <w:rFonts w:ascii="Times New Roman" w:hAnsi="Times New Roman"/>
        </w:rPr>
        <w:t xml:space="preserve"> and shading treatments)</w:t>
      </w:r>
      <w:r w:rsidRPr="00DD39FD">
        <w:rPr>
          <w:rFonts w:ascii="Times New Roman" w:hAnsi="Times New Roman"/>
        </w:rPr>
        <w:t>, then recovered somewhat and remained without obvious trend but with variation for the rest of the post-</w:t>
      </w:r>
      <w:r w:rsidR="007903F2" w:rsidRPr="00DD39FD">
        <w:rPr>
          <w:rFonts w:ascii="Times New Roman" w:hAnsi="Times New Roman"/>
        </w:rPr>
        <w:t>labeling</w:t>
      </w:r>
      <w:r w:rsidRPr="00DD39FD">
        <w:rPr>
          <w:rFonts w:ascii="Times New Roman" w:hAnsi="Times New Roman"/>
        </w:rPr>
        <w:t xml:space="preserve"> period (Day 5 to 25) (Fig</w:t>
      </w:r>
      <w:r w:rsidR="003D0D31" w:rsidRPr="00DD39FD">
        <w:rPr>
          <w:rFonts w:ascii="Times New Roman" w:hAnsi="Times New Roman"/>
        </w:rPr>
        <w:t>.</w:t>
      </w:r>
      <w:r w:rsidRPr="00DD39FD">
        <w:rPr>
          <w:rFonts w:ascii="Times New Roman" w:hAnsi="Times New Roman"/>
        </w:rPr>
        <w:t xml:space="preserve"> 2a). Peak </w:t>
      </w:r>
      <w:r w:rsidRPr="00DD39FD">
        <w:rPr>
          <w:rFonts w:ascii="Times New Roman" w:hAnsi="Times New Roman"/>
          <w:vertAlign w:val="superscript"/>
        </w:rPr>
        <w:t>13</w:t>
      </w:r>
      <w:r w:rsidRPr="00DD39FD">
        <w:rPr>
          <w:rFonts w:ascii="Times New Roman" w:hAnsi="Times New Roman"/>
        </w:rPr>
        <w:t>CO</w:t>
      </w:r>
      <w:r w:rsidRPr="00DD39FD">
        <w:rPr>
          <w:rFonts w:ascii="Times New Roman" w:hAnsi="Times New Roman"/>
          <w:vertAlign w:val="subscript"/>
        </w:rPr>
        <w:t>2</w:t>
      </w:r>
      <w:r w:rsidRPr="00DD39FD">
        <w:rPr>
          <w:rFonts w:ascii="Times New Roman" w:hAnsi="Times New Roman"/>
        </w:rPr>
        <w:t xml:space="preserve"> concentration occurred on Day 0 </w:t>
      </w:r>
      <w:r w:rsidR="00D93EEA" w:rsidRPr="00DD39FD">
        <w:rPr>
          <w:rFonts w:ascii="Times New Roman" w:hAnsi="Times New Roman"/>
        </w:rPr>
        <w:t>as a consequence of</w:t>
      </w:r>
      <w:r w:rsidRPr="00DD39FD">
        <w:rPr>
          <w:rFonts w:ascii="Times New Roman" w:hAnsi="Times New Roman"/>
        </w:rPr>
        <w:t xml:space="preserve"> the short-term labeling event (Fig. 2b). The impact of the shading treatments (Day 0 to 25) on shortwave radiation was noticeable (Fig. 2b). </w:t>
      </w:r>
    </w:p>
    <w:p w14:paraId="1348CEF2" w14:textId="0D42D908" w:rsidR="00B725B3" w:rsidRPr="00DD39FD" w:rsidRDefault="003D02FE" w:rsidP="00891CDC">
      <w:pPr>
        <w:spacing w:line="480" w:lineRule="auto"/>
        <w:jc w:val="both"/>
        <w:rPr>
          <w:rFonts w:ascii="Times New Roman" w:hAnsi="Times New Roman"/>
        </w:rPr>
      </w:pPr>
      <w:r>
        <w:rPr>
          <w:rFonts w:ascii="Times New Roman" w:hAnsi="Times New Roman"/>
        </w:rPr>
        <w:t xml:space="preserve">   </w:t>
      </w:r>
      <w:r w:rsidR="00A61952" w:rsidRPr="00DD39FD">
        <w:rPr>
          <w:rFonts w:ascii="Times New Roman" w:hAnsi="Times New Roman"/>
        </w:rPr>
        <w:t xml:space="preserve">The model predicted exponential </w:t>
      </w:r>
      <w:r w:rsidR="00B725B3" w:rsidRPr="00DD39FD">
        <w:rPr>
          <w:rFonts w:ascii="Times New Roman" w:hAnsi="Times New Roman"/>
        </w:rPr>
        <w:t xml:space="preserve">growth in all biomass pools </w:t>
      </w:r>
      <w:del w:id="116" w:author="Jiafu Mao" w:date="2015-09-10T21:30:00Z">
        <w:r w:rsidR="00B725B3" w:rsidRPr="00DD39FD">
          <w:rPr>
            <w:rFonts w:ascii="Times New Roman" w:hAnsi="Times New Roman"/>
          </w:rPr>
          <w:delText xml:space="preserve">was observed </w:delText>
        </w:r>
      </w:del>
      <w:r w:rsidR="00B725B3" w:rsidRPr="00DD39FD">
        <w:rPr>
          <w:rFonts w:ascii="Times New Roman" w:hAnsi="Times New Roman"/>
        </w:rPr>
        <w:t>during the 8 years</w:t>
      </w:r>
      <w:r w:rsidR="00656980">
        <w:rPr>
          <w:rFonts w:ascii="Times New Roman" w:hAnsi="Times New Roman"/>
        </w:rPr>
        <w:t xml:space="preserve"> </w:t>
      </w:r>
      <w:del w:id="117" w:author="Jiafu Mao" w:date="2015-09-10T21:30:00Z">
        <w:r w:rsidR="003D2B7E" w:rsidRPr="00DD39FD">
          <w:rPr>
            <w:rFonts w:ascii="Times New Roman" w:hAnsi="Times New Roman"/>
          </w:rPr>
          <w:delText>pre-treatment</w:delText>
        </w:r>
      </w:del>
      <w:ins w:id="118" w:author="Jiafu Mao" w:date="2015-09-10T21:30:00Z">
        <w:r w:rsidR="00656980">
          <w:rPr>
            <w:rFonts w:ascii="Times New Roman" w:hAnsi="Times New Roman"/>
          </w:rPr>
          <w:t>pre</w:t>
        </w:r>
        <w:r w:rsidR="003D2B7E" w:rsidRPr="00DD39FD">
          <w:rPr>
            <w:rFonts w:ascii="Times New Roman" w:hAnsi="Times New Roman"/>
          </w:rPr>
          <w:t>treatment</w:t>
        </w:r>
      </w:ins>
      <w:r w:rsidR="00B725B3" w:rsidRPr="00DD39FD">
        <w:rPr>
          <w:rFonts w:ascii="Times New Roman" w:hAnsi="Times New Roman"/>
        </w:rPr>
        <w:t>, with perhaps some slowing in the final year</w:t>
      </w:r>
      <w:r w:rsidR="0046793C" w:rsidRPr="00DD39FD">
        <w:rPr>
          <w:rFonts w:ascii="Times New Roman" w:hAnsi="Times New Roman"/>
        </w:rPr>
        <w:t xml:space="preserve"> (</w:t>
      </w:r>
      <w:r w:rsidR="003D0D31" w:rsidRPr="00DD39FD">
        <w:rPr>
          <w:rFonts w:ascii="Times New Roman" w:hAnsi="Times New Roman"/>
        </w:rPr>
        <w:t>Fig.</w:t>
      </w:r>
      <w:r w:rsidR="0046793C" w:rsidRPr="00DD39FD">
        <w:rPr>
          <w:rFonts w:ascii="Times New Roman" w:hAnsi="Times New Roman"/>
        </w:rPr>
        <w:t xml:space="preserve"> 3a)</w:t>
      </w:r>
      <w:r w:rsidR="00B725B3" w:rsidRPr="00DD39FD">
        <w:rPr>
          <w:rFonts w:ascii="Times New Roman" w:hAnsi="Times New Roman"/>
        </w:rPr>
        <w:t xml:space="preserve">. Compared to the </w:t>
      </w:r>
      <w:del w:id="119" w:author="Jiafu Mao" w:date="2015-09-10T21:30:00Z">
        <w:r w:rsidR="00B725B3" w:rsidRPr="00DD39FD">
          <w:rPr>
            <w:rFonts w:ascii="Times New Roman" w:hAnsi="Times New Roman"/>
          </w:rPr>
          <w:delText xml:space="preserve">standard </w:delText>
        </w:r>
      </w:del>
      <w:r w:rsidR="00B725B3" w:rsidRPr="00DD39FD">
        <w:rPr>
          <w:rFonts w:ascii="Times New Roman" w:hAnsi="Times New Roman"/>
        </w:rPr>
        <w:t>CLM results</w:t>
      </w:r>
      <w:ins w:id="120" w:author="Jiafu Mao" w:date="2015-09-10T21:30:00Z">
        <w:r w:rsidR="007E6D3D">
          <w:rPr>
            <w:rFonts w:ascii="Times New Roman" w:hAnsi="Times New Roman"/>
          </w:rPr>
          <w:t xml:space="preserve"> with standard parameters</w:t>
        </w:r>
      </w:ins>
      <w:r w:rsidR="00B725B3" w:rsidRPr="00DD39FD">
        <w:rPr>
          <w:rFonts w:ascii="Times New Roman" w:hAnsi="Times New Roman"/>
        </w:rPr>
        <w:t>, C stocks of the simulation with optimized parameters were lower and closer to observation-based estimates of leaf, stem</w:t>
      </w:r>
      <w:del w:id="121" w:author="Jiafu Mao" w:date="2015-09-10T21:30:00Z">
        <w:r w:rsidR="00B725B3" w:rsidRPr="00DD39FD">
          <w:rPr>
            <w:rFonts w:ascii="Times New Roman" w:hAnsi="Times New Roman"/>
          </w:rPr>
          <w:delText>, root</w:delText>
        </w:r>
      </w:del>
      <w:r w:rsidR="00B725B3" w:rsidRPr="00DD39FD">
        <w:rPr>
          <w:rFonts w:ascii="Times New Roman" w:hAnsi="Times New Roman"/>
        </w:rPr>
        <w:t xml:space="preserve"> </w:t>
      </w:r>
      <w:r w:rsidR="00D93429">
        <w:rPr>
          <w:rFonts w:ascii="Times New Roman" w:hAnsi="Times New Roman"/>
        </w:rPr>
        <w:t xml:space="preserve">and </w:t>
      </w:r>
      <w:del w:id="122" w:author="Jiafu Mao" w:date="2015-09-10T21:30:00Z">
        <w:r w:rsidR="00B725B3" w:rsidRPr="00DD39FD">
          <w:rPr>
            <w:rFonts w:ascii="Times New Roman" w:hAnsi="Times New Roman"/>
          </w:rPr>
          <w:delText>total aboveground</w:delText>
        </w:r>
      </w:del>
      <w:ins w:id="123" w:author="Jiafu Mao" w:date="2015-09-10T21:30:00Z">
        <w:r w:rsidR="00D93429">
          <w:rPr>
            <w:rFonts w:ascii="Times New Roman" w:hAnsi="Times New Roman"/>
          </w:rPr>
          <w:t>root</w:t>
        </w:r>
      </w:ins>
      <w:r w:rsidR="00B725B3" w:rsidRPr="00DD39FD">
        <w:rPr>
          <w:rFonts w:ascii="Times New Roman" w:hAnsi="Times New Roman"/>
        </w:rPr>
        <w:t xml:space="preserve"> biomass </w:t>
      </w:r>
      <w:r w:rsidR="00AB7922" w:rsidRPr="00DD39FD">
        <w:rPr>
          <w:rFonts w:ascii="Times New Roman" w:hAnsi="Times New Roman"/>
          <w:noProof/>
        </w:rPr>
        <w:t>(</w:t>
      </w:r>
      <w:r w:rsidR="00C16711" w:rsidRPr="00DD39FD">
        <w:rPr>
          <w:rFonts w:ascii="Times New Roman" w:hAnsi="Times New Roman"/>
          <w:noProof/>
        </w:rPr>
        <w:t>Baldwin</w:t>
      </w:r>
      <w:r w:rsidR="00C16711">
        <w:rPr>
          <w:rFonts w:ascii="Times New Roman" w:hAnsi="Times New Roman"/>
          <w:noProof/>
        </w:rPr>
        <w:t xml:space="preserve"> and Feduccia</w:t>
      </w:r>
      <w:r w:rsidR="00C16711" w:rsidRPr="00DD39FD">
        <w:rPr>
          <w:rFonts w:ascii="Times New Roman" w:hAnsi="Times New Roman"/>
          <w:noProof/>
        </w:rPr>
        <w:t>, 1987</w:t>
      </w:r>
      <w:r w:rsidR="00B725B3" w:rsidRPr="00DD39FD">
        <w:rPr>
          <w:rFonts w:ascii="Times New Roman" w:hAnsi="Times New Roman"/>
          <w:noProof/>
        </w:rPr>
        <w:t>; Naidu et al., 1998; Vanlear et al., 1986</w:t>
      </w:r>
      <w:r w:rsidR="00AB7922" w:rsidRPr="00DD39FD">
        <w:rPr>
          <w:rFonts w:ascii="Times New Roman" w:hAnsi="Times New Roman"/>
          <w:noProof/>
        </w:rPr>
        <w:t>)</w:t>
      </w:r>
      <w:r w:rsidR="00B725B3" w:rsidRPr="00DD39FD">
        <w:rPr>
          <w:rFonts w:ascii="Times New Roman" w:hAnsi="Times New Roman"/>
        </w:rPr>
        <w:t>. Before parameter optimization, the photosynthesis module of CLM overestimated observed net assimilation</w:t>
      </w:r>
      <w:r w:rsidR="00DC3D1D" w:rsidRPr="00DD39FD">
        <w:rPr>
          <w:rFonts w:ascii="Times New Roman" w:hAnsi="Times New Roman"/>
        </w:rPr>
        <w:t xml:space="preserve"> at the leaf level</w:t>
      </w:r>
      <w:r w:rsidR="005355A6" w:rsidRPr="00DD39FD">
        <w:rPr>
          <w:rFonts w:ascii="Times New Roman" w:hAnsi="Times New Roman"/>
        </w:rPr>
        <w:t xml:space="preserve"> under moderate and high PAR conditions</w:t>
      </w:r>
      <w:r w:rsidR="00B725B3" w:rsidRPr="00DD39FD">
        <w:rPr>
          <w:rFonts w:ascii="Times New Roman" w:hAnsi="Times New Roman"/>
        </w:rPr>
        <w:t xml:space="preserve">, which is </w:t>
      </w:r>
      <w:r w:rsidR="00B725B3" w:rsidRPr="00DD39FD">
        <w:rPr>
          <w:rFonts w:ascii="Times New Roman" w:hAnsi="Times New Roman"/>
        </w:rPr>
        <w:lastRenderedPageBreak/>
        <w:t xml:space="preserve">consistent with the biomass being too high in that simulation. With optimization, assimilation was reduced, especially at PAR greater than approximately </w:t>
      </w:r>
      <w:proofErr w:type="gramStart"/>
      <w:r w:rsidR="00B725B3" w:rsidRPr="00DD39FD">
        <w:rPr>
          <w:rFonts w:ascii="Times New Roman" w:hAnsi="Times New Roman"/>
        </w:rPr>
        <w:t xml:space="preserve">250 </w:t>
      </w:r>
      <w:r w:rsidR="00B725B3" w:rsidRPr="00DD39FD">
        <w:rPr>
          <w:rFonts w:ascii="Times New Roman" w:hAnsi="Times New Roman" w:cs="Times New Roman"/>
        </w:rPr>
        <w:t>µ</w:t>
      </w:r>
      <w:proofErr w:type="spellStart"/>
      <w:proofErr w:type="gramEnd"/>
      <w:r w:rsidR="00B725B3" w:rsidRPr="00DD39FD">
        <w:rPr>
          <w:rFonts w:ascii="Times New Roman" w:hAnsi="Times New Roman" w:cs="Times New Roman"/>
        </w:rPr>
        <w:t>mol</w:t>
      </w:r>
      <w:proofErr w:type="spellEnd"/>
      <w:r w:rsidR="00B725B3" w:rsidRPr="00DD39FD">
        <w:rPr>
          <w:rFonts w:ascii="Times New Roman" w:hAnsi="Times New Roman" w:cs="Times New Roman"/>
        </w:rPr>
        <w:t xml:space="preserve"> m</w:t>
      </w:r>
      <w:r w:rsidR="00B725B3" w:rsidRPr="00DD39FD">
        <w:rPr>
          <w:rFonts w:ascii="Times New Roman" w:hAnsi="Times New Roman" w:cs="Times New Roman"/>
          <w:vertAlign w:val="superscript"/>
        </w:rPr>
        <w:t>-2</w:t>
      </w:r>
      <w:r w:rsidR="00B725B3" w:rsidRPr="00DD39FD">
        <w:rPr>
          <w:rFonts w:ascii="Times New Roman" w:hAnsi="Times New Roman" w:cs="Times New Roman"/>
        </w:rPr>
        <w:t xml:space="preserve"> s</w:t>
      </w:r>
      <w:r w:rsidR="00B725B3" w:rsidRPr="00DD39FD">
        <w:rPr>
          <w:rFonts w:ascii="Times New Roman" w:hAnsi="Times New Roman" w:cs="Times New Roman"/>
          <w:vertAlign w:val="superscript"/>
        </w:rPr>
        <w:t>-1</w:t>
      </w:r>
      <w:r w:rsidR="00B725B3" w:rsidRPr="00DD39FD">
        <w:rPr>
          <w:rFonts w:ascii="Times New Roman" w:hAnsi="Times New Roman" w:cs="Times New Roman"/>
        </w:rPr>
        <w:t xml:space="preserve"> (Fig. 3b). Optimization substantially improved agreement with observations at higher PAR, albeit with some loss of agreement at light levels below approximately </w:t>
      </w:r>
      <w:proofErr w:type="gramStart"/>
      <w:r w:rsidR="00B725B3" w:rsidRPr="00DD39FD">
        <w:rPr>
          <w:rFonts w:ascii="Times New Roman" w:hAnsi="Times New Roman"/>
        </w:rPr>
        <w:t xml:space="preserve">200 </w:t>
      </w:r>
      <w:r w:rsidR="00B725B3" w:rsidRPr="00DD39FD">
        <w:rPr>
          <w:rFonts w:ascii="Times New Roman" w:hAnsi="Times New Roman" w:cs="Times New Roman"/>
        </w:rPr>
        <w:t>µ</w:t>
      </w:r>
      <w:proofErr w:type="spellStart"/>
      <w:proofErr w:type="gramEnd"/>
      <w:r w:rsidR="00B725B3" w:rsidRPr="00DD39FD">
        <w:rPr>
          <w:rFonts w:ascii="Times New Roman" w:hAnsi="Times New Roman" w:cs="Times New Roman"/>
        </w:rPr>
        <w:t>mol</w:t>
      </w:r>
      <w:proofErr w:type="spellEnd"/>
      <w:r w:rsidR="00B725B3" w:rsidRPr="00DD39FD">
        <w:rPr>
          <w:rFonts w:ascii="Times New Roman" w:hAnsi="Times New Roman" w:cs="Times New Roman"/>
        </w:rPr>
        <w:t xml:space="preserve"> m</w:t>
      </w:r>
      <w:r w:rsidR="00B725B3" w:rsidRPr="00DD39FD">
        <w:rPr>
          <w:rFonts w:ascii="Times New Roman" w:hAnsi="Times New Roman" w:cs="Times New Roman"/>
          <w:vertAlign w:val="superscript"/>
        </w:rPr>
        <w:t>-2</w:t>
      </w:r>
      <w:r w:rsidR="00B725B3" w:rsidRPr="00DD39FD">
        <w:rPr>
          <w:rFonts w:ascii="Times New Roman" w:hAnsi="Times New Roman" w:cs="Times New Roman"/>
        </w:rPr>
        <w:t xml:space="preserve"> s</w:t>
      </w:r>
      <w:r w:rsidR="00B725B3" w:rsidRPr="00DD39FD">
        <w:rPr>
          <w:rFonts w:ascii="Times New Roman" w:hAnsi="Times New Roman" w:cs="Times New Roman"/>
          <w:vertAlign w:val="superscript"/>
        </w:rPr>
        <w:t>-1</w:t>
      </w:r>
      <w:r w:rsidR="00B725B3" w:rsidRPr="00DD39FD">
        <w:rPr>
          <w:rFonts w:ascii="Times New Roman" w:hAnsi="Times New Roman" w:cs="Times New Roman"/>
        </w:rPr>
        <w:t xml:space="preserve"> (PRE_OPT simulations, Fig. 3b). Overall, the CLM-simulated light-response curve using the PRE_OPT parameterization was in better agreement with the observed light-response curve. It should be noted that the improvement was realized with parameters optimized against stand-level observations (Section 2.2.2) and not the leaf-level observations of photosynthesis, which served as an independent validation of the optimized model. </w:t>
      </w:r>
      <w:del w:id="124" w:author="Jiafu Mao" w:date="2015-09-10T21:30:00Z">
        <w:r w:rsidR="00B725B3" w:rsidRPr="00DD39FD">
          <w:rPr>
            <w:rFonts w:ascii="Times New Roman" w:hAnsi="Times New Roman"/>
          </w:rPr>
          <w:delText>The persistently larger difference between simulat</w:delText>
        </w:r>
        <w:r w:rsidR="00BD689B" w:rsidRPr="00DD39FD">
          <w:rPr>
            <w:rFonts w:ascii="Times New Roman" w:hAnsi="Times New Roman"/>
          </w:rPr>
          <w:delText>ed</w:delText>
        </w:r>
        <w:r w:rsidR="00B725B3" w:rsidRPr="00DD39FD">
          <w:rPr>
            <w:rFonts w:ascii="Times New Roman" w:hAnsi="Times New Roman"/>
          </w:rPr>
          <w:delText xml:space="preserve"> and observ</w:delText>
        </w:r>
        <w:r w:rsidR="00BD689B" w:rsidRPr="00DD39FD">
          <w:rPr>
            <w:rFonts w:ascii="Times New Roman" w:hAnsi="Times New Roman"/>
          </w:rPr>
          <w:delText>ed</w:delText>
        </w:r>
        <w:r w:rsidR="00B725B3" w:rsidRPr="00DD39FD">
          <w:rPr>
            <w:rFonts w:ascii="Times New Roman" w:hAnsi="Times New Roman"/>
          </w:rPr>
          <w:delText xml:space="preserve"> </w:delText>
        </w:r>
        <w:r w:rsidR="00BD689B" w:rsidRPr="00DD39FD">
          <w:rPr>
            <w:rFonts w:ascii="Times New Roman" w:hAnsi="Times New Roman"/>
          </w:rPr>
          <w:delText xml:space="preserve">assimilation </w:delText>
        </w:r>
        <w:r w:rsidR="00B725B3" w:rsidRPr="00DD39FD">
          <w:rPr>
            <w:rFonts w:ascii="Times New Roman" w:hAnsi="Times New Roman"/>
          </w:rPr>
          <w:delText>at PAR of approximately 500</w:delText>
        </w:r>
        <w:r w:rsidR="00B725B3" w:rsidRPr="00DD39FD">
          <w:rPr>
            <w:rFonts w:ascii="Times New Roman" w:hAnsi="Times New Roman" w:cs="Times New Roman"/>
          </w:rPr>
          <w:delText xml:space="preserve"> µmol m</w:delText>
        </w:r>
        <w:r w:rsidR="00B725B3" w:rsidRPr="00DD39FD">
          <w:rPr>
            <w:rFonts w:ascii="Times New Roman" w:hAnsi="Times New Roman" w:cs="Times New Roman"/>
            <w:vertAlign w:val="superscript"/>
          </w:rPr>
          <w:delText>-2</w:delText>
        </w:r>
        <w:r w:rsidR="00B725B3" w:rsidRPr="00DD39FD">
          <w:rPr>
            <w:rFonts w:ascii="Times New Roman" w:hAnsi="Times New Roman" w:cs="Times New Roman"/>
          </w:rPr>
          <w:delText xml:space="preserve"> s</w:delText>
        </w:r>
        <w:r w:rsidR="00B725B3" w:rsidRPr="00DD39FD">
          <w:rPr>
            <w:rFonts w:ascii="Times New Roman" w:hAnsi="Times New Roman" w:cs="Times New Roman"/>
            <w:vertAlign w:val="superscript"/>
          </w:rPr>
          <w:delText>-1</w:delText>
        </w:r>
        <w:r w:rsidR="00B725B3" w:rsidRPr="00DD39FD">
          <w:rPr>
            <w:rFonts w:ascii="Times New Roman" w:hAnsi="Times New Roman" w:cs="Times New Roman"/>
          </w:rPr>
          <w:delText xml:space="preserve"> is a consequence of the assumption in CLM4 of carboxylation being limited by a single factor (i.e, the calculation of the limiting carboxylation rate as the absolute minimum value of the </w:delText>
        </w:r>
        <w:r w:rsidR="00256E46" w:rsidRPr="00DD39FD">
          <w:rPr>
            <w:rFonts w:ascii="Times New Roman" w:hAnsi="Times New Roman" w:cs="Times New Roman"/>
          </w:rPr>
          <w:delText>Ru</w:delText>
        </w:r>
        <w:r w:rsidR="00256E46">
          <w:rPr>
            <w:rFonts w:ascii="Times New Roman" w:hAnsi="Times New Roman" w:cs="Times New Roman"/>
          </w:rPr>
          <w:delText>BisCO</w:delText>
        </w:r>
        <w:r w:rsidR="00B725B3" w:rsidRPr="00DD39FD">
          <w:rPr>
            <w:rFonts w:ascii="Times New Roman" w:hAnsi="Times New Roman" w:cs="Times New Roman"/>
          </w:rPr>
          <w:delText xml:space="preserve">-, RuBP regeneration- and TPU-limited rates of carboxylation) </w:delText>
        </w:r>
        <w:r w:rsidR="00AB7922" w:rsidRPr="00DD39FD">
          <w:rPr>
            <w:rFonts w:ascii="Times New Roman" w:hAnsi="Times New Roman" w:cs="Times New Roman"/>
          </w:rPr>
          <w:delText>(</w:delText>
        </w:r>
        <w:r w:rsidR="00B725B3" w:rsidRPr="00DD39FD">
          <w:rPr>
            <w:rFonts w:ascii="Times New Roman" w:hAnsi="Times New Roman" w:cs="Times New Roman"/>
          </w:rPr>
          <w:delText>Harley and Sharkey</w:delText>
        </w:r>
        <w:r w:rsidR="00277497" w:rsidRPr="00DD39FD">
          <w:rPr>
            <w:rFonts w:ascii="Times New Roman" w:hAnsi="Times New Roman" w:cs="Times New Roman"/>
          </w:rPr>
          <w:delText>, 1991</w:delText>
        </w:r>
        <w:r w:rsidR="00AB7922" w:rsidRPr="00DD39FD">
          <w:rPr>
            <w:rFonts w:ascii="Times New Roman" w:hAnsi="Times New Roman" w:cs="Times New Roman"/>
          </w:rPr>
          <w:delText>)</w:delText>
        </w:r>
        <w:r w:rsidR="00B725B3" w:rsidRPr="00DD39FD">
          <w:rPr>
            <w:rFonts w:ascii="Times New Roman" w:hAnsi="Times New Roman" w:cs="Times New Roman"/>
          </w:rPr>
          <w:delText xml:space="preserve">. Assuming co-limitation between the individually limited rates of carboxylation, a smoother transition between limiting factors and an improved fit with observations at the transition point of approximately </w:delText>
        </w:r>
        <w:r w:rsidR="00B725B3" w:rsidRPr="00DD39FD">
          <w:rPr>
            <w:rFonts w:ascii="Times New Roman" w:hAnsi="Times New Roman"/>
          </w:rPr>
          <w:delText>500</w:delText>
        </w:r>
        <w:r w:rsidR="00B725B3" w:rsidRPr="00DD39FD">
          <w:rPr>
            <w:rFonts w:ascii="Times New Roman" w:hAnsi="Times New Roman" w:cs="Times New Roman"/>
          </w:rPr>
          <w:delText xml:space="preserve"> µmol m</w:delText>
        </w:r>
        <w:r w:rsidR="00B725B3" w:rsidRPr="00DD39FD">
          <w:rPr>
            <w:rFonts w:ascii="Times New Roman" w:hAnsi="Times New Roman" w:cs="Times New Roman"/>
            <w:vertAlign w:val="superscript"/>
          </w:rPr>
          <w:delText>-2</w:delText>
        </w:r>
        <w:r w:rsidR="00B725B3" w:rsidRPr="00DD39FD">
          <w:rPr>
            <w:rFonts w:ascii="Times New Roman" w:hAnsi="Times New Roman" w:cs="Times New Roman"/>
          </w:rPr>
          <w:delText xml:space="preserve"> s</w:delText>
        </w:r>
        <w:r w:rsidR="00B725B3" w:rsidRPr="00DD39FD">
          <w:rPr>
            <w:rFonts w:ascii="Times New Roman" w:hAnsi="Times New Roman" w:cs="Times New Roman"/>
            <w:vertAlign w:val="superscript"/>
          </w:rPr>
          <w:delText>-1</w:delText>
        </w:r>
        <w:r w:rsidR="00B725B3" w:rsidRPr="00DD39FD">
          <w:rPr>
            <w:rFonts w:ascii="Times New Roman" w:hAnsi="Times New Roman" w:cs="Times New Roman"/>
          </w:rPr>
          <w:delText xml:space="preserve"> can be obtained by solving for the minimum carboxylation rate using coupled quadratics as in </w:delText>
        </w:r>
        <w:r w:rsidR="00B725B3" w:rsidRPr="00DD39FD">
          <w:rPr>
            <w:rFonts w:ascii="Times New Roman" w:hAnsi="Times New Roman" w:cs="Times New Roman"/>
            <w:noProof/>
          </w:rPr>
          <w:delText xml:space="preserve">Collatz et al. </w:delText>
        </w:r>
        <w:r w:rsidR="00AB7922" w:rsidRPr="00DD39FD">
          <w:rPr>
            <w:rFonts w:ascii="Times New Roman" w:hAnsi="Times New Roman" w:cs="Times New Roman"/>
            <w:noProof/>
          </w:rPr>
          <w:delText>(</w:delText>
        </w:r>
        <w:r w:rsidR="00B725B3" w:rsidRPr="00DD39FD">
          <w:rPr>
            <w:rFonts w:ascii="Times New Roman" w:hAnsi="Times New Roman" w:cs="Times"/>
          </w:rPr>
          <w:delText>1991</w:delText>
        </w:r>
        <w:r w:rsidR="00AB7922" w:rsidRPr="00DD39FD">
          <w:rPr>
            <w:rFonts w:ascii="Times New Roman" w:hAnsi="Times New Roman" w:cs="Times"/>
          </w:rPr>
          <w:delText>)</w:delText>
        </w:r>
        <w:r w:rsidR="00B725B3" w:rsidRPr="00DD39FD">
          <w:rPr>
            <w:rFonts w:ascii="Times New Roman" w:hAnsi="Times New Roman" w:cs="Times"/>
          </w:rPr>
          <w:delText>.</w:delText>
        </w:r>
      </w:del>
    </w:p>
    <w:p w14:paraId="60AC82AC" w14:textId="4F2CDC59" w:rsidR="00B725B3" w:rsidRPr="00DD39FD" w:rsidRDefault="003D02FE" w:rsidP="00BD7650">
      <w:pPr>
        <w:widowControl w:val="0"/>
        <w:autoSpaceDE w:val="0"/>
        <w:autoSpaceDN w:val="0"/>
        <w:adjustRightInd w:val="0"/>
        <w:spacing w:line="480" w:lineRule="auto"/>
        <w:jc w:val="both"/>
        <w:rPr>
          <w:rFonts w:ascii="Times New Roman" w:hAnsi="Times New Roman"/>
        </w:rPr>
      </w:pPr>
      <w:r>
        <w:rPr>
          <w:rFonts w:ascii="Times New Roman" w:hAnsi="Times New Roman" w:cs="Times"/>
        </w:rPr>
        <w:t xml:space="preserve">   </w:t>
      </w:r>
      <w:r w:rsidR="003D2E1A" w:rsidRPr="00DD39FD">
        <w:rPr>
          <w:rFonts w:ascii="Times New Roman" w:hAnsi="Times New Roman" w:cs="Times"/>
        </w:rPr>
        <w:t>Using param</w:t>
      </w:r>
      <w:r w:rsidR="00656980">
        <w:rPr>
          <w:rFonts w:ascii="Times New Roman" w:hAnsi="Times New Roman" w:cs="Times"/>
        </w:rPr>
        <w:t xml:space="preserve">eters optimized against the </w:t>
      </w:r>
      <w:del w:id="125" w:author="Jiafu Mao" w:date="2015-09-10T21:30:00Z">
        <w:r w:rsidR="003D2E1A" w:rsidRPr="00DD39FD">
          <w:rPr>
            <w:rFonts w:ascii="Times New Roman" w:hAnsi="Times New Roman" w:cs="Times"/>
          </w:rPr>
          <w:delText>pre-treatment</w:delText>
        </w:r>
      </w:del>
      <w:ins w:id="126" w:author="Jiafu Mao" w:date="2015-09-10T21:30:00Z">
        <w:r w:rsidR="00656980">
          <w:rPr>
            <w:rFonts w:ascii="Times New Roman" w:hAnsi="Times New Roman" w:cs="Times"/>
          </w:rPr>
          <w:t>pre</w:t>
        </w:r>
        <w:r w:rsidR="003D2E1A" w:rsidRPr="00DD39FD">
          <w:rPr>
            <w:rFonts w:ascii="Times New Roman" w:hAnsi="Times New Roman" w:cs="Times"/>
          </w:rPr>
          <w:t>treatment</w:t>
        </w:r>
      </w:ins>
      <w:r w:rsidR="003D2E1A" w:rsidRPr="00DD39FD">
        <w:rPr>
          <w:rFonts w:ascii="Times New Roman" w:hAnsi="Times New Roman" w:cs="Times"/>
        </w:rPr>
        <w:t xml:space="preserve"> data, soil temperature</w:t>
      </w:r>
      <w:r w:rsidR="00BD689B" w:rsidRPr="00DD39FD">
        <w:rPr>
          <w:rFonts w:ascii="Times New Roman" w:hAnsi="Times New Roman" w:cs="Times"/>
        </w:rPr>
        <w:t xml:space="preserve"> predicted by CLM</w:t>
      </w:r>
      <w:r w:rsidR="003D2E1A" w:rsidRPr="00DD39FD">
        <w:rPr>
          <w:rFonts w:ascii="Times New Roman" w:hAnsi="Times New Roman" w:cs="Times"/>
        </w:rPr>
        <w:t xml:space="preserve"> at 0-5 cm depth</w:t>
      </w:r>
      <w:r w:rsidR="00BD689B" w:rsidRPr="00DD39FD">
        <w:rPr>
          <w:rFonts w:ascii="Times New Roman" w:hAnsi="Times New Roman" w:cs="Times"/>
        </w:rPr>
        <w:t xml:space="preserve"> had</w:t>
      </w:r>
      <w:r w:rsidR="003D2E1A" w:rsidRPr="00DD39FD">
        <w:rPr>
          <w:rFonts w:ascii="Times New Roman" w:hAnsi="Times New Roman" w:cs="Times"/>
        </w:rPr>
        <w:t xml:space="preserve"> a consistent overestimation bias of 1-2 </w:t>
      </w:r>
      <w:r w:rsidR="003D2E1A" w:rsidRPr="00DD39FD">
        <w:rPr>
          <w:rFonts w:ascii="Times New Roman" w:hAnsi="Times New Roman" w:cs="Times New Roman"/>
        </w:rPr>
        <w:t>°</w:t>
      </w:r>
      <w:r w:rsidR="003D2E1A" w:rsidRPr="00DD39FD">
        <w:rPr>
          <w:rFonts w:ascii="Times New Roman" w:hAnsi="Times New Roman" w:cs="Times"/>
        </w:rPr>
        <w:t xml:space="preserve">C, but the model </w:t>
      </w:r>
      <w:r w:rsidR="000A36B7" w:rsidRPr="00DD39FD">
        <w:rPr>
          <w:rFonts w:ascii="Times New Roman" w:hAnsi="Times New Roman" w:cs="Times"/>
        </w:rPr>
        <w:t>closely reproduced the daily variation and decreasing tendency in surface s</w:t>
      </w:r>
      <w:r w:rsidR="00656980">
        <w:rPr>
          <w:rFonts w:ascii="Times New Roman" w:hAnsi="Times New Roman" w:cs="Times"/>
        </w:rPr>
        <w:t xml:space="preserve">oil temperature in both the </w:t>
      </w:r>
      <w:del w:id="127" w:author="Jiafu Mao" w:date="2015-09-10T21:30:00Z">
        <w:r w:rsidR="000A36B7" w:rsidRPr="00DD39FD">
          <w:rPr>
            <w:rFonts w:ascii="Times New Roman" w:hAnsi="Times New Roman" w:cs="Times"/>
          </w:rPr>
          <w:delText>pre-treatment</w:delText>
        </w:r>
      </w:del>
      <w:ins w:id="128" w:author="Jiafu Mao" w:date="2015-09-10T21:30:00Z">
        <w:r w:rsidR="00656980">
          <w:rPr>
            <w:rFonts w:ascii="Times New Roman" w:hAnsi="Times New Roman" w:cs="Times"/>
          </w:rPr>
          <w:t>pre</w:t>
        </w:r>
        <w:r w:rsidR="000A36B7" w:rsidRPr="00DD39FD">
          <w:rPr>
            <w:rFonts w:ascii="Times New Roman" w:hAnsi="Times New Roman" w:cs="Times"/>
          </w:rPr>
          <w:t>treatment</w:t>
        </w:r>
      </w:ins>
      <w:r w:rsidR="000A36B7" w:rsidRPr="00DD39FD">
        <w:rPr>
          <w:rFonts w:ascii="Times New Roman" w:hAnsi="Times New Roman" w:cs="Times"/>
        </w:rPr>
        <w:t xml:space="preserve"> and post-treatme</w:t>
      </w:r>
      <w:r w:rsidR="00477D09" w:rsidRPr="00DD39FD">
        <w:rPr>
          <w:rFonts w:ascii="Times New Roman" w:hAnsi="Times New Roman" w:cs="Times"/>
        </w:rPr>
        <w:t>nt period</w:t>
      </w:r>
      <w:r w:rsidR="003D2E1A" w:rsidRPr="00DD39FD">
        <w:rPr>
          <w:rFonts w:ascii="Times New Roman" w:hAnsi="Times New Roman" w:cs="Times"/>
        </w:rPr>
        <w:t>s</w:t>
      </w:r>
      <w:r w:rsidR="00477D09" w:rsidRPr="00DD39FD">
        <w:rPr>
          <w:rFonts w:ascii="Times New Roman" w:hAnsi="Times New Roman" w:cs="Times"/>
        </w:rPr>
        <w:t xml:space="preserve"> </w:t>
      </w:r>
      <w:r w:rsidR="000A36B7" w:rsidRPr="00DD39FD">
        <w:rPr>
          <w:rFonts w:ascii="Times New Roman" w:hAnsi="Times New Roman" w:cs="Times"/>
        </w:rPr>
        <w:t>(Fig. 4a)</w:t>
      </w:r>
      <w:r w:rsidR="00B725B3" w:rsidRPr="00DD39FD">
        <w:rPr>
          <w:rFonts w:ascii="Times New Roman" w:hAnsi="Times New Roman" w:cs="Times"/>
        </w:rPr>
        <w:t xml:space="preserve">. </w:t>
      </w:r>
      <w:r w:rsidR="00B725B3" w:rsidRPr="00DD39FD">
        <w:rPr>
          <w:rFonts w:ascii="Times New Roman" w:hAnsi="Times New Roman"/>
        </w:rPr>
        <w:t xml:space="preserve">No clear influence of shading treatments on this soil state variable was seen in either the observational data or model simulations. Substantial variability in observed soil moisture </w:t>
      </w:r>
      <w:r w:rsidR="002352ED" w:rsidRPr="00DD39FD">
        <w:rPr>
          <w:rFonts w:ascii="Times New Roman" w:hAnsi="Times New Roman"/>
        </w:rPr>
        <w:t xml:space="preserve">(integrated for 15-95 cm depth) </w:t>
      </w:r>
      <w:r w:rsidR="00B725B3" w:rsidRPr="00DD39FD">
        <w:rPr>
          <w:rFonts w:ascii="Times New Roman" w:hAnsi="Times New Roman"/>
        </w:rPr>
        <w:t xml:space="preserve">was found among </w:t>
      </w:r>
      <w:r w:rsidR="003D2E1A" w:rsidRPr="00DD39FD">
        <w:rPr>
          <w:rFonts w:ascii="Times New Roman" w:hAnsi="Times New Roman"/>
        </w:rPr>
        <w:t xml:space="preserve">samples taken near different </w:t>
      </w:r>
      <w:r w:rsidR="00B725B3" w:rsidRPr="00DD39FD">
        <w:rPr>
          <w:rFonts w:ascii="Times New Roman" w:hAnsi="Times New Roman"/>
        </w:rPr>
        <w:t xml:space="preserve">trees under the same shading treatment (Fig. 4b). </w:t>
      </w:r>
      <w:r w:rsidR="009C0FB1" w:rsidRPr="00DD39FD">
        <w:rPr>
          <w:rFonts w:ascii="Times New Roman" w:hAnsi="Times New Roman"/>
        </w:rPr>
        <w:t>O</w:t>
      </w:r>
      <w:r w:rsidR="00B725B3" w:rsidRPr="00DD39FD">
        <w:rPr>
          <w:rFonts w:ascii="Times New Roman" w:hAnsi="Times New Roman"/>
        </w:rPr>
        <w:t>bserved LS soil water was lower than that of the HS soil water</w:t>
      </w:r>
      <w:r w:rsidR="009C0FB1" w:rsidRPr="00DD39FD">
        <w:rPr>
          <w:rFonts w:ascii="Times New Roman" w:hAnsi="Times New Roman"/>
        </w:rPr>
        <w:t xml:space="preserve"> at the start of the treatment period</w:t>
      </w:r>
      <w:r w:rsidR="00B725B3" w:rsidRPr="00DD39FD">
        <w:rPr>
          <w:rFonts w:ascii="Times New Roman" w:hAnsi="Times New Roman"/>
        </w:rPr>
        <w:t xml:space="preserve">, probably because of local differences in soil properties and </w:t>
      </w:r>
      <w:r w:rsidR="0069021E" w:rsidRPr="00DD39FD">
        <w:rPr>
          <w:rFonts w:ascii="Times New Roman" w:hAnsi="Times New Roman"/>
        </w:rPr>
        <w:t xml:space="preserve">pretreatment </w:t>
      </w:r>
      <w:r w:rsidR="00B725B3" w:rsidRPr="00DD39FD">
        <w:rPr>
          <w:rFonts w:ascii="Times New Roman" w:hAnsi="Times New Roman"/>
        </w:rPr>
        <w:t xml:space="preserve">evapotranspiration. The difference between </w:t>
      </w:r>
      <w:r w:rsidR="00AC6723" w:rsidRPr="00DD39FD">
        <w:rPr>
          <w:rFonts w:ascii="Times New Roman" w:hAnsi="Times New Roman"/>
        </w:rPr>
        <w:t>observed</w:t>
      </w:r>
      <w:r w:rsidR="00B725B3" w:rsidRPr="00DD39FD">
        <w:rPr>
          <w:rFonts w:ascii="Times New Roman" w:hAnsi="Times New Roman"/>
        </w:rPr>
        <w:t xml:space="preserve"> LS and HS soil water content increased during the treatment period</w:t>
      </w:r>
      <w:r w:rsidR="009C0FB1" w:rsidRPr="00DD39FD">
        <w:rPr>
          <w:rFonts w:ascii="Times New Roman" w:hAnsi="Times New Roman"/>
        </w:rPr>
        <w:t>,</w:t>
      </w:r>
      <w:r w:rsidR="00B725B3" w:rsidRPr="00DD39FD">
        <w:rPr>
          <w:rFonts w:ascii="Times New Roman" w:hAnsi="Times New Roman"/>
        </w:rPr>
        <w:t xml:space="preserve"> </w:t>
      </w:r>
      <w:r w:rsidR="009C0FB1" w:rsidRPr="00DD39FD">
        <w:rPr>
          <w:rFonts w:ascii="Times New Roman" w:hAnsi="Times New Roman"/>
        </w:rPr>
        <w:t>suggesting</w:t>
      </w:r>
      <w:r w:rsidR="00B725B3" w:rsidRPr="00DD39FD">
        <w:rPr>
          <w:rFonts w:ascii="Times New Roman" w:hAnsi="Times New Roman"/>
        </w:rPr>
        <w:t xml:space="preserve"> reduced evapotranspiration in the HS plots, as supported by observations of slightly reduced </w:t>
      </w:r>
      <w:r w:rsidR="00D64C88" w:rsidRPr="00DD39FD">
        <w:rPr>
          <w:rFonts w:ascii="Times New Roman" w:hAnsi="Times New Roman"/>
        </w:rPr>
        <w:t xml:space="preserve">transpiration </w:t>
      </w:r>
      <w:r w:rsidR="00B725B3" w:rsidRPr="00DD39FD">
        <w:rPr>
          <w:rFonts w:ascii="Times New Roman" w:hAnsi="Times New Roman"/>
        </w:rPr>
        <w:t xml:space="preserve">under HS relative to that under LS (Fig. 4c). Following </w:t>
      </w:r>
      <w:r w:rsidR="00B725B3" w:rsidRPr="00DD39FD">
        <w:rPr>
          <w:rFonts w:ascii="Times New Roman" w:hAnsi="Times New Roman"/>
        </w:rPr>
        <w:lastRenderedPageBreak/>
        <w:t>precipitation events on Days 7, 10</w:t>
      </w:r>
      <w:r w:rsidR="000004F1" w:rsidRPr="00DD39FD">
        <w:rPr>
          <w:rFonts w:ascii="Times New Roman" w:hAnsi="Times New Roman"/>
        </w:rPr>
        <w:t>,</w:t>
      </w:r>
      <w:r w:rsidR="00B725B3" w:rsidRPr="00DD39FD">
        <w:rPr>
          <w:rFonts w:ascii="Times New Roman" w:hAnsi="Times New Roman"/>
        </w:rPr>
        <w:t xml:space="preserve"> and 15, both observed and simulated soil water content </w:t>
      </w:r>
      <w:r w:rsidR="00BD689B" w:rsidRPr="00DD39FD">
        <w:rPr>
          <w:rFonts w:ascii="Times New Roman" w:hAnsi="Times New Roman"/>
        </w:rPr>
        <w:t>increased</w:t>
      </w:r>
      <w:r w:rsidR="00B725B3" w:rsidRPr="00DD39FD">
        <w:rPr>
          <w:rFonts w:ascii="Times New Roman" w:hAnsi="Times New Roman"/>
        </w:rPr>
        <w:t xml:space="preserve"> (compare Fig. 2</w:t>
      </w:r>
      <w:r w:rsidR="009706E5" w:rsidRPr="00DD39FD">
        <w:rPr>
          <w:rFonts w:ascii="Times New Roman" w:hAnsi="Times New Roman"/>
        </w:rPr>
        <w:t xml:space="preserve">a, </w:t>
      </w:r>
      <w:r w:rsidR="00B725B3" w:rsidRPr="00DD39FD">
        <w:rPr>
          <w:rFonts w:ascii="Times New Roman" w:hAnsi="Times New Roman"/>
        </w:rPr>
        <w:t xml:space="preserve">4b). CLM </w:t>
      </w:r>
      <w:r w:rsidR="00B725B3" w:rsidRPr="00DD39FD">
        <w:rPr>
          <w:rFonts w:ascii="Times New Roman" w:hAnsi="Times New Roman" w:cs="Times"/>
        </w:rPr>
        <w:t xml:space="preserve">systematically </w:t>
      </w:r>
      <w:r w:rsidR="00B725B3" w:rsidRPr="00DD39FD">
        <w:rPr>
          <w:rFonts w:ascii="Times New Roman" w:hAnsi="Times New Roman"/>
        </w:rPr>
        <w:t>overestimated the magnitude of soil water content</w:t>
      </w:r>
      <w:r w:rsidR="002352ED" w:rsidRPr="00DD39FD">
        <w:rPr>
          <w:rFonts w:ascii="Times New Roman" w:hAnsi="Times New Roman"/>
        </w:rPr>
        <w:t xml:space="preserve"> by 6-8% (units are volume % of water in soil</w:t>
      </w:r>
      <w:del w:id="129" w:author="Jiafu Mao" w:date="2015-09-10T21:30:00Z">
        <w:r w:rsidR="002352ED" w:rsidRPr="00DD39FD">
          <w:rPr>
            <w:rFonts w:ascii="Times New Roman" w:hAnsi="Times New Roman"/>
          </w:rPr>
          <w:delText>)</w:delText>
        </w:r>
        <w:r w:rsidR="00B725B3" w:rsidRPr="00DD39FD">
          <w:rPr>
            <w:rFonts w:ascii="Times New Roman" w:hAnsi="Times New Roman"/>
          </w:rPr>
          <w:delText xml:space="preserve">. </w:delText>
        </w:r>
        <w:r w:rsidR="00B3478A" w:rsidRPr="00DD39FD">
          <w:rPr>
            <w:rFonts w:ascii="Times New Roman" w:hAnsi="Times New Roman"/>
          </w:rPr>
          <w:delText xml:space="preserve">While CLM </w:delText>
        </w:r>
        <w:r w:rsidR="009C0FB1" w:rsidRPr="00DD39FD">
          <w:rPr>
            <w:rFonts w:ascii="Times New Roman" w:hAnsi="Times New Roman"/>
          </w:rPr>
          <w:delText xml:space="preserve">did </w:delText>
        </w:r>
        <w:r w:rsidR="00B3478A" w:rsidRPr="00DD39FD">
          <w:rPr>
            <w:rFonts w:ascii="Times New Roman" w:hAnsi="Times New Roman"/>
          </w:rPr>
          <w:delText>not capture the initial difference between mean observed HS and LS soil moisture, the model</w:delText>
        </w:r>
      </w:del>
      <w:ins w:id="130" w:author="Jiafu Mao" w:date="2015-09-10T21:30:00Z">
        <w:r w:rsidR="002352ED" w:rsidRPr="00DD39FD">
          <w:rPr>
            <w:rFonts w:ascii="Times New Roman" w:hAnsi="Times New Roman"/>
          </w:rPr>
          <w:t>)</w:t>
        </w:r>
        <w:r w:rsidR="001E1D9E">
          <w:rPr>
            <w:rFonts w:ascii="Times New Roman" w:hAnsi="Times New Roman"/>
          </w:rPr>
          <w:t>,</w:t>
        </w:r>
        <w:r w:rsidR="00A77556">
          <w:rPr>
            <w:rFonts w:ascii="Times New Roman" w:hAnsi="Times New Roman"/>
          </w:rPr>
          <w:t xml:space="preserve"> but it</w:t>
        </w:r>
      </w:ins>
      <w:r w:rsidR="00AB31AC" w:rsidRPr="00DD39FD">
        <w:rPr>
          <w:rFonts w:ascii="Times New Roman" w:hAnsi="Times New Roman"/>
        </w:rPr>
        <w:t xml:space="preserve"> </w:t>
      </w:r>
      <w:r w:rsidR="00B3478A" w:rsidRPr="00DD39FD">
        <w:rPr>
          <w:rFonts w:ascii="Times New Roman" w:hAnsi="Times New Roman"/>
        </w:rPr>
        <w:t>capture</w:t>
      </w:r>
      <w:r w:rsidR="009C0FB1" w:rsidRPr="00DD39FD">
        <w:rPr>
          <w:rFonts w:ascii="Times New Roman" w:hAnsi="Times New Roman"/>
        </w:rPr>
        <w:t>d</w:t>
      </w:r>
      <w:r w:rsidR="00B3478A" w:rsidRPr="00DD39FD">
        <w:rPr>
          <w:rFonts w:ascii="Times New Roman" w:hAnsi="Times New Roman"/>
        </w:rPr>
        <w:t xml:space="preserve"> the reduction in LS soil water during the treatment period compared to the HS </w:t>
      </w:r>
      <w:r w:rsidR="00BD689B" w:rsidRPr="00DD39FD">
        <w:rPr>
          <w:rFonts w:ascii="Times New Roman" w:hAnsi="Times New Roman"/>
        </w:rPr>
        <w:t>treatment</w:t>
      </w:r>
      <w:r w:rsidR="00B3478A" w:rsidRPr="00DD39FD">
        <w:rPr>
          <w:rFonts w:ascii="Times New Roman" w:hAnsi="Times New Roman"/>
        </w:rPr>
        <w:t>.</w:t>
      </w:r>
      <w:r w:rsidR="001C2BCF" w:rsidRPr="00DD39FD">
        <w:rPr>
          <w:rFonts w:ascii="Times New Roman" w:hAnsi="Times New Roman"/>
        </w:rPr>
        <w:t xml:space="preserve"> </w:t>
      </w:r>
      <w:r w:rsidR="00BD7650" w:rsidRPr="00DD39FD">
        <w:rPr>
          <w:rFonts w:ascii="Times New Roman" w:hAnsi="Times New Roman"/>
        </w:rPr>
        <w:t xml:space="preserve">Before the implementation of shade treatments, the trees assigned to HS were observed to have higher </w:t>
      </w:r>
      <w:r w:rsidR="00D64C88" w:rsidRPr="00DD39FD">
        <w:rPr>
          <w:rFonts w:ascii="Times New Roman" w:hAnsi="Times New Roman"/>
        </w:rPr>
        <w:t>transpiration</w:t>
      </w:r>
      <w:r w:rsidR="00BD7650" w:rsidRPr="00DD39FD">
        <w:rPr>
          <w:rFonts w:ascii="Times New Roman" w:hAnsi="Times New Roman"/>
        </w:rPr>
        <w:t xml:space="preserve"> than the LS trees (Fig. 4c), likely a consequence of the higher biomass and leaf area of the HS trees </w:t>
      </w:r>
      <w:r w:rsidR="00AB7922" w:rsidRPr="00DD39FD">
        <w:rPr>
          <w:rFonts w:ascii="Times New Roman" w:hAnsi="Times New Roman"/>
          <w:noProof/>
        </w:rPr>
        <w:t>(</w:t>
      </w:r>
      <w:r w:rsidR="00BD7650" w:rsidRPr="00DD39FD">
        <w:rPr>
          <w:rFonts w:ascii="Times New Roman" w:hAnsi="Times New Roman"/>
          <w:noProof/>
        </w:rPr>
        <w:t>Warren et al., 2012</w:t>
      </w:r>
      <w:r w:rsidR="00AB7922" w:rsidRPr="00DD39FD">
        <w:rPr>
          <w:rFonts w:ascii="Times New Roman" w:hAnsi="Times New Roman"/>
          <w:noProof/>
        </w:rPr>
        <w:t>)</w:t>
      </w:r>
      <w:r w:rsidR="0048325B" w:rsidRPr="00DD39FD">
        <w:rPr>
          <w:rFonts w:ascii="Times New Roman" w:hAnsi="Times New Roman"/>
          <w:noProof/>
        </w:rPr>
        <w:t xml:space="preserve"> and perhaps also higher soil water content (Fig</w:t>
      </w:r>
      <w:r w:rsidR="006A13A5" w:rsidRPr="00DD39FD">
        <w:rPr>
          <w:rFonts w:ascii="Times New Roman" w:hAnsi="Times New Roman"/>
          <w:noProof/>
        </w:rPr>
        <w:t>.</w:t>
      </w:r>
      <w:r w:rsidR="0048325B" w:rsidRPr="00DD39FD">
        <w:rPr>
          <w:rFonts w:ascii="Times New Roman" w:hAnsi="Times New Roman"/>
          <w:noProof/>
        </w:rPr>
        <w:t xml:space="preserve"> 4b)</w:t>
      </w:r>
      <w:r w:rsidR="00BD7650" w:rsidRPr="00DD39FD">
        <w:rPr>
          <w:rFonts w:ascii="Times New Roman" w:hAnsi="Times New Roman"/>
        </w:rPr>
        <w:t>.</w:t>
      </w:r>
      <w:r w:rsidR="00B725B3" w:rsidRPr="00DD39FD">
        <w:rPr>
          <w:rFonts w:ascii="Times New Roman" w:hAnsi="Times New Roman"/>
        </w:rPr>
        <w:t xml:space="preserve"> </w:t>
      </w:r>
      <w:r w:rsidR="005D44C1" w:rsidRPr="00DD39FD">
        <w:rPr>
          <w:rFonts w:ascii="Times New Roman" w:hAnsi="Times New Roman"/>
        </w:rPr>
        <w:t>W</w:t>
      </w:r>
      <w:r w:rsidR="00B725B3" w:rsidRPr="00DD39FD">
        <w:rPr>
          <w:rFonts w:ascii="Times New Roman" w:hAnsi="Times New Roman"/>
        </w:rPr>
        <w:t xml:space="preserve">e used the pretreatment </w:t>
      </w:r>
      <w:r w:rsidR="00D64C88" w:rsidRPr="00DD39FD">
        <w:rPr>
          <w:rFonts w:ascii="Times New Roman" w:hAnsi="Times New Roman"/>
        </w:rPr>
        <w:t xml:space="preserve">transpiration </w:t>
      </w:r>
      <w:r w:rsidR="00B725B3" w:rsidRPr="00DD39FD">
        <w:rPr>
          <w:rFonts w:ascii="Times New Roman" w:hAnsi="Times New Roman"/>
        </w:rPr>
        <w:t xml:space="preserve">data to calibrate CLM, </w:t>
      </w:r>
      <w:r w:rsidR="005D44C1" w:rsidRPr="00DD39FD">
        <w:rPr>
          <w:rFonts w:ascii="Times New Roman" w:hAnsi="Times New Roman"/>
        </w:rPr>
        <w:t xml:space="preserve">and </w:t>
      </w:r>
      <w:r w:rsidR="00B725B3" w:rsidRPr="00DD39FD">
        <w:rPr>
          <w:rFonts w:ascii="Times New Roman" w:hAnsi="Times New Roman"/>
        </w:rPr>
        <w:t>the model simulate</w:t>
      </w:r>
      <w:r w:rsidR="005F0D10" w:rsidRPr="00DD39FD">
        <w:rPr>
          <w:rFonts w:ascii="Times New Roman" w:hAnsi="Times New Roman"/>
        </w:rPr>
        <w:t>d</w:t>
      </w:r>
      <w:r w:rsidR="00B725B3" w:rsidRPr="00DD39FD">
        <w:rPr>
          <w:rFonts w:ascii="Times New Roman" w:hAnsi="Times New Roman"/>
        </w:rPr>
        <w:t xml:space="preserve"> the pretreatment observations well in terms of both magnitude and temporal variations (Fig. 4c). After the treatment initiation, decreased </w:t>
      </w:r>
      <w:r w:rsidR="00D64C88" w:rsidRPr="00DD39FD">
        <w:rPr>
          <w:rFonts w:ascii="Times New Roman" w:hAnsi="Times New Roman"/>
        </w:rPr>
        <w:t xml:space="preserve">transpiration </w:t>
      </w:r>
      <w:r w:rsidR="00B725B3" w:rsidRPr="00DD39FD">
        <w:rPr>
          <w:rFonts w:ascii="Times New Roman" w:hAnsi="Times New Roman"/>
        </w:rPr>
        <w:t>was seen in both observations and model simulations for the HS and LS trees. For the LS case, CLM capture</w:t>
      </w:r>
      <w:r w:rsidR="005F0D10" w:rsidRPr="00DD39FD">
        <w:rPr>
          <w:rFonts w:ascii="Times New Roman" w:hAnsi="Times New Roman"/>
        </w:rPr>
        <w:t>d</w:t>
      </w:r>
      <w:r w:rsidR="00B725B3" w:rsidRPr="00DD39FD">
        <w:rPr>
          <w:rFonts w:ascii="Times New Roman" w:hAnsi="Times New Roman"/>
        </w:rPr>
        <w:t xml:space="preserve"> the observed </w:t>
      </w:r>
      <w:r w:rsidR="00D64C88" w:rsidRPr="00DD39FD">
        <w:rPr>
          <w:rFonts w:ascii="Times New Roman" w:hAnsi="Times New Roman"/>
        </w:rPr>
        <w:t>transpiration</w:t>
      </w:r>
      <w:r w:rsidR="00B725B3" w:rsidRPr="00DD39FD">
        <w:rPr>
          <w:rFonts w:ascii="Times New Roman" w:hAnsi="Times New Roman"/>
        </w:rPr>
        <w:t xml:space="preserve"> well. However in the HS case, CLM predict</w:t>
      </w:r>
      <w:r w:rsidR="005F0D10" w:rsidRPr="00DD39FD">
        <w:rPr>
          <w:rFonts w:ascii="Times New Roman" w:hAnsi="Times New Roman"/>
        </w:rPr>
        <w:t>ed</w:t>
      </w:r>
      <w:r w:rsidR="00B725B3" w:rsidRPr="00DD39FD">
        <w:rPr>
          <w:rFonts w:ascii="Times New Roman" w:hAnsi="Times New Roman"/>
        </w:rPr>
        <w:t xml:space="preserve"> a sharp reduction in </w:t>
      </w:r>
      <w:r w:rsidR="00D64C88" w:rsidRPr="00DD39FD">
        <w:rPr>
          <w:rFonts w:ascii="Times New Roman" w:hAnsi="Times New Roman"/>
        </w:rPr>
        <w:t>transpiration</w:t>
      </w:r>
      <w:r w:rsidR="00B725B3" w:rsidRPr="00DD39FD">
        <w:rPr>
          <w:rFonts w:ascii="Times New Roman" w:hAnsi="Times New Roman"/>
        </w:rPr>
        <w:t xml:space="preserve">, whereas the observations differ relatively little from the LS case. </w:t>
      </w:r>
      <w:r w:rsidR="006A6C98" w:rsidRPr="00DD39FD">
        <w:rPr>
          <w:rFonts w:ascii="Times New Roman" w:hAnsi="Times New Roman"/>
        </w:rPr>
        <w:t xml:space="preserve">To </w:t>
      </w:r>
      <w:r w:rsidR="00AE3D25" w:rsidRPr="00DD39FD">
        <w:rPr>
          <w:rFonts w:ascii="Times New Roman" w:hAnsi="Times New Roman"/>
        </w:rPr>
        <w:t>investigate this difference further</w:t>
      </w:r>
      <w:r w:rsidR="006A6C98" w:rsidRPr="00DD39FD">
        <w:rPr>
          <w:rFonts w:ascii="Times New Roman" w:hAnsi="Times New Roman"/>
        </w:rPr>
        <w:t xml:space="preserve">, we performed a second optimization for the Ball-Berry </w:t>
      </w:r>
      <w:proofErr w:type="spellStart"/>
      <w:r w:rsidR="006A6C98" w:rsidRPr="00DD39FD">
        <w:rPr>
          <w:rFonts w:ascii="Times New Roman" w:hAnsi="Times New Roman"/>
        </w:rPr>
        <w:t>stomatal</w:t>
      </w:r>
      <w:proofErr w:type="spellEnd"/>
      <w:r w:rsidR="006A6C98" w:rsidRPr="00DD39FD">
        <w:rPr>
          <w:rFonts w:ascii="Times New Roman" w:hAnsi="Times New Roman"/>
        </w:rPr>
        <w:t xml:space="preserve"> conductance slope and intercept terms (HS_MB).</w:t>
      </w:r>
      <w:r w:rsidR="00B725B3" w:rsidRPr="00DD39FD">
        <w:rPr>
          <w:rFonts w:ascii="Times New Roman" w:hAnsi="Times New Roman"/>
        </w:rPr>
        <w:t xml:space="preserve"> However, despite increasing these parameters to near the maximum acceptable values (</w:t>
      </w:r>
      <w:r w:rsidR="00CF1E35" w:rsidRPr="00DD39FD">
        <w:rPr>
          <w:rFonts w:ascii="Times New Roman" w:hAnsi="Times New Roman"/>
        </w:rPr>
        <w:t>Table 1</w:t>
      </w:r>
      <w:r w:rsidR="00B725B3" w:rsidRPr="00DD39FD">
        <w:rPr>
          <w:rFonts w:ascii="Times New Roman" w:hAnsi="Times New Roman"/>
        </w:rPr>
        <w:t xml:space="preserve">), the HS_MB optimization </w:t>
      </w:r>
      <w:del w:id="131" w:author="Jiafu Mao" w:date="2015-09-10T21:30:00Z">
        <w:r w:rsidR="00B725B3" w:rsidRPr="00DD39FD">
          <w:rPr>
            <w:rFonts w:ascii="Times New Roman" w:hAnsi="Times New Roman"/>
          </w:rPr>
          <w:delText>fails</w:delText>
        </w:r>
      </w:del>
      <w:ins w:id="132" w:author="Jiafu Mao" w:date="2015-09-10T21:30:00Z">
        <w:r w:rsidR="00B725B3" w:rsidRPr="00DD39FD">
          <w:rPr>
            <w:rFonts w:ascii="Times New Roman" w:hAnsi="Times New Roman"/>
          </w:rPr>
          <w:t>fail</w:t>
        </w:r>
        <w:r w:rsidR="00FC0EAD">
          <w:rPr>
            <w:rFonts w:ascii="Times New Roman" w:hAnsi="Times New Roman"/>
          </w:rPr>
          <w:t>ed</w:t>
        </w:r>
      </w:ins>
      <w:r w:rsidR="00B725B3" w:rsidRPr="00DD39FD">
        <w:rPr>
          <w:rFonts w:ascii="Times New Roman" w:hAnsi="Times New Roman"/>
        </w:rPr>
        <w:t xml:space="preserve"> to </w:t>
      </w:r>
      <w:del w:id="133" w:author="Jiafu Mao" w:date="2015-09-10T21:30:00Z">
        <w:r w:rsidR="00B725B3" w:rsidRPr="00DD39FD">
          <w:rPr>
            <w:rFonts w:ascii="Times New Roman" w:hAnsi="Times New Roman"/>
          </w:rPr>
          <w:delText>capture</w:delText>
        </w:r>
      </w:del>
      <w:ins w:id="134" w:author="Jiafu Mao" w:date="2015-09-10T21:30:00Z">
        <w:r w:rsidR="00FC0EAD">
          <w:rPr>
            <w:rFonts w:ascii="Times New Roman" w:hAnsi="Times New Roman"/>
          </w:rPr>
          <w:t>reproduce</w:t>
        </w:r>
      </w:ins>
      <w:r w:rsidR="00FC0EAD" w:rsidRPr="00DD39FD">
        <w:rPr>
          <w:rFonts w:ascii="Times New Roman" w:hAnsi="Times New Roman"/>
        </w:rPr>
        <w:t xml:space="preserve"> </w:t>
      </w:r>
      <w:r w:rsidR="00B725B3" w:rsidRPr="00DD39FD">
        <w:rPr>
          <w:rFonts w:ascii="Times New Roman" w:hAnsi="Times New Roman"/>
        </w:rPr>
        <w:t xml:space="preserve">the </w:t>
      </w:r>
      <w:r w:rsidR="005F0D10" w:rsidRPr="00DD39FD">
        <w:rPr>
          <w:rFonts w:ascii="Times New Roman" w:hAnsi="Times New Roman"/>
        </w:rPr>
        <w:t xml:space="preserve">measured </w:t>
      </w:r>
      <w:r w:rsidR="00FE2ECF" w:rsidRPr="00DD39FD">
        <w:rPr>
          <w:rFonts w:ascii="Times New Roman" w:hAnsi="Times New Roman"/>
        </w:rPr>
        <w:t>transpiration</w:t>
      </w:r>
      <w:r w:rsidR="005F0D10" w:rsidRPr="00DD39FD">
        <w:rPr>
          <w:rFonts w:ascii="Times New Roman" w:hAnsi="Times New Roman"/>
        </w:rPr>
        <w:t>.</w:t>
      </w:r>
      <w:r w:rsidR="00B725B3" w:rsidRPr="00DD39FD">
        <w:rPr>
          <w:rFonts w:ascii="Times New Roman" w:hAnsi="Times New Roman"/>
        </w:rPr>
        <w:t xml:space="preserve"> </w:t>
      </w:r>
    </w:p>
    <w:p w14:paraId="551DF320" w14:textId="5E84C035" w:rsidR="00B725B3" w:rsidRPr="00B830CE" w:rsidRDefault="003D02FE" w:rsidP="00891CDC">
      <w:pPr>
        <w:widowControl w:val="0"/>
        <w:autoSpaceDE w:val="0"/>
        <w:autoSpaceDN w:val="0"/>
        <w:adjustRightInd w:val="0"/>
        <w:spacing w:line="480" w:lineRule="auto"/>
        <w:jc w:val="both"/>
        <w:rPr>
          <w:rFonts w:ascii="Times New Roman" w:hAnsi="Times New Roman"/>
        </w:rPr>
      </w:pPr>
      <w:r>
        <w:rPr>
          <w:rFonts w:ascii="Times New Roman" w:hAnsi="Times New Roman" w:cs="Times New Roman"/>
        </w:rPr>
        <w:t xml:space="preserve">   </w:t>
      </w:r>
      <w:r w:rsidR="00B725B3" w:rsidRPr="00DD39FD">
        <w:rPr>
          <w:rFonts w:ascii="Times New Roman" w:hAnsi="Times New Roman" w:cs="Times New Roman"/>
        </w:rPr>
        <w:t>In contrast with the continued increase of stem</w:t>
      </w:r>
      <w:r w:rsidR="00B725B3" w:rsidRPr="00DD39FD">
        <w:rPr>
          <w:rFonts w:ascii="Times New Roman" w:hAnsi="Times New Roman"/>
        </w:rPr>
        <w:t xml:space="preserve"> carbon in the observed LS trees, the stem carbon of the observed HS trees declined over the shading treatment period (Fig. 5a). The model captured that basic difference in the observed response of stem carbon to HS and LS, but overestimated the rate of change under LS and simulated an essential halt in growth under HS rather than the observed decline in growth. The shorter-term (3-5 </w:t>
      </w:r>
      <w:r w:rsidR="00B725B3" w:rsidRPr="00DD39FD">
        <w:rPr>
          <w:rFonts w:ascii="Times New Roman" w:hAnsi="Times New Roman"/>
        </w:rPr>
        <w:lastRenderedPageBreak/>
        <w:t xml:space="preserve">day) variation in stem carbon </w:t>
      </w:r>
      <w:r w:rsidR="00262D16" w:rsidRPr="00DD39FD">
        <w:rPr>
          <w:rFonts w:ascii="Times New Roman" w:hAnsi="Times New Roman"/>
        </w:rPr>
        <w:t xml:space="preserve">(based on diameter change) </w:t>
      </w:r>
      <w:r w:rsidR="00B725B3" w:rsidRPr="00DD39FD">
        <w:rPr>
          <w:rFonts w:ascii="Times New Roman" w:hAnsi="Times New Roman"/>
        </w:rPr>
        <w:t xml:space="preserve">under shading (Fig. 5a) we attribute </w:t>
      </w:r>
      <w:r w:rsidR="003F41C7" w:rsidRPr="00DD39FD">
        <w:rPr>
          <w:rFonts w:ascii="Times New Roman" w:hAnsi="Times New Roman"/>
        </w:rPr>
        <w:t xml:space="preserve">primarily </w:t>
      </w:r>
      <w:r w:rsidR="00B725B3" w:rsidRPr="00DD39FD">
        <w:rPr>
          <w:rFonts w:ascii="Times New Roman" w:hAnsi="Times New Roman"/>
        </w:rPr>
        <w:t>to precipitation events and changing soil moisture (Fig. 2a and Fig. 4b)</w:t>
      </w:r>
      <w:r w:rsidR="003F41C7" w:rsidRPr="00DD39FD">
        <w:rPr>
          <w:rFonts w:ascii="Times New Roman" w:hAnsi="Times New Roman"/>
        </w:rPr>
        <w:t xml:space="preserve">, and the accompanying swelling and shrinkage of stem diameter, which translates through the </w:t>
      </w:r>
      <w:proofErr w:type="spellStart"/>
      <w:r w:rsidR="003F41C7" w:rsidRPr="00DD39FD">
        <w:rPr>
          <w:rFonts w:ascii="Times New Roman" w:hAnsi="Times New Roman"/>
        </w:rPr>
        <w:t>allometric</w:t>
      </w:r>
      <w:proofErr w:type="spellEnd"/>
      <w:r w:rsidR="003F41C7" w:rsidRPr="00DD39FD">
        <w:rPr>
          <w:rFonts w:ascii="Times New Roman" w:hAnsi="Times New Roman"/>
        </w:rPr>
        <w:t xml:space="preserve"> functions to apparent changes in stem </w:t>
      </w:r>
      <w:r w:rsidR="003F41C7" w:rsidRPr="00EC34C9">
        <w:rPr>
          <w:rFonts w:ascii="Times New Roman" w:hAnsi="Times New Roman"/>
        </w:rPr>
        <w:t>biomass</w:t>
      </w:r>
      <w:r w:rsidR="00B725B3" w:rsidRPr="00DF37C2">
        <w:rPr>
          <w:rFonts w:ascii="Times New Roman" w:hAnsi="Times New Roman"/>
        </w:rPr>
        <w:t>.</w:t>
      </w:r>
      <w:r w:rsidR="003C48F9" w:rsidRPr="00DF37C2">
        <w:rPr>
          <w:rFonts w:ascii="Times New Roman" w:hAnsi="Times New Roman"/>
        </w:rPr>
        <w:t xml:space="preserve"> </w:t>
      </w:r>
      <w:moveToRangeStart w:id="135" w:author="Jiafu Mao" w:date="2015-09-10T21:30:00Z" w:name="move303539961"/>
      <w:moveTo w:id="136" w:author="Jiafu Mao" w:date="2015-09-10T21:30:00Z">
        <w:r w:rsidR="00695026" w:rsidRPr="00DF37C2">
          <w:rPr>
            <w:rFonts w:ascii="Times New Roman" w:hAnsi="Times New Roman"/>
          </w:rPr>
          <w:t>The model displayed almost no short-term variability i</w:t>
        </w:r>
        <w:r w:rsidR="00695026" w:rsidRPr="00B830CE">
          <w:rPr>
            <w:rFonts w:ascii="Times New Roman" w:hAnsi="Times New Roman"/>
          </w:rPr>
          <w:t>n stem carbon</w:t>
        </w:r>
        <w:r w:rsidR="00B20E7D" w:rsidRPr="00B830CE">
          <w:rPr>
            <w:rFonts w:ascii="Times New Roman" w:hAnsi="Times New Roman"/>
          </w:rPr>
          <w:t xml:space="preserve"> - </w:t>
        </w:r>
        <w:r w:rsidR="00695026" w:rsidRPr="00B830CE">
          <w:rPr>
            <w:rFonts w:ascii="Times New Roman" w:hAnsi="Times New Roman"/>
          </w:rPr>
          <w:t xml:space="preserve">the model does not represent stem swelling and shrinking with water status. </w:t>
        </w:r>
      </w:moveTo>
    </w:p>
    <w:moveToRangeEnd w:id="135"/>
    <w:p w14:paraId="43307799" w14:textId="77777777" w:rsidR="00B725B3" w:rsidRPr="00B830CE" w:rsidRDefault="006B311D" w:rsidP="00891CDC">
      <w:pPr>
        <w:widowControl w:val="0"/>
        <w:autoSpaceDE w:val="0"/>
        <w:autoSpaceDN w:val="0"/>
        <w:adjustRightInd w:val="0"/>
        <w:spacing w:line="480" w:lineRule="auto"/>
        <w:jc w:val="both"/>
        <w:rPr>
          <w:rFonts w:ascii="Times New Roman" w:hAnsi="Times New Roman"/>
        </w:rPr>
      </w:pPr>
      <w:ins w:id="137" w:author="Jiafu Mao" w:date="2015-09-10T21:30:00Z">
        <w:r>
          <w:rPr>
            <w:rFonts w:ascii="Times New Roman" w:hAnsi="Times New Roman"/>
          </w:rPr>
          <w:t xml:space="preserve"> </w:t>
        </w:r>
      </w:ins>
      <w:moveFromRangeStart w:id="138" w:author="Jiafu Mao" w:date="2015-09-10T21:30:00Z" w:name="move303539962"/>
      <w:moveFrom w:id="139" w:author="Jiafu Mao" w:date="2015-09-10T21:30:00Z">
        <w:r w:rsidR="00DF37C2" w:rsidRPr="00DF37C2">
          <w:rPr>
            <w:rFonts w:ascii="Times New Roman" w:hAnsi="Times New Roman"/>
          </w:rPr>
          <w:t>Stem diameter can shrink or swell based on changes in stem xylem water content, bark water content, and cambial growth, and is dependent on xylem water potential, vapor pressure deficit, C availability, non-structural carbohydrate concentrations, and C allocation (</w:t>
        </w:r>
        <w:r w:rsidR="00DF37C2" w:rsidRPr="00DF37C2">
          <w:rPr>
            <w:rFonts w:ascii="Times New Roman" w:hAnsi="Times New Roman"/>
            <w:noProof/>
          </w:rPr>
          <w:t>Vandegehuchte et al., 2014</w:t>
        </w:r>
        <w:r w:rsidR="00DF37C2" w:rsidRPr="00DF37C2">
          <w:rPr>
            <w:rFonts w:ascii="Times New Roman" w:hAnsi="Times New Roman"/>
          </w:rPr>
          <w:t xml:space="preserve">). C allocation to stem growth is revealed by a step-wise increase in stem diameter that occurs in response to favorable conditions, and that is maintained under less favorable conditions. The LS treatment clearly displayed the step-wise increases in stem diameter, while the HS treatment displayed a reduction in stem diameter. The shrinking stem diameter of HS trees indicates a decline in xylem and phloem water content likely linked to phloem sugar concentration. The HS treatment certainly reduced foliar C uptake and C available for phloem loading and allocation to cambial growth </w:t>
        </w:r>
        <w:r w:rsidR="00DF37C2" w:rsidRPr="00DF37C2">
          <w:rPr>
            <w:rFonts w:ascii="Times New Roman" w:hAnsi="Times New Roman"/>
            <w:noProof/>
          </w:rPr>
          <w:t>(Warren et al., 2012)</w:t>
        </w:r>
        <w:r w:rsidR="00DF37C2" w:rsidRPr="00DF37C2">
          <w:rPr>
            <w:rFonts w:ascii="Times New Roman" w:hAnsi="Times New Roman"/>
          </w:rPr>
          <w:t>.</w:t>
        </w:r>
        <w:r w:rsidR="000514FF">
          <w:rPr>
            <w:rFonts w:ascii="Times New Roman" w:hAnsi="Times New Roman"/>
          </w:rPr>
          <w:t xml:space="preserve"> </w:t>
        </w:r>
        <w:moveFromRangeStart w:id="140" w:author="Jiafu Mao" w:date="2015-09-10T21:30:00Z" w:name="move303539961"/>
        <w:moveFromRangeEnd w:id="138"/>
        <w:r w:rsidR="00695026" w:rsidRPr="00DF37C2">
          <w:rPr>
            <w:rFonts w:ascii="Times New Roman" w:hAnsi="Times New Roman"/>
          </w:rPr>
          <w:t>The model displayed almost no short-term variability i</w:t>
        </w:r>
        <w:r w:rsidR="00695026" w:rsidRPr="00B830CE">
          <w:rPr>
            <w:rFonts w:ascii="Times New Roman" w:hAnsi="Times New Roman"/>
          </w:rPr>
          <w:t>n stem carbon</w:t>
        </w:r>
        <w:r w:rsidR="00B20E7D" w:rsidRPr="00B830CE">
          <w:rPr>
            <w:rFonts w:ascii="Times New Roman" w:hAnsi="Times New Roman"/>
          </w:rPr>
          <w:t xml:space="preserve"> - </w:t>
        </w:r>
        <w:r w:rsidR="00695026" w:rsidRPr="00B830CE">
          <w:rPr>
            <w:rFonts w:ascii="Times New Roman" w:hAnsi="Times New Roman"/>
          </w:rPr>
          <w:t xml:space="preserve">the model does not represent stem swelling and shrinking with water status. </w:t>
        </w:r>
      </w:moveFrom>
    </w:p>
    <w:moveFromRangeEnd w:id="140"/>
    <w:p w14:paraId="7904E904" w14:textId="68426415" w:rsidR="00B725B3" w:rsidRPr="00DD39FD" w:rsidRDefault="006B311D" w:rsidP="00891CDC">
      <w:pPr>
        <w:widowControl w:val="0"/>
        <w:autoSpaceDE w:val="0"/>
        <w:autoSpaceDN w:val="0"/>
        <w:adjustRightInd w:val="0"/>
        <w:spacing w:line="480" w:lineRule="auto"/>
        <w:jc w:val="both"/>
        <w:rPr>
          <w:rFonts w:ascii="Times New Roman" w:hAnsi="Times New Roman"/>
        </w:rPr>
      </w:pPr>
      <w:r>
        <w:rPr>
          <w:rFonts w:ascii="Times New Roman" w:hAnsi="Times New Roman"/>
        </w:rPr>
        <w:t xml:space="preserve">   </w:t>
      </w:r>
      <w:r w:rsidR="00B725B3" w:rsidRPr="00DD39FD">
        <w:rPr>
          <w:rFonts w:ascii="Times New Roman" w:hAnsi="Times New Roman"/>
        </w:rPr>
        <w:t>Both observed and simulated soil respiration tended to decline over the study period (after Day</w:t>
      </w:r>
      <w:del w:id="141" w:author="Jiafu Mao" w:date="2015-09-10T21:30:00Z">
        <w:r w:rsidR="00B725B3" w:rsidRPr="00DD39FD">
          <w:rPr>
            <w:rFonts w:ascii="Times New Roman" w:hAnsi="Times New Roman"/>
          </w:rPr>
          <w:delText xml:space="preserve"> </w:delText>
        </w:r>
      </w:del>
      <w:r w:rsidR="00B725B3" w:rsidRPr="00DD39FD">
        <w:rPr>
          <w:rFonts w:ascii="Times New Roman" w:hAnsi="Times New Roman"/>
        </w:rPr>
        <w:t xml:space="preserve">-10 in the observations) (Fig. 5b). We attribute that decline to corresponding decreases in temperature and </w:t>
      </w:r>
      <w:r w:rsidR="00016EDC" w:rsidRPr="00DD39FD">
        <w:rPr>
          <w:rFonts w:ascii="Times New Roman" w:hAnsi="Times New Roman"/>
        </w:rPr>
        <w:t xml:space="preserve">soil moisture (Fig. 4a, </w:t>
      </w:r>
      <w:r w:rsidR="00B725B3" w:rsidRPr="00DD39FD">
        <w:rPr>
          <w:rFonts w:ascii="Times New Roman" w:hAnsi="Times New Roman"/>
        </w:rPr>
        <w:t xml:space="preserve">b). The tendency for that change in environmental conditions to slow or reverse </w:t>
      </w:r>
      <w:r w:rsidR="00016EDC" w:rsidRPr="00DD39FD">
        <w:rPr>
          <w:rFonts w:ascii="Times New Roman" w:hAnsi="Times New Roman"/>
        </w:rPr>
        <w:t xml:space="preserve">itself between Day 5 to 10 (Fig. 4a, </w:t>
      </w:r>
      <w:r w:rsidR="00B725B3" w:rsidRPr="00DD39FD">
        <w:rPr>
          <w:rFonts w:ascii="Times New Roman" w:hAnsi="Times New Roman"/>
        </w:rPr>
        <w:t xml:space="preserve">b), appears to be reflected in a slowing or halting of the decline in soil respiration, especially in the model but also in the observations (Fig. 5b). The pretreatment soil respiration beneath the trees chosen for the HS treatment was 30% higher than under those selected for the LS treatment. After the application of the shade treatments, relative differences between the observed HS and LS soil respiration were reduced, but respiration from HS soil </w:t>
      </w:r>
      <w:r w:rsidR="0065614E" w:rsidRPr="00DD39FD">
        <w:rPr>
          <w:rFonts w:ascii="Times New Roman" w:hAnsi="Times New Roman"/>
        </w:rPr>
        <w:t>remained</w:t>
      </w:r>
      <w:r w:rsidR="00B725B3" w:rsidRPr="00DD39FD">
        <w:rPr>
          <w:rFonts w:ascii="Times New Roman" w:hAnsi="Times New Roman"/>
        </w:rPr>
        <w:t xml:space="preserve"> higher. In contrast, simulated soil respiration was slightly higher under LS, although the difference is quite small. The observed temporal variability in soil respiration under both HS and LS </w:t>
      </w:r>
      <w:del w:id="142" w:author="Jiafu Mao" w:date="2015-09-10T21:30:00Z">
        <w:r w:rsidR="00B725B3" w:rsidRPr="00DD39FD">
          <w:rPr>
            <w:rFonts w:ascii="Times New Roman" w:hAnsi="Times New Roman"/>
          </w:rPr>
          <w:delText>is</w:delText>
        </w:r>
      </w:del>
      <w:ins w:id="143" w:author="Jiafu Mao" w:date="2015-09-10T21:30:00Z">
        <w:r w:rsidR="00637100">
          <w:rPr>
            <w:rFonts w:ascii="Times New Roman" w:hAnsi="Times New Roman"/>
          </w:rPr>
          <w:t>was</w:t>
        </w:r>
      </w:ins>
      <w:r w:rsidR="00637100" w:rsidRPr="00DD39FD">
        <w:rPr>
          <w:rFonts w:ascii="Times New Roman" w:hAnsi="Times New Roman"/>
        </w:rPr>
        <w:t xml:space="preserve"> </w:t>
      </w:r>
      <w:r w:rsidR="00B725B3" w:rsidRPr="00DD39FD">
        <w:rPr>
          <w:rFonts w:ascii="Times New Roman" w:hAnsi="Times New Roman"/>
        </w:rPr>
        <w:t xml:space="preserve">not well simulated, especially the increase following precipitation events. </w:t>
      </w:r>
      <w:r w:rsidR="007E01E8" w:rsidRPr="00DD39FD">
        <w:rPr>
          <w:rFonts w:ascii="Times New Roman" w:hAnsi="Times New Roman"/>
        </w:rPr>
        <w:t>Neither CLM4’s carbon allocation to roots nor its predicted root respiration is dependent on soil water conditions</w:t>
      </w:r>
      <w:del w:id="144" w:author="Jiafu Mao" w:date="2015-09-10T21:30:00Z">
        <w:r w:rsidR="007E01E8" w:rsidRPr="00DD39FD">
          <w:rPr>
            <w:rFonts w:ascii="Times New Roman" w:hAnsi="Times New Roman"/>
          </w:rPr>
          <w:delText>, while the observations suggest the possibility of increased root growth following precipitation with an associated increase in growth respiration.</w:delText>
        </w:r>
      </w:del>
      <w:ins w:id="145" w:author="Jiafu Mao" w:date="2015-09-10T21:30:00Z">
        <w:r w:rsidR="007E01E8" w:rsidRPr="00CC39B5">
          <w:rPr>
            <w:rFonts w:ascii="Times New Roman" w:hAnsi="Times New Roman"/>
          </w:rPr>
          <w:t>.</w:t>
        </w:r>
      </w:ins>
      <w:r w:rsidR="007E01E8" w:rsidRPr="00CC39B5">
        <w:rPr>
          <w:rFonts w:ascii="Times New Roman" w:hAnsi="Times New Roman"/>
        </w:rPr>
        <w:t xml:space="preserve"> CLM4’s heterotrophic contribution to soil respiration may also have too little sensitivity and the timing of soil respiration response to soil water variation may also be too simplistic.</w:t>
      </w:r>
    </w:p>
    <w:p w14:paraId="23070743" w14:textId="02343644" w:rsidR="006C0A8A" w:rsidRPr="00DD39FD" w:rsidRDefault="003D02FE" w:rsidP="00891CDC">
      <w:pPr>
        <w:widowControl w:val="0"/>
        <w:autoSpaceDE w:val="0"/>
        <w:autoSpaceDN w:val="0"/>
        <w:adjustRightInd w:val="0"/>
        <w:spacing w:line="480" w:lineRule="auto"/>
        <w:jc w:val="both"/>
        <w:rPr>
          <w:rFonts w:ascii="Times New Roman" w:hAnsi="Times New Roman"/>
        </w:rPr>
      </w:pPr>
      <w:r>
        <w:rPr>
          <w:rFonts w:ascii="Times New Roman" w:hAnsi="Times New Roman"/>
        </w:rPr>
        <w:t xml:space="preserve">   </w:t>
      </w:r>
      <w:r w:rsidR="00B725B3" w:rsidRPr="00DD39FD">
        <w:rPr>
          <w:rFonts w:ascii="Times New Roman" w:hAnsi="Times New Roman"/>
        </w:rPr>
        <w:t>The observed foliar δ</w:t>
      </w:r>
      <w:r w:rsidR="00B725B3" w:rsidRPr="00DD39FD">
        <w:rPr>
          <w:rFonts w:ascii="Times New Roman" w:hAnsi="Times New Roman"/>
          <w:vertAlign w:val="superscript"/>
        </w:rPr>
        <w:t>13</w:t>
      </w:r>
      <w:r w:rsidR="00B725B3" w:rsidRPr="00DD39FD">
        <w:rPr>
          <w:rFonts w:ascii="Times New Roman" w:hAnsi="Times New Roman"/>
        </w:rPr>
        <w:t>C increase</w:t>
      </w:r>
      <w:r w:rsidR="00F35D61" w:rsidRPr="00DD39FD">
        <w:rPr>
          <w:rFonts w:ascii="Times New Roman" w:hAnsi="Times New Roman"/>
        </w:rPr>
        <w:t>d</w:t>
      </w:r>
      <w:r w:rsidR="00B725B3" w:rsidRPr="00DD39FD">
        <w:rPr>
          <w:rFonts w:ascii="Times New Roman" w:hAnsi="Times New Roman"/>
        </w:rPr>
        <w:t xml:space="preserve"> above pretreatment background values almost </w:t>
      </w:r>
      <w:r w:rsidR="00B725B3" w:rsidRPr="00DD39FD">
        <w:rPr>
          <w:rFonts w:ascii="Times New Roman" w:hAnsi="Times New Roman"/>
        </w:rPr>
        <w:lastRenderedPageBreak/>
        <w:t xml:space="preserve">immediately on Day 0 (the day of labeling), </w:t>
      </w:r>
      <w:r w:rsidR="00885697" w:rsidRPr="00DD39FD">
        <w:rPr>
          <w:rFonts w:ascii="Times New Roman" w:hAnsi="Times New Roman"/>
        </w:rPr>
        <w:t xml:space="preserve">with </w:t>
      </w:r>
      <w:r w:rsidR="00B725B3" w:rsidRPr="00DD39FD">
        <w:rPr>
          <w:rFonts w:ascii="Times New Roman" w:hAnsi="Times New Roman"/>
        </w:rPr>
        <w:t xml:space="preserve">slightly higher </w:t>
      </w:r>
      <w:r w:rsidR="00885697" w:rsidRPr="00DD39FD">
        <w:rPr>
          <w:rFonts w:ascii="Times New Roman" w:hAnsi="Times New Roman"/>
        </w:rPr>
        <w:t xml:space="preserve">initial </w:t>
      </w:r>
      <w:r w:rsidR="00B725B3" w:rsidRPr="00DD39FD">
        <w:rPr>
          <w:rFonts w:ascii="Times New Roman" w:hAnsi="Times New Roman"/>
        </w:rPr>
        <w:t xml:space="preserve">values under LS, </w:t>
      </w:r>
      <w:r w:rsidR="004646FD" w:rsidRPr="00DD39FD">
        <w:rPr>
          <w:rFonts w:ascii="Times New Roman" w:hAnsi="Times New Roman"/>
        </w:rPr>
        <w:t>followe</w:t>
      </w:r>
      <w:r w:rsidR="008F5FD8" w:rsidRPr="00DD39FD">
        <w:rPr>
          <w:rFonts w:ascii="Times New Roman" w:hAnsi="Times New Roman"/>
        </w:rPr>
        <w:t>d by an exponential decline such that</w:t>
      </w:r>
      <w:r w:rsidR="004646FD" w:rsidRPr="00DD39FD">
        <w:rPr>
          <w:rFonts w:ascii="Times New Roman" w:hAnsi="Times New Roman"/>
        </w:rPr>
        <w:t xml:space="preserve"> δ</w:t>
      </w:r>
      <w:r w:rsidR="004646FD" w:rsidRPr="00DD39FD">
        <w:rPr>
          <w:rFonts w:ascii="Times New Roman" w:hAnsi="Times New Roman"/>
          <w:vertAlign w:val="superscript"/>
        </w:rPr>
        <w:t>13</w:t>
      </w:r>
      <w:r w:rsidR="004646FD" w:rsidRPr="00DD39FD">
        <w:rPr>
          <w:rFonts w:ascii="Times New Roman" w:hAnsi="Times New Roman"/>
        </w:rPr>
        <w:t xml:space="preserve">C of LS and HS </w:t>
      </w:r>
      <w:r w:rsidR="008F5FD8" w:rsidRPr="00DD39FD">
        <w:rPr>
          <w:rFonts w:ascii="Times New Roman" w:hAnsi="Times New Roman"/>
        </w:rPr>
        <w:t xml:space="preserve">were </w:t>
      </w:r>
      <w:r w:rsidR="004646FD" w:rsidRPr="00DD39FD">
        <w:rPr>
          <w:rFonts w:ascii="Times New Roman" w:hAnsi="Times New Roman"/>
        </w:rPr>
        <w:t>similar by Day 8, and δ</w:t>
      </w:r>
      <w:r w:rsidR="004646FD" w:rsidRPr="00DD39FD">
        <w:rPr>
          <w:rFonts w:ascii="Times New Roman" w:hAnsi="Times New Roman"/>
          <w:vertAlign w:val="superscript"/>
        </w:rPr>
        <w:t>13</w:t>
      </w:r>
      <w:r w:rsidR="004646FD" w:rsidRPr="00DD39FD">
        <w:rPr>
          <w:rFonts w:ascii="Times New Roman" w:hAnsi="Times New Roman"/>
        </w:rPr>
        <w:t xml:space="preserve">C </w:t>
      </w:r>
      <w:r w:rsidR="008F5FD8" w:rsidRPr="00DD39FD">
        <w:rPr>
          <w:rFonts w:ascii="Times New Roman" w:hAnsi="Times New Roman"/>
        </w:rPr>
        <w:t xml:space="preserve">of </w:t>
      </w:r>
      <w:r w:rsidR="00C345FF" w:rsidRPr="00DD39FD">
        <w:rPr>
          <w:rFonts w:ascii="Times New Roman" w:hAnsi="Times New Roman"/>
        </w:rPr>
        <w:t xml:space="preserve">LS </w:t>
      </w:r>
      <w:r w:rsidR="008F5FD8" w:rsidRPr="00DD39FD">
        <w:rPr>
          <w:rFonts w:ascii="Times New Roman" w:hAnsi="Times New Roman"/>
        </w:rPr>
        <w:t xml:space="preserve">was </w:t>
      </w:r>
      <w:r w:rsidR="00A0196F" w:rsidRPr="00DD39FD">
        <w:rPr>
          <w:rFonts w:ascii="Times New Roman" w:hAnsi="Times New Roman"/>
        </w:rPr>
        <w:t xml:space="preserve">lower than the HS by day 20 </w:t>
      </w:r>
      <w:r w:rsidR="007D76F3" w:rsidRPr="00DD39FD">
        <w:rPr>
          <w:rFonts w:ascii="Times New Roman" w:hAnsi="Times New Roman"/>
        </w:rPr>
        <w:t>(Fig. 6a).</w:t>
      </w:r>
      <w:r w:rsidR="00C345FF" w:rsidRPr="00DD39FD">
        <w:rPr>
          <w:rFonts w:ascii="Times New Roman" w:hAnsi="Times New Roman"/>
        </w:rPr>
        <w:t xml:space="preserve"> </w:t>
      </w:r>
      <w:r w:rsidR="00754521" w:rsidRPr="00DD39FD">
        <w:rPr>
          <w:rFonts w:ascii="Times New Roman" w:hAnsi="Times New Roman"/>
        </w:rPr>
        <w:t xml:space="preserve"> Because the shading did not take place until after the labeling, observed differences in foliar </w:t>
      </w:r>
      <w:r w:rsidR="00754521" w:rsidRPr="00DD39FD">
        <w:rPr>
          <w:rFonts w:ascii="Times New Roman" w:hAnsi="Times New Roman"/>
          <w:vertAlign w:val="superscript"/>
        </w:rPr>
        <w:t>13</w:t>
      </w:r>
      <w:r w:rsidR="00754521" w:rsidRPr="00DD39FD">
        <w:rPr>
          <w:rFonts w:ascii="Times New Roman" w:hAnsi="Times New Roman"/>
        </w:rPr>
        <w:t>C are caused only by differences in leaf structure, photosynthetic rates and discriminati</w:t>
      </w:r>
      <w:r w:rsidR="00CF226E" w:rsidRPr="00DD39FD">
        <w:rPr>
          <w:rFonts w:ascii="Times New Roman" w:hAnsi="Times New Roman"/>
        </w:rPr>
        <w:t>on between the LS and HS trees.</w:t>
      </w:r>
      <w:r w:rsidR="00754521" w:rsidRPr="00DD39FD">
        <w:rPr>
          <w:rFonts w:ascii="Times New Roman" w:hAnsi="Times New Roman"/>
        </w:rPr>
        <w:t xml:space="preserve"> </w:t>
      </w:r>
      <w:r w:rsidR="00A0196F" w:rsidRPr="00DD39FD">
        <w:rPr>
          <w:rFonts w:ascii="Times New Roman" w:hAnsi="Times New Roman"/>
        </w:rPr>
        <w:t>The model produced nearly equal foliar uptake of δ</w:t>
      </w:r>
      <w:r w:rsidR="00A0196F" w:rsidRPr="00DD39FD">
        <w:rPr>
          <w:rFonts w:ascii="Times New Roman" w:hAnsi="Times New Roman"/>
          <w:vertAlign w:val="superscript"/>
        </w:rPr>
        <w:t>13</w:t>
      </w:r>
      <w:r w:rsidR="00A0196F" w:rsidRPr="00DD39FD">
        <w:rPr>
          <w:rFonts w:ascii="Times New Roman" w:hAnsi="Times New Roman"/>
        </w:rPr>
        <w:t xml:space="preserve">C </w:t>
      </w:r>
      <w:r w:rsidR="00754521" w:rsidRPr="00DD39FD">
        <w:rPr>
          <w:rFonts w:ascii="Times New Roman" w:hAnsi="Times New Roman"/>
        </w:rPr>
        <w:t xml:space="preserve">on day 0 </w:t>
      </w:r>
      <w:r w:rsidR="00A0196F" w:rsidRPr="00DD39FD">
        <w:rPr>
          <w:rFonts w:ascii="Times New Roman" w:hAnsi="Times New Roman"/>
        </w:rPr>
        <w:t xml:space="preserve">in the LS and HS treatments. </w:t>
      </w:r>
      <w:proofErr w:type="gramStart"/>
      <w:r w:rsidR="00754521" w:rsidRPr="00DD39FD">
        <w:rPr>
          <w:rFonts w:ascii="Times New Roman" w:hAnsi="Times New Roman"/>
        </w:rPr>
        <w:t>N</w:t>
      </w:r>
      <w:r w:rsidR="000D1EF0" w:rsidRPr="00DD39FD">
        <w:rPr>
          <w:rFonts w:ascii="Times New Roman" w:hAnsi="Times New Roman"/>
        </w:rPr>
        <w:t>either the HS nor LS simulations captured the magnitude of the immediate spike and subsequent decline seen in the observations; simulated foliar δ</w:t>
      </w:r>
      <w:r w:rsidR="000D1EF0" w:rsidRPr="00DD39FD">
        <w:rPr>
          <w:rFonts w:ascii="Times New Roman" w:hAnsi="Times New Roman"/>
          <w:vertAlign w:val="superscript"/>
        </w:rPr>
        <w:t>13</w:t>
      </w:r>
      <w:r w:rsidR="000D1EF0" w:rsidRPr="00DD39FD">
        <w:rPr>
          <w:rFonts w:ascii="Times New Roman" w:hAnsi="Times New Roman"/>
        </w:rPr>
        <w:t>C increases but does not spike with the simulated enrichment remaining nearly steady throughout the treatment period.</w:t>
      </w:r>
      <w:proofErr w:type="gramEnd"/>
      <w:r w:rsidR="000D1EF0" w:rsidRPr="00DD39FD">
        <w:rPr>
          <w:rFonts w:ascii="Times New Roman" w:hAnsi="Times New Roman"/>
        </w:rPr>
        <w:t xml:space="preserve"> Simulated points reflect daily average values. The lower magnitude of the simulated Day 0 value compared to subsequent </w:t>
      </w:r>
      <w:proofErr w:type="gramStart"/>
      <w:r w:rsidR="000D1EF0" w:rsidRPr="00DD39FD">
        <w:rPr>
          <w:rFonts w:ascii="Times New Roman" w:hAnsi="Times New Roman"/>
        </w:rPr>
        <w:t>days,</w:t>
      </w:r>
      <w:proofErr w:type="gramEnd"/>
      <w:r w:rsidR="000D1EF0" w:rsidRPr="00DD39FD">
        <w:rPr>
          <w:rFonts w:ascii="Times New Roman" w:hAnsi="Times New Roman"/>
        </w:rPr>
        <w:t xml:space="preserve"> reflects the fact that labeling was initiated near midday and on Day 0 the model experienced both background and enriched </w:t>
      </w:r>
      <w:r w:rsidR="000D1EF0" w:rsidRPr="00DD39FD">
        <w:rPr>
          <w:rFonts w:ascii="Times New Roman" w:hAnsi="Times New Roman"/>
          <w:vertAlign w:val="superscript"/>
        </w:rPr>
        <w:t>13</w:t>
      </w:r>
      <w:r w:rsidR="000D1EF0" w:rsidRPr="00DD39FD">
        <w:rPr>
          <w:rFonts w:ascii="Times New Roman" w:hAnsi="Times New Roman"/>
        </w:rPr>
        <w:t>C concentrations.</w:t>
      </w:r>
      <w:r w:rsidR="007D4E74" w:rsidRPr="00DD39FD">
        <w:rPr>
          <w:rFonts w:ascii="Times New Roman" w:hAnsi="Times New Roman"/>
        </w:rPr>
        <w:t xml:space="preserve"> </w:t>
      </w:r>
      <w:r w:rsidR="006C0A8A" w:rsidRPr="00DD39FD">
        <w:rPr>
          <w:rFonts w:ascii="Times New Roman" w:hAnsi="Times New Roman"/>
        </w:rPr>
        <w:t>The model does capture the fact that LS δ</w:t>
      </w:r>
      <w:r w:rsidR="006C0A8A" w:rsidRPr="00DD39FD">
        <w:rPr>
          <w:rFonts w:ascii="Times New Roman" w:hAnsi="Times New Roman"/>
          <w:vertAlign w:val="superscript"/>
        </w:rPr>
        <w:t>13</w:t>
      </w:r>
      <w:r w:rsidR="006C0A8A" w:rsidRPr="00DD39FD">
        <w:rPr>
          <w:rFonts w:ascii="Times New Roman" w:hAnsi="Times New Roman"/>
        </w:rPr>
        <w:t>C declines faster than the high shade δ</w:t>
      </w:r>
      <w:r w:rsidR="006C0A8A" w:rsidRPr="00DD39FD">
        <w:rPr>
          <w:rFonts w:ascii="Times New Roman" w:hAnsi="Times New Roman"/>
          <w:vertAlign w:val="superscript"/>
        </w:rPr>
        <w:t>13</w:t>
      </w:r>
      <w:r w:rsidR="006C0A8A" w:rsidRPr="00DD39FD">
        <w:rPr>
          <w:rFonts w:ascii="Times New Roman" w:hAnsi="Times New Roman"/>
        </w:rPr>
        <w:t>C</w:t>
      </w:r>
      <w:r w:rsidR="007D4E74" w:rsidRPr="00DD39FD">
        <w:rPr>
          <w:rFonts w:ascii="Times New Roman" w:hAnsi="Times New Roman"/>
        </w:rPr>
        <w:t>.</w:t>
      </w:r>
      <w:r w:rsidR="006C0A8A" w:rsidRPr="00DD39FD">
        <w:rPr>
          <w:rFonts w:ascii="Times New Roman" w:hAnsi="Times New Roman"/>
        </w:rPr>
        <w:t xml:space="preserve"> In the simulation, this occurs in the LS case because of the dilution of the δ</w:t>
      </w:r>
      <w:r w:rsidR="006C0A8A" w:rsidRPr="00DD39FD">
        <w:rPr>
          <w:rFonts w:ascii="Times New Roman" w:hAnsi="Times New Roman"/>
          <w:vertAlign w:val="superscript"/>
        </w:rPr>
        <w:t>13</w:t>
      </w:r>
      <w:r w:rsidR="006C0A8A" w:rsidRPr="00DD39FD">
        <w:rPr>
          <w:rFonts w:ascii="Times New Roman" w:hAnsi="Times New Roman"/>
        </w:rPr>
        <w:t xml:space="preserve">C pulse with new </w:t>
      </w:r>
      <w:proofErr w:type="spellStart"/>
      <w:r w:rsidR="006C0A8A" w:rsidRPr="00DD39FD">
        <w:rPr>
          <w:rFonts w:ascii="Times New Roman" w:hAnsi="Times New Roman"/>
        </w:rPr>
        <w:t>photosynthate</w:t>
      </w:r>
      <w:proofErr w:type="spellEnd"/>
      <w:r w:rsidR="006C0A8A" w:rsidRPr="00DD39FD">
        <w:rPr>
          <w:rFonts w:ascii="Times New Roman" w:hAnsi="Times New Roman"/>
        </w:rPr>
        <w:t xml:space="preserve"> all</w:t>
      </w:r>
      <w:r w:rsidR="007D4E74" w:rsidRPr="00DD39FD">
        <w:rPr>
          <w:rFonts w:ascii="Times New Roman" w:hAnsi="Times New Roman"/>
        </w:rPr>
        <w:t>ocated to the leaf carbon pool.</w:t>
      </w:r>
      <w:r w:rsidR="006C0A8A" w:rsidRPr="00DD39FD">
        <w:rPr>
          <w:rFonts w:ascii="Times New Roman" w:hAnsi="Times New Roman"/>
        </w:rPr>
        <w:t xml:space="preserve"> In the HS case, shading sharply reduces GPP, and nearly all </w:t>
      </w:r>
      <w:proofErr w:type="spellStart"/>
      <w:r w:rsidR="006C0A8A" w:rsidRPr="00DD39FD">
        <w:rPr>
          <w:rFonts w:ascii="Times New Roman" w:hAnsi="Times New Roman"/>
        </w:rPr>
        <w:t>photosynthate</w:t>
      </w:r>
      <w:proofErr w:type="spellEnd"/>
      <w:r w:rsidR="006C0A8A" w:rsidRPr="00DD39FD">
        <w:rPr>
          <w:rFonts w:ascii="Times New Roman" w:hAnsi="Times New Roman"/>
        </w:rPr>
        <w:t xml:space="preserve"> is allocated to maintenance respiration rather than structural carbon pools.  </w:t>
      </w:r>
    </w:p>
    <w:p w14:paraId="4C6C28DA" w14:textId="08813C95" w:rsidR="00B725B3" w:rsidRPr="00DD39FD" w:rsidRDefault="00B725B3" w:rsidP="00891CDC">
      <w:pPr>
        <w:widowControl w:val="0"/>
        <w:autoSpaceDE w:val="0"/>
        <w:autoSpaceDN w:val="0"/>
        <w:adjustRightInd w:val="0"/>
        <w:spacing w:line="480" w:lineRule="auto"/>
        <w:jc w:val="both"/>
        <w:rPr>
          <w:rFonts w:ascii="Times New Roman" w:hAnsi="Times New Roman"/>
        </w:rPr>
      </w:pPr>
      <w:r w:rsidRPr="00DD39FD">
        <w:rPr>
          <w:rFonts w:ascii="Times New Roman" w:hAnsi="Times New Roman"/>
        </w:rPr>
        <w:t xml:space="preserve"> </w:t>
      </w:r>
      <w:r w:rsidR="003D02FE">
        <w:rPr>
          <w:rFonts w:ascii="Times New Roman" w:hAnsi="Times New Roman"/>
        </w:rPr>
        <w:t xml:space="preserve">   </w:t>
      </w:r>
      <w:r w:rsidRPr="00DD39FD">
        <w:rPr>
          <w:rFonts w:ascii="Times New Roman" w:hAnsi="Times New Roman"/>
        </w:rPr>
        <w:t>The observed phloem δ</w:t>
      </w:r>
      <w:r w:rsidRPr="00DD39FD">
        <w:rPr>
          <w:rFonts w:ascii="Times New Roman" w:hAnsi="Times New Roman"/>
          <w:vertAlign w:val="superscript"/>
        </w:rPr>
        <w:t>13</w:t>
      </w:r>
      <w:r w:rsidRPr="00DD39FD">
        <w:rPr>
          <w:rFonts w:ascii="Times New Roman" w:hAnsi="Times New Roman"/>
        </w:rPr>
        <w:t>C peaked by Day 2 for both levels of shading, with greater enrichment in HS (Fig. 6b). In contrast, the model exhibited essentially no increase in phloem (live stem C in the model) δ</w:t>
      </w:r>
      <w:r w:rsidRPr="00DD39FD">
        <w:rPr>
          <w:rFonts w:ascii="Times New Roman" w:hAnsi="Times New Roman"/>
          <w:vertAlign w:val="superscript"/>
        </w:rPr>
        <w:t>13</w:t>
      </w:r>
      <w:r w:rsidRPr="00DD39FD">
        <w:rPr>
          <w:rFonts w:ascii="Times New Roman" w:hAnsi="Times New Roman"/>
        </w:rPr>
        <w:t>C under either shade treatment</w:t>
      </w:r>
      <w:r w:rsidR="00CE4D0D" w:rsidRPr="00DD39FD">
        <w:rPr>
          <w:rFonts w:ascii="Times New Roman" w:hAnsi="Times New Roman"/>
        </w:rPr>
        <w:t xml:space="preserve"> and little difference between LS and HS</w:t>
      </w:r>
      <w:r w:rsidRPr="00DD39FD">
        <w:rPr>
          <w:rFonts w:ascii="Times New Roman" w:hAnsi="Times New Roman"/>
        </w:rPr>
        <w:t xml:space="preserve">. </w:t>
      </w:r>
      <w:r w:rsidR="00CE4D0D" w:rsidRPr="00DD39FD">
        <w:rPr>
          <w:rFonts w:ascii="Times New Roman" w:hAnsi="Times New Roman"/>
        </w:rPr>
        <w:t>In both simulations, phloem δ</w:t>
      </w:r>
      <w:r w:rsidR="00CE4D0D" w:rsidRPr="00DD39FD">
        <w:rPr>
          <w:rFonts w:ascii="Times New Roman" w:hAnsi="Times New Roman"/>
          <w:vertAlign w:val="superscript"/>
        </w:rPr>
        <w:t>13</w:t>
      </w:r>
      <w:r w:rsidR="00CE4D0D" w:rsidRPr="00DD39FD">
        <w:rPr>
          <w:rFonts w:ascii="Times New Roman" w:hAnsi="Times New Roman"/>
        </w:rPr>
        <w:t>C</w:t>
      </w:r>
      <w:r w:rsidR="00CE4D0D" w:rsidRPr="00DD39FD" w:rsidDel="00CE4D0D">
        <w:rPr>
          <w:rFonts w:ascii="Times New Roman" w:hAnsi="Times New Roman"/>
        </w:rPr>
        <w:t xml:space="preserve"> </w:t>
      </w:r>
      <w:r w:rsidRPr="00DD39FD">
        <w:rPr>
          <w:rFonts w:ascii="Times New Roman" w:hAnsi="Times New Roman"/>
        </w:rPr>
        <w:t>changed little</w:t>
      </w:r>
      <w:r w:rsidR="00040F7A" w:rsidRPr="00DD39FD">
        <w:rPr>
          <w:rFonts w:ascii="Times New Roman" w:hAnsi="Times New Roman"/>
        </w:rPr>
        <w:t xml:space="preserve"> compared to observations</w:t>
      </w:r>
      <w:r w:rsidRPr="00DD39FD">
        <w:rPr>
          <w:rFonts w:ascii="Times New Roman" w:hAnsi="Times New Roman"/>
        </w:rPr>
        <w:t>, through the shading period (Fig</w:t>
      </w:r>
      <w:r w:rsidR="00B308DB" w:rsidRPr="00DD39FD">
        <w:rPr>
          <w:rFonts w:ascii="Times New Roman" w:hAnsi="Times New Roman"/>
        </w:rPr>
        <w:t>.</w:t>
      </w:r>
      <w:r w:rsidRPr="00DD39FD">
        <w:rPr>
          <w:rFonts w:ascii="Times New Roman" w:hAnsi="Times New Roman"/>
        </w:rPr>
        <w:t xml:space="preserve"> 6b).</w:t>
      </w:r>
      <w:r w:rsidR="00CE4D0D" w:rsidRPr="00DD39FD">
        <w:rPr>
          <w:rFonts w:ascii="Times New Roman" w:hAnsi="Times New Roman"/>
        </w:rPr>
        <w:t xml:space="preserve"> As with leaf δ</w:t>
      </w:r>
      <w:r w:rsidR="00CE4D0D" w:rsidRPr="00DD39FD">
        <w:rPr>
          <w:rFonts w:ascii="Times New Roman" w:hAnsi="Times New Roman"/>
          <w:vertAlign w:val="superscript"/>
        </w:rPr>
        <w:t>13</w:t>
      </w:r>
      <w:r w:rsidR="00CE4D0D" w:rsidRPr="00DD39FD">
        <w:rPr>
          <w:rFonts w:ascii="Times New Roman" w:hAnsi="Times New Roman"/>
        </w:rPr>
        <w:t>C, phloem δ</w:t>
      </w:r>
      <w:r w:rsidR="00CE4D0D" w:rsidRPr="00DD39FD">
        <w:rPr>
          <w:rFonts w:ascii="Times New Roman" w:hAnsi="Times New Roman"/>
          <w:vertAlign w:val="superscript"/>
        </w:rPr>
        <w:t>13</w:t>
      </w:r>
      <w:r w:rsidR="00CE4D0D" w:rsidRPr="00DD39FD">
        <w:rPr>
          <w:rFonts w:ascii="Times New Roman" w:hAnsi="Times New Roman"/>
        </w:rPr>
        <w:t>C in the LS case declines faster than in the HS case, also likely representing a dil</w:t>
      </w:r>
      <w:r w:rsidR="00CC2DEB">
        <w:rPr>
          <w:rFonts w:ascii="Times New Roman" w:hAnsi="Times New Roman"/>
        </w:rPr>
        <w:t xml:space="preserve">ution effect in </w:t>
      </w:r>
      <w:r w:rsidR="00CC2DEB">
        <w:rPr>
          <w:rFonts w:ascii="Times New Roman" w:hAnsi="Times New Roman"/>
        </w:rPr>
        <w:lastRenderedPageBreak/>
        <w:t>the simulation.</w:t>
      </w:r>
      <w:r w:rsidR="00CE4D0D" w:rsidRPr="00DD39FD">
        <w:rPr>
          <w:rFonts w:ascii="Times New Roman" w:hAnsi="Times New Roman"/>
        </w:rPr>
        <w:t xml:space="preserve"> However, the observations indicate an opposite effect for phloem δ</w:t>
      </w:r>
      <w:r w:rsidR="00CE4D0D" w:rsidRPr="00DD39FD">
        <w:rPr>
          <w:rFonts w:ascii="Times New Roman" w:hAnsi="Times New Roman"/>
          <w:vertAlign w:val="superscript"/>
        </w:rPr>
        <w:t>13</w:t>
      </w:r>
      <w:r w:rsidR="00CE4D0D" w:rsidRPr="00DD39FD">
        <w:rPr>
          <w:rFonts w:ascii="Times New Roman" w:hAnsi="Times New Roman"/>
        </w:rPr>
        <w:t>C.</w:t>
      </w:r>
    </w:p>
    <w:p w14:paraId="6C680A56" w14:textId="1B4A79E2" w:rsidR="00B725B3" w:rsidRPr="00437F62" w:rsidRDefault="00BF61F4" w:rsidP="00891CDC">
      <w:pPr>
        <w:widowControl w:val="0"/>
        <w:autoSpaceDE w:val="0"/>
        <w:autoSpaceDN w:val="0"/>
        <w:adjustRightInd w:val="0"/>
        <w:spacing w:line="480" w:lineRule="auto"/>
        <w:jc w:val="both"/>
        <w:rPr>
          <w:rFonts w:ascii="Times New Roman" w:hAnsi="Times New Roman"/>
        </w:rPr>
      </w:pPr>
      <w:r w:rsidRPr="00437F62">
        <w:rPr>
          <w:rFonts w:ascii="Times New Roman" w:hAnsi="Times New Roman"/>
        </w:rPr>
        <w:t xml:space="preserve">    </w:t>
      </w:r>
      <w:r w:rsidR="00B725B3" w:rsidRPr="00437F62">
        <w:rPr>
          <w:rFonts w:ascii="Times New Roman" w:hAnsi="Times New Roman"/>
        </w:rPr>
        <w:t xml:space="preserve">There was no consistent shade treatment effect in the observed </w:t>
      </w:r>
      <w:r w:rsidR="003A15BE" w:rsidRPr="00437F62">
        <w:rPr>
          <w:rFonts w:ascii="Times New Roman" w:hAnsi="Times New Roman"/>
        </w:rPr>
        <w:t>δ</w:t>
      </w:r>
      <w:r w:rsidR="003A15BE" w:rsidRPr="00437F62">
        <w:rPr>
          <w:rFonts w:ascii="Times New Roman" w:hAnsi="Times New Roman"/>
          <w:vertAlign w:val="superscript"/>
        </w:rPr>
        <w:t>13</w:t>
      </w:r>
      <w:r w:rsidR="003A15BE" w:rsidRPr="00437F62">
        <w:rPr>
          <w:rFonts w:ascii="Times New Roman" w:hAnsi="Times New Roman"/>
        </w:rPr>
        <w:t xml:space="preserve">C of bulk fine-root </w:t>
      </w:r>
      <w:r w:rsidR="00B725B3" w:rsidRPr="00437F62">
        <w:rPr>
          <w:rFonts w:ascii="Times New Roman" w:hAnsi="Times New Roman"/>
        </w:rPr>
        <w:t>samples (Fig. 6c), although after a few days, bulk roots were enriched over background under both treatments. On Day 20, observed δ</w:t>
      </w:r>
      <w:r w:rsidR="00B725B3" w:rsidRPr="00437F62">
        <w:rPr>
          <w:rFonts w:ascii="Times New Roman" w:hAnsi="Times New Roman"/>
          <w:vertAlign w:val="superscript"/>
        </w:rPr>
        <w:t>13</w:t>
      </w:r>
      <w:r w:rsidR="00B725B3" w:rsidRPr="00437F62">
        <w:rPr>
          <w:rFonts w:ascii="Times New Roman" w:hAnsi="Times New Roman"/>
        </w:rPr>
        <w:t xml:space="preserve">C </w:t>
      </w:r>
      <w:r w:rsidR="00B725B3" w:rsidRPr="00437F62">
        <w:rPr>
          <w:rFonts w:ascii="Times New Roman" w:hAnsi="Times New Roman" w:hint="eastAsia"/>
        </w:rPr>
        <w:t>values</w:t>
      </w:r>
      <w:r w:rsidR="00B725B3" w:rsidRPr="00437F62">
        <w:rPr>
          <w:rFonts w:ascii="Times New Roman" w:hAnsi="Times New Roman"/>
        </w:rPr>
        <w:t xml:space="preserve"> </w:t>
      </w:r>
      <w:r w:rsidR="003C122A" w:rsidRPr="00437F62">
        <w:rPr>
          <w:rFonts w:ascii="Times New Roman" w:hAnsi="Times New Roman"/>
        </w:rPr>
        <w:t xml:space="preserve">in the fine-root pool </w:t>
      </w:r>
      <w:r w:rsidR="00B725B3" w:rsidRPr="00437F62">
        <w:rPr>
          <w:rFonts w:ascii="Times New Roman" w:hAnsi="Times New Roman"/>
        </w:rPr>
        <w:t>were still higher than the background δ</w:t>
      </w:r>
      <w:r w:rsidR="00B725B3" w:rsidRPr="00437F62">
        <w:rPr>
          <w:rFonts w:ascii="Times New Roman" w:hAnsi="Times New Roman"/>
          <w:vertAlign w:val="superscript"/>
        </w:rPr>
        <w:t>13</w:t>
      </w:r>
      <w:r w:rsidR="00B725B3" w:rsidRPr="00437F62">
        <w:rPr>
          <w:rFonts w:ascii="Times New Roman" w:hAnsi="Times New Roman"/>
        </w:rPr>
        <w:t>C levels, especially in the LS treatment. The model overestimated the background bulk root δ</w:t>
      </w:r>
      <w:r w:rsidR="00B725B3" w:rsidRPr="00437F62">
        <w:rPr>
          <w:rFonts w:ascii="Times New Roman" w:hAnsi="Times New Roman"/>
          <w:vertAlign w:val="superscript"/>
        </w:rPr>
        <w:t>13</w:t>
      </w:r>
      <w:r w:rsidR="00B725B3" w:rsidRPr="00437F62">
        <w:rPr>
          <w:rFonts w:ascii="Times New Roman" w:hAnsi="Times New Roman"/>
        </w:rPr>
        <w:t>C for the pretreatment period by 2‰. As with foliar and phloem δ</w:t>
      </w:r>
      <w:r w:rsidR="00B725B3" w:rsidRPr="00437F62">
        <w:rPr>
          <w:rFonts w:ascii="Times New Roman" w:hAnsi="Times New Roman"/>
          <w:vertAlign w:val="superscript"/>
        </w:rPr>
        <w:t>13</w:t>
      </w:r>
      <w:r w:rsidR="00B725B3" w:rsidRPr="00437F62">
        <w:rPr>
          <w:rFonts w:ascii="Times New Roman" w:hAnsi="Times New Roman"/>
        </w:rPr>
        <w:t>C, after Day 1 bulk root δ</w:t>
      </w:r>
      <w:r w:rsidR="00B725B3" w:rsidRPr="00437F62">
        <w:rPr>
          <w:rFonts w:ascii="Times New Roman" w:hAnsi="Times New Roman"/>
          <w:vertAlign w:val="superscript"/>
        </w:rPr>
        <w:t>13</w:t>
      </w:r>
      <w:r w:rsidR="00B725B3" w:rsidRPr="00437F62">
        <w:rPr>
          <w:rFonts w:ascii="Times New Roman" w:hAnsi="Times New Roman"/>
        </w:rPr>
        <w:t xml:space="preserve">C values remained </w:t>
      </w:r>
      <w:r w:rsidR="00CE4D0D" w:rsidRPr="00437F62">
        <w:rPr>
          <w:rFonts w:ascii="Times New Roman" w:hAnsi="Times New Roman"/>
        </w:rPr>
        <w:t xml:space="preserve">nearly </w:t>
      </w:r>
      <w:r w:rsidR="00B725B3" w:rsidRPr="00437F62">
        <w:rPr>
          <w:rFonts w:ascii="Times New Roman" w:hAnsi="Times New Roman"/>
        </w:rPr>
        <w:t xml:space="preserve">stable </w:t>
      </w:r>
      <w:r w:rsidR="00CE4D0D" w:rsidRPr="00437F62">
        <w:rPr>
          <w:rFonts w:ascii="Times New Roman" w:hAnsi="Times New Roman"/>
        </w:rPr>
        <w:t>in the HS simulation and slight</w:t>
      </w:r>
      <w:r w:rsidR="008C5AA3" w:rsidRPr="00437F62">
        <w:rPr>
          <w:rFonts w:ascii="Times New Roman" w:hAnsi="Times New Roman"/>
        </w:rPr>
        <w:t>ly</w:t>
      </w:r>
      <w:r w:rsidR="00CE4D0D" w:rsidRPr="00437F62">
        <w:rPr>
          <w:rFonts w:ascii="Times New Roman" w:hAnsi="Times New Roman"/>
        </w:rPr>
        <w:t xml:space="preserve"> decline</w:t>
      </w:r>
      <w:r w:rsidR="008C5AA3" w:rsidRPr="00437F62">
        <w:rPr>
          <w:rFonts w:ascii="Times New Roman" w:hAnsi="Times New Roman"/>
        </w:rPr>
        <w:t>d</w:t>
      </w:r>
      <w:r w:rsidR="00CE4D0D" w:rsidRPr="00437F62">
        <w:rPr>
          <w:rFonts w:ascii="Times New Roman" w:hAnsi="Times New Roman"/>
        </w:rPr>
        <w:t xml:space="preserve"> in the LS simulation, again representing dilution by new </w:t>
      </w:r>
      <w:proofErr w:type="spellStart"/>
      <w:r w:rsidR="00CE4D0D" w:rsidRPr="00437F62">
        <w:rPr>
          <w:rFonts w:ascii="Times New Roman" w:hAnsi="Times New Roman"/>
        </w:rPr>
        <w:t>photosynthate</w:t>
      </w:r>
      <w:proofErr w:type="spellEnd"/>
      <w:r w:rsidR="00B725B3" w:rsidRPr="00437F62">
        <w:rPr>
          <w:rFonts w:ascii="Times New Roman" w:hAnsi="Times New Roman"/>
        </w:rPr>
        <w:t xml:space="preserve">. </w:t>
      </w:r>
    </w:p>
    <w:p w14:paraId="6E616898" w14:textId="56066E24" w:rsidR="00B725B3" w:rsidRPr="004A6F33" w:rsidRDefault="003D02FE" w:rsidP="00891CDC">
      <w:pPr>
        <w:widowControl w:val="0"/>
        <w:autoSpaceDE w:val="0"/>
        <w:autoSpaceDN w:val="0"/>
        <w:adjustRightInd w:val="0"/>
        <w:spacing w:after="240" w:line="480" w:lineRule="auto"/>
        <w:jc w:val="both"/>
        <w:rPr>
          <w:rFonts w:ascii="Times New Roman" w:hAnsi="Times New Roman"/>
        </w:rPr>
      </w:pPr>
      <w:r>
        <w:rPr>
          <w:rFonts w:ascii="Times New Roman" w:hAnsi="Times New Roman"/>
        </w:rPr>
        <w:t xml:space="preserve">   </w:t>
      </w:r>
      <w:r w:rsidR="00B725B3" w:rsidRPr="00DD39FD">
        <w:rPr>
          <w:rFonts w:ascii="Times New Roman" w:hAnsi="Times New Roman"/>
        </w:rPr>
        <w:t>The simulated δ</w:t>
      </w:r>
      <w:r w:rsidR="00B725B3" w:rsidRPr="00DD39FD">
        <w:rPr>
          <w:rFonts w:ascii="Times New Roman" w:hAnsi="Times New Roman"/>
          <w:vertAlign w:val="superscript"/>
        </w:rPr>
        <w:t>13</w:t>
      </w:r>
      <w:r w:rsidR="00B725B3" w:rsidRPr="00DD39FD">
        <w:rPr>
          <w:rFonts w:ascii="Times New Roman" w:hAnsi="Times New Roman"/>
        </w:rPr>
        <w:t>C</w:t>
      </w:r>
      <w:r w:rsidR="00B725B3" w:rsidRPr="00DD39FD">
        <w:rPr>
          <w:rFonts w:ascii="Times New Roman" w:hAnsi="Times New Roman"/>
          <w:vertAlign w:val="subscript"/>
        </w:rPr>
        <w:t xml:space="preserve"> </w:t>
      </w:r>
      <w:r w:rsidR="00B725B3" w:rsidRPr="00DD39FD">
        <w:rPr>
          <w:rFonts w:ascii="Times New Roman" w:hAnsi="Times New Roman"/>
        </w:rPr>
        <w:t>efflux from soil increased immediately with peak values on the labeling day (Day 0) for both treatments</w:t>
      </w:r>
      <w:r w:rsidR="00B956BD" w:rsidRPr="00DD39FD">
        <w:rPr>
          <w:rFonts w:ascii="Times New Roman" w:hAnsi="Times New Roman"/>
        </w:rPr>
        <w:t xml:space="preserve"> (Fig. 6d)</w:t>
      </w:r>
      <w:r w:rsidR="00B725B3" w:rsidRPr="00DD39FD">
        <w:rPr>
          <w:rFonts w:ascii="Times New Roman" w:hAnsi="Times New Roman"/>
        </w:rPr>
        <w:t>. These model results are inconsistent with the observed peak δ</w:t>
      </w:r>
      <w:r w:rsidR="00B725B3" w:rsidRPr="00DD39FD">
        <w:rPr>
          <w:rFonts w:ascii="Times New Roman" w:hAnsi="Times New Roman"/>
          <w:vertAlign w:val="superscript"/>
        </w:rPr>
        <w:t>13</w:t>
      </w:r>
      <w:r w:rsidR="00B725B3" w:rsidRPr="00DD39FD">
        <w:rPr>
          <w:rFonts w:ascii="Times New Roman" w:hAnsi="Times New Roman"/>
        </w:rPr>
        <w:t xml:space="preserve">C values </w:t>
      </w:r>
      <w:r w:rsidR="00B725B3" w:rsidRPr="00DD39FD">
        <w:rPr>
          <w:rFonts w:ascii="Times New Roman" w:hAnsi="Times New Roman" w:hint="eastAsia"/>
        </w:rPr>
        <w:t>occurring</w:t>
      </w:r>
      <w:r w:rsidR="00B725B3" w:rsidRPr="00DD39FD">
        <w:rPr>
          <w:rFonts w:ascii="Times New Roman" w:hAnsi="Times New Roman"/>
        </w:rPr>
        <w:t xml:space="preserve"> on Day 3 for LS and Day 4 for HS. Observed δ</w:t>
      </w:r>
      <w:r w:rsidR="00B725B3" w:rsidRPr="00DD39FD">
        <w:rPr>
          <w:rFonts w:ascii="Times New Roman" w:hAnsi="Times New Roman"/>
          <w:vertAlign w:val="superscript"/>
        </w:rPr>
        <w:t>13</w:t>
      </w:r>
      <w:r w:rsidR="00B725B3" w:rsidRPr="00DD39FD">
        <w:rPr>
          <w:rFonts w:ascii="Times New Roman" w:hAnsi="Times New Roman"/>
        </w:rPr>
        <w:t xml:space="preserve">C </w:t>
      </w:r>
      <w:r w:rsidR="003C122A" w:rsidRPr="00DD39FD">
        <w:rPr>
          <w:rFonts w:ascii="Times New Roman" w:hAnsi="Times New Roman"/>
        </w:rPr>
        <w:t xml:space="preserve">of </w:t>
      </w:r>
      <w:r w:rsidR="00B725B3" w:rsidRPr="00DD39FD">
        <w:rPr>
          <w:rFonts w:ascii="Times New Roman" w:hAnsi="Times New Roman"/>
        </w:rPr>
        <w:t>soil CO</w:t>
      </w:r>
      <w:r w:rsidR="00B725B3" w:rsidRPr="00DD39FD">
        <w:rPr>
          <w:rFonts w:ascii="Times New Roman" w:hAnsi="Times New Roman"/>
          <w:vertAlign w:val="subscript"/>
        </w:rPr>
        <w:t xml:space="preserve">2 </w:t>
      </w:r>
      <w:r w:rsidR="00B725B3" w:rsidRPr="00DD39FD">
        <w:rPr>
          <w:rFonts w:ascii="Times New Roman" w:hAnsi="Times New Roman"/>
        </w:rPr>
        <w:t xml:space="preserve">efflux decreased </w:t>
      </w:r>
      <w:r w:rsidR="00B725B3" w:rsidRPr="00DD39FD">
        <w:rPr>
          <w:rFonts w:ascii="Times New Roman" w:hAnsi="Times New Roman" w:hint="eastAsia"/>
        </w:rPr>
        <w:t>exponentially</w:t>
      </w:r>
      <w:r w:rsidR="00B725B3" w:rsidRPr="00DD39FD">
        <w:rPr>
          <w:rFonts w:ascii="Times New Roman" w:hAnsi="Times New Roman"/>
        </w:rPr>
        <w:t xml:space="preserve"> after the peak under both treatments. </w:t>
      </w:r>
      <w:r w:rsidR="00B725B3" w:rsidRPr="004A6F33">
        <w:rPr>
          <w:rFonts w:ascii="Times New Roman" w:hAnsi="Times New Roman"/>
        </w:rPr>
        <w:t>The model, on the other hand, simulated decreases of δ</w:t>
      </w:r>
      <w:r w:rsidR="00B725B3" w:rsidRPr="004A6F33">
        <w:rPr>
          <w:rFonts w:ascii="Times New Roman" w:hAnsi="Times New Roman"/>
          <w:vertAlign w:val="superscript"/>
        </w:rPr>
        <w:t>13</w:t>
      </w:r>
      <w:r w:rsidR="00B725B3" w:rsidRPr="004A6F33">
        <w:rPr>
          <w:rFonts w:ascii="Times New Roman" w:hAnsi="Times New Roman"/>
        </w:rPr>
        <w:t>C soil CO</w:t>
      </w:r>
      <w:r w:rsidR="00B725B3" w:rsidRPr="004A6F33">
        <w:rPr>
          <w:rFonts w:ascii="Times New Roman" w:hAnsi="Times New Roman"/>
          <w:vertAlign w:val="subscript"/>
        </w:rPr>
        <w:t xml:space="preserve">2 </w:t>
      </w:r>
      <w:r w:rsidR="00B725B3" w:rsidRPr="004A6F33">
        <w:rPr>
          <w:rFonts w:ascii="Times New Roman" w:hAnsi="Times New Roman"/>
        </w:rPr>
        <w:t xml:space="preserve">efflux </w:t>
      </w:r>
      <w:r w:rsidR="00656980" w:rsidRPr="004A6F33">
        <w:rPr>
          <w:rFonts w:ascii="Times New Roman" w:hAnsi="Times New Roman"/>
        </w:rPr>
        <w:t xml:space="preserve">to near </w:t>
      </w:r>
      <w:del w:id="146" w:author="Jiafu Mao" w:date="2015-09-10T21:30:00Z">
        <w:r w:rsidR="001569C6" w:rsidRPr="00DD39FD">
          <w:rPr>
            <w:rFonts w:ascii="Times New Roman" w:hAnsi="Times New Roman"/>
          </w:rPr>
          <w:delText>pre-treatment</w:delText>
        </w:r>
      </w:del>
      <w:ins w:id="147" w:author="Jiafu Mao" w:date="2015-09-10T21:30:00Z">
        <w:r w:rsidR="00656980" w:rsidRPr="004A6F33">
          <w:rPr>
            <w:rFonts w:ascii="Times New Roman" w:hAnsi="Times New Roman"/>
          </w:rPr>
          <w:t>pre</w:t>
        </w:r>
        <w:r w:rsidR="001569C6" w:rsidRPr="004A6F33">
          <w:rPr>
            <w:rFonts w:ascii="Times New Roman" w:hAnsi="Times New Roman"/>
          </w:rPr>
          <w:t>treatment</w:t>
        </w:r>
      </w:ins>
      <w:r w:rsidR="001569C6" w:rsidRPr="004A6F33">
        <w:rPr>
          <w:rFonts w:ascii="Times New Roman" w:hAnsi="Times New Roman"/>
        </w:rPr>
        <w:t xml:space="preserve"> levels </w:t>
      </w:r>
      <w:r w:rsidR="00B725B3" w:rsidRPr="004A6F33">
        <w:rPr>
          <w:rFonts w:ascii="Times New Roman" w:hAnsi="Times New Roman"/>
        </w:rPr>
        <w:t xml:space="preserve">immediately following the peak </w:t>
      </w:r>
      <w:r w:rsidR="00B725B3" w:rsidRPr="004A6F33">
        <w:rPr>
          <w:rFonts w:ascii="Times New Roman" w:hAnsi="Times New Roman" w:hint="eastAsia"/>
        </w:rPr>
        <w:t>values</w:t>
      </w:r>
      <w:r w:rsidR="00B725B3" w:rsidRPr="004A6F33">
        <w:rPr>
          <w:rFonts w:ascii="Times New Roman" w:hAnsi="Times New Roman"/>
        </w:rPr>
        <w:t xml:space="preserve"> and under both treatments returned to background levels by Day 1. </w:t>
      </w:r>
      <w:r w:rsidR="00C5135F" w:rsidRPr="004A6F33">
        <w:rPr>
          <w:rFonts w:ascii="Times New Roman" w:hAnsi="Times New Roman"/>
        </w:rPr>
        <w:t>A slight rising trend in both the simulated HS and LS cases represents the turnover of labeled leaf and fine root litter.</w:t>
      </w:r>
    </w:p>
    <w:p w14:paraId="7D629D18" w14:textId="77777777" w:rsidR="00DF05FA" w:rsidRPr="00DD39FD" w:rsidRDefault="00DF05FA" w:rsidP="00DF05FA">
      <w:pPr>
        <w:spacing w:line="480" w:lineRule="auto"/>
        <w:jc w:val="both"/>
        <w:rPr>
          <w:rFonts w:ascii="Times New Roman" w:hAnsi="Times New Roman"/>
          <w:b/>
          <w:bCs/>
          <w:sz w:val="28"/>
          <w:szCs w:val="28"/>
        </w:rPr>
      </w:pPr>
      <w:r w:rsidRPr="00DD39FD">
        <w:rPr>
          <w:rFonts w:ascii="Times New Roman" w:hAnsi="Times New Roman"/>
          <w:b/>
          <w:bCs/>
          <w:sz w:val="28"/>
          <w:szCs w:val="28"/>
        </w:rPr>
        <w:t>4</w:t>
      </w:r>
      <w:r>
        <w:rPr>
          <w:rFonts w:ascii="Times New Roman" w:hAnsi="Times New Roman"/>
          <w:b/>
          <w:bCs/>
          <w:sz w:val="28"/>
          <w:szCs w:val="28"/>
        </w:rPr>
        <w:tab/>
      </w:r>
      <w:r w:rsidRPr="00DD39FD">
        <w:rPr>
          <w:rFonts w:ascii="Times New Roman" w:hAnsi="Times New Roman"/>
          <w:b/>
          <w:bCs/>
          <w:sz w:val="28"/>
          <w:szCs w:val="28"/>
        </w:rPr>
        <w:t xml:space="preserve">Discussion </w:t>
      </w:r>
    </w:p>
    <w:p w14:paraId="4B31AEBC" w14:textId="2169CE20" w:rsidR="00DF05FA" w:rsidRPr="00DD39FD" w:rsidRDefault="00DF05FA" w:rsidP="00DF05FA">
      <w:pPr>
        <w:spacing w:line="480" w:lineRule="auto"/>
        <w:jc w:val="both"/>
        <w:rPr>
          <w:rFonts w:ascii="Times New Roman" w:hAnsi="Times New Roman"/>
          <w:b/>
          <w:sz w:val="28"/>
          <w:szCs w:val="28"/>
        </w:rPr>
      </w:pPr>
      <w:r>
        <w:rPr>
          <w:rFonts w:ascii="Times New Roman" w:hAnsi="Times New Roman"/>
          <w:b/>
          <w:iCs/>
          <w:sz w:val="28"/>
          <w:szCs w:val="28"/>
        </w:rPr>
        <w:t>4.1</w:t>
      </w:r>
      <w:r>
        <w:rPr>
          <w:rFonts w:ascii="Times New Roman" w:hAnsi="Times New Roman"/>
          <w:b/>
          <w:iCs/>
          <w:sz w:val="28"/>
          <w:szCs w:val="28"/>
        </w:rPr>
        <w:tab/>
      </w:r>
      <w:r w:rsidRPr="00DD39FD">
        <w:rPr>
          <w:rFonts w:ascii="Times New Roman" w:hAnsi="Times New Roman"/>
          <w:b/>
          <w:iCs/>
          <w:sz w:val="28"/>
          <w:szCs w:val="28"/>
        </w:rPr>
        <w:t>Pretreatment</w:t>
      </w:r>
      <w:r w:rsidR="000211D4">
        <w:rPr>
          <w:rFonts w:ascii="Times New Roman" w:hAnsi="Times New Roman"/>
          <w:b/>
          <w:iCs/>
          <w:sz w:val="28"/>
          <w:szCs w:val="28"/>
        </w:rPr>
        <w:t xml:space="preserve"> </w:t>
      </w:r>
      <w:ins w:id="148" w:author="Jiafu Mao" w:date="2015-09-10T21:30:00Z">
        <w:r w:rsidR="000211D4">
          <w:rPr>
            <w:rFonts w:ascii="Times New Roman" w:hAnsi="Times New Roman"/>
            <w:b/>
            <w:iCs/>
            <w:sz w:val="28"/>
            <w:szCs w:val="28"/>
          </w:rPr>
          <w:t>model</w:t>
        </w:r>
        <w:r w:rsidRPr="00DD39FD">
          <w:rPr>
            <w:rFonts w:ascii="Times New Roman" w:hAnsi="Times New Roman"/>
            <w:b/>
            <w:iCs/>
            <w:sz w:val="28"/>
            <w:szCs w:val="28"/>
          </w:rPr>
          <w:t xml:space="preserve"> </w:t>
        </w:r>
      </w:ins>
      <w:r w:rsidRPr="00DD39FD">
        <w:rPr>
          <w:rFonts w:ascii="Times New Roman" w:hAnsi="Times New Roman"/>
          <w:b/>
          <w:iCs/>
          <w:sz w:val="28"/>
          <w:szCs w:val="28"/>
        </w:rPr>
        <w:t xml:space="preserve">results </w:t>
      </w:r>
      <w:ins w:id="149" w:author="Jiafu Mao" w:date="2015-09-10T21:30:00Z">
        <w:r w:rsidR="000211D4">
          <w:rPr>
            <w:rFonts w:ascii="Times New Roman" w:hAnsi="Times New Roman"/>
            <w:b/>
            <w:iCs/>
            <w:sz w:val="28"/>
            <w:szCs w:val="28"/>
          </w:rPr>
          <w:t>and implications</w:t>
        </w:r>
      </w:ins>
    </w:p>
    <w:p w14:paraId="04759F69" w14:textId="37756664" w:rsidR="006C5690" w:rsidRPr="002B3070" w:rsidRDefault="00B725B3" w:rsidP="00891CDC">
      <w:pPr>
        <w:spacing w:line="480" w:lineRule="auto"/>
        <w:jc w:val="both"/>
        <w:rPr>
          <w:rFonts w:ascii="Times New Roman" w:hAnsi="Times New Roman"/>
        </w:rPr>
      </w:pPr>
      <w:r w:rsidRPr="00DD39FD">
        <w:rPr>
          <w:rFonts w:ascii="Times New Roman" w:hAnsi="Times New Roman"/>
        </w:rPr>
        <w:t>The optimized model significan</w:t>
      </w:r>
      <w:r w:rsidR="00656980">
        <w:rPr>
          <w:rFonts w:ascii="Times New Roman" w:hAnsi="Times New Roman"/>
        </w:rPr>
        <w:t xml:space="preserve">tly improved simulations of </w:t>
      </w:r>
      <w:del w:id="150" w:author="Jiafu Mao" w:date="2015-09-10T21:30:00Z">
        <w:r w:rsidRPr="00DD39FD">
          <w:rPr>
            <w:rFonts w:ascii="Times New Roman" w:hAnsi="Times New Roman"/>
          </w:rPr>
          <w:delText>pre-treatment</w:delText>
        </w:r>
      </w:del>
      <w:ins w:id="151" w:author="Jiafu Mao" w:date="2015-09-10T21:30:00Z">
        <w:r w:rsidR="00656980">
          <w:rPr>
            <w:rFonts w:ascii="Times New Roman" w:hAnsi="Times New Roman"/>
          </w:rPr>
          <w:t>pre</w:t>
        </w:r>
        <w:r w:rsidRPr="00DD39FD">
          <w:rPr>
            <w:rFonts w:ascii="Times New Roman" w:hAnsi="Times New Roman"/>
          </w:rPr>
          <w:t>treatment</w:t>
        </w:r>
      </w:ins>
      <w:r w:rsidRPr="00DD39FD">
        <w:rPr>
          <w:rFonts w:ascii="Times New Roman" w:hAnsi="Times New Roman"/>
        </w:rPr>
        <w:t xml:space="preserve"> </w:t>
      </w:r>
      <w:r w:rsidR="00A93B06" w:rsidRPr="00DD39FD">
        <w:rPr>
          <w:rFonts w:ascii="Times New Roman" w:hAnsi="Times New Roman"/>
        </w:rPr>
        <w:t xml:space="preserve">tree </w:t>
      </w:r>
      <w:r w:rsidRPr="00DD39FD">
        <w:rPr>
          <w:rFonts w:ascii="Times New Roman" w:hAnsi="Times New Roman"/>
        </w:rPr>
        <w:t xml:space="preserve">biomass and </w:t>
      </w:r>
      <w:r w:rsidR="00514121" w:rsidRPr="00DD39FD">
        <w:rPr>
          <w:rFonts w:ascii="Times New Roman" w:hAnsi="Times New Roman"/>
        </w:rPr>
        <w:t xml:space="preserve">transpiration </w:t>
      </w:r>
      <w:r w:rsidRPr="00DD39FD">
        <w:rPr>
          <w:rFonts w:ascii="Times New Roman" w:hAnsi="Times New Roman"/>
        </w:rPr>
        <w:t>(</w:t>
      </w:r>
      <w:r w:rsidR="00B308DB" w:rsidRPr="00DD39FD">
        <w:rPr>
          <w:rFonts w:ascii="Times New Roman" w:hAnsi="Times New Roman"/>
        </w:rPr>
        <w:t>Fig.</w:t>
      </w:r>
      <w:r w:rsidR="006C5690" w:rsidRPr="00DD39FD">
        <w:rPr>
          <w:rFonts w:ascii="Times New Roman" w:hAnsi="Times New Roman"/>
        </w:rPr>
        <w:t xml:space="preserve"> 3a</w:t>
      </w:r>
      <w:r w:rsidRPr="00DD39FD">
        <w:rPr>
          <w:rFonts w:ascii="Times New Roman" w:hAnsi="Times New Roman"/>
        </w:rPr>
        <w:t xml:space="preserve">). This </w:t>
      </w:r>
      <w:r w:rsidR="00A93B06" w:rsidRPr="00DD39FD">
        <w:rPr>
          <w:rFonts w:ascii="Times New Roman" w:hAnsi="Times New Roman"/>
        </w:rPr>
        <w:t xml:space="preserve">was </w:t>
      </w:r>
      <w:r w:rsidRPr="00DD39FD">
        <w:rPr>
          <w:rFonts w:ascii="Times New Roman" w:hAnsi="Times New Roman"/>
        </w:rPr>
        <w:t xml:space="preserve">as expected since we used those observations in our parameter </w:t>
      </w:r>
      <w:r w:rsidR="00B308DB" w:rsidRPr="00DD39FD">
        <w:rPr>
          <w:rFonts w:ascii="Times New Roman" w:hAnsi="Times New Roman"/>
        </w:rPr>
        <w:t>optimization.</w:t>
      </w:r>
      <w:r w:rsidR="004A71C2" w:rsidRPr="00DD39FD">
        <w:rPr>
          <w:rFonts w:ascii="Times New Roman" w:hAnsi="Times New Roman"/>
        </w:rPr>
        <w:t xml:space="preserve"> </w:t>
      </w:r>
      <w:r w:rsidR="000D1EF0" w:rsidRPr="00DD39FD">
        <w:rPr>
          <w:rFonts w:ascii="Times New Roman" w:hAnsi="Times New Roman"/>
        </w:rPr>
        <w:t xml:space="preserve">Perhaps not so expected, calibration with these observations improved leaf-level performance. </w:t>
      </w:r>
      <w:r w:rsidR="004A71C2" w:rsidRPr="00DD39FD">
        <w:rPr>
          <w:rFonts w:ascii="Times New Roman" w:hAnsi="Times New Roman"/>
        </w:rPr>
        <w:t>Optimized parameters</w:t>
      </w:r>
      <w:r w:rsidR="006C5690" w:rsidRPr="00DD39FD">
        <w:rPr>
          <w:rFonts w:ascii="Times New Roman" w:hAnsi="Times New Roman"/>
        </w:rPr>
        <w:t xml:space="preserve"> (</w:t>
      </w:r>
      <w:r w:rsidR="00CF1E35" w:rsidRPr="00DD39FD">
        <w:rPr>
          <w:rFonts w:ascii="Times New Roman" w:hAnsi="Times New Roman"/>
        </w:rPr>
        <w:t>Table 1</w:t>
      </w:r>
      <w:r w:rsidR="006C5690" w:rsidRPr="00DD39FD">
        <w:rPr>
          <w:rFonts w:ascii="Times New Roman" w:hAnsi="Times New Roman"/>
        </w:rPr>
        <w:t>)</w:t>
      </w:r>
      <w:r w:rsidR="0061242E" w:rsidRPr="00DD39FD">
        <w:rPr>
          <w:rFonts w:ascii="Times New Roman" w:hAnsi="Times New Roman"/>
        </w:rPr>
        <w:t xml:space="preserve"> controlling </w:t>
      </w:r>
      <w:proofErr w:type="spellStart"/>
      <w:r w:rsidR="0061242E" w:rsidRPr="00DD39FD">
        <w:rPr>
          <w:rFonts w:ascii="Times New Roman" w:hAnsi="Times New Roman"/>
        </w:rPr>
        <w:t>stomatal</w:t>
      </w:r>
      <w:proofErr w:type="spellEnd"/>
      <w:r w:rsidR="0061242E" w:rsidRPr="00DD39FD">
        <w:rPr>
          <w:rFonts w:ascii="Times New Roman" w:hAnsi="Times New Roman"/>
        </w:rPr>
        <w:t xml:space="preserve"> </w:t>
      </w:r>
      <w:r w:rsidR="0061242E" w:rsidRPr="00DD39FD">
        <w:rPr>
          <w:rFonts w:ascii="Times New Roman" w:hAnsi="Times New Roman"/>
        </w:rPr>
        <w:lastRenderedPageBreak/>
        <w:t>conductance changed little from default values for the tempe</w:t>
      </w:r>
      <w:r w:rsidR="00B308DB" w:rsidRPr="00DD39FD">
        <w:rPr>
          <w:rFonts w:ascii="Times New Roman" w:hAnsi="Times New Roman"/>
        </w:rPr>
        <w:t>rate evergreen needle</w:t>
      </w:r>
      <w:r w:rsidR="00C101E3" w:rsidRPr="00DD39FD">
        <w:rPr>
          <w:rFonts w:ascii="Times New Roman" w:hAnsi="Times New Roman"/>
        </w:rPr>
        <w:t>-</w:t>
      </w:r>
      <w:r w:rsidR="00B308DB" w:rsidRPr="00DD39FD">
        <w:rPr>
          <w:rFonts w:ascii="Times New Roman" w:hAnsi="Times New Roman"/>
        </w:rPr>
        <w:t xml:space="preserve">leaf </w:t>
      </w:r>
      <w:r w:rsidR="00C101E3" w:rsidRPr="00DD39FD">
        <w:rPr>
          <w:rFonts w:ascii="Times New Roman" w:hAnsi="Times New Roman"/>
        </w:rPr>
        <w:t>plant functional type (</w:t>
      </w:r>
      <w:r w:rsidR="00B308DB" w:rsidRPr="00DD39FD">
        <w:rPr>
          <w:rFonts w:ascii="Times New Roman" w:hAnsi="Times New Roman"/>
        </w:rPr>
        <w:t>PFT</w:t>
      </w:r>
      <w:r w:rsidR="00C101E3" w:rsidRPr="00DD39FD">
        <w:rPr>
          <w:rFonts w:ascii="Times New Roman" w:hAnsi="Times New Roman"/>
        </w:rPr>
        <w:t>)</w:t>
      </w:r>
      <w:r w:rsidR="00B308DB" w:rsidRPr="00DD39FD">
        <w:rPr>
          <w:rFonts w:ascii="Times New Roman" w:hAnsi="Times New Roman"/>
        </w:rPr>
        <w:t xml:space="preserve">. </w:t>
      </w:r>
      <w:ins w:id="152" w:author="Jiafu Mao" w:date="2015-09-10T21:30:00Z">
        <w:r w:rsidR="000C70F0">
          <w:rPr>
            <w:rFonts w:ascii="Times New Roman" w:hAnsi="Times New Roman"/>
          </w:rPr>
          <w:t xml:space="preserve"> The pretreatment simulated leaf </w:t>
        </w:r>
        <w:r w:rsidR="00236B7F" w:rsidRPr="000C70F0">
          <w:rPr>
            <w:rFonts w:ascii="Symbol" w:hAnsi="Symbol"/>
          </w:rPr>
          <w:t></w:t>
        </w:r>
        <w:r w:rsidR="00236B7F" w:rsidRPr="000C70F0">
          <w:rPr>
            <w:rFonts w:ascii="Times New Roman" w:hAnsi="Times New Roman"/>
            <w:vertAlign w:val="superscript"/>
          </w:rPr>
          <w:t>13</w:t>
        </w:r>
        <w:r w:rsidR="00236B7F">
          <w:rPr>
            <w:rFonts w:ascii="Times New Roman" w:hAnsi="Times New Roman"/>
          </w:rPr>
          <w:t xml:space="preserve">C in the optimized model is also close to the observation (Fig. 6a), providing additional validation for these </w:t>
        </w:r>
        <w:proofErr w:type="spellStart"/>
        <w:r w:rsidR="00236B7F">
          <w:rPr>
            <w:rFonts w:ascii="Times New Roman" w:hAnsi="Times New Roman"/>
          </w:rPr>
          <w:t>stomatal</w:t>
        </w:r>
        <w:proofErr w:type="spellEnd"/>
        <w:r w:rsidR="00236B7F">
          <w:rPr>
            <w:rFonts w:ascii="Times New Roman" w:hAnsi="Times New Roman"/>
          </w:rPr>
          <w:t xml:space="preserve"> conductance parameters and evidence that photosynthetic discrimination is being handled well in CLM. Simulated bulk root </w:t>
        </w:r>
        <w:r w:rsidR="00236B7F" w:rsidRPr="000C70F0">
          <w:rPr>
            <w:rFonts w:ascii="Symbol" w:hAnsi="Symbol"/>
          </w:rPr>
          <w:t></w:t>
        </w:r>
        <w:r w:rsidR="00236B7F" w:rsidRPr="000C70F0">
          <w:rPr>
            <w:rFonts w:ascii="Times New Roman" w:hAnsi="Times New Roman"/>
            <w:vertAlign w:val="superscript"/>
          </w:rPr>
          <w:t>13</w:t>
        </w:r>
        <w:r w:rsidR="00236B7F">
          <w:rPr>
            <w:rFonts w:ascii="Times New Roman" w:hAnsi="Times New Roman"/>
          </w:rPr>
          <w:t xml:space="preserve">C is slightly </w:t>
        </w:r>
        <w:r w:rsidR="000B00DA">
          <w:rPr>
            <w:rFonts w:ascii="Times New Roman" w:hAnsi="Times New Roman"/>
          </w:rPr>
          <w:t>too high (Fig. 6c), indicating possible errors in root turnover time, or the model’s failure to account for post-photosynthetic fractionation (</w:t>
        </w:r>
        <w:proofErr w:type="spellStart"/>
        <w:r w:rsidR="000B00DA">
          <w:rPr>
            <w:rFonts w:ascii="Times New Roman" w:hAnsi="Times New Roman"/>
          </w:rPr>
          <w:t>Badeck</w:t>
        </w:r>
        <w:proofErr w:type="spellEnd"/>
        <w:r w:rsidR="000B00DA">
          <w:rPr>
            <w:rFonts w:ascii="Times New Roman" w:hAnsi="Times New Roman"/>
          </w:rPr>
          <w:t xml:space="preserve"> et al., 2005).</w:t>
        </w:r>
        <w:bookmarkStart w:id="153" w:name="_GoBack"/>
        <w:bookmarkEnd w:id="153"/>
        <w:r w:rsidR="00236B7F">
          <w:rPr>
            <w:rFonts w:ascii="Times New Roman" w:hAnsi="Times New Roman"/>
          </w:rPr>
          <w:t xml:space="preserve"> </w:t>
        </w:r>
      </w:ins>
      <w:r w:rsidR="0061242E" w:rsidRPr="00DD39FD">
        <w:rPr>
          <w:rFonts w:ascii="Times New Roman" w:hAnsi="Times New Roman"/>
        </w:rPr>
        <w:t>The fine</w:t>
      </w:r>
      <w:r w:rsidR="00A93B06" w:rsidRPr="00DD39FD">
        <w:rPr>
          <w:rFonts w:ascii="Times New Roman" w:hAnsi="Times New Roman"/>
        </w:rPr>
        <w:t>-</w:t>
      </w:r>
      <w:r w:rsidR="0061242E" w:rsidRPr="00DD39FD">
        <w:rPr>
          <w:rFonts w:ascii="Times New Roman" w:hAnsi="Times New Roman"/>
        </w:rPr>
        <w:t xml:space="preserve">root to leaf allocation ratio increased from 1.0 to 1.24, which is well within the range of reported values </w:t>
      </w:r>
      <w:r w:rsidR="00AB7922" w:rsidRPr="00DD39FD">
        <w:rPr>
          <w:rFonts w:ascii="Times New Roman" w:hAnsi="Times New Roman"/>
        </w:rPr>
        <w:t>(</w:t>
      </w:r>
      <w:r w:rsidR="0061242E" w:rsidRPr="00DD39FD">
        <w:rPr>
          <w:rFonts w:ascii="Times New Roman" w:hAnsi="Times New Roman"/>
        </w:rPr>
        <w:t>White et al.</w:t>
      </w:r>
      <w:r w:rsidR="00B308DB" w:rsidRPr="00DD39FD">
        <w:rPr>
          <w:rFonts w:ascii="Times New Roman" w:hAnsi="Times New Roman"/>
        </w:rPr>
        <w:t>, 2000</w:t>
      </w:r>
      <w:r w:rsidR="00AB7922" w:rsidRPr="00DD39FD">
        <w:rPr>
          <w:rFonts w:ascii="Times New Roman" w:hAnsi="Times New Roman"/>
        </w:rPr>
        <w:t>)</w:t>
      </w:r>
      <w:r w:rsidR="00B308DB" w:rsidRPr="00DD39FD">
        <w:rPr>
          <w:rFonts w:ascii="Times New Roman" w:hAnsi="Times New Roman"/>
        </w:rPr>
        <w:t>.</w:t>
      </w:r>
      <w:r w:rsidR="0061242E" w:rsidRPr="00DD39FD">
        <w:rPr>
          <w:rFonts w:ascii="Times New Roman" w:hAnsi="Times New Roman"/>
        </w:rPr>
        <w:t xml:space="preserve"> The fraction of leaf nitrogen in </w:t>
      </w:r>
      <w:proofErr w:type="spellStart"/>
      <w:r w:rsidR="002C1FD5">
        <w:rPr>
          <w:rFonts w:ascii="Times New Roman" w:hAnsi="Times New Roman"/>
        </w:rPr>
        <w:t>R</w:t>
      </w:r>
      <w:r w:rsidR="002C1FD5" w:rsidRPr="00DD39FD">
        <w:rPr>
          <w:rFonts w:ascii="Times New Roman" w:hAnsi="Times New Roman"/>
        </w:rPr>
        <w:t>u</w:t>
      </w:r>
      <w:r w:rsidR="002C1FD5">
        <w:rPr>
          <w:rFonts w:ascii="Times New Roman" w:hAnsi="Times New Roman"/>
        </w:rPr>
        <w:t>B</w:t>
      </w:r>
      <w:r w:rsidR="002C1FD5" w:rsidRPr="00DD39FD">
        <w:rPr>
          <w:rFonts w:ascii="Times New Roman" w:hAnsi="Times New Roman"/>
        </w:rPr>
        <w:t>is</w:t>
      </w:r>
      <w:r w:rsidR="002C1FD5">
        <w:rPr>
          <w:rFonts w:ascii="Times New Roman" w:hAnsi="Times New Roman"/>
        </w:rPr>
        <w:t>CO</w:t>
      </w:r>
      <w:proofErr w:type="spellEnd"/>
      <w:r w:rsidR="002C1FD5" w:rsidRPr="00DD39FD">
        <w:rPr>
          <w:rFonts w:ascii="Times New Roman" w:hAnsi="Times New Roman"/>
        </w:rPr>
        <w:t xml:space="preserve"> </w:t>
      </w:r>
      <w:r w:rsidR="00C101E3" w:rsidRPr="00DD39FD">
        <w:rPr>
          <w:rFonts w:ascii="Times New Roman" w:hAnsi="Times New Roman"/>
        </w:rPr>
        <w:t xml:space="preserve">was </w:t>
      </w:r>
      <w:r w:rsidR="00F64B04" w:rsidRPr="00DD39FD">
        <w:rPr>
          <w:rFonts w:ascii="Times New Roman" w:hAnsi="Times New Roman"/>
        </w:rPr>
        <w:t>70% higher than the m</w:t>
      </w:r>
      <w:r w:rsidR="00FB3FC9" w:rsidRPr="00DD39FD">
        <w:rPr>
          <w:rFonts w:ascii="Times New Roman" w:hAnsi="Times New Roman"/>
        </w:rPr>
        <w:t xml:space="preserve">odel default value, and while on the high end, is </w:t>
      </w:r>
      <w:r w:rsidR="00F64B04" w:rsidRPr="00DD39FD">
        <w:rPr>
          <w:rFonts w:ascii="Times New Roman" w:hAnsi="Times New Roman"/>
        </w:rPr>
        <w:t>co</w:t>
      </w:r>
      <w:r w:rsidR="00FB3FC9" w:rsidRPr="00DD39FD">
        <w:rPr>
          <w:rFonts w:ascii="Times New Roman" w:hAnsi="Times New Roman"/>
        </w:rPr>
        <w:t xml:space="preserve">nsistent with measurements of other </w:t>
      </w:r>
      <w:r w:rsidR="00C101E3" w:rsidRPr="00DD39FD">
        <w:rPr>
          <w:rFonts w:ascii="Times New Roman" w:hAnsi="Times New Roman"/>
        </w:rPr>
        <w:t xml:space="preserve">loblolly </w:t>
      </w:r>
      <w:r w:rsidR="00F64B04" w:rsidRPr="00DD39FD">
        <w:rPr>
          <w:rFonts w:ascii="Times New Roman" w:hAnsi="Times New Roman"/>
        </w:rPr>
        <w:t>pine</w:t>
      </w:r>
      <w:r w:rsidR="00C101E3" w:rsidRPr="00DD39FD">
        <w:rPr>
          <w:rFonts w:ascii="Times New Roman" w:hAnsi="Times New Roman"/>
        </w:rPr>
        <w:t xml:space="preserve"> tree</w:t>
      </w:r>
      <w:r w:rsidR="00F64B04" w:rsidRPr="00DD39FD">
        <w:rPr>
          <w:rFonts w:ascii="Times New Roman" w:hAnsi="Times New Roman"/>
        </w:rPr>
        <w:t>s</w:t>
      </w:r>
      <w:r w:rsidR="00FB3FC9" w:rsidRPr="00DD39FD">
        <w:rPr>
          <w:rFonts w:ascii="Times New Roman" w:hAnsi="Times New Roman"/>
        </w:rPr>
        <w:t xml:space="preserve"> </w:t>
      </w:r>
      <w:r w:rsidR="00AB7922" w:rsidRPr="00DD39FD">
        <w:rPr>
          <w:rFonts w:ascii="Times New Roman" w:hAnsi="Times New Roman"/>
        </w:rPr>
        <w:t>(</w:t>
      </w:r>
      <w:r w:rsidR="00FB3FC9" w:rsidRPr="00DD39FD">
        <w:rPr>
          <w:rFonts w:ascii="Times New Roman" w:hAnsi="Times New Roman"/>
        </w:rPr>
        <w:t>Tissue et al., 1995</w:t>
      </w:r>
      <w:r w:rsidR="00AB7922" w:rsidRPr="00DD39FD">
        <w:rPr>
          <w:rFonts w:ascii="Times New Roman" w:hAnsi="Times New Roman"/>
        </w:rPr>
        <w:t>)</w:t>
      </w:r>
      <w:r w:rsidR="00FB3FC9" w:rsidRPr="00DD39FD">
        <w:rPr>
          <w:rFonts w:ascii="Times New Roman" w:hAnsi="Times New Roman"/>
        </w:rPr>
        <w:t>.</w:t>
      </w:r>
      <w:r w:rsidR="00B308DB" w:rsidRPr="00DD39FD">
        <w:rPr>
          <w:rFonts w:ascii="Times New Roman" w:hAnsi="Times New Roman"/>
        </w:rPr>
        <w:t xml:space="preserve"> </w:t>
      </w:r>
      <w:r w:rsidR="00FB3FC9" w:rsidRPr="00DD39FD">
        <w:rPr>
          <w:rFonts w:ascii="Times New Roman" w:hAnsi="Times New Roman"/>
        </w:rPr>
        <w:t>The temperature sensitivity of maintenance respiration (Q</w:t>
      </w:r>
      <w:r w:rsidR="00FB3FC9" w:rsidRPr="00DD39FD">
        <w:rPr>
          <w:rFonts w:ascii="Times New Roman" w:hAnsi="Times New Roman"/>
          <w:vertAlign w:val="subscript"/>
        </w:rPr>
        <w:t>10mr</w:t>
      </w:r>
      <w:r w:rsidR="00FB3FC9" w:rsidRPr="00DD39FD">
        <w:rPr>
          <w:rFonts w:ascii="Times New Roman" w:hAnsi="Times New Roman"/>
        </w:rPr>
        <w:t>) nearly double</w:t>
      </w:r>
      <w:r w:rsidR="00C101E3" w:rsidRPr="00DD39FD">
        <w:rPr>
          <w:rFonts w:ascii="Times New Roman" w:hAnsi="Times New Roman"/>
        </w:rPr>
        <w:t>d</w:t>
      </w:r>
      <w:r w:rsidR="00FB3FC9" w:rsidRPr="00DD39FD">
        <w:rPr>
          <w:rFonts w:ascii="Times New Roman" w:hAnsi="Times New Roman"/>
        </w:rPr>
        <w:t xml:space="preserve"> from the default value of 1.5 to 2.83.</w:t>
      </w:r>
      <w:r w:rsidR="00374B3C" w:rsidRPr="00DD39FD">
        <w:rPr>
          <w:rFonts w:ascii="Times New Roman" w:hAnsi="Times New Roman"/>
        </w:rPr>
        <w:t xml:space="preserve"> This is higher than most values in the literature but is consistent with the value of 2.71 reported by Hamilton et al. </w:t>
      </w:r>
      <w:r w:rsidR="00AB7922" w:rsidRPr="00DD39FD">
        <w:rPr>
          <w:rFonts w:ascii="Times New Roman" w:hAnsi="Times New Roman"/>
        </w:rPr>
        <w:t>(</w:t>
      </w:r>
      <w:r w:rsidR="00374B3C" w:rsidRPr="00DD39FD">
        <w:rPr>
          <w:rFonts w:ascii="Times New Roman" w:hAnsi="Times New Roman"/>
        </w:rPr>
        <w:t>2001</w:t>
      </w:r>
      <w:r w:rsidR="00AB7922" w:rsidRPr="00DD39FD">
        <w:rPr>
          <w:rFonts w:ascii="Times New Roman" w:hAnsi="Times New Roman"/>
        </w:rPr>
        <w:t>)</w:t>
      </w:r>
      <w:r w:rsidR="00FB3FC9" w:rsidRPr="00DD39FD">
        <w:rPr>
          <w:rFonts w:ascii="Times New Roman" w:hAnsi="Times New Roman"/>
        </w:rPr>
        <w:t xml:space="preserve"> </w:t>
      </w:r>
      <w:r w:rsidR="00374B3C" w:rsidRPr="00DD39FD">
        <w:rPr>
          <w:rFonts w:ascii="Times New Roman" w:hAnsi="Times New Roman"/>
        </w:rPr>
        <w:t>for loblolly pine, although this value only</w:t>
      </w:r>
      <w:r w:rsidR="00B308DB" w:rsidRPr="00DD39FD">
        <w:rPr>
          <w:rFonts w:ascii="Times New Roman" w:hAnsi="Times New Roman"/>
        </w:rPr>
        <w:t xml:space="preserve"> pertains to leaf respiration. </w:t>
      </w:r>
      <w:r w:rsidR="00374B3C" w:rsidRPr="00DD39FD">
        <w:rPr>
          <w:rFonts w:ascii="Times New Roman" w:hAnsi="Times New Roman"/>
        </w:rPr>
        <w:t>This higher Q</w:t>
      </w:r>
      <w:r w:rsidR="00374B3C" w:rsidRPr="00DD39FD">
        <w:rPr>
          <w:rFonts w:ascii="Times New Roman" w:hAnsi="Times New Roman"/>
          <w:vertAlign w:val="subscript"/>
        </w:rPr>
        <w:t>10</w:t>
      </w:r>
      <w:r w:rsidR="00374B3C" w:rsidRPr="00DD39FD">
        <w:rPr>
          <w:rFonts w:ascii="Times New Roman" w:hAnsi="Times New Roman"/>
        </w:rPr>
        <w:t xml:space="preserve"> value is also more consistent with the leaf-level </w:t>
      </w:r>
      <w:del w:id="154" w:author="Jiafu Mao" w:date="2015-09-10T21:30:00Z">
        <w:r w:rsidR="00374B3C" w:rsidRPr="00DD39FD">
          <w:rPr>
            <w:rFonts w:ascii="Times New Roman" w:hAnsi="Times New Roman"/>
          </w:rPr>
          <w:delText xml:space="preserve">data. </w:delText>
        </w:r>
      </w:del>
      <w:ins w:id="155" w:author="Jiafu Mao" w:date="2015-09-10T21:30:00Z">
        <w:r w:rsidR="000C70F0">
          <w:rPr>
            <w:rFonts w:ascii="Times New Roman" w:hAnsi="Times New Roman"/>
          </w:rPr>
          <w:t xml:space="preserve">photosynthesis </w:t>
        </w:r>
        <w:r w:rsidR="00374B3C" w:rsidRPr="00DD39FD">
          <w:rPr>
            <w:rFonts w:ascii="Times New Roman" w:hAnsi="Times New Roman"/>
          </w:rPr>
          <w:t xml:space="preserve">data. </w:t>
        </w:r>
        <w:r w:rsidR="002B3070">
          <w:rPr>
            <w:rFonts w:ascii="Times New Roman" w:hAnsi="Times New Roman"/>
          </w:rPr>
          <w:t xml:space="preserve">The stem to leaf allocation ratio also is higher in the optimized model than in the default model. </w:t>
        </w:r>
        <w:r w:rsidR="002B3070" w:rsidRPr="00B830CE">
          <w:rPr>
            <w:rFonts w:ascii="Times New Roman" w:hAnsi="Times New Roman" w:cs="Times New Roman"/>
          </w:rPr>
          <w:t xml:space="preserve">This </w:t>
        </w:r>
        <w:r w:rsidR="002B3070">
          <w:rPr>
            <w:rFonts w:ascii="Times New Roman" w:hAnsi="Times New Roman" w:cs="Times New Roman"/>
          </w:rPr>
          <w:t xml:space="preserve">is consistent with the fact that Loblolly trees are valuable for timber, as they are able to grow a </w:t>
        </w:r>
        <w:r w:rsidR="002B3070" w:rsidRPr="00B830CE">
          <w:rPr>
            <w:rFonts w:ascii="Times New Roman" w:hAnsi="Times New Roman" w:cs="Times New Roman"/>
          </w:rPr>
          <w:t xml:space="preserve">large amount of wood for a relatively low </w:t>
        </w:r>
        <w:r w:rsidR="004812FA">
          <w:rPr>
            <w:rFonts w:ascii="Times New Roman" w:hAnsi="Times New Roman" w:cs="Times New Roman"/>
          </w:rPr>
          <w:t>leaf area index</w:t>
        </w:r>
        <w:r w:rsidR="002B3070" w:rsidRPr="00B830CE">
          <w:rPr>
            <w:rFonts w:ascii="Times New Roman" w:hAnsi="Times New Roman" w:cs="Times New Roman"/>
          </w:rPr>
          <w:t>.</w:t>
        </w:r>
      </w:ins>
    </w:p>
    <w:p w14:paraId="21D5B049" w14:textId="09BF3B08" w:rsidR="006C5690" w:rsidRPr="00DD39FD" w:rsidRDefault="003D02FE" w:rsidP="006C5690">
      <w:pPr>
        <w:spacing w:line="480" w:lineRule="auto"/>
        <w:jc w:val="both"/>
        <w:rPr>
          <w:rFonts w:ascii="Times New Roman" w:hAnsi="Times New Roman"/>
        </w:rPr>
      </w:pPr>
      <w:r>
        <w:rPr>
          <w:rFonts w:ascii="Times New Roman" w:hAnsi="Times New Roman"/>
        </w:rPr>
        <w:t xml:space="preserve">   </w:t>
      </w:r>
      <w:del w:id="156" w:author="Jiafu Mao" w:date="2015-09-10T21:30:00Z">
        <w:r w:rsidR="006C5690" w:rsidRPr="00DD39FD">
          <w:rPr>
            <w:rFonts w:ascii="Times New Roman" w:hAnsi="Times New Roman"/>
          </w:rPr>
          <w:delText>The</w:delText>
        </w:r>
      </w:del>
      <w:ins w:id="157" w:author="Jiafu Mao" w:date="2015-09-10T21:30:00Z">
        <w:r w:rsidR="00D51445">
          <w:rPr>
            <w:rFonts w:ascii="Times New Roman" w:hAnsi="Times New Roman"/>
          </w:rPr>
          <w:t>Though several chan</w:t>
        </w:r>
        <w:r w:rsidR="00B952B2">
          <w:rPr>
            <w:rFonts w:ascii="Times New Roman" w:hAnsi="Times New Roman"/>
          </w:rPr>
          <w:t>ges in the canopy photosynthesis</w:t>
        </w:r>
        <w:r w:rsidR="00D51445">
          <w:rPr>
            <w:rFonts w:ascii="Times New Roman" w:hAnsi="Times New Roman"/>
          </w:rPr>
          <w:t xml:space="preserve"> scheme were </w:t>
        </w:r>
        <w:r w:rsidR="00A56496">
          <w:rPr>
            <w:rFonts w:ascii="Times New Roman" w:hAnsi="Times New Roman"/>
          </w:rPr>
          <w:t>made</w:t>
        </w:r>
        <w:r w:rsidR="00B952B2">
          <w:rPr>
            <w:rFonts w:ascii="Times New Roman" w:hAnsi="Times New Roman"/>
          </w:rPr>
          <w:t xml:space="preserve"> in the </w:t>
        </w:r>
        <w:r w:rsidR="00BC0A3D">
          <w:rPr>
            <w:rFonts w:ascii="Times New Roman" w:hAnsi="Times New Roman"/>
          </w:rPr>
          <w:t>version 4.5 of CLM (</w:t>
        </w:r>
        <w:proofErr w:type="spellStart"/>
        <w:r w:rsidR="00B952B2" w:rsidRPr="002A7F8A">
          <w:rPr>
            <w:rFonts w:ascii="Times New Roman" w:hAnsi="Times New Roman"/>
            <w:i/>
          </w:rPr>
          <w:t>Bonan</w:t>
        </w:r>
        <w:proofErr w:type="spellEnd"/>
        <w:r w:rsidR="00B952B2" w:rsidRPr="002A7F8A">
          <w:rPr>
            <w:rFonts w:ascii="Times New Roman" w:hAnsi="Times New Roman"/>
            <w:i/>
          </w:rPr>
          <w:t xml:space="preserve"> et al.</w:t>
        </w:r>
        <w:r w:rsidR="00B952B2">
          <w:rPr>
            <w:rFonts w:ascii="Times New Roman" w:hAnsi="Times New Roman"/>
          </w:rPr>
          <w:t>, 2011</w:t>
        </w:r>
        <w:r w:rsidR="002A7F8A">
          <w:rPr>
            <w:rFonts w:ascii="Times New Roman" w:hAnsi="Times New Roman"/>
          </w:rPr>
          <w:t xml:space="preserve">; </w:t>
        </w:r>
        <w:proofErr w:type="spellStart"/>
        <w:r w:rsidR="002A7F8A" w:rsidRPr="002A7F8A">
          <w:rPr>
            <w:rFonts w:ascii="Times New Roman" w:hAnsi="Times New Roman"/>
            <w:i/>
          </w:rPr>
          <w:t>Oleson</w:t>
        </w:r>
        <w:proofErr w:type="spellEnd"/>
        <w:r w:rsidR="002A7F8A" w:rsidRPr="002A7F8A">
          <w:rPr>
            <w:rFonts w:ascii="Times New Roman" w:hAnsi="Times New Roman"/>
            <w:i/>
          </w:rPr>
          <w:t xml:space="preserve"> et al.</w:t>
        </w:r>
        <w:r w:rsidR="002A7F8A">
          <w:rPr>
            <w:rFonts w:ascii="Times New Roman" w:hAnsi="Times New Roman"/>
          </w:rPr>
          <w:t>, 2013</w:t>
        </w:r>
        <w:r w:rsidR="00B952B2">
          <w:rPr>
            <w:rFonts w:ascii="Times New Roman" w:hAnsi="Times New Roman"/>
          </w:rPr>
          <w:t>),</w:t>
        </w:r>
        <w:r w:rsidR="00C200BA">
          <w:rPr>
            <w:rFonts w:ascii="Times New Roman" w:hAnsi="Times New Roman"/>
          </w:rPr>
          <w:t xml:space="preserve"> </w:t>
        </w:r>
        <w:r w:rsidR="006552AA">
          <w:rPr>
            <w:rFonts w:ascii="Times New Roman" w:hAnsi="Times New Roman"/>
          </w:rPr>
          <w:t xml:space="preserve">in this work, </w:t>
        </w:r>
        <w:r w:rsidR="00DF2FB7" w:rsidRPr="00DF2FB7">
          <w:rPr>
            <w:rFonts w:ascii="Times New Roman" w:hAnsi="Times New Roman"/>
          </w:rPr>
          <w:t>t</w:t>
        </w:r>
        <w:r w:rsidR="00B952B2" w:rsidRPr="00DF2FB7">
          <w:rPr>
            <w:rFonts w:ascii="Times New Roman" w:hAnsi="Times New Roman"/>
          </w:rPr>
          <w:t xml:space="preserve">he canopy photosynthesis </w:t>
        </w:r>
        <w:r w:rsidR="006552AA">
          <w:rPr>
            <w:rFonts w:ascii="Times New Roman" w:hAnsi="Times New Roman"/>
          </w:rPr>
          <w:t>process of</w:t>
        </w:r>
        <w:r w:rsidR="00B952B2" w:rsidRPr="00DF2FB7">
          <w:rPr>
            <w:rFonts w:ascii="Times New Roman" w:hAnsi="Times New Roman"/>
          </w:rPr>
          <w:t xml:space="preserve"> CLM4.0 </w:t>
        </w:r>
        <w:r w:rsidR="00B361DB">
          <w:rPr>
            <w:rFonts w:ascii="Times New Roman" w:hAnsi="Times New Roman"/>
          </w:rPr>
          <w:t>did</w:t>
        </w:r>
        <w:r w:rsidR="00B952B2" w:rsidRPr="00DF2FB7">
          <w:rPr>
            <w:rFonts w:ascii="Times New Roman" w:hAnsi="Times New Roman"/>
          </w:rPr>
          <w:t xml:space="preserve"> a reasonably good job against our evaluation metrics, including </w:t>
        </w:r>
        <w:r w:rsidR="000E208F">
          <w:rPr>
            <w:rFonts w:ascii="Times New Roman" w:hAnsi="Times New Roman"/>
          </w:rPr>
          <w:t>the</w:t>
        </w:r>
      </w:ins>
      <w:r w:rsidR="000E208F">
        <w:rPr>
          <w:rFonts w:ascii="Times New Roman" w:hAnsi="Times New Roman"/>
        </w:rPr>
        <w:t xml:space="preserve"> </w:t>
      </w:r>
      <w:r w:rsidR="00B952B2" w:rsidRPr="00DF2FB7">
        <w:rPr>
          <w:rFonts w:ascii="Times New Roman" w:hAnsi="Times New Roman"/>
        </w:rPr>
        <w:t>leaf-level light response data</w:t>
      </w:r>
      <w:ins w:id="158" w:author="Jiafu Mao" w:date="2015-09-10T21:30:00Z">
        <w:r w:rsidR="00B952B2" w:rsidRPr="00DF2FB7">
          <w:rPr>
            <w:rFonts w:ascii="Times New Roman" w:hAnsi="Times New Roman"/>
          </w:rPr>
          <w:t xml:space="preserve">. </w:t>
        </w:r>
        <w:r w:rsidR="005E6EC7">
          <w:rPr>
            <w:rFonts w:ascii="Times New Roman" w:hAnsi="Times New Roman"/>
          </w:rPr>
          <w:t>These</w:t>
        </w:r>
        <w:r w:rsidR="00286B0E">
          <w:rPr>
            <w:rFonts w:ascii="Times New Roman" w:hAnsi="Times New Roman"/>
          </w:rPr>
          <w:t xml:space="preserve"> </w:t>
        </w:r>
        <w:r w:rsidR="006C5690" w:rsidRPr="00DD39FD">
          <w:rPr>
            <w:rFonts w:ascii="Times New Roman" w:hAnsi="Times New Roman"/>
          </w:rPr>
          <w:t>data</w:t>
        </w:r>
      </w:ins>
      <w:r w:rsidR="006C5690" w:rsidRPr="00DD39FD">
        <w:rPr>
          <w:rFonts w:ascii="Times New Roman" w:hAnsi="Times New Roman"/>
        </w:rPr>
        <w:t xml:space="preserve"> provide</w:t>
      </w:r>
      <w:r w:rsidR="00C101E3" w:rsidRPr="00DD39FD">
        <w:rPr>
          <w:rFonts w:ascii="Times New Roman" w:hAnsi="Times New Roman"/>
        </w:rPr>
        <w:t>d</w:t>
      </w:r>
      <w:r w:rsidR="006C5690" w:rsidRPr="00DD39FD">
        <w:rPr>
          <w:rFonts w:ascii="Times New Roman" w:hAnsi="Times New Roman"/>
        </w:rPr>
        <w:t xml:space="preserve"> an important </w:t>
      </w:r>
      <w:del w:id="159" w:author="Jiafu Mao" w:date="2015-09-10T21:30:00Z">
        <w:r w:rsidR="006C5690" w:rsidRPr="00DD39FD">
          <w:rPr>
            <w:rFonts w:ascii="Times New Roman" w:hAnsi="Times New Roman"/>
          </w:rPr>
          <w:lastRenderedPageBreak/>
          <w:delText>validation metric for our calibration</w:delText>
        </w:r>
      </w:del>
      <w:ins w:id="160" w:author="Jiafu Mao" w:date="2015-09-10T21:30:00Z">
        <w:r w:rsidR="00702BA4">
          <w:rPr>
            <w:rFonts w:ascii="Times New Roman" w:hAnsi="Times New Roman"/>
          </w:rPr>
          <w:t>benchmark</w:t>
        </w:r>
      </w:ins>
      <w:r w:rsidR="006C5690" w:rsidRPr="00DD39FD">
        <w:rPr>
          <w:rFonts w:ascii="Times New Roman" w:hAnsi="Times New Roman"/>
        </w:rPr>
        <w:t xml:space="preserve">, since </w:t>
      </w:r>
      <w:r w:rsidR="005E6EC7">
        <w:rPr>
          <w:rFonts w:ascii="Times New Roman" w:hAnsi="Times New Roman"/>
        </w:rPr>
        <w:t>they were</w:t>
      </w:r>
      <w:r w:rsidR="006C5690" w:rsidRPr="00DD39FD">
        <w:rPr>
          <w:rFonts w:ascii="Times New Roman" w:hAnsi="Times New Roman"/>
        </w:rPr>
        <w:t xml:space="preserve"> not used in the optimization (Fig. 3b). We found that the parameters most consistent with the biomass, </w:t>
      </w:r>
      <w:r w:rsidR="00514121" w:rsidRPr="00DD39FD">
        <w:rPr>
          <w:rFonts w:ascii="Times New Roman" w:hAnsi="Times New Roman"/>
        </w:rPr>
        <w:t>transpiration</w:t>
      </w:r>
      <w:r w:rsidR="006C5690" w:rsidRPr="00DD39FD">
        <w:rPr>
          <w:rFonts w:ascii="Times New Roman" w:hAnsi="Times New Roman"/>
        </w:rPr>
        <w:t>, soil respiration and δ</w:t>
      </w:r>
      <w:r w:rsidR="006C5690" w:rsidRPr="00DD39FD">
        <w:rPr>
          <w:rFonts w:ascii="Times New Roman" w:hAnsi="Times New Roman"/>
          <w:vertAlign w:val="superscript"/>
        </w:rPr>
        <w:t>13</w:t>
      </w:r>
      <w:r w:rsidR="006C5690" w:rsidRPr="00DD39FD">
        <w:rPr>
          <w:rFonts w:ascii="Times New Roman" w:hAnsi="Times New Roman"/>
        </w:rPr>
        <w:t xml:space="preserve">C data </w:t>
      </w:r>
      <w:r w:rsidR="00F17A62" w:rsidRPr="00DD39FD">
        <w:rPr>
          <w:rFonts w:ascii="Times New Roman" w:hAnsi="Times New Roman"/>
        </w:rPr>
        <w:t xml:space="preserve">were </w:t>
      </w:r>
      <w:r w:rsidR="006C5690" w:rsidRPr="00DD39FD">
        <w:rPr>
          <w:rFonts w:ascii="Times New Roman" w:hAnsi="Times New Roman"/>
        </w:rPr>
        <w:t>also consistent with these leaf</w:t>
      </w:r>
      <w:r w:rsidR="00F17A62" w:rsidRPr="00DD39FD">
        <w:rPr>
          <w:rFonts w:ascii="Times New Roman" w:hAnsi="Times New Roman"/>
        </w:rPr>
        <w:t>-</w:t>
      </w:r>
      <w:r w:rsidR="006C5690" w:rsidRPr="00DD39FD">
        <w:rPr>
          <w:rFonts w:ascii="Times New Roman" w:hAnsi="Times New Roman"/>
        </w:rPr>
        <w:t>level data, which gives confidence in both the model’s ability to simulate the shading effect, and the model’</w:t>
      </w:r>
      <w:r w:rsidR="00F17A62" w:rsidRPr="00DD39FD">
        <w:rPr>
          <w:rFonts w:ascii="Times New Roman" w:hAnsi="Times New Roman"/>
        </w:rPr>
        <w:t>s</w:t>
      </w:r>
      <w:r w:rsidR="006C5690" w:rsidRPr="00DD39FD">
        <w:rPr>
          <w:rFonts w:ascii="Times New Roman" w:hAnsi="Times New Roman"/>
        </w:rPr>
        <w:t xml:space="preserve"> ability to scale leaf-level processes to the canopy. </w:t>
      </w:r>
    </w:p>
    <w:p w14:paraId="5C78C5D2" w14:textId="77777777" w:rsidR="001C405E" w:rsidRPr="00DD39FD" w:rsidRDefault="003D02FE" w:rsidP="00854756">
      <w:pPr>
        <w:spacing w:line="480" w:lineRule="auto"/>
        <w:jc w:val="both"/>
        <w:rPr>
          <w:rFonts w:ascii="Times New Roman" w:hAnsi="Times New Roman"/>
          <w:b/>
          <w:sz w:val="28"/>
          <w:rPrChange w:id="161" w:author="Jiafu Mao" w:date="2015-09-10T21:30:00Z">
            <w:rPr>
              <w:rFonts w:ascii="Times New Roman" w:hAnsi="Times New Roman"/>
            </w:rPr>
          </w:rPrChange>
        </w:rPr>
      </w:pPr>
      <w:del w:id="162" w:author="Jiafu Mao" w:date="2015-09-10T21:30:00Z">
        <w:r>
          <w:rPr>
            <w:rFonts w:ascii="Times New Roman" w:hAnsi="Times New Roman"/>
          </w:rPr>
          <w:delText xml:space="preserve">   </w:delText>
        </w:r>
        <w:r w:rsidR="00B725B3" w:rsidRPr="00DD39FD">
          <w:rPr>
            <w:rFonts w:ascii="Times New Roman" w:hAnsi="Times New Roman"/>
          </w:rPr>
          <w:delText>In addition to the importance of optimized</w:delText>
        </w:r>
      </w:del>
      <w:moveFromRangeStart w:id="163" w:author="Jiafu Mao" w:date="2015-09-10T21:30:00Z" w:name="move303539963"/>
      <w:moveFrom w:id="164" w:author="Jiafu Mao" w:date="2015-09-10T21:30:00Z">
        <w:r w:rsidR="007A52B6" w:rsidRPr="00DD39FD">
          <w:rPr>
            <w:rFonts w:ascii="Times New Roman" w:hAnsi="Times New Roman"/>
          </w:rPr>
          <w:t xml:space="preserve"> model parameters, we also found that the initial seedling biomass was very important for simulating pretreatment biomass in this young forest in an exponential growth phase. This finding reinforces the understanding that models like CLM can be very sensitive to initial conditions, especially in systems</w:t>
        </w:r>
        <w:r w:rsidR="007A52B6">
          <w:rPr>
            <w:rFonts w:ascii="Times New Roman" w:hAnsi="Times New Roman"/>
          </w:rPr>
          <w:t>,</w:t>
        </w:r>
        <w:r w:rsidR="007A52B6" w:rsidRPr="00DD39FD">
          <w:rPr>
            <w:rFonts w:ascii="Times New Roman" w:hAnsi="Times New Roman"/>
          </w:rPr>
          <w:t xml:space="preserve"> which are not in a</w:t>
        </w:r>
        <w:r w:rsidR="007A52B6">
          <w:rPr>
            <w:rFonts w:ascii="Times New Roman" w:hAnsi="Times New Roman"/>
          </w:rPr>
          <w:t xml:space="preserve">pproximate or quasi- </w:t>
        </w:r>
        <w:r w:rsidR="007A52B6" w:rsidRPr="00DD39FD">
          <w:rPr>
            <w:rFonts w:ascii="Times New Roman" w:hAnsi="Times New Roman"/>
          </w:rPr>
          <w:t xml:space="preserve">steady state. When designing experiments with an eye towards close engagement with models and the comparison of model and experimental results, attention should be given to measurements of the model’s initial conditions as part of the experimental pretreatment characterization. </w:t>
        </w:r>
      </w:moveFrom>
    </w:p>
    <w:moveFromRangeEnd w:id="163"/>
    <w:p w14:paraId="7FE9573E" w14:textId="084865DF" w:rsidR="00B725B3" w:rsidRPr="00DD39FD" w:rsidRDefault="003D02FE" w:rsidP="00891CDC">
      <w:pPr>
        <w:spacing w:line="480" w:lineRule="auto"/>
        <w:jc w:val="both"/>
        <w:rPr>
          <w:ins w:id="165" w:author="Jiafu Mao" w:date="2015-09-10T21:30:00Z"/>
          <w:rFonts w:ascii="Times New Roman" w:hAnsi="Times New Roman"/>
        </w:rPr>
      </w:pPr>
      <w:ins w:id="166" w:author="Jiafu Mao" w:date="2015-09-10T21:30:00Z">
        <w:r>
          <w:rPr>
            <w:rFonts w:ascii="Times New Roman" w:hAnsi="Times New Roman"/>
          </w:rPr>
          <w:t xml:space="preserve"> </w:t>
        </w:r>
      </w:ins>
    </w:p>
    <w:p w14:paraId="14942580" w14:textId="7B7EA866" w:rsidR="002C1FD5" w:rsidRPr="00DD39FD" w:rsidRDefault="002C1FD5" w:rsidP="002C1FD5">
      <w:pPr>
        <w:spacing w:line="480" w:lineRule="auto"/>
        <w:jc w:val="both"/>
        <w:rPr>
          <w:rFonts w:ascii="Times New Roman" w:hAnsi="Times New Roman"/>
          <w:b/>
          <w:iCs/>
          <w:sz w:val="28"/>
          <w:szCs w:val="28"/>
        </w:rPr>
      </w:pPr>
      <w:r>
        <w:rPr>
          <w:rFonts w:ascii="Times New Roman" w:hAnsi="Times New Roman"/>
          <w:b/>
          <w:iCs/>
          <w:sz w:val="28"/>
          <w:szCs w:val="28"/>
        </w:rPr>
        <w:t>4.2</w:t>
      </w:r>
      <w:r>
        <w:rPr>
          <w:rFonts w:ascii="Times New Roman" w:hAnsi="Times New Roman"/>
          <w:b/>
          <w:iCs/>
          <w:sz w:val="28"/>
          <w:szCs w:val="28"/>
        </w:rPr>
        <w:tab/>
      </w:r>
      <w:r w:rsidRPr="00DD39FD">
        <w:rPr>
          <w:rFonts w:ascii="Times New Roman" w:hAnsi="Times New Roman"/>
          <w:b/>
          <w:iCs/>
          <w:sz w:val="28"/>
          <w:szCs w:val="28"/>
        </w:rPr>
        <w:t xml:space="preserve">Treatment </w:t>
      </w:r>
      <w:ins w:id="167" w:author="Jiafu Mao" w:date="2015-09-10T21:30:00Z">
        <w:r w:rsidR="000211D4">
          <w:rPr>
            <w:rFonts w:ascii="Times New Roman" w:hAnsi="Times New Roman"/>
            <w:b/>
            <w:iCs/>
            <w:sz w:val="28"/>
            <w:szCs w:val="28"/>
          </w:rPr>
          <w:t xml:space="preserve">model </w:t>
        </w:r>
      </w:ins>
      <w:r w:rsidRPr="00DD39FD">
        <w:rPr>
          <w:rFonts w:ascii="Times New Roman" w:hAnsi="Times New Roman"/>
          <w:b/>
          <w:iCs/>
          <w:sz w:val="28"/>
          <w:szCs w:val="28"/>
        </w:rPr>
        <w:t xml:space="preserve">results </w:t>
      </w:r>
      <w:ins w:id="168" w:author="Jiafu Mao" w:date="2015-09-10T21:30:00Z">
        <w:r w:rsidR="000211D4">
          <w:rPr>
            <w:rFonts w:ascii="Times New Roman" w:hAnsi="Times New Roman"/>
            <w:b/>
            <w:iCs/>
            <w:sz w:val="28"/>
            <w:szCs w:val="28"/>
          </w:rPr>
          <w:t>and implications</w:t>
        </w:r>
      </w:ins>
    </w:p>
    <w:p w14:paraId="5DB3A20F" w14:textId="6CD41163" w:rsidR="00B725B3" w:rsidRPr="00FC2D43" w:rsidRDefault="00B725B3" w:rsidP="00891CDC">
      <w:pPr>
        <w:spacing w:line="480" w:lineRule="auto"/>
        <w:jc w:val="both"/>
        <w:rPr>
          <w:rFonts w:ascii="Times New Roman" w:hAnsi="Times New Roman"/>
        </w:rPr>
      </w:pPr>
      <w:r w:rsidRPr="00FC2D43">
        <w:rPr>
          <w:rFonts w:ascii="Times New Roman" w:hAnsi="Times New Roman"/>
        </w:rPr>
        <w:t xml:space="preserve">Early simulations of the shading treatment (not shown) were naively forced with reduced incoming shortwave radiation without any adjustment to the </w:t>
      </w:r>
      <w:proofErr w:type="spellStart"/>
      <w:r w:rsidRPr="00FC2D43">
        <w:rPr>
          <w:rFonts w:ascii="Times New Roman" w:hAnsi="Times New Roman"/>
        </w:rPr>
        <w:t>longwave</w:t>
      </w:r>
      <w:proofErr w:type="spellEnd"/>
      <w:r w:rsidRPr="00FC2D43">
        <w:rPr>
          <w:rFonts w:ascii="Times New Roman" w:hAnsi="Times New Roman"/>
        </w:rPr>
        <w:t xml:space="preserve"> radiation. This resulted in vegetation temperatures that were lower than the observed air temperatures, high leaf boundary layer relative humidity, and nearly zero transpiration. This model limitation inspired </w:t>
      </w:r>
      <w:r w:rsidR="0071394C" w:rsidRPr="00FC2D43">
        <w:rPr>
          <w:rFonts w:ascii="Times New Roman" w:hAnsi="Times New Roman"/>
        </w:rPr>
        <w:t xml:space="preserve">additional </w:t>
      </w:r>
      <w:r w:rsidRPr="00FC2D43">
        <w:rPr>
          <w:rFonts w:ascii="Times New Roman" w:hAnsi="Times New Roman"/>
        </w:rPr>
        <w:t xml:space="preserve">measurements of the shade cloth with an infrared camera, </w:t>
      </w:r>
      <w:r w:rsidR="002977C4" w:rsidRPr="00FC2D43">
        <w:rPr>
          <w:rFonts w:ascii="Times New Roman" w:hAnsi="Times New Roman"/>
        </w:rPr>
        <w:t>showing</w:t>
      </w:r>
      <w:r w:rsidRPr="00FC2D43">
        <w:rPr>
          <w:rFonts w:ascii="Times New Roman" w:hAnsi="Times New Roman"/>
        </w:rPr>
        <w:t xml:space="preserve"> th</w:t>
      </w:r>
      <w:r w:rsidR="00380CF9" w:rsidRPr="00FC2D43">
        <w:rPr>
          <w:rFonts w:ascii="Times New Roman" w:hAnsi="Times New Roman"/>
        </w:rPr>
        <w:t>at the cloth emitted</w:t>
      </w:r>
      <w:r w:rsidRPr="00FC2D43">
        <w:rPr>
          <w:rFonts w:ascii="Times New Roman" w:hAnsi="Times New Roman"/>
        </w:rPr>
        <w:t xml:space="preserve"> </w:t>
      </w:r>
      <w:proofErr w:type="spellStart"/>
      <w:r w:rsidRPr="00FC2D43">
        <w:rPr>
          <w:rFonts w:ascii="Times New Roman" w:hAnsi="Times New Roman"/>
        </w:rPr>
        <w:t>longwave</w:t>
      </w:r>
      <w:proofErr w:type="spellEnd"/>
      <w:r w:rsidRPr="00FC2D43">
        <w:rPr>
          <w:rFonts w:ascii="Times New Roman" w:hAnsi="Times New Roman"/>
        </w:rPr>
        <w:t xml:space="preserve"> IR with a blackbody temperature near the observed air temperature. Using a modified forc</w:t>
      </w:r>
      <w:r w:rsidR="00016EDC" w:rsidRPr="00FC2D43">
        <w:rPr>
          <w:rFonts w:ascii="Times New Roman" w:hAnsi="Times New Roman"/>
        </w:rPr>
        <w:t xml:space="preserve">ing for </w:t>
      </w:r>
      <w:proofErr w:type="spellStart"/>
      <w:r w:rsidR="00016EDC" w:rsidRPr="00FC2D43">
        <w:rPr>
          <w:rFonts w:ascii="Times New Roman" w:hAnsi="Times New Roman"/>
        </w:rPr>
        <w:t>longwave</w:t>
      </w:r>
      <w:proofErr w:type="spellEnd"/>
      <w:r w:rsidR="00016EDC" w:rsidRPr="00FC2D43">
        <w:rPr>
          <w:rFonts w:ascii="Times New Roman" w:hAnsi="Times New Roman"/>
        </w:rPr>
        <w:t xml:space="preserve"> radiation (Fig. 1, </w:t>
      </w:r>
      <w:r w:rsidRPr="00FC2D43">
        <w:rPr>
          <w:rFonts w:ascii="Times New Roman" w:hAnsi="Times New Roman"/>
        </w:rPr>
        <w:t>2), we produced more realistic simulations for the HS treatment. The shade cloth used for the LS treatment was found to have little impact on IR, thus the original forcing was used for this treatment.</w:t>
      </w:r>
    </w:p>
    <w:p w14:paraId="3EBE0D21" w14:textId="4FA6631F" w:rsidR="00000E0C" w:rsidRPr="00DD39FD" w:rsidRDefault="003D02FE" w:rsidP="00000E0C">
      <w:pPr>
        <w:spacing w:line="480" w:lineRule="auto"/>
        <w:jc w:val="both"/>
        <w:rPr>
          <w:rFonts w:ascii="Times New Roman" w:hAnsi="Times New Roman"/>
        </w:rPr>
      </w:pPr>
      <w:r>
        <w:rPr>
          <w:rFonts w:ascii="Times New Roman" w:hAnsi="Times New Roman"/>
        </w:rPr>
        <w:t xml:space="preserve">   </w:t>
      </w:r>
      <w:r w:rsidR="00000E0C" w:rsidRPr="00DD39FD">
        <w:rPr>
          <w:rFonts w:ascii="Times New Roman" w:hAnsi="Times New Roman"/>
        </w:rPr>
        <w:t xml:space="preserve">The lack of large differences </w:t>
      </w:r>
      <w:r w:rsidR="00EA3E48" w:rsidRPr="00DD39FD">
        <w:rPr>
          <w:rFonts w:ascii="Times New Roman" w:hAnsi="Times New Roman"/>
        </w:rPr>
        <w:t xml:space="preserve">in soil moisture </w:t>
      </w:r>
      <w:r w:rsidR="00000E0C" w:rsidRPr="00DD39FD">
        <w:rPr>
          <w:rFonts w:ascii="Times New Roman" w:hAnsi="Times New Roman"/>
        </w:rPr>
        <w:t xml:space="preserve">between the LS and HS simulations is likely due to a combination of error in model inputs and weaknesses in model structure. Specifying a single site-specific soil texture may not have captured spatial heterogeneity in soil biophysical properties, and it has been noted </w:t>
      </w:r>
      <w:del w:id="169" w:author="Jiafu Mao" w:date="2015-09-10T21:30:00Z">
        <w:r w:rsidR="00000E0C" w:rsidRPr="00DD39FD">
          <w:rPr>
            <w:rFonts w:ascii="Times New Roman" w:hAnsi="Times New Roman"/>
          </w:rPr>
          <w:delText>that improvement in CLM</w:delText>
        </w:r>
      </w:del>
      <w:ins w:id="170" w:author="Jiafu Mao" w:date="2015-09-10T21:30:00Z">
        <w:r w:rsidR="000211D4">
          <w:rPr>
            <w:rFonts w:ascii="Times New Roman" w:hAnsi="Times New Roman"/>
          </w:rPr>
          <w:t>CLM4</w:t>
        </w:r>
      </w:ins>
      <w:r w:rsidR="00000E0C" w:rsidRPr="00DD39FD">
        <w:rPr>
          <w:rFonts w:ascii="Times New Roman" w:hAnsi="Times New Roman"/>
        </w:rPr>
        <w:t xml:space="preserve"> process representation </w:t>
      </w:r>
      <w:del w:id="171" w:author="Jiafu Mao" w:date="2015-09-10T21:30:00Z">
        <w:r w:rsidR="00000E0C" w:rsidRPr="00DD39FD">
          <w:rPr>
            <w:rFonts w:ascii="Times New Roman" w:hAnsi="Times New Roman"/>
          </w:rPr>
          <w:delText>is needed</w:delText>
        </w:r>
      </w:del>
      <w:ins w:id="172" w:author="Jiafu Mao" w:date="2015-09-10T21:30:00Z">
        <w:r w:rsidR="000211D4">
          <w:rPr>
            <w:rFonts w:ascii="Times New Roman" w:hAnsi="Times New Roman"/>
          </w:rPr>
          <w:t>may have limitations in its ability</w:t>
        </w:r>
      </w:ins>
      <w:r w:rsidR="000211D4">
        <w:rPr>
          <w:rFonts w:ascii="Times New Roman" w:hAnsi="Times New Roman"/>
        </w:rPr>
        <w:t xml:space="preserve"> to </w:t>
      </w:r>
      <w:r w:rsidR="00000E0C" w:rsidRPr="00DD39FD">
        <w:rPr>
          <w:rFonts w:ascii="Times New Roman" w:hAnsi="Times New Roman"/>
        </w:rPr>
        <w:t xml:space="preserve">capture realistic site hydrology </w:t>
      </w:r>
      <w:r w:rsidR="00AB7922" w:rsidRPr="00DD39FD">
        <w:rPr>
          <w:rFonts w:ascii="Times New Roman" w:hAnsi="Times New Roman"/>
          <w:noProof/>
        </w:rPr>
        <w:t>(</w:t>
      </w:r>
      <w:r w:rsidR="00000E0C" w:rsidRPr="00DD39FD">
        <w:rPr>
          <w:rFonts w:ascii="Times New Roman" w:hAnsi="Times New Roman"/>
          <w:noProof/>
        </w:rPr>
        <w:t>Li et al., 2011</w:t>
      </w:r>
      <w:r w:rsidR="00AB7922" w:rsidRPr="00DD39FD">
        <w:rPr>
          <w:rFonts w:ascii="Times New Roman" w:hAnsi="Times New Roman"/>
          <w:noProof/>
        </w:rPr>
        <w:t>)</w:t>
      </w:r>
      <w:r w:rsidR="00000E0C" w:rsidRPr="00DD39FD">
        <w:rPr>
          <w:rFonts w:ascii="Times New Roman" w:hAnsi="Times New Roman"/>
        </w:rPr>
        <w:t xml:space="preserve">. The small difference between shading treatments in the observations of soil moisture (note the </w:t>
      </w:r>
      <w:r w:rsidR="00000E0C" w:rsidRPr="00DD39FD">
        <w:rPr>
          <w:rFonts w:ascii="Times New Roman" w:hAnsi="Times New Roman"/>
        </w:rPr>
        <w:lastRenderedPageBreak/>
        <w:t xml:space="preserve">scale in Fig. 4b), albeit larger than the simulated difference, may be due to a measurement artifact. It is known that there was some overlap of LS and HS roots that could dampen the differences in soil water between treatments. This was ameliorated in subsequent </w:t>
      </w:r>
      <w:proofErr w:type="spellStart"/>
      <w:r w:rsidR="00000E0C" w:rsidRPr="00DD39FD">
        <w:rPr>
          <w:rFonts w:ascii="Times New Roman" w:hAnsi="Times New Roman"/>
        </w:rPr>
        <w:t>PiTS</w:t>
      </w:r>
      <w:proofErr w:type="spellEnd"/>
      <w:r w:rsidR="00000E0C" w:rsidRPr="00DD39FD">
        <w:rPr>
          <w:rFonts w:ascii="Times New Roman" w:hAnsi="Times New Roman"/>
        </w:rPr>
        <w:t xml:space="preserve"> projects by trenching and lining the trench with plastic film to isolate the treatments. </w:t>
      </w:r>
      <w:ins w:id="173" w:author="Jiafu Mao" w:date="2015-09-10T21:30:00Z">
        <w:r w:rsidR="000211D4">
          <w:rPr>
            <w:rFonts w:ascii="Times New Roman" w:hAnsi="Times New Roman"/>
          </w:rPr>
          <w:t xml:space="preserve">However, soil moisture did not significantly impact carbon uptake or allocation in the simulations at this relatively wet site.  </w:t>
        </w:r>
      </w:ins>
      <w:r w:rsidR="00000E0C" w:rsidRPr="00DD39FD">
        <w:rPr>
          <w:rFonts w:ascii="Times New Roman" w:hAnsi="Times New Roman"/>
        </w:rPr>
        <w:t xml:space="preserve">Moreover, the large variability in observations of soil water suggests that the small differences between treatments in mean soil water are likely not significant. </w:t>
      </w:r>
      <w:ins w:id="174" w:author="Jiafu Mao" w:date="2015-09-10T21:30:00Z">
        <w:r w:rsidR="000211D4">
          <w:rPr>
            <w:rFonts w:ascii="Times New Roman" w:hAnsi="Times New Roman"/>
          </w:rPr>
          <w:t xml:space="preserve"> </w:t>
        </w:r>
      </w:ins>
    </w:p>
    <w:p w14:paraId="664857AD" w14:textId="3D3586E3" w:rsidR="00EB44AB" w:rsidRPr="0011278D" w:rsidRDefault="003D02FE" w:rsidP="00EB44AB">
      <w:pPr>
        <w:spacing w:line="480" w:lineRule="auto"/>
        <w:jc w:val="both"/>
        <w:rPr>
          <w:rFonts w:ascii="Times New Roman" w:hAnsi="Times New Roman"/>
        </w:rPr>
      </w:pPr>
      <w:r>
        <w:rPr>
          <w:rFonts w:ascii="Times New Roman" w:hAnsi="Times New Roman"/>
        </w:rPr>
        <w:t xml:space="preserve">   </w:t>
      </w:r>
      <w:r w:rsidR="000633E6" w:rsidRPr="00DD39FD">
        <w:rPr>
          <w:rFonts w:ascii="Times New Roman" w:hAnsi="Times New Roman"/>
        </w:rPr>
        <w:t xml:space="preserve">The observed decrease in </w:t>
      </w:r>
      <w:r w:rsidR="00514121" w:rsidRPr="00DD39FD">
        <w:rPr>
          <w:rFonts w:ascii="Times New Roman" w:hAnsi="Times New Roman"/>
        </w:rPr>
        <w:t xml:space="preserve">transpiration </w:t>
      </w:r>
      <w:r w:rsidR="000633E6" w:rsidRPr="00DD39FD">
        <w:rPr>
          <w:rFonts w:ascii="Times New Roman" w:hAnsi="Times New Roman"/>
        </w:rPr>
        <w:t>with shading (Fig</w:t>
      </w:r>
      <w:r w:rsidR="00514121" w:rsidRPr="00DD39FD">
        <w:rPr>
          <w:rFonts w:ascii="Times New Roman" w:hAnsi="Times New Roman"/>
        </w:rPr>
        <w:t>.</w:t>
      </w:r>
      <w:r w:rsidR="000633E6" w:rsidRPr="00DD39FD">
        <w:rPr>
          <w:rFonts w:ascii="Times New Roman" w:hAnsi="Times New Roman"/>
        </w:rPr>
        <w:t xml:space="preserve"> 4) </w:t>
      </w:r>
      <w:del w:id="175" w:author="Jiafu Mao" w:date="2015-09-10T21:30:00Z">
        <w:r w:rsidR="000633E6" w:rsidRPr="00DD39FD">
          <w:rPr>
            <w:rFonts w:ascii="Times New Roman" w:hAnsi="Times New Roman"/>
          </w:rPr>
          <w:delText>is</w:delText>
        </w:r>
      </w:del>
      <w:ins w:id="176" w:author="Jiafu Mao" w:date="2015-09-10T21:30:00Z">
        <w:r w:rsidR="000618DA">
          <w:rPr>
            <w:rFonts w:ascii="Times New Roman" w:hAnsi="Times New Roman"/>
          </w:rPr>
          <w:t>was</w:t>
        </w:r>
      </w:ins>
      <w:r w:rsidR="000618DA" w:rsidRPr="00DD39FD">
        <w:rPr>
          <w:rFonts w:ascii="Times New Roman" w:hAnsi="Times New Roman"/>
        </w:rPr>
        <w:t xml:space="preserve"> </w:t>
      </w:r>
      <w:r w:rsidR="000633E6" w:rsidRPr="00DD39FD">
        <w:rPr>
          <w:rFonts w:ascii="Times New Roman" w:hAnsi="Times New Roman"/>
        </w:rPr>
        <w:t xml:space="preserve">affected by the shade treatment’s impact on shortwave and </w:t>
      </w:r>
      <w:proofErr w:type="spellStart"/>
      <w:r w:rsidR="000633E6" w:rsidRPr="00DD39FD">
        <w:rPr>
          <w:rFonts w:ascii="Times New Roman" w:hAnsi="Times New Roman"/>
        </w:rPr>
        <w:t>longwave</w:t>
      </w:r>
      <w:proofErr w:type="spellEnd"/>
      <w:r w:rsidR="000633E6" w:rsidRPr="00DD39FD">
        <w:rPr>
          <w:rFonts w:ascii="Times New Roman" w:hAnsi="Times New Roman"/>
        </w:rPr>
        <w:t xml:space="preserve"> radiation and a coincident reduction in air temperature (Fig</w:t>
      </w:r>
      <w:r w:rsidR="006A13A5" w:rsidRPr="00DD39FD">
        <w:rPr>
          <w:rFonts w:ascii="Times New Roman" w:hAnsi="Times New Roman"/>
        </w:rPr>
        <w:t>.</w:t>
      </w:r>
      <w:r w:rsidR="000633E6" w:rsidRPr="00DD39FD">
        <w:rPr>
          <w:rFonts w:ascii="Times New Roman" w:hAnsi="Times New Roman"/>
        </w:rPr>
        <w:t xml:space="preserve"> 2). This effect was reproduced well in CLM for the LS case. However, observations do not show a strong response of </w:t>
      </w:r>
      <w:r w:rsidR="00514121" w:rsidRPr="00DD39FD">
        <w:rPr>
          <w:rFonts w:ascii="Times New Roman" w:hAnsi="Times New Roman"/>
        </w:rPr>
        <w:t xml:space="preserve">transpiration </w:t>
      </w:r>
      <w:r w:rsidR="000633E6" w:rsidRPr="00DD39FD">
        <w:rPr>
          <w:rFonts w:ascii="Times New Roman" w:hAnsi="Times New Roman"/>
        </w:rPr>
        <w:t>in the HS case but the model transpiration is highly reduced</w:t>
      </w:r>
      <w:r w:rsidR="00B608B0" w:rsidRPr="00DD39FD">
        <w:rPr>
          <w:rFonts w:ascii="Times New Roman" w:hAnsi="Times New Roman"/>
        </w:rPr>
        <w:t xml:space="preserve"> (Fig.</w:t>
      </w:r>
      <w:r w:rsidR="000633E6" w:rsidRPr="00DD39FD">
        <w:rPr>
          <w:rFonts w:ascii="Times New Roman" w:hAnsi="Times New Roman"/>
        </w:rPr>
        <w:t xml:space="preserve"> 4c). Assuming that carbon assimilation is strongly reduced in the HS case as shown in the leaf-level light response curve (Fig. 3b), this implies a strong reduction in water use efficiency, which is not captured by the Ball-Berry conductance model as implemented in CLM </w:t>
      </w:r>
      <w:r w:rsidR="00AB7922" w:rsidRPr="00DD39FD">
        <w:rPr>
          <w:rFonts w:ascii="Times New Roman" w:hAnsi="Times New Roman"/>
          <w:noProof/>
        </w:rPr>
        <w:t>(</w:t>
      </w:r>
      <w:r w:rsidR="000633E6" w:rsidRPr="00DD39FD">
        <w:rPr>
          <w:rFonts w:ascii="Times New Roman" w:hAnsi="Times New Roman"/>
          <w:noProof/>
        </w:rPr>
        <w:t>De Kauwe et al., 2013; Oleson et al., 2010, 2013</w:t>
      </w:r>
      <w:r w:rsidR="00AB7922" w:rsidRPr="00DD39FD">
        <w:rPr>
          <w:rFonts w:ascii="Times New Roman" w:hAnsi="Times New Roman"/>
          <w:noProof/>
        </w:rPr>
        <w:t>)</w:t>
      </w:r>
      <w:r w:rsidR="000633E6" w:rsidRPr="00DD39FD">
        <w:rPr>
          <w:rFonts w:ascii="Times New Roman" w:hAnsi="Times New Roman"/>
        </w:rPr>
        <w:t xml:space="preserve">. The HS_MB optimization for </w:t>
      </w:r>
      <w:proofErr w:type="spellStart"/>
      <w:r w:rsidR="000633E6" w:rsidRPr="00DD39FD">
        <w:rPr>
          <w:rFonts w:ascii="Times New Roman" w:hAnsi="Times New Roman"/>
        </w:rPr>
        <w:t>stomatal</w:t>
      </w:r>
      <w:proofErr w:type="spellEnd"/>
      <w:r w:rsidR="000633E6" w:rsidRPr="00DD39FD">
        <w:rPr>
          <w:rFonts w:ascii="Times New Roman" w:hAnsi="Times New Roman"/>
        </w:rPr>
        <w:t xml:space="preserve"> slope and intercept parameters has little effect on transpiration despite increasing these parameter values well beyond reasonable ranges (Table 1; red line in Fig. 4c). The failure of the model under these conditions </w:t>
      </w:r>
      <w:r w:rsidR="00740C98" w:rsidRPr="00DD39FD">
        <w:rPr>
          <w:rFonts w:ascii="Times New Roman" w:hAnsi="Times New Roman"/>
        </w:rPr>
        <w:t>suggests</w:t>
      </w:r>
      <w:r w:rsidR="000633E6" w:rsidRPr="00DD39FD">
        <w:rPr>
          <w:rFonts w:ascii="Times New Roman" w:hAnsi="Times New Roman"/>
        </w:rPr>
        <w:t xml:space="preserve"> a possibility that there is a diurnal </w:t>
      </w:r>
      <w:r w:rsidR="00740C98" w:rsidRPr="00DD39FD">
        <w:rPr>
          <w:rFonts w:ascii="Times New Roman" w:hAnsi="Times New Roman"/>
        </w:rPr>
        <w:t xml:space="preserve">or circadian </w:t>
      </w:r>
      <w:r w:rsidR="000633E6" w:rsidRPr="00DD39FD">
        <w:rPr>
          <w:rFonts w:ascii="Times New Roman" w:hAnsi="Times New Roman"/>
        </w:rPr>
        <w:t xml:space="preserve">control on conductance that is decoupled from photosynthesis and not currently captured. Another </w:t>
      </w:r>
      <w:r w:rsidR="002C7D50" w:rsidRPr="00DD39FD">
        <w:rPr>
          <w:rFonts w:ascii="Times New Roman" w:hAnsi="Times New Roman"/>
        </w:rPr>
        <w:t>possibility</w:t>
      </w:r>
      <w:r w:rsidR="000633E6" w:rsidRPr="00DD39FD">
        <w:rPr>
          <w:rFonts w:ascii="Times New Roman" w:hAnsi="Times New Roman"/>
        </w:rPr>
        <w:t xml:space="preserve"> is that there exists a strong nonlinearity in the relationship between </w:t>
      </w:r>
      <w:proofErr w:type="spellStart"/>
      <w:r w:rsidR="000633E6" w:rsidRPr="00DD39FD">
        <w:rPr>
          <w:rFonts w:ascii="Times New Roman" w:hAnsi="Times New Roman"/>
        </w:rPr>
        <w:t>stomatal</w:t>
      </w:r>
      <w:proofErr w:type="spellEnd"/>
      <w:r w:rsidR="000633E6" w:rsidRPr="00DD39FD">
        <w:rPr>
          <w:rFonts w:ascii="Times New Roman" w:hAnsi="Times New Roman"/>
        </w:rPr>
        <w:t xml:space="preserve"> conductance and net photosynthesis, which has been observed at low light levels and </w:t>
      </w:r>
      <w:r w:rsidR="000633E6" w:rsidRPr="00DD39FD">
        <w:rPr>
          <w:rFonts w:ascii="Times New Roman" w:hAnsi="Times New Roman"/>
        </w:rPr>
        <w:lastRenderedPageBreak/>
        <w:t xml:space="preserve">strongly impacts estimated transpiration </w:t>
      </w:r>
      <w:r w:rsidR="00AB7922" w:rsidRPr="00DD39FD">
        <w:rPr>
          <w:rFonts w:ascii="Times New Roman" w:hAnsi="Times New Roman"/>
        </w:rPr>
        <w:t>(</w:t>
      </w:r>
      <w:r w:rsidR="000633E6" w:rsidRPr="00DD39FD">
        <w:rPr>
          <w:rFonts w:ascii="Times New Roman" w:hAnsi="Times New Roman"/>
        </w:rPr>
        <w:t xml:space="preserve">Barnard and </w:t>
      </w:r>
      <w:proofErr w:type="spellStart"/>
      <w:r w:rsidR="000633E6" w:rsidRPr="00DD39FD">
        <w:rPr>
          <w:rFonts w:ascii="Times New Roman" w:hAnsi="Times New Roman"/>
        </w:rPr>
        <w:t>Bauerle</w:t>
      </w:r>
      <w:proofErr w:type="spellEnd"/>
      <w:r w:rsidR="000633E6" w:rsidRPr="00DD39FD">
        <w:rPr>
          <w:rFonts w:ascii="Times New Roman" w:hAnsi="Times New Roman"/>
        </w:rPr>
        <w:t>, 2013</w:t>
      </w:r>
      <w:r w:rsidR="00AB7922" w:rsidRPr="00DD39FD">
        <w:rPr>
          <w:rFonts w:ascii="Times New Roman" w:hAnsi="Times New Roman"/>
        </w:rPr>
        <w:t>)</w:t>
      </w:r>
      <w:r w:rsidR="000633E6" w:rsidRPr="00DD39FD">
        <w:rPr>
          <w:rFonts w:ascii="Times New Roman" w:hAnsi="Times New Roman"/>
        </w:rPr>
        <w:t xml:space="preserve">. Errors in modeled leaf temperature and leaf boundary layer vapor pressure deficit may also contribute to the discrepancy with observations, indicating a need for expanded environmental measurements in future work. Conductance may have been maintained to some extent by vapor pressure differences between the foliage and the shade cloth – indeed, dew was observed on </w:t>
      </w:r>
      <w:proofErr w:type="spellStart"/>
      <w:r w:rsidR="000633E6" w:rsidRPr="00DD39FD">
        <w:rPr>
          <w:rFonts w:ascii="Times New Roman" w:hAnsi="Times New Roman"/>
        </w:rPr>
        <w:t>unshaded</w:t>
      </w:r>
      <w:proofErr w:type="spellEnd"/>
      <w:r w:rsidR="000633E6" w:rsidRPr="00DD39FD">
        <w:rPr>
          <w:rFonts w:ascii="Times New Roman" w:hAnsi="Times New Roman"/>
        </w:rPr>
        <w:t xml:space="preserve"> trees in early morning, yet not on the shaded trees, indicating a differential temperature gradient that was not modeled. The behavior of </w:t>
      </w:r>
      <w:proofErr w:type="spellStart"/>
      <w:r w:rsidR="000633E6" w:rsidRPr="00DD39FD">
        <w:rPr>
          <w:rFonts w:ascii="Times New Roman" w:hAnsi="Times New Roman"/>
        </w:rPr>
        <w:t>stomatal</w:t>
      </w:r>
      <w:proofErr w:type="spellEnd"/>
      <w:r w:rsidR="000633E6" w:rsidRPr="00DD39FD">
        <w:rPr>
          <w:rFonts w:ascii="Times New Roman" w:hAnsi="Times New Roman"/>
        </w:rPr>
        <w:t xml:space="preserve"> conductance under low light has important implications for the carbon and energy balance, and the choice of conductance models has a strong impact on future predictions in climate models </w:t>
      </w:r>
      <w:r w:rsidR="00AB7922" w:rsidRPr="00DD39FD">
        <w:rPr>
          <w:rFonts w:ascii="Times New Roman" w:hAnsi="Times New Roman"/>
        </w:rPr>
        <w:t>(</w:t>
      </w:r>
      <w:proofErr w:type="spellStart"/>
      <w:r w:rsidR="000633E6" w:rsidRPr="00DD39FD">
        <w:rPr>
          <w:rFonts w:ascii="Times New Roman" w:hAnsi="Times New Roman"/>
        </w:rPr>
        <w:t>Damour</w:t>
      </w:r>
      <w:proofErr w:type="spellEnd"/>
      <w:r w:rsidR="000633E6" w:rsidRPr="00DD39FD">
        <w:rPr>
          <w:rFonts w:ascii="Times New Roman" w:hAnsi="Times New Roman"/>
        </w:rPr>
        <w:t xml:space="preserve"> et al., 2010</w:t>
      </w:r>
      <w:r w:rsidR="00AB7922" w:rsidRPr="00DD39FD">
        <w:rPr>
          <w:rFonts w:ascii="Times New Roman" w:hAnsi="Times New Roman"/>
        </w:rPr>
        <w:t>)</w:t>
      </w:r>
      <w:r w:rsidR="000633E6" w:rsidRPr="00DD39FD">
        <w:rPr>
          <w:rFonts w:ascii="Times New Roman" w:hAnsi="Times New Roman"/>
        </w:rPr>
        <w:t xml:space="preserve">. More experimental results are needed to evaluate the effects of low-light conditions on </w:t>
      </w:r>
      <w:proofErr w:type="spellStart"/>
      <w:r w:rsidR="000633E6" w:rsidRPr="00DD39FD">
        <w:rPr>
          <w:rFonts w:ascii="Times New Roman" w:hAnsi="Times New Roman"/>
        </w:rPr>
        <w:t>stomatal</w:t>
      </w:r>
      <w:proofErr w:type="spellEnd"/>
      <w:r w:rsidR="000633E6" w:rsidRPr="00DD39FD">
        <w:rPr>
          <w:rFonts w:ascii="Times New Roman" w:hAnsi="Times New Roman"/>
        </w:rPr>
        <w:t xml:space="preserve"> conductance and the accuracy of current model representations of these effects. There may also have been pretreatment differences between the LS and HS trees that our assumptions in translating from sap flow to transpiration did not capture. Attention to pretreatment characterization in subsequent experiments with this translation might reduce this uncertainty.</w:t>
      </w:r>
    </w:p>
    <w:p w14:paraId="49847826" w14:textId="77777777" w:rsidR="00EB44AB" w:rsidRPr="00DD39FD" w:rsidRDefault="003D02FE" w:rsidP="00EB44AB">
      <w:pPr>
        <w:spacing w:line="480" w:lineRule="auto"/>
        <w:jc w:val="both"/>
        <w:rPr>
          <w:del w:id="177" w:author="Jiafu Mao" w:date="2015-09-10T21:30:00Z"/>
          <w:rFonts w:ascii="Times New Roman" w:hAnsi="Times New Roman"/>
        </w:rPr>
      </w:pPr>
      <w:del w:id="178" w:author="Jiafu Mao" w:date="2015-09-10T21:30:00Z">
        <w:r>
          <w:rPr>
            <w:rFonts w:ascii="Times New Roman" w:hAnsi="Times New Roman"/>
          </w:rPr>
          <w:delText xml:space="preserve">   </w:delText>
        </w:r>
        <w:r w:rsidR="00EB44AB" w:rsidRPr="00DD39FD">
          <w:rPr>
            <w:rFonts w:ascii="Times New Roman" w:hAnsi="Times New Roman"/>
          </w:rPr>
          <w:delText>In contrast with observations, there was no difference in simulated HS and LS soil respiration prior to the shading (Fig</w:delText>
        </w:r>
        <w:r w:rsidR="009D7616" w:rsidRPr="00DD39FD">
          <w:rPr>
            <w:rFonts w:ascii="Times New Roman" w:hAnsi="Times New Roman"/>
          </w:rPr>
          <w:delText>.</w:delText>
        </w:r>
        <w:r w:rsidR="00EB44AB" w:rsidRPr="00DD39FD">
          <w:rPr>
            <w:rFonts w:ascii="Times New Roman" w:hAnsi="Times New Roman"/>
          </w:rPr>
          <w:delText xml:space="preserve"> 5b). After examining the simulated respiration fluxes, we determined the lack of pretreatment difference in simulated soil respiration and the small increase in post-treatment simulated soil respiration under LS is mainly a consequence of the higher growth respiration from coarse and fine roots that results from higher GPP and allocation to these pools in the LS conditions. This phenomenon might also explain the smaller post-treatment difference between observed HS and LS soil respiration, with higher root respiration under LS narrowing the pretreatment difference between HS and LS soil respiration.</w:delText>
        </w:r>
      </w:del>
    </w:p>
    <w:p w14:paraId="1855C72A" w14:textId="287AA295" w:rsidR="003267AC" w:rsidRPr="00437F62" w:rsidRDefault="003D02FE" w:rsidP="00891CDC">
      <w:pPr>
        <w:spacing w:line="480" w:lineRule="auto"/>
        <w:jc w:val="both"/>
        <w:rPr>
          <w:rFonts w:ascii="Times New Roman" w:hAnsi="Times New Roman"/>
        </w:rPr>
      </w:pPr>
      <w:r>
        <w:rPr>
          <w:rFonts w:ascii="Times New Roman" w:hAnsi="Times New Roman"/>
        </w:rPr>
        <w:t xml:space="preserve">   </w:t>
      </w:r>
      <w:r w:rsidR="00B248FA" w:rsidRPr="00DD39FD">
        <w:rPr>
          <w:rFonts w:ascii="Times New Roman" w:hAnsi="Times New Roman"/>
        </w:rPr>
        <w:t>The model’s carbon allocation to the stem may</w:t>
      </w:r>
      <w:del w:id="179" w:author="Jiafu Mao" w:date="2015-09-10T21:30:00Z">
        <w:r w:rsidR="00B248FA" w:rsidRPr="00DD39FD">
          <w:rPr>
            <w:rFonts w:ascii="Times New Roman" w:hAnsi="Times New Roman"/>
          </w:rPr>
          <w:delText xml:space="preserve"> also</w:delText>
        </w:r>
      </w:del>
      <w:r w:rsidR="00B248FA" w:rsidRPr="00DD39FD">
        <w:rPr>
          <w:rFonts w:ascii="Times New Roman" w:hAnsi="Times New Roman"/>
        </w:rPr>
        <w:t xml:space="preserve"> be less sensitive to short-term variation in environmental conditions than whatever contribution to observed (</w:t>
      </w:r>
      <w:proofErr w:type="spellStart"/>
      <w:r w:rsidR="00B248FA" w:rsidRPr="00DD39FD">
        <w:rPr>
          <w:rFonts w:ascii="Times New Roman" w:hAnsi="Times New Roman"/>
        </w:rPr>
        <w:t>allometrically</w:t>
      </w:r>
      <w:proofErr w:type="spellEnd"/>
      <w:r w:rsidR="00B248FA" w:rsidRPr="00DD39FD">
        <w:rPr>
          <w:rFonts w:ascii="Times New Roman" w:hAnsi="Times New Roman"/>
        </w:rPr>
        <w:t xml:space="preserve"> defined) variations in stem biomass </w:t>
      </w:r>
      <w:ins w:id="180" w:author="Jiafu Mao" w:date="2015-09-10T21:30:00Z">
        <w:r w:rsidR="009158C5">
          <w:rPr>
            <w:rFonts w:ascii="Times New Roman" w:hAnsi="Times New Roman"/>
          </w:rPr>
          <w:t>as</w:t>
        </w:r>
        <w:r w:rsidR="00B248FA" w:rsidRPr="00DD39FD">
          <w:rPr>
            <w:rFonts w:ascii="Times New Roman" w:hAnsi="Times New Roman"/>
          </w:rPr>
          <w:t xml:space="preserve"> a result of actual stem growth and respiration</w:t>
        </w:r>
        <w:r w:rsidR="004D1755" w:rsidRPr="00DD39FD">
          <w:rPr>
            <w:rFonts w:ascii="Times New Roman" w:hAnsi="Times New Roman"/>
          </w:rPr>
          <w:t xml:space="preserve"> (Fig. </w:t>
        </w:r>
      </w:ins>
      <w:moveToRangeStart w:id="181" w:author="Jiafu Mao" w:date="2015-09-10T21:30:00Z" w:name="move303539964"/>
      <w:moveTo w:id="182" w:author="Jiafu Mao" w:date="2015-09-10T21:30:00Z">
        <w:r w:rsidR="004D1755" w:rsidRPr="00DD39FD">
          <w:rPr>
            <w:rFonts w:ascii="Times New Roman" w:hAnsi="Times New Roman"/>
          </w:rPr>
          <w:t>5a)</w:t>
        </w:r>
        <w:r w:rsidR="00B248FA" w:rsidRPr="00DD39FD">
          <w:rPr>
            <w:rFonts w:ascii="Times New Roman" w:hAnsi="Times New Roman"/>
          </w:rPr>
          <w:t xml:space="preserve">. </w:t>
        </w:r>
      </w:moveTo>
      <w:moveToRangeEnd w:id="181"/>
      <w:ins w:id="183" w:author="Jiafu Mao" w:date="2015-09-10T21:30:00Z">
        <w:r w:rsidR="00DF37C2">
          <w:rPr>
            <w:rFonts w:ascii="Times New Roman" w:hAnsi="Times New Roman"/>
          </w:rPr>
          <w:t xml:space="preserve"> </w:t>
        </w:r>
      </w:ins>
      <w:moveToRangeStart w:id="184" w:author="Jiafu Mao" w:date="2015-09-10T21:30:00Z" w:name="move303539962"/>
      <w:moveTo w:id="185" w:author="Jiafu Mao" w:date="2015-09-10T21:30:00Z">
        <w:r w:rsidR="00DF37C2" w:rsidRPr="00DF37C2">
          <w:rPr>
            <w:rFonts w:ascii="Times New Roman" w:hAnsi="Times New Roman"/>
          </w:rPr>
          <w:t>Stem diameter can shrink or swell based on changes in stem xylem water content, bark water content, and cambial growth, and is dependent on xylem water potential, vapor pressure deficit, C availability, non-structural carbohydrate concentrations, and C allocation (</w:t>
        </w:r>
        <w:r w:rsidR="00DF37C2" w:rsidRPr="00DF37C2">
          <w:rPr>
            <w:rFonts w:ascii="Times New Roman" w:hAnsi="Times New Roman"/>
            <w:noProof/>
          </w:rPr>
          <w:t>Vandegehuchte et al., 2014</w:t>
        </w:r>
        <w:r w:rsidR="00DF37C2" w:rsidRPr="00DF37C2">
          <w:rPr>
            <w:rFonts w:ascii="Times New Roman" w:hAnsi="Times New Roman"/>
          </w:rPr>
          <w:t xml:space="preserve">). C allocation to stem growth is revealed by a step-wise increase in stem diameter that occurs in response to favorable conditions, and </w:t>
        </w:r>
        <w:r w:rsidR="00DF37C2" w:rsidRPr="00DF37C2">
          <w:rPr>
            <w:rFonts w:ascii="Times New Roman" w:hAnsi="Times New Roman"/>
          </w:rPr>
          <w:lastRenderedPageBreak/>
          <w:t xml:space="preserve">that is maintained under less favorable conditions. The LS treatment clearly displayed the step-wise increases in stem diameter, while the HS treatment displayed a reduction in stem diameter. The shrinking stem diameter of HS trees indicates a decline in xylem and phloem water content likely linked to phloem sugar concentration. The HS treatment certainly reduced foliar C uptake and C available for phloem loading and allocation to cambial growth </w:t>
        </w:r>
        <w:r w:rsidR="00DF37C2" w:rsidRPr="00DF37C2">
          <w:rPr>
            <w:rFonts w:ascii="Times New Roman" w:hAnsi="Times New Roman"/>
            <w:noProof/>
          </w:rPr>
          <w:t>(Warren et al., 2012)</w:t>
        </w:r>
        <w:r w:rsidR="00DF37C2" w:rsidRPr="00DF37C2">
          <w:rPr>
            <w:rFonts w:ascii="Times New Roman" w:hAnsi="Times New Roman"/>
          </w:rPr>
          <w:t>.</w:t>
        </w:r>
        <w:r w:rsidR="000514FF">
          <w:rPr>
            <w:rFonts w:ascii="Times New Roman" w:hAnsi="Times New Roman"/>
          </w:rPr>
          <w:t xml:space="preserve"> </w:t>
        </w:r>
      </w:moveTo>
      <w:moveToRangeEnd w:id="184"/>
      <w:del w:id="186" w:author="Jiafu Mao" w:date="2015-09-10T21:30:00Z">
        <w:r w:rsidR="00B248FA" w:rsidRPr="00DD39FD">
          <w:rPr>
            <w:rFonts w:ascii="Times New Roman" w:hAnsi="Times New Roman"/>
          </w:rPr>
          <w:delText>are a result of actual stem growth and respiration</w:delText>
        </w:r>
        <w:r w:rsidR="004D1755" w:rsidRPr="00DD39FD">
          <w:rPr>
            <w:rFonts w:ascii="Times New Roman" w:hAnsi="Times New Roman"/>
          </w:rPr>
          <w:delText xml:space="preserve"> (Fig. </w:delText>
        </w:r>
      </w:del>
      <w:moveFromRangeStart w:id="187" w:author="Jiafu Mao" w:date="2015-09-10T21:30:00Z" w:name="move303539964"/>
      <w:moveFrom w:id="188" w:author="Jiafu Mao" w:date="2015-09-10T21:30:00Z">
        <w:r w:rsidR="004D1755" w:rsidRPr="00DD39FD">
          <w:rPr>
            <w:rFonts w:ascii="Times New Roman" w:hAnsi="Times New Roman"/>
          </w:rPr>
          <w:t>5a)</w:t>
        </w:r>
        <w:r w:rsidR="00B248FA" w:rsidRPr="00DD39FD">
          <w:rPr>
            <w:rFonts w:ascii="Times New Roman" w:hAnsi="Times New Roman"/>
          </w:rPr>
          <w:t xml:space="preserve">. </w:t>
        </w:r>
      </w:moveFrom>
      <w:moveFromRangeEnd w:id="187"/>
      <w:r w:rsidR="00B248FA" w:rsidRPr="00DD39FD">
        <w:rPr>
          <w:rFonts w:ascii="Times New Roman" w:hAnsi="Times New Roman"/>
        </w:rPr>
        <w:t>The model bias towa</w:t>
      </w:r>
      <w:r w:rsidR="004D3D97">
        <w:rPr>
          <w:rFonts w:ascii="Times New Roman" w:hAnsi="Times New Roman"/>
        </w:rPr>
        <w:t>rds too much growth, or too little decline in growth</w:t>
      </w:r>
      <w:r w:rsidR="00B248FA" w:rsidRPr="00DD39FD">
        <w:rPr>
          <w:rFonts w:ascii="Times New Roman" w:hAnsi="Times New Roman"/>
        </w:rPr>
        <w:t xml:space="preserve"> does indicate that the treatment of allocation is too simplistic in CLM. Seasonal patterns of allocation are known to occur </w:t>
      </w:r>
      <w:r w:rsidR="00AB7922" w:rsidRPr="00DD39FD">
        <w:rPr>
          <w:rFonts w:ascii="Times New Roman" w:hAnsi="Times New Roman"/>
          <w:noProof/>
        </w:rPr>
        <w:t>(</w:t>
      </w:r>
      <w:r w:rsidR="00B248FA" w:rsidRPr="00DD39FD">
        <w:rPr>
          <w:rFonts w:ascii="Times New Roman" w:hAnsi="Times New Roman"/>
          <w:noProof/>
        </w:rPr>
        <w:t>Epron et al., 2012</w:t>
      </w:r>
      <w:r w:rsidR="00AB7922" w:rsidRPr="00DD39FD">
        <w:rPr>
          <w:rFonts w:ascii="Times New Roman" w:hAnsi="Times New Roman"/>
          <w:noProof/>
        </w:rPr>
        <w:t>)</w:t>
      </w:r>
      <w:r w:rsidR="00E95CDC" w:rsidRPr="00DD39FD">
        <w:rPr>
          <w:rFonts w:ascii="Times New Roman" w:hAnsi="Times New Roman"/>
        </w:rPr>
        <w:t>, while</w:t>
      </w:r>
      <w:r w:rsidR="00EB594F" w:rsidRPr="00DD39FD">
        <w:rPr>
          <w:rFonts w:ascii="Times New Roman" w:hAnsi="Times New Roman"/>
        </w:rPr>
        <w:t xml:space="preserve"> </w:t>
      </w:r>
      <w:r w:rsidR="00137A58" w:rsidRPr="00DD39FD">
        <w:rPr>
          <w:rFonts w:ascii="Times New Roman" w:hAnsi="Times New Roman"/>
        </w:rPr>
        <w:t>t</w:t>
      </w:r>
      <w:r w:rsidR="00B725B3" w:rsidRPr="00DD39FD">
        <w:rPr>
          <w:rFonts w:ascii="Times New Roman" w:hAnsi="Times New Roman"/>
        </w:rPr>
        <w:t xml:space="preserve">he allocation scheme in CLM is quite simple, using annually invariant ratios </w:t>
      </w:r>
      <w:r w:rsidR="00C9750B" w:rsidRPr="00DD39FD">
        <w:rPr>
          <w:rFonts w:ascii="Times New Roman" w:hAnsi="Times New Roman"/>
        </w:rPr>
        <w:t xml:space="preserve">to allocate available carbon to </w:t>
      </w:r>
      <w:r w:rsidR="00B725B3" w:rsidRPr="00DD39FD">
        <w:rPr>
          <w:rFonts w:ascii="Times New Roman" w:hAnsi="Times New Roman"/>
        </w:rPr>
        <w:t xml:space="preserve">leaf, stem, </w:t>
      </w:r>
      <w:r w:rsidR="0071394C" w:rsidRPr="00DD39FD">
        <w:rPr>
          <w:rFonts w:ascii="Times New Roman" w:hAnsi="Times New Roman"/>
        </w:rPr>
        <w:t>fine-root and coarse-root pools</w:t>
      </w:r>
      <w:r w:rsidR="00B725B3" w:rsidRPr="00DD39FD">
        <w:rPr>
          <w:rFonts w:ascii="Times New Roman" w:hAnsi="Times New Roman"/>
        </w:rPr>
        <w:t>. Capturing the correct pat</w:t>
      </w:r>
      <w:r w:rsidR="00655B6B" w:rsidRPr="00DD39FD">
        <w:rPr>
          <w:rFonts w:ascii="Times New Roman" w:hAnsi="Times New Roman"/>
        </w:rPr>
        <w:t>terns of allocation (both where</w:t>
      </w:r>
      <w:r w:rsidR="00B725B3" w:rsidRPr="00DD39FD">
        <w:rPr>
          <w:rFonts w:ascii="Times New Roman" w:hAnsi="Times New Roman"/>
        </w:rPr>
        <w:t xml:space="preserve"> to and from which plant compartments, and when) is crucial for accurately modeling carbon fluxes, pool sizes, and associated climate feedbacks </w:t>
      </w:r>
      <w:r w:rsidR="00AB7922" w:rsidRPr="00DD39FD">
        <w:rPr>
          <w:rFonts w:ascii="Times New Roman" w:hAnsi="Times New Roman"/>
          <w:noProof/>
        </w:rPr>
        <w:t>(</w:t>
      </w:r>
      <w:r w:rsidR="00213A54" w:rsidRPr="00DD39FD">
        <w:rPr>
          <w:rFonts w:ascii="Times New Roman" w:hAnsi="Times New Roman"/>
          <w:noProof/>
        </w:rPr>
        <w:t>De Kauwe</w:t>
      </w:r>
      <w:r w:rsidR="00B725B3" w:rsidRPr="00DD39FD">
        <w:rPr>
          <w:rFonts w:ascii="Times New Roman" w:hAnsi="Times New Roman"/>
          <w:noProof/>
        </w:rPr>
        <w:t xml:space="preserve"> et al., 2014; Epron et al., 2012; Lit</w:t>
      </w:r>
      <w:r w:rsidR="00B725B3" w:rsidRPr="00437F62">
        <w:rPr>
          <w:rFonts w:ascii="Times New Roman" w:hAnsi="Times New Roman"/>
          <w:noProof/>
        </w:rPr>
        <w:t>ton et al., 2007</w:t>
      </w:r>
      <w:r w:rsidR="00AB7922" w:rsidRPr="00437F62">
        <w:rPr>
          <w:rFonts w:ascii="Times New Roman" w:hAnsi="Times New Roman"/>
          <w:noProof/>
        </w:rPr>
        <w:t>)</w:t>
      </w:r>
      <w:r w:rsidR="00B725B3" w:rsidRPr="00437F62">
        <w:rPr>
          <w:rFonts w:ascii="Times New Roman" w:hAnsi="Times New Roman"/>
        </w:rPr>
        <w:t xml:space="preserve">. It is clear from this study that additional work is needed to improve allocation routines in CLM. </w:t>
      </w:r>
    </w:p>
    <w:p w14:paraId="34800964" w14:textId="03BBEE1F" w:rsidR="000633E6" w:rsidRPr="00437F62" w:rsidRDefault="003267AC" w:rsidP="00891CDC">
      <w:pPr>
        <w:spacing w:line="480" w:lineRule="auto"/>
        <w:jc w:val="both"/>
        <w:rPr>
          <w:rFonts w:ascii="Times New Roman" w:hAnsi="Times New Roman"/>
        </w:rPr>
      </w:pPr>
      <w:r w:rsidRPr="00437F62">
        <w:rPr>
          <w:rFonts w:ascii="Times New Roman" w:hAnsi="Times New Roman"/>
        </w:rPr>
        <w:t xml:space="preserve">   </w:t>
      </w:r>
      <w:r w:rsidR="0071394C" w:rsidRPr="00437F62">
        <w:rPr>
          <w:rFonts w:ascii="Times New Roman" w:hAnsi="Times New Roman"/>
        </w:rPr>
        <w:t>CLM allocates</w:t>
      </w:r>
      <w:ins w:id="189" w:author="Jiafu Mao" w:date="2015-09-10T21:30:00Z">
        <w:r w:rsidR="00E74B2D">
          <w:rPr>
            <w:rFonts w:ascii="Times New Roman" w:hAnsi="Times New Roman"/>
          </w:rPr>
          <w:t xml:space="preserve"> all</w:t>
        </w:r>
      </w:ins>
      <w:r w:rsidR="0071394C" w:rsidRPr="00437F62">
        <w:rPr>
          <w:rFonts w:ascii="Times New Roman" w:hAnsi="Times New Roman"/>
        </w:rPr>
        <w:t xml:space="preserve"> </w:t>
      </w:r>
      <w:proofErr w:type="gramStart"/>
      <w:r w:rsidR="0071394C" w:rsidRPr="00437F62">
        <w:rPr>
          <w:rFonts w:ascii="Times New Roman" w:hAnsi="Times New Roman"/>
        </w:rPr>
        <w:t>newly-assimilated</w:t>
      </w:r>
      <w:proofErr w:type="gramEnd"/>
      <w:r w:rsidR="0071394C" w:rsidRPr="00437F62">
        <w:rPr>
          <w:rFonts w:ascii="Times New Roman" w:hAnsi="Times New Roman"/>
        </w:rPr>
        <w:t xml:space="preserve"> carbon to plant pools and to growth/maintenance respiration every half-hourly model time step, while lags of several days are observed in this study. The resulting gap between modeled and observed C allocation was particularly evident in the model simulation of immediate </w:t>
      </w:r>
      <w:r w:rsidR="0071394C" w:rsidRPr="00437F62">
        <w:rPr>
          <w:rFonts w:ascii="Times New Roman" w:hAnsi="Times New Roman"/>
          <w:vertAlign w:val="superscript"/>
        </w:rPr>
        <w:t>13</w:t>
      </w:r>
      <w:r w:rsidR="0071394C" w:rsidRPr="00437F62">
        <w:rPr>
          <w:rFonts w:ascii="Times New Roman" w:hAnsi="Times New Roman"/>
        </w:rPr>
        <w:t>C enrichment in autotrop</w:t>
      </w:r>
      <w:r w:rsidR="00BF4CDC">
        <w:rPr>
          <w:rFonts w:ascii="Times New Roman" w:hAnsi="Times New Roman"/>
        </w:rPr>
        <w:t>hic and heterotrophic C fluxes.</w:t>
      </w:r>
      <w:r w:rsidR="00B725B3" w:rsidRPr="00437F62">
        <w:rPr>
          <w:rFonts w:ascii="Times New Roman" w:hAnsi="Times New Roman"/>
        </w:rPr>
        <w:t xml:space="preserve"> </w:t>
      </w:r>
      <w:ins w:id="190" w:author="Jiafu Mao" w:date="2015-09-10T21:30:00Z">
        <w:r w:rsidR="0011278D">
          <w:rPr>
            <w:rFonts w:ascii="Times New Roman" w:hAnsi="Times New Roman"/>
          </w:rPr>
          <w:t xml:space="preserve">Plant storage pools in the form of non-structural carbohydrates play an important role in regulating the allocation to structural pools, and </w:t>
        </w:r>
        <w:r w:rsidR="00E74B2D">
          <w:rPr>
            <w:rFonts w:ascii="Times New Roman" w:hAnsi="Times New Roman"/>
          </w:rPr>
          <w:t>may make up a significant portion of total bi</w:t>
        </w:r>
        <w:r w:rsidR="003D7BDE">
          <w:rPr>
            <w:rFonts w:ascii="Times New Roman" w:hAnsi="Times New Roman"/>
          </w:rPr>
          <w:t>omass (e.g. Hoch et al., 2003).</w:t>
        </w:r>
        <w:r w:rsidR="00E74B2D">
          <w:rPr>
            <w:rFonts w:ascii="Times New Roman" w:hAnsi="Times New Roman"/>
          </w:rPr>
          <w:t xml:space="preserve"> Simple models that account for non-structural carbohydrates better compare with observed </w:t>
        </w:r>
        <w:r w:rsidR="00E74B2D" w:rsidRPr="00E74B2D">
          <w:rPr>
            <w:rFonts w:ascii="Times New Roman" w:hAnsi="Times New Roman"/>
            <w:vertAlign w:val="superscript"/>
          </w:rPr>
          <w:t>14</w:t>
        </w:r>
        <w:r w:rsidR="00E74B2D">
          <w:rPr>
            <w:rFonts w:ascii="Times New Roman" w:hAnsi="Times New Roman"/>
          </w:rPr>
          <w:t xml:space="preserve">C and stem growth, indicating the importance of the pools over seasonal to decadal timescales (Richardson et </w:t>
        </w:r>
        <w:r w:rsidR="00E74B2D">
          <w:rPr>
            <w:rFonts w:ascii="Times New Roman" w:hAnsi="Times New Roman"/>
          </w:rPr>
          <w:lastRenderedPageBreak/>
          <w:t xml:space="preserve">al., 2013) in addition to the </w:t>
        </w:r>
        <w:r w:rsidR="003D7BDE">
          <w:rPr>
            <w:rFonts w:ascii="Times New Roman" w:hAnsi="Times New Roman"/>
          </w:rPr>
          <w:t>short timescale of this study.</w:t>
        </w:r>
      </w:ins>
      <w:r w:rsidR="003D7BDE">
        <w:rPr>
          <w:rFonts w:ascii="Times New Roman" w:hAnsi="Times New Roman"/>
        </w:rPr>
        <w:t xml:space="preserve"> </w:t>
      </w:r>
      <w:r w:rsidR="00B725B3" w:rsidRPr="00437F62">
        <w:rPr>
          <w:rFonts w:ascii="Times New Roman" w:hAnsi="Times New Roman"/>
        </w:rPr>
        <w:t>It will be important in future work to implement a short-term non-structural carbohydrate storage pool</w:t>
      </w:r>
      <w:r w:rsidR="00C95E38" w:rsidRPr="00437F62">
        <w:rPr>
          <w:rFonts w:ascii="Times New Roman" w:hAnsi="Times New Roman"/>
        </w:rPr>
        <w:t>s</w:t>
      </w:r>
      <w:r w:rsidR="00B725B3" w:rsidRPr="00437F62">
        <w:rPr>
          <w:rFonts w:ascii="Times New Roman" w:hAnsi="Times New Roman"/>
        </w:rPr>
        <w:t xml:space="preserve"> and </w:t>
      </w:r>
      <w:r w:rsidR="00C95E38" w:rsidRPr="00437F62">
        <w:rPr>
          <w:rFonts w:ascii="Times New Roman" w:hAnsi="Times New Roman"/>
        </w:rPr>
        <w:t>a representation of</w:t>
      </w:r>
      <w:r w:rsidR="00B725B3" w:rsidRPr="00437F62">
        <w:rPr>
          <w:rFonts w:ascii="Times New Roman" w:hAnsi="Times New Roman"/>
        </w:rPr>
        <w:t xml:space="preserve"> within-plant transport </w:t>
      </w:r>
      <w:r w:rsidR="00C95E38" w:rsidRPr="00437F62">
        <w:rPr>
          <w:rFonts w:ascii="Times New Roman" w:hAnsi="Times New Roman"/>
        </w:rPr>
        <w:t xml:space="preserve">of these pools along with a more realistic allocation scheme </w:t>
      </w:r>
      <w:r w:rsidR="00B725B3" w:rsidRPr="00437F62">
        <w:rPr>
          <w:rFonts w:ascii="Times New Roman" w:hAnsi="Times New Roman"/>
        </w:rPr>
        <w:t>to capture these lags</w:t>
      </w:r>
      <w:r w:rsidR="00B17CB3" w:rsidRPr="00437F62">
        <w:rPr>
          <w:rFonts w:ascii="Times New Roman" w:hAnsi="Times New Roman"/>
        </w:rPr>
        <w:t>, as well as interactions of C allocation with environmental driving conditions</w:t>
      </w:r>
      <w:r w:rsidR="005379BD" w:rsidRPr="00437F62">
        <w:rPr>
          <w:rFonts w:ascii="Times New Roman" w:hAnsi="Times New Roman"/>
        </w:rPr>
        <w:t>.</w:t>
      </w:r>
      <w:r w:rsidR="00B725B3" w:rsidRPr="00437F62">
        <w:rPr>
          <w:rFonts w:ascii="Times New Roman" w:hAnsi="Times New Roman"/>
        </w:rPr>
        <w:t xml:space="preserve"> </w:t>
      </w:r>
      <w:r w:rsidR="00F7402F" w:rsidRPr="00437F62">
        <w:rPr>
          <w:rFonts w:ascii="Times New Roman" w:hAnsi="Times New Roman"/>
        </w:rPr>
        <w:t>Also, m</w:t>
      </w:r>
      <w:r w:rsidR="00B725B3" w:rsidRPr="00437F62">
        <w:rPr>
          <w:rFonts w:ascii="Times New Roman" w:hAnsi="Times New Roman"/>
        </w:rPr>
        <w:t>odeled</w:t>
      </w:r>
      <w:ins w:id="191" w:author="Jiafu Mao" w:date="2015-09-10T21:30:00Z">
        <w:r w:rsidR="00B725B3" w:rsidRPr="00437F62">
          <w:rPr>
            <w:rFonts w:ascii="Times New Roman" w:hAnsi="Times New Roman"/>
          </w:rPr>
          <w:t xml:space="preserve"> </w:t>
        </w:r>
        <w:r w:rsidR="002923E7" w:rsidRPr="00437F62">
          <w:rPr>
            <w:rFonts w:ascii="Times New Roman" w:hAnsi="Times New Roman"/>
          </w:rPr>
          <w:t>δ</w:t>
        </w:r>
        <w:r w:rsidR="002923E7" w:rsidRPr="00437F62">
          <w:rPr>
            <w:rFonts w:ascii="Times New Roman" w:hAnsi="Times New Roman"/>
            <w:vertAlign w:val="superscript"/>
          </w:rPr>
          <w:t>13</w:t>
        </w:r>
        <w:r w:rsidR="002923E7" w:rsidRPr="00437F62">
          <w:rPr>
            <w:rFonts w:ascii="Times New Roman" w:hAnsi="Times New Roman"/>
          </w:rPr>
          <w:t>C of</w:t>
        </w:r>
      </w:ins>
      <w:r w:rsidR="002923E7" w:rsidRPr="00437F62">
        <w:rPr>
          <w:rFonts w:ascii="Times New Roman" w:hAnsi="Times New Roman"/>
        </w:rPr>
        <w:t xml:space="preserve"> soil CO</w:t>
      </w:r>
      <w:r w:rsidR="002923E7" w:rsidRPr="00437F62">
        <w:rPr>
          <w:rFonts w:ascii="Times New Roman" w:hAnsi="Times New Roman"/>
          <w:vertAlign w:val="subscript"/>
        </w:rPr>
        <w:t>2</w:t>
      </w:r>
      <w:r w:rsidR="002923E7" w:rsidRPr="00437F62">
        <w:rPr>
          <w:rFonts w:ascii="Times New Roman" w:hAnsi="Times New Roman"/>
          <w:vertAlign w:val="subscript"/>
          <w:rPrChange w:id="192" w:author="Jiafu Mao" w:date="2015-09-10T21:30:00Z">
            <w:rPr>
              <w:rFonts w:ascii="Times New Roman" w:hAnsi="Times New Roman"/>
            </w:rPr>
          </w:rPrChange>
        </w:rPr>
        <w:t xml:space="preserve"> </w:t>
      </w:r>
      <w:r w:rsidR="002923E7" w:rsidRPr="00437F62">
        <w:rPr>
          <w:rFonts w:ascii="Times New Roman" w:hAnsi="Times New Roman"/>
        </w:rPr>
        <w:t>efflux</w:t>
      </w:r>
      <w:r w:rsidR="00B725B3" w:rsidRPr="00437F62">
        <w:rPr>
          <w:rFonts w:ascii="Times New Roman" w:hAnsi="Times New Roman"/>
        </w:rPr>
        <w:t xml:space="preserve"> </w:t>
      </w:r>
      <w:r w:rsidR="00B17CB3" w:rsidRPr="00437F62">
        <w:rPr>
          <w:rFonts w:ascii="Times New Roman" w:hAnsi="Times New Roman"/>
        </w:rPr>
        <w:t xml:space="preserve">was </w:t>
      </w:r>
      <w:r w:rsidR="00B725B3" w:rsidRPr="00437F62">
        <w:rPr>
          <w:rFonts w:ascii="Times New Roman" w:hAnsi="Times New Roman"/>
        </w:rPr>
        <w:t xml:space="preserve">too high on </w:t>
      </w:r>
      <w:r w:rsidR="00B17CB3" w:rsidRPr="00437F62">
        <w:rPr>
          <w:rFonts w:ascii="Times New Roman" w:hAnsi="Times New Roman"/>
        </w:rPr>
        <w:t xml:space="preserve">the </w:t>
      </w:r>
      <w:r w:rsidR="00B725B3" w:rsidRPr="00437F62">
        <w:rPr>
          <w:rFonts w:ascii="Times New Roman" w:hAnsi="Times New Roman"/>
        </w:rPr>
        <w:t xml:space="preserve">first day of </w:t>
      </w:r>
      <w:r w:rsidR="007903F2" w:rsidRPr="00437F62">
        <w:rPr>
          <w:rFonts w:ascii="Times New Roman" w:hAnsi="Times New Roman"/>
        </w:rPr>
        <w:t>labeling</w:t>
      </w:r>
      <w:r w:rsidR="00B725B3" w:rsidRPr="00437F62">
        <w:rPr>
          <w:rFonts w:ascii="Times New Roman" w:hAnsi="Times New Roman"/>
        </w:rPr>
        <w:t xml:space="preserve"> and too small afterwards.</w:t>
      </w:r>
      <w:r w:rsidR="000C3449" w:rsidRPr="00437F62">
        <w:rPr>
          <w:rFonts w:ascii="Times New Roman" w:hAnsi="Times New Roman"/>
        </w:rPr>
        <w:t xml:space="preserve"> </w:t>
      </w:r>
      <w:r w:rsidR="00D119E2" w:rsidRPr="00437F62">
        <w:rPr>
          <w:rFonts w:ascii="Times New Roman" w:hAnsi="Times New Roman"/>
        </w:rPr>
        <w:t xml:space="preserve">This </w:t>
      </w:r>
      <w:proofErr w:type="gramStart"/>
      <w:r w:rsidR="00D119E2" w:rsidRPr="00437F62">
        <w:rPr>
          <w:rFonts w:ascii="Times New Roman" w:hAnsi="Times New Roman"/>
        </w:rPr>
        <w:t>high simulated</w:t>
      </w:r>
      <w:proofErr w:type="gramEnd"/>
      <w:r w:rsidR="00D119E2" w:rsidRPr="00437F62">
        <w:rPr>
          <w:rFonts w:ascii="Times New Roman" w:hAnsi="Times New Roman"/>
        </w:rPr>
        <w:t xml:space="preserve"> efflux represents a pulse of growth and maintenance respiration from the coarse and fine root pools, which is the result of near instantaneous allocation of assimilated carbon. </w:t>
      </w:r>
      <w:del w:id="193" w:author="Jiafu Mao" w:date="2015-09-10T21:30:00Z">
        <w:r w:rsidR="00D119E2" w:rsidRPr="00DD39FD">
          <w:rPr>
            <w:rFonts w:ascii="Times New Roman" w:hAnsi="Times New Roman"/>
          </w:rPr>
          <w:delText>The model’s allocation to roots and the root’s utilization of that carbon needs attention</w:delText>
        </w:r>
      </w:del>
      <w:ins w:id="194" w:author="Jiafu Mao" w:date="2015-09-10T21:30:00Z">
        <w:r w:rsidR="00E74B2D">
          <w:rPr>
            <w:rFonts w:ascii="Times New Roman" w:hAnsi="Times New Roman"/>
          </w:rPr>
          <w:t xml:space="preserve">The efflux that </w:t>
        </w:r>
        <w:r w:rsidR="00C44937">
          <w:rPr>
            <w:rFonts w:ascii="Times New Roman" w:hAnsi="Times New Roman"/>
          </w:rPr>
          <w:t>was</w:t>
        </w:r>
        <w:r w:rsidR="00E74B2D">
          <w:rPr>
            <w:rFonts w:ascii="Times New Roman" w:hAnsi="Times New Roman"/>
          </w:rPr>
          <w:t xml:space="preserve"> observed after the labeling may also </w:t>
        </w:r>
        <w:r w:rsidR="009C0D84">
          <w:rPr>
            <w:rFonts w:ascii="Times New Roman" w:hAnsi="Times New Roman"/>
          </w:rPr>
          <w:t>include</w:t>
        </w:r>
        <w:r w:rsidR="00E74B2D">
          <w:rPr>
            <w:rFonts w:ascii="Times New Roman" w:hAnsi="Times New Roman"/>
          </w:rPr>
          <w:t xml:space="preserve"> a contribution from root exudates</w:t>
        </w:r>
        <w:r w:rsidR="009C0D84">
          <w:rPr>
            <w:rFonts w:ascii="Times New Roman" w:hAnsi="Times New Roman"/>
          </w:rPr>
          <w:t>, which could be a significant fraction of net primary productivity (</w:t>
        </w:r>
        <w:proofErr w:type="spellStart"/>
        <w:r w:rsidR="009C0D84" w:rsidRPr="009C0D84">
          <w:rPr>
            <w:rFonts w:ascii="Times New Roman" w:hAnsi="Times New Roman"/>
          </w:rPr>
          <w:t>Högberg</w:t>
        </w:r>
        <w:proofErr w:type="spellEnd"/>
        <w:r w:rsidR="009C0D84" w:rsidRPr="00C44937">
          <w:rPr>
            <w:rFonts w:ascii="Times New Roman" w:hAnsi="Times New Roman"/>
          </w:rPr>
          <w:t xml:space="preserve"> et al., 2010</w:t>
        </w:r>
        <w:r w:rsidR="009C0D84">
          <w:rPr>
            <w:rFonts w:ascii="Times New Roman" w:hAnsi="Times New Roman"/>
          </w:rPr>
          <w:t>) and have significant implications f</w:t>
        </w:r>
        <w:r w:rsidR="00C44937">
          <w:rPr>
            <w:rFonts w:ascii="Times New Roman" w:hAnsi="Times New Roman"/>
          </w:rPr>
          <w:t>or carbon and nutrient cycling.</w:t>
        </w:r>
        <w:r w:rsidR="009C0D84">
          <w:rPr>
            <w:rFonts w:ascii="Times New Roman" w:hAnsi="Times New Roman"/>
          </w:rPr>
          <w:t xml:space="preserve"> Given the deficiencies of the current model, there are clear model development needs to address t</w:t>
        </w:r>
        <w:r w:rsidR="00D119E2" w:rsidRPr="00437F62">
          <w:rPr>
            <w:rFonts w:ascii="Times New Roman" w:hAnsi="Times New Roman"/>
          </w:rPr>
          <w:t>he model’s allocation to roots and the r</w:t>
        </w:r>
        <w:r w:rsidR="009C0D84">
          <w:rPr>
            <w:rFonts w:ascii="Times New Roman" w:hAnsi="Times New Roman"/>
          </w:rPr>
          <w:t>oot’s utilization of that carbon, and a need from the experimental community to provide relevant observations across a range of biomes and timescales to test and develop global LSMs</w:t>
        </w:r>
      </w:ins>
      <w:r w:rsidR="00D119E2" w:rsidRPr="00437F62">
        <w:rPr>
          <w:rFonts w:ascii="Times New Roman" w:hAnsi="Times New Roman"/>
        </w:rPr>
        <w:t>.</w:t>
      </w:r>
    </w:p>
    <w:p w14:paraId="71F23088" w14:textId="5BAAD362" w:rsidR="00854756" w:rsidRDefault="00854756" w:rsidP="00854756">
      <w:pPr>
        <w:spacing w:line="480" w:lineRule="auto"/>
        <w:jc w:val="both"/>
        <w:rPr>
          <w:rFonts w:ascii="Times New Roman" w:hAnsi="Times New Roman"/>
          <w:b/>
          <w:iCs/>
          <w:sz w:val="28"/>
          <w:szCs w:val="28"/>
        </w:rPr>
      </w:pPr>
      <w:r>
        <w:rPr>
          <w:rFonts w:ascii="Times New Roman" w:hAnsi="Times New Roman"/>
          <w:b/>
          <w:iCs/>
          <w:sz w:val="28"/>
          <w:szCs w:val="28"/>
        </w:rPr>
        <w:t>4.3</w:t>
      </w:r>
      <w:r>
        <w:rPr>
          <w:rFonts w:ascii="Times New Roman" w:hAnsi="Times New Roman"/>
          <w:b/>
          <w:iCs/>
          <w:sz w:val="28"/>
          <w:szCs w:val="28"/>
        </w:rPr>
        <w:tab/>
      </w:r>
      <w:r w:rsidRPr="00DD39FD">
        <w:rPr>
          <w:rFonts w:ascii="Times New Roman" w:hAnsi="Times New Roman"/>
          <w:b/>
          <w:iCs/>
          <w:sz w:val="28"/>
          <w:szCs w:val="28"/>
        </w:rPr>
        <w:t>Implications for</w:t>
      </w:r>
      <w:del w:id="195" w:author="Jiafu Mao" w:date="2015-09-10T21:30:00Z">
        <w:r w:rsidRPr="00DD39FD">
          <w:rPr>
            <w:rFonts w:ascii="Times New Roman" w:hAnsi="Times New Roman"/>
            <w:b/>
            <w:iCs/>
            <w:sz w:val="28"/>
            <w:szCs w:val="28"/>
          </w:rPr>
          <w:delText xml:space="preserve"> future model development and</w:delText>
        </w:r>
      </w:del>
      <w:r w:rsidRPr="00DD39FD">
        <w:rPr>
          <w:rFonts w:ascii="Times New Roman" w:hAnsi="Times New Roman"/>
          <w:b/>
          <w:iCs/>
          <w:sz w:val="28"/>
          <w:szCs w:val="28"/>
        </w:rPr>
        <w:t xml:space="preserve"> experimental design</w:t>
      </w:r>
    </w:p>
    <w:p w14:paraId="434A599D" w14:textId="437C3250" w:rsidR="00160D63" w:rsidRDefault="00160D63" w:rsidP="00854756">
      <w:pPr>
        <w:spacing w:line="480" w:lineRule="auto"/>
        <w:jc w:val="both"/>
        <w:rPr>
          <w:rFonts w:ascii="Times New Roman" w:hAnsi="Times New Roman"/>
        </w:rPr>
      </w:pPr>
      <w:r w:rsidRPr="00DD39FD">
        <w:rPr>
          <w:rFonts w:ascii="Times New Roman" w:hAnsi="Times New Roman"/>
        </w:rPr>
        <w:t xml:space="preserve">A closer connection between carbon cycle modeling and experimental design is needed to systematically target the largest model process uncertainties systematically and also to improve predictive understanding. Modeling can inform experimental design by indicating where the largest uncertainties exist, while new data from experiments can constrain model predictions or lead to the integration of previously unconsidered processes. Considering model needs as part of the experimental design process (e.g., necessary drivers, and even the units in which variables are reported) can greatly </w:t>
      </w:r>
      <w:r w:rsidRPr="00DD39FD">
        <w:rPr>
          <w:rFonts w:ascii="Times New Roman" w:hAnsi="Times New Roman"/>
        </w:rPr>
        <w:lastRenderedPageBreak/>
        <w:t>facilitate the use and increase the benefits of experimental data. At the same time, considering the ability to simulate real-world experiments is best done as part of the model design process.</w:t>
      </w:r>
      <w:del w:id="196" w:author="Jiafu Mao" w:date="2015-09-10T21:30:00Z">
        <w:r w:rsidR="00E55DF0" w:rsidRPr="00DD39FD">
          <w:rPr>
            <w:rFonts w:ascii="Times New Roman" w:hAnsi="Times New Roman"/>
          </w:rPr>
          <w:delText xml:space="preserve"> </w:delText>
        </w:r>
      </w:del>
    </w:p>
    <w:p w14:paraId="5C99FEE7" w14:textId="71970BBC" w:rsidR="007A52B6" w:rsidRDefault="00160D63" w:rsidP="00854756">
      <w:pPr>
        <w:spacing w:line="480" w:lineRule="auto"/>
        <w:jc w:val="both"/>
        <w:rPr>
          <w:rFonts w:ascii="Times New Roman" w:hAnsi="Times New Roman"/>
        </w:rPr>
      </w:pPr>
      <w:r>
        <w:rPr>
          <w:rFonts w:ascii="Times New Roman" w:hAnsi="Times New Roman"/>
        </w:rPr>
        <w:t xml:space="preserve">   </w:t>
      </w:r>
      <w:del w:id="197" w:author="Jiafu Mao" w:date="2015-09-10T21:30:00Z">
        <w:r w:rsidR="00B725B3" w:rsidRPr="00DD39FD">
          <w:rPr>
            <w:rFonts w:ascii="Times New Roman" w:hAnsi="Times New Roman"/>
          </w:rPr>
          <w:delText>There were</w:delText>
        </w:r>
      </w:del>
      <w:ins w:id="198" w:author="Jiafu Mao" w:date="2015-09-10T21:30:00Z">
        <w:r>
          <w:rPr>
            <w:rFonts w:ascii="Times New Roman" w:hAnsi="Times New Roman"/>
          </w:rPr>
          <w:t xml:space="preserve"> </w:t>
        </w:r>
        <w:r w:rsidR="001C405E">
          <w:rPr>
            <w:rFonts w:ascii="Times New Roman" w:hAnsi="Times New Roman"/>
          </w:rPr>
          <w:t>This model-experiment interaction highlighted</w:t>
        </w:r>
      </w:ins>
      <w:r w:rsidR="001C405E">
        <w:rPr>
          <w:rFonts w:ascii="Times New Roman" w:hAnsi="Times New Roman"/>
        </w:rPr>
        <w:t xml:space="preserve"> s</w:t>
      </w:r>
      <w:r w:rsidR="001C405E" w:rsidRPr="00DD39FD">
        <w:rPr>
          <w:rFonts w:ascii="Times New Roman" w:hAnsi="Times New Roman"/>
        </w:rPr>
        <w:t xml:space="preserve">ome limitations of this first </w:t>
      </w:r>
      <w:proofErr w:type="spellStart"/>
      <w:r w:rsidR="001C405E" w:rsidRPr="00DD39FD">
        <w:rPr>
          <w:rFonts w:ascii="Times New Roman" w:hAnsi="Times New Roman"/>
        </w:rPr>
        <w:t>PiTS</w:t>
      </w:r>
      <w:proofErr w:type="spellEnd"/>
      <w:r w:rsidR="001C405E" w:rsidRPr="00DD39FD">
        <w:rPr>
          <w:rFonts w:ascii="Times New Roman" w:hAnsi="Times New Roman"/>
        </w:rPr>
        <w:t xml:space="preserve"> observational dataset that </w:t>
      </w:r>
      <w:r w:rsidR="003B4B11">
        <w:rPr>
          <w:rFonts w:ascii="Times New Roman" w:hAnsi="Times New Roman"/>
        </w:rPr>
        <w:t xml:space="preserve">have </w:t>
      </w:r>
      <w:ins w:id="199" w:author="Jiafu Mao" w:date="2015-09-10T21:30:00Z">
        <w:r w:rsidR="003B4B11">
          <w:rPr>
            <w:rFonts w:ascii="Times New Roman" w:hAnsi="Times New Roman"/>
          </w:rPr>
          <w:t>already had</w:t>
        </w:r>
        <w:r w:rsidR="001C405E" w:rsidRPr="00DD39FD">
          <w:rPr>
            <w:rFonts w:ascii="Times New Roman" w:hAnsi="Times New Roman"/>
          </w:rPr>
          <w:t xml:space="preserve"> </w:t>
        </w:r>
      </w:ins>
      <w:r w:rsidR="001C405E" w:rsidRPr="00DD39FD">
        <w:rPr>
          <w:rFonts w:ascii="Times New Roman" w:hAnsi="Times New Roman"/>
        </w:rPr>
        <w:t>implications for subsequent efforts.</w:t>
      </w:r>
      <w:r w:rsidR="00AA056B">
        <w:rPr>
          <w:rFonts w:ascii="Times New Roman" w:hAnsi="Times New Roman"/>
        </w:rPr>
        <w:t xml:space="preserve"> </w:t>
      </w:r>
      <w:del w:id="200" w:author="Jiafu Mao" w:date="2015-09-10T21:30:00Z">
        <w:r w:rsidR="009254F1" w:rsidRPr="00DD39FD">
          <w:rPr>
            <w:rFonts w:ascii="Times New Roman" w:hAnsi="Times New Roman"/>
          </w:rPr>
          <w:delText>Future</w:delText>
        </w:r>
      </w:del>
      <w:ins w:id="201" w:author="Jiafu Mao" w:date="2015-09-10T21:30:00Z">
        <w:r w:rsidR="00AA056B">
          <w:rPr>
            <w:rFonts w:ascii="Times New Roman" w:hAnsi="Times New Roman"/>
          </w:rPr>
          <w:t>New</w:t>
        </w:r>
      </w:ins>
      <w:r w:rsidR="001C405E" w:rsidRPr="00DD39FD">
        <w:rPr>
          <w:rFonts w:ascii="Times New Roman" w:hAnsi="Times New Roman"/>
        </w:rPr>
        <w:t xml:space="preserve"> experiments in a dogwood stand </w:t>
      </w:r>
      <w:del w:id="202" w:author="Jiafu Mao" w:date="2015-09-10T21:30:00Z">
        <w:r w:rsidR="00E16236">
          <w:rPr>
            <w:rFonts w:ascii="Times New Roman" w:hAnsi="Times New Roman"/>
          </w:rPr>
          <w:delText>will address</w:delText>
        </w:r>
      </w:del>
      <w:ins w:id="203" w:author="Jiafu Mao" w:date="2015-09-10T21:30:00Z">
        <w:r w:rsidR="001C405E">
          <w:rPr>
            <w:rFonts w:ascii="Times New Roman" w:hAnsi="Times New Roman"/>
          </w:rPr>
          <w:t>are addressing</w:t>
        </w:r>
      </w:ins>
      <w:r w:rsidR="001C405E" w:rsidRPr="00DD39FD">
        <w:rPr>
          <w:rFonts w:ascii="Times New Roman" w:hAnsi="Times New Roman"/>
        </w:rPr>
        <w:t xml:space="preserve"> several issues based on knowledge gained from the </w:t>
      </w:r>
      <w:proofErr w:type="spellStart"/>
      <w:r w:rsidR="001C405E" w:rsidRPr="00DD39FD">
        <w:rPr>
          <w:rFonts w:ascii="Times New Roman" w:hAnsi="Times New Roman"/>
        </w:rPr>
        <w:t>PiTS</w:t>
      </w:r>
      <w:proofErr w:type="spellEnd"/>
      <w:r w:rsidR="001C405E" w:rsidRPr="00DD39FD">
        <w:rPr>
          <w:rFonts w:ascii="Times New Roman" w:hAnsi="Times New Roman"/>
        </w:rPr>
        <w:t xml:space="preserve"> 1</w:t>
      </w:r>
      <w:del w:id="204" w:author="Jiafu Mao" w:date="2015-09-10T21:30:00Z">
        <w:r w:rsidR="00ED3D01" w:rsidRPr="00DD39FD">
          <w:rPr>
            <w:rFonts w:ascii="Times New Roman" w:hAnsi="Times New Roman"/>
          </w:rPr>
          <w:delText xml:space="preserve"> model-experiment efforts, including physical separation of treatments.</w:delText>
        </w:r>
        <w:r w:rsidR="00B725B3" w:rsidRPr="00DD39FD">
          <w:rPr>
            <w:rFonts w:ascii="Times New Roman" w:hAnsi="Times New Roman"/>
          </w:rPr>
          <w:delText xml:space="preserve"> New, additional</w:delText>
        </w:r>
      </w:del>
      <w:ins w:id="205" w:author="Jiafu Mao" w:date="2015-09-10T21:30:00Z">
        <w:r w:rsidR="00AA056B">
          <w:rPr>
            <w:rFonts w:ascii="Times New Roman" w:hAnsi="Times New Roman"/>
          </w:rPr>
          <w:t xml:space="preserve">. </w:t>
        </w:r>
        <w:r w:rsidR="003B4B11">
          <w:rPr>
            <w:rFonts w:ascii="Times New Roman" w:hAnsi="Times New Roman"/>
          </w:rPr>
          <w:t>A</w:t>
        </w:r>
        <w:r w:rsidR="001C405E" w:rsidRPr="00DD39FD">
          <w:rPr>
            <w:rFonts w:ascii="Times New Roman" w:hAnsi="Times New Roman"/>
          </w:rPr>
          <w:t>dditional</w:t>
        </w:r>
      </w:ins>
      <w:r w:rsidR="001C405E" w:rsidRPr="00DD39FD">
        <w:rPr>
          <w:rFonts w:ascii="Times New Roman" w:hAnsi="Times New Roman"/>
        </w:rPr>
        <w:t xml:space="preserve"> observations </w:t>
      </w:r>
      <w:del w:id="206" w:author="Jiafu Mao" w:date="2015-09-10T21:30:00Z">
        <w:r w:rsidR="006C0DFA">
          <w:rPr>
            <w:rFonts w:ascii="Times New Roman" w:hAnsi="Times New Roman"/>
          </w:rPr>
          <w:delText xml:space="preserve">will </w:delText>
        </w:r>
      </w:del>
      <w:r w:rsidR="003B4B11">
        <w:rPr>
          <w:rFonts w:ascii="Times New Roman" w:hAnsi="Times New Roman"/>
        </w:rPr>
        <w:t xml:space="preserve">include </w:t>
      </w:r>
      <w:ins w:id="207" w:author="Jiafu Mao" w:date="2015-09-10T21:30:00Z">
        <w:r w:rsidR="00AA056B">
          <w:rPr>
            <w:rFonts w:ascii="Times New Roman" w:hAnsi="Times New Roman"/>
          </w:rPr>
          <w:t xml:space="preserve">multiple treatments in different seasons, </w:t>
        </w:r>
      </w:ins>
      <w:r w:rsidR="001C405E">
        <w:rPr>
          <w:rFonts w:ascii="Times New Roman" w:hAnsi="Times New Roman"/>
        </w:rPr>
        <w:t xml:space="preserve">a </w:t>
      </w:r>
      <w:r w:rsidR="001C405E" w:rsidRPr="00DD39FD">
        <w:rPr>
          <w:rFonts w:ascii="Times New Roman" w:hAnsi="Times New Roman"/>
        </w:rPr>
        <w:t>collection of absolute destructive tree biomass</w:t>
      </w:r>
      <w:r w:rsidR="00AA056B">
        <w:rPr>
          <w:rFonts w:ascii="Times New Roman" w:hAnsi="Times New Roman"/>
        </w:rPr>
        <w:t xml:space="preserve"> </w:t>
      </w:r>
      <w:ins w:id="208" w:author="Jiafu Mao" w:date="2015-09-10T21:30:00Z">
        <w:r w:rsidR="00AA056B">
          <w:rPr>
            <w:rFonts w:ascii="Times New Roman" w:hAnsi="Times New Roman"/>
          </w:rPr>
          <w:t>at the end of the study</w:t>
        </w:r>
        <w:r w:rsidR="001C405E" w:rsidRPr="00DD39FD">
          <w:rPr>
            <w:rFonts w:ascii="Times New Roman" w:hAnsi="Times New Roman"/>
          </w:rPr>
          <w:t xml:space="preserve"> </w:t>
        </w:r>
      </w:ins>
      <w:r w:rsidR="001C405E" w:rsidRPr="00DD39FD">
        <w:rPr>
          <w:rFonts w:ascii="Times New Roman" w:hAnsi="Times New Roman"/>
        </w:rPr>
        <w:t xml:space="preserve">(rather than estimates based on </w:t>
      </w:r>
      <w:proofErr w:type="spellStart"/>
      <w:r w:rsidR="001C405E" w:rsidRPr="00DD39FD">
        <w:rPr>
          <w:rFonts w:ascii="Times New Roman" w:hAnsi="Times New Roman"/>
        </w:rPr>
        <w:t>allometric</w:t>
      </w:r>
      <w:proofErr w:type="spellEnd"/>
      <w:r w:rsidR="001C405E" w:rsidRPr="00DD39FD">
        <w:rPr>
          <w:rFonts w:ascii="Times New Roman" w:hAnsi="Times New Roman"/>
        </w:rPr>
        <w:t xml:space="preserve"> relationships), seasonal </w:t>
      </w:r>
      <w:ins w:id="209" w:author="Jiafu Mao" w:date="2015-09-10T21:30:00Z">
        <w:r w:rsidR="00AA056B">
          <w:rPr>
            <w:rFonts w:ascii="Times New Roman" w:hAnsi="Times New Roman"/>
          </w:rPr>
          <w:t xml:space="preserve">leaf-level </w:t>
        </w:r>
      </w:ins>
      <w:r w:rsidR="001C405E" w:rsidRPr="00DD39FD">
        <w:rPr>
          <w:rFonts w:ascii="Times New Roman" w:hAnsi="Times New Roman"/>
        </w:rPr>
        <w:t xml:space="preserve">photosynthetic </w:t>
      </w:r>
      <w:del w:id="210" w:author="Jiafu Mao" w:date="2015-09-10T21:30:00Z">
        <w:r w:rsidR="00B725B3" w:rsidRPr="00DD39FD">
          <w:rPr>
            <w:rFonts w:ascii="Times New Roman" w:hAnsi="Times New Roman"/>
          </w:rPr>
          <w:delText>A/Ci curves</w:delText>
        </w:r>
      </w:del>
      <w:ins w:id="211" w:author="Jiafu Mao" w:date="2015-09-10T21:30:00Z">
        <w:r w:rsidR="00AA056B">
          <w:rPr>
            <w:rFonts w:ascii="Times New Roman" w:hAnsi="Times New Roman"/>
          </w:rPr>
          <w:t>measurements</w:t>
        </w:r>
      </w:ins>
      <w:r w:rsidR="001C405E" w:rsidRPr="00DD39FD">
        <w:rPr>
          <w:rFonts w:ascii="Times New Roman" w:hAnsi="Times New Roman"/>
        </w:rPr>
        <w:t xml:space="preserve">, assessment of </w:t>
      </w:r>
      <w:proofErr w:type="spellStart"/>
      <w:r w:rsidR="001C405E" w:rsidRPr="00DD39FD">
        <w:rPr>
          <w:rFonts w:ascii="Times New Roman" w:hAnsi="Times New Roman"/>
        </w:rPr>
        <w:t>mycorrhizal</w:t>
      </w:r>
      <w:proofErr w:type="spellEnd"/>
      <w:r w:rsidR="001C405E" w:rsidRPr="00DD39FD">
        <w:rPr>
          <w:rFonts w:ascii="Times New Roman" w:hAnsi="Times New Roman"/>
        </w:rPr>
        <w:t xml:space="preserve"> C flux, </w:t>
      </w:r>
      <w:del w:id="212" w:author="Jiafu Mao" w:date="2015-09-10T21:30:00Z">
        <w:r w:rsidR="00B725B3" w:rsidRPr="00DD39FD">
          <w:rPr>
            <w:rFonts w:ascii="Times New Roman" w:hAnsi="Times New Roman"/>
          </w:rPr>
          <w:delText xml:space="preserve">seasonal replicate manipulations, </w:delText>
        </w:r>
      </w:del>
      <w:r w:rsidR="001C405E" w:rsidRPr="00DD39FD">
        <w:rPr>
          <w:rFonts w:ascii="Times New Roman" w:hAnsi="Times New Roman"/>
        </w:rPr>
        <w:t>and improved meteorological measurements.</w:t>
      </w:r>
      <w:r w:rsidR="000211D4">
        <w:rPr>
          <w:rFonts w:ascii="Times New Roman" w:hAnsi="Times New Roman"/>
        </w:rPr>
        <w:t xml:space="preserve"> </w:t>
      </w:r>
      <w:ins w:id="213" w:author="Jiafu Mao" w:date="2015-09-10T21:30:00Z">
        <w:r w:rsidR="000211D4">
          <w:rPr>
            <w:rFonts w:ascii="Times New Roman" w:hAnsi="Times New Roman"/>
          </w:rPr>
          <w:t>Although model parameters can be improved through optimization as in this study, ideally model parameters should be measured when possible.</w:t>
        </w:r>
        <w:r w:rsidR="001C405E" w:rsidRPr="00DD39FD">
          <w:rPr>
            <w:rFonts w:ascii="Times New Roman" w:hAnsi="Times New Roman"/>
          </w:rPr>
          <w:t xml:space="preserve"> </w:t>
        </w:r>
      </w:ins>
      <w:r w:rsidR="001C405E" w:rsidRPr="00DD39FD">
        <w:rPr>
          <w:rFonts w:ascii="Times New Roman" w:hAnsi="Times New Roman"/>
        </w:rPr>
        <w:t xml:space="preserve">These additional observational data are necessary for more detailed model evaluation and improvement of model routines of </w:t>
      </w:r>
      <w:del w:id="214" w:author="Jiafu Mao" w:date="2015-09-10T21:30:00Z">
        <w:r w:rsidR="00B725B3" w:rsidRPr="00DD39FD">
          <w:rPr>
            <w:rFonts w:ascii="Times New Roman" w:hAnsi="Times New Roman"/>
          </w:rPr>
          <w:delText xml:space="preserve">seasonal </w:delText>
        </w:r>
      </w:del>
      <w:r w:rsidR="001C405E" w:rsidRPr="00DD39FD">
        <w:rPr>
          <w:rFonts w:ascii="Times New Roman" w:hAnsi="Times New Roman"/>
        </w:rPr>
        <w:t>C and allocation patterns</w:t>
      </w:r>
      <w:del w:id="215" w:author="Jiafu Mao" w:date="2015-09-10T21:30:00Z">
        <w:r w:rsidR="00B725B3" w:rsidRPr="00DD39FD">
          <w:rPr>
            <w:rFonts w:ascii="Times New Roman" w:hAnsi="Times New Roman"/>
          </w:rPr>
          <w:delText>.</w:delText>
        </w:r>
      </w:del>
      <w:ins w:id="216" w:author="Jiafu Mao" w:date="2015-09-10T21:30:00Z">
        <w:r w:rsidR="00E115C5">
          <w:rPr>
            <w:rFonts w:ascii="Times New Roman" w:hAnsi="Times New Roman"/>
          </w:rPr>
          <w:t xml:space="preserve"> at </w:t>
        </w:r>
        <w:r w:rsidR="001C1391">
          <w:rPr>
            <w:rFonts w:ascii="Times New Roman" w:hAnsi="Times New Roman"/>
          </w:rPr>
          <w:t>various</w:t>
        </w:r>
        <w:r w:rsidR="00E115C5">
          <w:rPr>
            <w:rFonts w:ascii="Times New Roman" w:hAnsi="Times New Roman"/>
          </w:rPr>
          <w:t xml:space="preserve"> time scales</w:t>
        </w:r>
        <w:r w:rsidR="001C405E" w:rsidRPr="00DD39FD">
          <w:rPr>
            <w:rFonts w:ascii="Times New Roman" w:hAnsi="Times New Roman"/>
          </w:rPr>
          <w:t>.</w:t>
        </w:r>
        <w:r w:rsidR="00AA056B">
          <w:rPr>
            <w:rFonts w:ascii="Times New Roman" w:hAnsi="Times New Roman"/>
          </w:rPr>
          <w:t xml:space="preserve"> </w:t>
        </w:r>
      </w:ins>
      <w:r w:rsidR="00AA056B">
        <w:rPr>
          <w:rFonts w:ascii="Times New Roman" w:hAnsi="Times New Roman"/>
        </w:rPr>
        <w:t xml:space="preserve"> </w:t>
      </w:r>
    </w:p>
    <w:p w14:paraId="5522A563" w14:textId="7B0F36FE" w:rsidR="001C405E" w:rsidRPr="00DD39FD" w:rsidRDefault="00F648F0" w:rsidP="00854756">
      <w:pPr>
        <w:spacing w:line="480" w:lineRule="auto"/>
        <w:jc w:val="both"/>
        <w:rPr>
          <w:rFonts w:ascii="Times New Roman" w:hAnsi="Times New Roman"/>
          <w:b/>
          <w:sz w:val="28"/>
          <w:rPrChange w:id="217" w:author="Jiafu Mao" w:date="2015-09-10T21:30:00Z">
            <w:rPr>
              <w:rFonts w:ascii="Times New Roman" w:hAnsi="Times New Roman"/>
            </w:rPr>
          </w:rPrChange>
        </w:rPr>
      </w:pPr>
      <w:ins w:id="218" w:author="Jiafu Mao" w:date="2015-09-10T21:30:00Z">
        <w:r>
          <w:rPr>
            <w:rFonts w:ascii="Times New Roman" w:hAnsi="Times New Roman"/>
          </w:rPr>
          <w:t xml:space="preserve">    </w:t>
        </w:r>
        <w:r w:rsidR="007A52B6" w:rsidRPr="00DD39FD">
          <w:rPr>
            <w:rFonts w:ascii="Times New Roman" w:hAnsi="Times New Roman"/>
          </w:rPr>
          <w:t xml:space="preserve">In addition to </w:t>
        </w:r>
        <w:r w:rsidR="007A52B6">
          <w:rPr>
            <w:rFonts w:ascii="Times New Roman" w:hAnsi="Times New Roman"/>
          </w:rPr>
          <w:t>measuring</w:t>
        </w:r>
      </w:ins>
      <w:moveToRangeStart w:id="219" w:author="Jiafu Mao" w:date="2015-09-10T21:30:00Z" w:name="move303539963"/>
      <w:moveTo w:id="220" w:author="Jiafu Mao" w:date="2015-09-10T21:30:00Z">
        <w:r w:rsidR="007A52B6" w:rsidRPr="00DD39FD">
          <w:rPr>
            <w:rFonts w:ascii="Times New Roman" w:hAnsi="Times New Roman"/>
          </w:rPr>
          <w:t xml:space="preserve"> model parameters, we also found that the initial seedling biomass was very important for simulating pretreatment biomass in this young forest in an exponential growth phase. This finding reinforces the understanding that models like CLM can be very sensitive to initial conditions, especially in systems</w:t>
        </w:r>
        <w:r w:rsidR="007A52B6">
          <w:rPr>
            <w:rFonts w:ascii="Times New Roman" w:hAnsi="Times New Roman"/>
          </w:rPr>
          <w:t>,</w:t>
        </w:r>
        <w:r w:rsidR="007A52B6" w:rsidRPr="00DD39FD">
          <w:rPr>
            <w:rFonts w:ascii="Times New Roman" w:hAnsi="Times New Roman"/>
          </w:rPr>
          <w:t xml:space="preserve"> which are not in a</w:t>
        </w:r>
        <w:r w:rsidR="007A52B6">
          <w:rPr>
            <w:rFonts w:ascii="Times New Roman" w:hAnsi="Times New Roman"/>
          </w:rPr>
          <w:t xml:space="preserve">pproximate or quasi- </w:t>
        </w:r>
        <w:r w:rsidR="007A52B6" w:rsidRPr="00DD39FD">
          <w:rPr>
            <w:rFonts w:ascii="Times New Roman" w:hAnsi="Times New Roman"/>
          </w:rPr>
          <w:t xml:space="preserve">steady state. When designing experiments with an eye towards close engagement with models and the comparison of model and experimental results, attention should be given to measurements of the model’s initial conditions as part of the experimental pretreatment characterization. </w:t>
        </w:r>
      </w:moveTo>
    </w:p>
    <w:moveToRangeEnd w:id="219"/>
    <w:p w14:paraId="0FE02E27" w14:textId="7B3457C3" w:rsidR="00AA056B" w:rsidRDefault="003D02FE" w:rsidP="00AF0CFF">
      <w:pPr>
        <w:spacing w:line="480" w:lineRule="auto"/>
        <w:jc w:val="both"/>
        <w:rPr>
          <w:rFonts w:ascii="Times New Roman" w:hAnsi="Times New Roman"/>
          <w:rPrChange w:id="221" w:author="Jiafu Mao" w:date="2015-09-10T21:30:00Z">
            <w:rPr/>
          </w:rPrChange>
        </w:rPr>
      </w:pPr>
      <w:del w:id="222" w:author="Jiafu Mao" w:date="2015-09-10T21:30:00Z">
        <w:r>
          <w:rPr>
            <w:rFonts w:ascii="Times New Roman" w:hAnsi="Times New Roman"/>
          </w:rPr>
          <w:lastRenderedPageBreak/>
          <w:delText xml:space="preserve">   </w:delText>
        </w:r>
        <w:r w:rsidR="00954B70" w:rsidRPr="00DD39FD">
          <w:rPr>
            <w:rFonts w:ascii="Times New Roman" w:hAnsi="Times New Roman"/>
          </w:rPr>
          <w:delText>Our framework for functional unit testing provides for the isolation and evaluation of fundamental mechanisms and processes (functions and subroutines) in CLM or similar models.  This ability makes it possible to compare model results with observations made during an experiment that would be very difficult, if near impossible, to do with even a site-scale implementation of a LSM such as PTCLM. These models</w:delText>
        </w:r>
      </w:del>
      <w:ins w:id="223" w:author="Jiafu Mao" w:date="2015-09-10T21:30:00Z">
        <w:r w:rsidR="00AA056B">
          <w:rPr>
            <w:rFonts w:ascii="Times New Roman" w:hAnsi="Times New Roman"/>
          </w:rPr>
          <w:t xml:space="preserve">    It is </w:t>
        </w:r>
        <w:r w:rsidR="000211D4">
          <w:rPr>
            <w:rFonts w:ascii="Times New Roman" w:hAnsi="Times New Roman"/>
          </w:rPr>
          <w:t xml:space="preserve">also </w:t>
        </w:r>
        <w:r w:rsidR="00AA056B">
          <w:rPr>
            <w:rFonts w:ascii="Times New Roman" w:hAnsi="Times New Roman"/>
          </w:rPr>
          <w:t xml:space="preserve">critically </w:t>
        </w:r>
        <w:r w:rsidR="007A52B6">
          <w:rPr>
            <w:rFonts w:ascii="Times New Roman" w:hAnsi="Times New Roman"/>
          </w:rPr>
          <w:t>to evaluate global LSMs at a wide range of scales</w:t>
        </w:r>
        <w:r w:rsidR="00AA056B">
          <w:rPr>
            <w:rFonts w:ascii="Times New Roman" w:hAnsi="Times New Roman"/>
          </w:rPr>
          <w:t>.</w:t>
        </w:r>
        <w:r w:rsidR="007A52B6">
          <w:rPr>
            <w:rFonts w:ascii="Times New Roman" w:hAnsi="Times New Roman"/>
          </w:rPr>
          <w:t xml:space="preserve"> Evaluating models against experiments that include measurements at multiple scales (e.g. leaf level and canopy level) should lead to increased confidence.</w:t>
        </w:r>
        <w:r w:rsidR="00AA056B">
          <w:rPr>
            <w:rFonts w:ascii="Times New Roman" w:hAnsi="Times New Roman"/>
          </w:rPr>
          <w:t xml:space="preserve"> </w:t>
        </w:r>
        <w:r w:rsidR="007A52B6">
          <w:rPr>
            <w:rFonts w:ascii="Times New Roman" w:hAnsi="Times New Roman"/>
          </w:rPr>
          <w:t>Although</w:t>
        </w:r>
        <w:r w:rsidR="00AA056B" w:rsidRPr="00DD39FD">
          <w:rPr>
            <w:rFonts w:ascii="Times New Roman" w:hAnsi="Times New Roman"/>
          </w:rPr>
          <w:t xml:space="preserve"> </w:t>
        </w:r>
        <w:r w:rsidR="007A52B6">
          <w:rPr>
            <w:rFonts w:ascii="Times New Roman" w:hAnsi="Times New Roman"/>
          </w:rPr>
          <w:t>LSMs</w:t>
        </w:r>
      </w:ins>
      <w:r w:rsidR="00AA056B" w:rsidRPr="00DD39FD">
        <w:rPr>
          <w:rFonts w:ascii="Times New Roman" w:hAnsi="Times New Roman"/>
        </w:rPr>
        <w:t xml:space="preserve"> quite reasonably focus on, and generate output for, aggregate whole-stand properties such as stand-scale net ecosystem exchange and evapotranspiration</w:t>
      </w:r>
      <w:del w:id="224" w:author="Jiafu Mao" w:date="2015-09-10T21:30:00Z">
        <w:r w:rsidR="00954B70" w:rsidRPr="00DD39FD">
          <w:rPr>
            <w:rFonts w:ascii="Times New Roman" w:hAnsi="Times New Roman"/>
          </w:rPr>
          <w:delText>. However</w:delText>
        </w:r>
      </w:del>
      <w:r w:rsidR="00AA056B" w:rsidRPr="00DD39FD">
        <w:rPr>
          <w:rFonts w:ascii="Times New Roman" w:hAnsi="Times New Roman"/>
        </w:rPr>
        <w:t xml:space="preserve">, many experimental observations </w:t>
      </w:r>
      <w:r w:rsidR="007A52B6">
        <w:rPr>
          <w:rFonts w:ascii="Times New Roman" w:hAnsi="Times New Roman"/>
        </w:rPr>
        <w:t>are</w:t>
      </w:r>
      <w:ins w:id="225" w:author="Jiafu Mao" w:date="2015-09-10T21:30:00Z">
        <w:r w:rsidR="007A52B6">
          <w:rPr>
            <w:rFonts w:ascii="Times New Roman" w:hAnsi="Times New Roman"/>
          </w:rPr>
          <w:t xml:space="preserve"> made</w:t>
        </w:r>
      </w:ins>
      <w:r w:rsidR="00AA056B" w:rsidRPr="00DD39FD">
        <w:rPr>
          <w:rFonts w:ascii="Times New Roman" w:hAnsi="Times New Roman"/>
        </w:rPr>
        <w:t xml:space="preserve"> at finer scales involving individual components of the stand or ecosystem (e.g., individual leaves). </w:t>
      </w:r>
      <w:ins w:id="226" w:author="Jiafu Mao" w:date="2015-09-10T21:30:00Z">
        <w:r w:rsidR="007A52B6">
          <w:rPr>
            <w:rFonts w:ascii="Times New Roman" w:hAnsi="Times New Roman"/>
          </w:rPr>
          <w:t xml:space="preserve">It is often difficult to evaluate models using a consistent framework across these scales. </w:t>
        </w:r>
      </w:ins>
      <w:r w:rsidR="00AA056B" w:rsidRPr="00DD39FD">
        <w:rPr>
          <w:rFonts w:ascii="Times New Roman" w:hAnsi="Times New Roman"/>
        </w:rPr>
        <w:t xml:space="preserve">As used in this study, the functional unit testing allows for model evaluation at the empirically accessible scales of experimental field observations (Fig. 3b). </w:t>
      </w:r>
      <w:ins w:id="227" w:author="Jiafu Mao" w:date="2015-09-10T21:30:00Z">
        <w:r w:rsidR="000C70F0">
          <w:rPr>
            <w:rFonts w:ascii="Times New Roman" w:hAnsi="Times New Roman"/>
          </w:rPr>
          <w:t>Stand-level manipulation e</w:t>
        </w:r>
        <w:r w:rsidR="007A52B6">
          <w:rPr>
            <w:rFonts w:ascii="Times New Roman" w:hAnsi="Times New Roman"/>
          </w:rPr>
          <w:t>xperiments targeted towards improving LSMs should not neglect including fine-scale measurements.</w:t>
        </w:r>
      </w:ins>
    </w:p>
    <w:p w14:paraId="4027A6EC" w14:textId="2217C6C8" w:rsidR="00B725B3" w:rsidRPr="00DD39FD" w:rsidRDefault="00B725B3" w:rsidP="00891CDC">
      <w:pPr>
        <w:spacing w:line="480" w:lineRule="auto"/>
        <w:jc w:val="both"/>
      </w:pPr>
      <w:del w:id="228" w:author="Jiafu Mao" w:date="2015-09-10T21:30:00Z">
        <w:r w:rsidRPr="00DD39FD">
          <w:delText xml:space="preserve"> </w:delText>
        </w:r>
      </w:del>
    </w:p>
    <w:p w14:paraId="7F58006F" w14:textId="77777777" w:rsidR="00BA615F" w:rsidRPr="00DD39FD" w:rsidRDefault="00BA615F" w:rsidP="00BA615F">
      <w:pPr>
        <w:spacing w:line="480" w:lineRule="auto"/>
        <w:jc w:val="both"/>
        <w:rPr>
          <w:rFonts w:ascii="Times New Roman" w:hAnsi="Times New Roman"/>
          <w:b/>
          <w:bCs/>
          <w:sz w:val="28"/>
          <w:szCs w:val="28"/>
        </w:rPr>
      </w:pPr>
      <w:r w:rsidRPr="00DD39FD">
        <w:rPr>
          <w:rFonts w:ascii="Times New Roman" w:hAnsi="Times New Roman"/>
          <w:b/>
          <w:bCs/>
          <w:sz w:val="28"/>
          <w:szCs w:val="28"/>
        </w:rPr>
        <w:t>5</w:t>
      </w:r>
      <w:r>
        <w:rPr>
          <w:rFonts w:ascii="Times New Roman" w:hAnsi="Times New Roman"/>
          <w:b/>
          <w:bCs/>
          <w:sz w:val="28"/>
          <w:szCs w:val="28"/>
        </w:rPr>
        <w:tab/>
      </w:r>
      <w:r w:rsidRPr="00DD39FD">
        <w:rPr>
          <w:rFonts w:ascii="Times New Roman" w:hAnsi="Times New Roman"/>
          <w:b/>
          <w:bCs/>
          <w:sz w:val="28"/>
          <w:szCs w:val="28"/>
        </w:rPr>
        <w:t>Conclusions</w:t>
      </w:r>
    </w:p>
    <w:p w14:paraId="1F27909E" w14:textId="5EA1B19A" w:rsidR="00B725B3" w:rsidRPr="00AD7F63" w:rsidRDefault="0028779F" w:rsidP="00891CDC">
      <w:pPr>
        <w:spacing w:line="480" w:lineRule="auto"/>
        <w:jc w:val="both"/>
        <w:rPr>
          <w:rFonts w:ascii="Times New Roman" w:hAnsi="Times New Roman"/>
        </w:rPr>
      </w:pPr>
      <w:r w:rsidRPr="00DD39FD">
        <w:rPr>
          <w:rFonts w:ascii="Times New Roman" w:hAnsi="Times New Roman"/>
        </w:rPr>
        <w:t xml:space="preserve">The point version of CLM4 was successfully implemented, calibrated and evaluated against carbon and hydrology observations from the </w:t>
      </w:r>
      <w:proofErr w:type="spellStart"/>
      <w:r w:rsidRPr="00DD39FD">
        <w:rPr>
          <w:rFonts w:ascii="Times New Roman" w:hAnsi="Times New Roman"/>
        </w:rPr>
        <w:t>PiTS</w:t>
      </w:r>
      <w:proofErr w:type="spellEnd"/>
      <w:r w:rsidRPr="00DD39FD">
        <w:rPr>
          <w:rFonts w:ascii="Times New Roman" w:hAnsi="Times New Roman"/>
        </w:rPr>
        <w:t xml:space="preserve"> experimental manipulations at the 7-year-old loblolly pine trees. Our results demonstrate the important role of CLM4 physiological parameters (e.g., </w:t>
      </w:r>
      <w:del w:id="229" w:author="Jiafu Mao" w:date="2015-09-10T21:30:00Z">
        <w:r w:rsidRPr="00DD39FD">
          <w:rPr>
            <w:rFonts w:ascii="Times New Roman" w:hAnsi="Times New Roman"/>
          </w:rPr>
          <w:delText>Ball-Berry stomatal conductance slope and Ball-Berry stomatal conductance intercept</w:delText>
        </w:r>
      </w:del>
      <w:ins w:id="230" w:author="Jiafu Mao" w:date="2015-09-10T21:30:00Z">
        <w:r w:rsidR="00592820">
          <w:rPr>
            <w:rFonts w:ascii="Times New Roman" w:hAnsi="Times New Roman"/>
          </w:rPr>
          <w:t>those listed in Table 1</w:t>
        </w:r>
      </w:ins>
      <w:r w:rsidRPr="00DD39FD">
        <w:rPr>
          <w:rFonts w:ascii="Times New Roman" w:hAnsi="Times New Roman"/>
        </w:rPr>
        <w:t xml:space="preserve">), initial carbon states (e.g., seedling biomass), driver data (e.g., the incoming </w:t>
      </w:r>
      <w:proofErr w:type="spellStart"/>
      <w:r w:rsidRPr="00DD39FD">
        <w:rPr>
          <w:rFonts w:ascii="Times New Roman" w:hAnsi="Times New Roman"/>
        </w:rPr>
        <w:t>longwave</w:t>
      </w:r>
      <w:proofErr w:type="spellEnd"/>
      <w:r w:rsidRPr="00DD39FD">
        <w:rPr>
          <w:rFonts w:ascii="Times New Roman" w:hAnsi="Times New Roman"/>
        </w:rPr>
        <w:t xml:space="preserve"> radiation)</w:t>
      </w:r>
      <w:r w:rsidR="00412764" w:rsidRPr="00DD39FD">
        <w:rPr>
          <w:rFonts w:ascii="Times New Roman" w:hAnsi="Times New Roman"/>
        </w:rPr>
        <w:t>,</w:t>
      </w:r>
      <w:r w:rsidRPr="00DD39FD">
        <w:rPr>
          <w:rFonts w:ascii="Times New Roman" w:hAnsi="Times New Roman"/>
        </w:rPr>
        <w:t xml:space="preserve"> and internal algorithms (e.g., the allocation routines) in determining the performance of water and C flux and dynamic C </w:t>
      </w:r>
      <w:r w:rsidR="0087768A">
        <w:rPr>
          <w:rFonts w:ascii="Times New Roman" w:hAnsi="Times New Roman"/>
        </w:rPr>
        <w:t>allocation</w:t>
      </w:r>
      <w:r w:rsidRPr="00DD39FD">
        <w:rPr>
          <w:rFonts w:ascii="Times New Roman" w:hAnsi="Times New Roman"/>
        </w:rPr>
        <w:t xml:space="preserve"> simulation. These systematic process-based evaluations through intimate linkage between model and experiment facilitate the identification of the model limitations and uncertainties. </w:t>
      </w:r>
      <w:r w:rsidRPr="00185D8B">
        <w:rPr>
          <w:rFonts w:ascii="Times New Roman" w:hAnsi="Times New Roman"/>
        </w:rPr>
        <w:t xml:space="preserve">While the model is able to capture the pretreatment biomass and leaf-level responses, </w:t>
      </w:r>
      <w:del w:id="231" w:author="Jiafu Mao" w:date="2015-09-10T21:30:00Z">
        <w:r w:rsidRPr="00DD39FD">
          <w:rPr>
            <w:rFonts w:ascii="Times New Roman" w:hAnsi="Times New Roman"/>
          </w:rPr>
          <w:delText>it is not able to reproduce</w:delText>
        </w:r>
      </w:del>
      <w:ins w:id="232" w:author="Jiafu Mao" w:date="2015-09-10T21:30:00Z">
        <w:r w:rsidR="0067789B">
          <w:rPr>
            <w:rFonts w:ascii="Times New Roman" w:hAnsi="Times New Roman"/>
          </w:rPr>
          <w:t xml:space="preserve">its </w:t>
        </w:r>
        <w:r w:rsidR="001E694F">
          <w:rPr>
            <w:rFonts w:ascii="Times New Roman" w:hAnsi="Times New Roman"/>
          </w:rPr>
          <w:t>capability in reproducing</w:t>
        </w:r>
      </w:ins>
      <w:r w:rsidR="0067789B">
        <w:rPr>
          <w:rFonts w:ascii="Times New Roman" w:hAnsi="Times New Roman"/>
        </w:rPr>
        <w:t xml:space="preserve"> </w:t>
      </w:r>
      <w:r w:rsidRPr="00185D8B">
        <w:rPr>
          <w:rFonts w:ascii="Times New Roman" w:hAnsi="Times New Roman"/>
        </w:rPr>
        <w:t xml:space="preserve">the observed </w:t>
      </w:r>
      <w:ins w:id="233" w:author="Jiafu Mao" w:date="2015-09-10T21:30:00Z">
        <w:r w:rsidR="00185D8B">
          <w:rPr>
            <w:rFonts w:ascii="Times New Roman" w:hAnsi="Times New Roman"/>
          </w:rPr>
          <w:t>daily</w:t>
        </w:r>
        <w:r w:rsidR="00185D8B" w:rsidRPr="00185D8B">
          <w:rPr>
            <w:rFonts w:ascii="Times New Roman" w:hAnsi="Times New Roman"/>
          </w:rPr>
          <w:t xml:space="preserve"> </w:t>
        </w:r>
      </w:ins>
      <w:r w:rsidRPr="00185D8B">
        <w:rPr>
          <w:rFonts w:ascii="Times New Roman" w:hAnsi="Times New Roman"/>
        </w:rPr>
        <w:t xml:space="preserve">patterns of </w:t>
      </w:r>
      <w:r w:rsidRPr="00185D8B">
        <w:rPr>
          <w:rFonts w:ascii="Times New Roman" w:hAnsi="Times New Roman"/>
        </w:rPr>
        <w:lastRenderedPageBreak/>
        <w:t xml:space="preserve">allocation revealed by the </w:t>
      </w:r>
      <w:r w:rsidRPr="00185D8B">
        <w:rPr>
          <w:rFonts w:ascii="Times New Roman" w:hAnsi="Times New Roman"/>
          <w:vertAlign w:val="superscript"/>
        </w:rPr>
        <w:t>13</w:t>
      </w:r>
      <w:r w:rsidRPr="00185D8B">
        <w:rPr>
          <w:rFonts w:ascii="Times New Roman" w:hAnsi="Times New Roman"/>
        </w:rPr>
        <w:t>C labeling experiment</w:t>
      </w:r>
      <w:ins w:id="234" w:author="Jiafu Mao" w:date="2015-09-10T21:30:00Z">
        <w:r w:rsidR="0067789B">
          <w:rPr>
            <w:rFonts w:ascii="Times New Roman" w:hAnsi="Times New Roman"/>
          </w:rPr>
          <w:t xml:space="preserve"> </w:t>
        </w:r>
        <w:r w:rsidR="00DA7E6E">
          <w:rPr>
            <w:rFonts w:ascii="Times New Roman" w:hAnsi="Times New Roman"/>
          </w:rPr>
          <w:t>is still limi</w:t>
        </w:r>
        <w:r w:rsidR="00102910">
          <w:rPr>
            <w:rFonts w:ascii="Times New Roman" w:hAnsi="Times New Roman"/>
          </w:rPr>
          <w:t>ted</w:t>
        </w:r>
      </w:ins>
      <w:r w:rsidRPr="00185D8B">
        <w:rPr>
          <w:rFonts w:ascii="Times New Roman" w:hAnsi="Times New Roman"/>
        </w:rPr>
        <w:t>. Model</w:t>
      </w:r>
      <w:r w:rsidRPr="00DD39FD">
        <w:rPr>
          <w:rFonts w:ascii="Times New Roman" w:hAnsi="Times New Roman"/>
        </w:rPr>
        <w:t xml:space="preserve"> development efforts should focus on improving the timing and magnitude of allocation patterns. Furthermore, the model </w:t>
      </w:r>
      <w:r w:rsidR="00D33EC5" w:rsidRPr="00DD39FD">
        <w:rPr>
          <w:rFonts w:ascii="Times New Roman" w:hAnsi="Times New Roman"/>
        </w:rPr>
        <w:t xml:space="preserve">was </w:t>
      </w:r>
      <w:r w:rsidRPr="00DD39FD">
        <w:rPr>
          <w:rFonts w:ascii="Times New Roman" w:hAnsi="Times New Roman"/>
        </w:rPr>
        <w:t>not able to reproduce the observed high</w:t>
      </w:r>
      <w:r w:rsidR="00D33EC5" w:rsidRPr="00DD39FD">
        <w:rPr>
          <w:rFonts w:ascii="Times New Roman" w:hAnsi="Times New Roman"/>
        </w:rPr>
        <w:t>-</w:t>
      </w:r>
      <w:r w:rsidRPr="00DD39FD">
        <w:rPr>
          <w:rFonts w:ascii="Times New Roman" w:hAnsi="Times New Roman"/>
        </w:rPr>
        <w:t>shade treatment effect</w:t>
      </w:r>
      <w:r w:rsidR="00D33EC5" w:rsidRPr="00DD39FD">
        <w:rPr>
          <w:rFonts w:ascii="Times New Roman" w:hAnsi="Times New Roman"/>
        </w:rPr>
        <w:t>s</w:t>
      </w:r>
      <w:r w:rsidRPr="00DD39FD">
        <w:rPr>
          <w:rFonts w:ascii="Times New Roman" w:hAnsi="Times New Roman"/>
        </w:rPr>
        <w:t xml:space="preserve">, which resulted in strongly reduced </w:t>
      </w:r>
      <w:r w:rsidR="00E54519" w:rsidRPr="00DD39FD">
        <w:rPr>
          <w:rFonts w:ascii="Times New Roman" w:hAnsi="Times New Roman"/>
        </w:rPr>
        <w:t xml:space="preserve">transpiration </w:t>
      </w:r>
      <w:r w:rsidRPr="00DD39FD">
        <w:rPr>
          <w:rFonts w:ascii="Times New Roman" w:hAnsi="Times New Roman"/>
        </w:rPr>
        <w:t xml:space="preserve">but only slightly reduced </w:t>
      </w:r>
      <w:r w:rsidR="00E54519" w:rsidRPr="00DD39FD">
        <w:rPr>
          <w:rFonts w:ascii="Times New Roman" w:hAnsi="Times New Roman"/>
        </w:rPr>
        <w:t>productivity</w:t>
      </w:r>
      <w:r w:rsidRPr="00DD39FD">
        <w:rPr>
          <w:rFonts w:ascii="Times New Roman" w:hAnsi="Times New Roman"/>
        </w:rPr>
        <w:t>. Finally, this short-term model-experiment synthesis helped to inform and prioritize new complementary long-term observations in a follow-on experiment, including seasonal carbon allocation and partition patterns and seasonal A/</w:t>
      </w:r>
      <w:proofErr w:type="spellStart"/>
      <w:r w:rsidRPr="00DD39FD">
        <w:rPr>
          <w:rFonts w:ascii="Times New Roman" w:hAnsi="Times New Roman"/>
        </w:rPr>
        <w:t>Ci</w:t>
      </w:r>
      <w:proofErr w:type="spellEnd"/>
      <w:r w:rsidRPr="00DD39FD">
        <w:rPr>
          <w:rFonts w:ascii="Times New Roman" w:hAnsi="Times New Roman"/>
        </w:rPr>
        <w:t xml:space="preserve"> curves, for future CLM evaluation, calibration and improvement.</w:t>
      </w:r>
      <w:r w:rsidRPr="00AD7F63">
        <w:rPr>
          <w:rFonts w:ascii="Times New Roman" w:hAnsi="Times New Roman"/>
        </w:rPr>
        <w:t xml:space="preserve"> </w:t>
      </w:r>
      <w:r w:rsidR="00B725B3" w:rsidRPr="00AD7F63">
        <w:rPr>
          <w:rFonts w:ascii="Times New Roman" w:hAnsi="Times New Roman"/>
        </w:rPr>
        <w:t xml:space="preserve"> </w:t>
      </w:r>
    </w:p>
    <w:p w14:paraId="4BE3B0E0" w14:textId="77777777" w:rsidR="00B725B3" w:rsidRPr="00B7768E" w:rsidRDefault="00B725B3" w:rsidP="00891CDC">
      <w:pPr>
        <w:spacing w:line="480" w:lineRule="auto"/>
        <w:jc w:val="both"/>
        <w:rPr>
          <w:rFonts w:ascii="Times New Roman" w:hAnsi="Times New Roman"/>
          <w:b/>
          <w:bCs/>
        </w:rPr>
      </w:pPr>
    </w:p>
    <w:p w14:paraId="5C4FCCBF" w14:textId="6C588810" w:rsidR="00B725B3" w:rsidRPr="008537AA" w:rsidRDefault="00B725B3" w:rsidP="00891CDC">
      <w:pPr>
        <w:spacing w:line="480" w:lineRule="auto"/>
        <w:jc w:val="both"/>
        <w:rPr>
          <w:rFonts w:ascii="Times New Roman" w:hAnsi="Times New Roman"/>
          <w:bCs/>
          <w:i/>
        </w:rPr>
      </w:pPr>
      <w:r w:rsidRPr="008537AA">
        <w:rPr>
          <w:rFonts w:ascii="Times New Roman" w:hAnsi="Times New Roman"/>
          <w:bCs/>
          <w:i/>
        </w:rPr>
        <w:t>Acknowledgements</w:t>
      </w:r>
      <w:r w:rsidR="008537AA">
        <w:rPr>
          <w:rFonts w:ascii="Times New Roman" w:hAnsi="Times New Roman"/>
          <w:bCs/>
          <w:i/>
        </w:rPr>
        <w:t xml:space="preserve">.  </w:t>
      </w:r>
      <w:proofErr w:type="gramStart"/>
      <w:r w:rsidRPr="00B7768E">
        <w:rPr>
          <w:rFonts w:ascii="Times New Roman" w:hAnsi="Times New Roman"/>
        </w:rPr>
        <w:t xml:space="preserve">This work </w:t>
      </w:r>
      <w:r>
        <w:rPr>
          <w:rFonts w:ascii="Times New Roman" w:hAnsi="Times New Roman"/>
        </w:rPr>
        <w:t>is</w:t>
      </w:r>
      <w:r w:rsidRPr="00B7768E">
        <w:rPr>
          <w:rFonts w:ascii="Times New Roman" w:hAnsi="Times New Roman"/>
        </w:rPr>
        <w:t xml:space="preserve"> supported by the US Department of Energy (DOE), Office of Science, Biological and Environmental Research</w:t>
      </w:r>
      <w:proofErr w:type="gramEnd"/>
      <w:r w:rsidRPr="00B7768E">
        <w:rPr>
          <w:rFonts w:ascii="Times New Roman" w:hAnsi="Times New Roman"/>
        </w:rPr>
        <w:t>. Oak Ridge National Laboratory is managed by UT-BATTELLE for DOE under contract DE-AC05-00OR22725.</w:t>
      </w:r>
    </w:p>
    <w:p w14:paraId="7C6EB00C" w14:textId="5B248A25" w:rsidR="00B725B3" w:rsidRDefault="00B725B3" w:rsidP="00891CDC">
      <w:pPr>
        <w:spacing w:line="480" w:lineRule="auto"/>
        <w:jc w:val="both"/>
      </w:pPr>
    </w:p>
    <w:p w14:paraId="3D64B572" w14:textId="77777777" w:rsidR="00B725B3" w:rsidRPr="00187F6B" w:rsidRDefault="00B725B3" w:rsidP="00891CDC">
      <w:pPr>
        <w:spacing w:line="480" w:lineRule="auto"/>
        <w:jc w:val="both"/>
        <w:rPr>
          <w:rFonts w:ascii="Times New Roman" w:eastAsia="Arial Unicode MS" w:hAnsi="Times New Roman"/>
          <w:sz w:val="28"/>
          <w:szCs w:val="28"/>
        </w:rPr>
      </w:pPr>
      <w:r w:rsidRPr="00187F6B">
        <w:rPr>
          <w:rFonts w:ascii="Times New Roman" w:hAnsi="Times New Roman"/>
          <w:b/>
          <w:bCs/>
          <w:sz w:val="28"/>
          <w:szCs w:val="28"/>
        </w:rPr>
        <w:t>References</w:t>
      </w:r>
      <w:r w:rsidRPr="00187F6B">
        <w:rPr>
          <w:rFonts w:ascii="Times New Roman" w:eastAsia="Arial Unicode MS" w:hAnsi="Times New Roman"/>
          <w:sz w:val="28"/>
          <w:szCs w:val="28"/>
        </w:rPr>
        <w:t xml:space="preserve"> </w:t>
      </w:r>
    </w:p>
    <w:p w14:paraId="12A6F5A4"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 xml:space="preserve">Amthor, J. S., </w:t>
      </w:r>
      <w:r>
        <w:rPr>
          <w:rFonts w:ascii="Times New Roman" w:hAnsi="Times New Roman" w:cs="Times New Roman"/>
          <w:noProof/>
        </w:rPr>
        <w:t>Chen, J. M., Clein, J. S., Frolking, S. E., Goulden, M. L., Grant, R. F., Kimball, J. S., King, A. W., McGuire, A. D., Nikolov, N. T., Potter, C. S., Wang, S., and Wofsy, S. C.:</w:t>
      </w:r>
      <w:r w:rsidRPr="008115D5">
        <w:rPr>
          <w:rFonts w:ascii="Times New Roman" w:hAnsi="Times New Roman" w:cs="Times New Roman"/>
          <w:noProof/>
        </w:rPr>
        <w:t xml:space="preserve"> Boreal forest CO</w:t>
      </w:r>
      <w:r w:rsidRPr="008F2103">
        <w:rPr>
          <w:rFonts w:ascii="Times New Roman" w:hAnsi="Times New Roman" w:cs="Times New Roman"/>
          <w:noProof/>
          <w:vertAlign w:val="subscript"/>
        </w:rPr>
        <w:t>2</w:t>
      </w:r>
      <w:r w:rsidRPr="008115D5">
        <w:rPr>
          <w:rFonts w:ascii="Times New Roman" w:hAnsi="Times New Roman" w:cs="Times New Roman"/>
          <w:noProof/>
        </w:rPr>
        <w:t xml:space="preserve"> exchange and evapotranspiration predicted by nine ecosystem process models: Intermodel comparisons and relationships to field measurements, </w:t>
      </w:r>
      <w:r w:rsidRPr="00A4625D">
        <w:rPr>
          <w:rFonts w:ascii="Times New Roman" w:hAnsi="Times New Roman" w:cs="Times New Roman"/>
          <w:noProof/>
        </w:rPr>
        <w:t>J</w:t>
      </w:r>
      <w:r>
        <w:rPr>
          <w:rFonts w:ascii="Times New Roman" w:hAnsi="Times New Roman" w:cs="Times New Roman"/>
          <w:noProof/>
        </w:rPr>
        <w:t>.</w:t>
      </w:r>
      <w:r w:rsidRPr="00A4625D">
        <w:rPr>
          <w:rFonts w:ascii="Times New Roman" w:hAnsi="Times New Roman" w:cs="Times New Roman"/>
          <w:noProof/>
        </w:rPr>
        <w:t xml:space="preserve"> Geophys</w:t>
      </w:r>
      <w:r>
        <w:rPr>
          <w:rFonts w:ascii="Times New Roman" w:hAnsi="Times New Roman" w:cs="Times New Roman"/>
          <w:noProof/>
        </w:rPr>
        <w:t>.</w:t>
      </w:r>
      <w:r w:rsidRPr="00A4625D">
        <w:rPr>
          <w:rFonts w:ascii="Times New Roman" w:hAnsi="Times New Roman" w:cs="Times New Roman"/>
          <w:noProof/>
        </w:rPr>
        <w:t xml:space="preserve"> Res</w:t>
      </w:r>
      <w:r>
        <w:rPr>
          <w:rFonts w:ascii="Times New Roman" w:hAnsi="Times New Roman" w:cs="Times New Roman"/>
          <w:noProof/>
        </w:rPr>
        <w:t>.</w:t>
      </w:r>
      <w:r w:rsidRPr="00A4625D">
        <w:rPr>
          <w:rFonts w:ascii="Times New Roman" w:hAnsi="Times New Roman" w:cs="Times New Roman"/>
          <w:noProof/>
        </w:rPr>
        <w:t>-Atmos</w:t>
      </w:r>
      <w:r>
        <w:rPr>
          <w:rFonts w:ascii="Times New Roman" w:hAnsi="Times New Roman" w:cs="Times New Roman"/>
          <w:noProof/>
        </w:rPr>
        <w:t>.</w:t>
      </w:r>
      <w:r w:rsidRPr="00A4625D">
        <w:rPr>
          <w:rFonts w:ascii="Times New Roman" w:hAnsi="Times New Roman" w:cs="Times New Roman"/>
          <w:noProof/>
        </w:rPr>
        <w:t>, 106</w:t>
      </w:r>
      <w:r>
        <w:rPr>
          <w:rFonts w:ascii="Times New Roman" w:hAnsi="Times New Roman" w:cs="Times New Roman"/>
          <w:noProof/>
        </w:rPr>
        <w:t xml:space="preserve">, </w:t>
      </w:r>
      <w:r w:rsidRPr="008115D5">
        <w:rPr>
          <w:rFonts w:ascii="Times New Roman" w:hAnsi="Times New Roman" w:cs="Times New Roman"/>
          <w:noProof/>
        </w:rPr>
        <w:t>33623-33648</w:t>
      </w:r>
      <w:r>
        <w:rPr>
          <w:rFonts w:ascii="Times New Roman" w:hAnsi="Times New Roman" w:cs="Times New Roman"/>
          <w:noProof/>
        </w:rPr>
        <w:t xml:space="preserve">, </w:t>
      </w:r>
      <w:r w:rsidRPr="008115D5">
        <w:rPr>
          <w:rFonts w:ascii="Times New Roman" w:hAnsi="Times New Roman" w:cs="Times New Roman"/>
          <w:noProof/>
        </w:rPr>
        <w:t>2001.</w:t>
      </w:r>
    </w:p>
    <w:p w14:paraId="2A2A4881" w14:textId="77777777" w:rsidR="009546B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Arora, V. K., Boer, G. J.</w:t>
      </w:r>
      <w:r>
        <w:rPr>
          <w:rFonts w:ascii="Times New Roman" w:hAnsi="Times New Roman" w:cs="Times New Roman"/>
          <w:noProof/>
        </w:rPr>
        <w:t>,</w:t>
      </w:r>
      <w:r w:rsidRPr="008115D5">
        <w:rPr>
          <w:rFonts w:ascii="Times New Roman" w:hAnsi="Times New Roman" w:cs="Times New Roman"/>
          <w:noProof/>
        </w:rPr>
        <w:t xml:space="preserve"> Friedlingstein, P.</w:t>
      </w:r>
      <w:r>
        <w:rPr>
          <w:rFonts w:ascii="Times New Roman" w:hAnsi="Times New Roman" w:cs="Times New Roman"/>
          <w:noProof/>
        </w:rPr>
        <w:t xml:space="preserve">, </w:t>
      </w:r>
      <w:r w:rsidRPr="008115D5">
        <w:rPr>
          <w:rFonts w:ascii="Times New Roman" w:hAnsi="Times New Roman" w:cs="Times New Roman"/>
          <w:noProof/>
        </w:rPr>
        <w:t>Eby, M.</w:t>
      </w:r>
      <w:r>
        <w:rPr>
          <w:rFonts w:ascii="Times New Roman" w:hAnsi="Times New Roman" w:cs="Times New Roman"/>
          <w:noProof/>
        </w:rPr>
        <w:t>,</w:t>
      </w:r>
      <w:r w:rsidRPr="008115D5">
        <w:rPr>
          <w:rFonts w:ascii="Times New Roman" w:hAnsi="Times New Roman" w:cs="Times New Roman"/>
          <w:noProof/>
        </w:rPr>
        <w:t xml:space="preserve"> Jones, C. D.</w:t>
      </w:r>
      <w:r>
        <w:rPr>
          <w:rFonts w:ascii="Times New Roman" w:hAnsi="Times New Roman" w:cs="Times New Roman"/>
          <w:noProof/>
        </w:rPr>
        <w:t>,</w:t>
      </w:r>
      <w:r w:rsidRPr="008115D5">
        <w:rPr>
          <w:rFonts w:ascii="Times New Roman" w:hAnsi="Times New Roman" w:cs="Times New Roman"/>
          <w:noProof/>
        </w:rPr>
        <w:t xml:space="preserve"> Christian, J. R.</w:t>
      </w:r>
      <w:r>
        <w:rPr>
          <w:rFonts w:ascii="Times New Roman" w:hAnsi="Times New Roman" w:cs="Times New Roman"/>
          <w:noProof/>
        </w:rPr>
        <w:t>,</w:t>
      </w:r>
      <w:r w:rsidRPr="008115D5">
        <w:rPr>
          <w:rFonts w:ascii="Times New Roman" w:hAnsi="Times New Roman" w:cs="Times New Roman"/>
          <w:noProof/>
        </w:rPr>
        <w:t xml:space="preserve"> Bonan, G.</w:t>
      </w:r>
      <w:r>
        <w:rPr>
          <w:rFonts w:ascii="Times New Roman" w:hAnsi="Times New Roman" w:cs="Times New Roman"/>
          <w:noProof/>
        </w:rPr>
        <w:t xml:space="preserve">, </w:t>
      </w:r>
      <w:r w:rsidRPr="008115D5">
        <w:rPr>
          <w:rFonts w:ascii="Times New Roman" w:hAnsi="Times New Roman" w:cs="Times New Roman"/>
          <w:noProof/>
        </w:rPr>
        <w:t>Bopp, L.</w:t>
      </w:r>
      <w:r>
        <w:rPr>
          <w:rFonts w:ascii="Times New Roman" w:hAnsi="Times New Roman" w:cs="Times New Roman"/>
          <w:noProof/>
        </w:rPr>
        <w:t xml:space="preserve">, </w:t>
      </w:r>
      <w:r w:rsidRPr="008115D5">
        <w:rPr>
          <w:rFonts w:ascii="Times New Roman" w:hAnsi="Times New Roman" w:cs="Times New Roman"/>
          <w:noProof/>
        </w:rPr>
        <w:t>Brovkin, V.</w:t>
      </w:r>
      <w:r>
        <w:rPr>
          <w:rFonts w:ascii="Times New Roman" w:hAnsi="Times New Roman" w:cs="Times New Roman"/>
          <w:noProof/>
        </w:rPr>
        <w:t xml:space="preserve">, </w:t>
      </w:r>
      <w:r w:rsidRPr="008115D5">
        <w:rPr>
          <w:rFonts w:ascii="Times New Roman" w:hAnsi="Times New Roman" w:cs="Times New Roman"/>
          <w:noProof/>
        </w:rPr>
        <w:t>and Cadule P.</w:t>
      </w:r>
      <w:r>
        <w:rPr>
          <w:rFonts w:ascii="Times New Roman" w:hAnsi="Times New Roman" w:cs="Times New Roman"/>
          <w:noProof/>
        </w:rPr>
        <w:t>:</w:t>
      </w:r>
      <w:r w:rsidRPr="008115D5">
        <w:rPr>
          <w:rFonts w:ascii="Times New Roman" w:hAnsi="Times New Roman" w:cs="Times New Roman"/>
          <w:noProof/>
        </w:rPr>
        <w:t xml:space="preserve"> Carbon–concentration and carbon–climate feedbacks in CMIP5 Earth system models, </w:t>
      </w:r>
      <w:r w:rsidRPr="00A4625D">
        <w:rPr>
          <w:rFonts w:ascii="Times New Roman" w:hAnsi="Times New Roman" w:cs="Times New Roman"/>
          <w:noProof/>
        </w:rPr>
        <w:t>J</w:t>
      </w:r>
      <w:r>
        <w:rPr>
          <w:rFonts w:ascii="Times New Roman" w:hAnsi="Times New Roman" w:cs="Times New Roman"/>
          <w:noProof/>
        </w:rPr>
        <w:t>.</w:t>
      </w:r>
      <w:r w:rsidRPr="00A4625D">
        <w:rPr>
          <w:rFonts w:ascii="Times New Roman" w:hAnsi="Times New Roman" w:cs="Times New Roman"/>
          <w:noProof/>
        </w:rPr>
        <w:t xml:space="preserve"> Climate, 26,</w:t>
      </w:r>
      <w:r>
        <w:rPr>
          <w:rFonts w:ascii="Times New Roman" w:hAnsi="Times New Roman" w:cs="Times New Roman"/>
          <w:noProof/>
        </w:rPr>
        <w:t xml:space="preserve"> 5289-5314,</w:t>
      </w:r>
      <w:r w:rsidRPr="00A4625D">
        <w:rPr>
          <w:rFonts w:ascii="Times New Roman" w:hAnsi="Times New Roman" w:cs="Times New Roman"/>
          <w:noProof/>
        </w:rPr>
        <w:t xml:space="preserve"> </w:t>
      </w:r>
      <w:r w:rsidRPr="008115D5">
        <w:rPr>
          <w:rFonts w:ascii="Times New Roman" w:hAnsi="Times New Roman" w:cs="Times New Roman"/>
          <w:noProof/>
        </w:rPr>
        <w:t>2013</w:t>
      </w:r>
      <w:r>
        <w:rPr>
          <w:rFonts w:ascii="Times New Roman" w:hAnsi="Times New Roman" w:cs="Times New Roman"/>
          <w:noProof/>
        </w:rPr>
        <w:t>.</w:t>
      </w:r>
    </w:p>
    <w:p w14:paraId="7160FCAA" w14:textId="190546D4" w:rsidR="00854D2B" w:rsidRPr="005E006D" w:rsidRDefault="00854D2B" w:rsidP="004A5BDE">
      <w:pPr>
        <w:pStyle w:val="EndNoteBibliography"/>
        <w:spacing w:line="480" w:lineRule="auto"/>
        <w:ind w:left="270" w:hanging="270"/>
        <w:rPr>
          <w:ins w:id="235" w:author="Jiafu Mao" w:date="2015-09-10T21:30:00Z"/>
          <w:rFonts w:ascii="Times New Roman" w:hAnsi="Times New Roman" w:cs="Times New Roman"/>
          <w:noProof/>
        </w:rPr>
      </w:pPr>
      <w:ins w:id="236" w:author="Jiafu Mao" w:date="2015-09-10T21:30:00Z">
        <w:r>
          <w:rPr>
            <w:rFonts w:ascii="Times New Roman" w:hAnsi="Times New Roman" w:cs="Times New Roman"/>
            <w:noProof/>
          </w:rPr>
          <w:lastRenderedPageBreak/>
          <w:t>A</w:t>
        </w:r>
        <w:r w:rsidRPr="005E006D">
          <w:rPr>
            <w:rFonts w:ascii="Times New Roman" w:hAnsi="Times New Roman" w:cs="Times New Roman"/>
            <w:noProof/>
          </w:rPr>
          <w:t>tkin, O.: New phytologist and the ‘fate’ of carbon in terrestrial ecosystem, New Phytol, 205,1-3, 2015.</w:t>
        </w:r>
      </w:ins>
    </w:p>
    <w:p w14:paraId="05437902" w14:textId="68207C00" w:rsidR="000B00DA" w:rsidRPr="005E006D" w:rsidRDefault="000B00DA" w:rsidP="000B00DA">
      <w:pPr>
        <w:pStyle w:val="EndNoteBibliography"/>
        <w:spacing w:line="480" w:lineRule="auto"/>
        <w:ind w:left="270" w:hanging="270"/>
        <w:rPr>
          <w:ins w:id="237" w:author="Jiafu Mao" w:date="2015-09-10T21:30:00Z"/>
          <w:rFonts w:ascii="Times New Roman" w:hAnsi="Times New Roman" w:cs="Times New Roman"/>
          <w:noProof/>
        </w:rPr>
      </w:pPr>
      <w:ins w:id="238" w:author="Jiafu Mao" w:date="2015-09-10T21:30:00Z">
        <w:r w:rsidRPr="005E006D">
          <w:rPr>
            <w:rFonts w:ascii="Times New Roman" w:hAnsi="Times New Roman" w:cs="Times New Roman"/>
            <w:noProof/>
          </w:rPr>
          <w:t>Badeck, F. W., Tcherkez</w:t>
        </w:r>
        <w:r w:rsidR="00707681" w:rsidRPr="005E006D">
          <w:rPr>
            <w:rFonts w:ascii="Times New Roman" w:hAnsi="Times New Roman" w:cs="Times New Roman"/>
            <w:noProof/>
          </w:rPr>
          <w:t>, G.</w:t>
        </w:r>
        <w:r w:rsidRPr="005E006D">
          <w:rPr>
            <w:rFonts w:ascii="Times New Roman" w:hAnsi="Times New Roman" w:cs="Times New Roman"/>
            <w:noProof/>
          </w:rPr>
          <w:t>, Nogues</w:t>
        </w:r>
        <w:r w:rsidR="00707681" w:rsidRPr="005E006D">
          <w:rPr>
            <w:rFonts w:ascii="Times New Roman" w:hAnsi="Times New Roman" w:cs="Times New Roman"/>
            <w:noProof/>
          </w:rPr>
          <w:t>, S.</w:t>
        </w:r>
        <w:r w:rsidRPr="005E006D">
          <w:rPr>
            <w:rFonts w:ascii="Times New Roman" w:hAnsi="Times New Roman" w:cs="Times New Roman"/>
            <w:noProof/>
          </w:rPr>
          <w:t>, Piel</w:t>
        </w:r>
        <w:r w:rsidR="00707681" w:rsidRPr="005E006D">
          <w:rPr>
            <w:rFonts w:ascii="Times New Roman" w:hAnsi="Times New Roman" w:cs="Times New Roman"/>
            <w:noProof/>
          </w:rPr>
          <w:t>, C.</w:t>
        </w:r>
        <w:r w:rsidRPr="005E006D">
          <w:rPr>
            <w:rFonts w:ascii="Times New Roman" w:hAnsi="Times New Roman" w:cs="Times New Roman"/>
            <w:noProof/>
          </w:rPr>
          <w:t>, and Ghashghaie</w:t>
        </w:r>
        <w:r w:rsidR="00707681" w:rsidRPr="005E006D">
          <w:rPr>
            <w:rFonts w:ascii="Times New Roman" w:hAnsi="Times New Roman" w:cs="Times New Roman"/>
            <w:noProof/>
          </w:rPr>
          <w:t>,</w:t>
        </w:r>
        <w:r w:rsidRPr="005E006D">
          <w:rPr>
            <w:rFonts w:ascii="Times New Roman" w:hAnsi="Times New Roman" w:cs="Times New Roman"/>
            <w:noProof/>
          </w:rPr>
          <w:t xml:space="preserve"> </w:t>
        </w:r>
        <w:r w:rsidR="00707681" w:rsidRPr="005E006D">
          <w:rPr>
            <w:rFonts w:ascii="Times New Roman" w:hAnsi="Times New Roman" w:cs="Times New Roman"/>
            <w:noProof/>
          </w:rPr>
          <w:t>J.:</w:t>
        </w:r>
        <w:r w:rsidRPr="005E006D">
          <w:rPr>
            <w:rFonts w:ascii="Times New Roman" w:hAnsi="Times New Roman" w:cs="Times New Roman"/>
            <w:noProof/>
          </w:rPr>
          <w:t xml:space="preserve"> Post-photo synthetic fractionation of stable carbon isotopes between plant organs - a widespread phenomenon, Rapid Commun Mass Sp, 19(11), 1381-1391</w:t>
        </w:r>
        <w:r w:rsidR="00707681" w:rsidRPr="005E006D">
          <w:rPr>
            <w:rFonts w:ascii="Times New Roman" w:hAnsi="Times New Roman" w:cs="Times New Roman"/>
            <w:noProof/>
          </w:rPr>
          <w:t>, 2005</w:t>
        </w:r>
        <w:r w:rsidRPr="005E006D">
          <w:rPr>
            <w:rFonts w:ascii="Times New Roman" w:hAnsi="Times New Roman" w:cs="Times New Roman"/>
            <w:noProof/>
          </w:rPr>
          <w:t>.</w:t>
        </w:r>
      </w:ins>
    </w:p>
    <w:p w14:paraId="4124B8B5" w14:textId="229B3B91" w:rsidR="004A5BDE" w:rsidRPr="008115D5" w:rsidRDefault="004A5BDE" w:rsidP="000B00DA">
      <w:pPr>
        <w:pStyle w:val="EndNoteBibliography"/>
        <w:spacing w:line="480" w:lineRule="auto"/>
        <w:ind w:left="270" w:hanging="270"/>
        <w:rPr>
          <w:ins w:id="239" w:author="Jiafu Mao" w:date="2015-09-10T21:30:00Z"/>
          <w:rFonts w:ascii="Times New Roman" w:hAnsi="Times New Roman" w:cs="Times New Roman"/>
          <w:noProof/>
        </w:rPr>
      </w:pPr>
      <w:ins w:id="240" w:author="Jiafu Mao" w:date="2015-09-10T21:30:00Z">
        <w:r w:rsidRPr="005E006D">
          <w:rPr>
            <w:rFonts w:ascii="Times New Roman" w:hAnsi="Times New Roman" w:cs="Times New Roman"/>
            <w:noProof/>
          </w:rPr>
          <w:t>Bahn, M., Buch</w:t>
        </w:r>
        <w:r w:rsidRPr="004A5BDE">
          <w:rPr>
            <w:rFonts w:ascii="Times New Roman" w:hAnsi="Times New Roman" w:cs="Times New Roman"/>
            <w:noProof/>
          </w:rPr>
          <w:t>mann, N., and Knohl, A.: Preface "Stable Isotopes and Biogeochemical Cycles in Terrestrial Ecosystems'', Biogeosciences, 9, 3979-3981, 2012.</w:t>
        </w:r>
      </w:ins>
    </w:p>
    <w:p w14:paraId="332C51FC" w14:textId="77777777" w:rsidR="009546B5" w:rsidRPr="008115D5" w:rsidRDefault="009546B5" w:rsidP="004A5BDE">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Baldocchi, D., Falge</w:t>
      </w:r>
      <w:r>
        <w:rPr>
          <w:rFonts w:ascii="Times New Roman" w:hAnsi="Times New Roman" w:cs="Times New Roman"/>
          <w:noProof/>
        </w:rPr>
        <w:t>,</w:t>
      </w:r>
      <w:r w:rsidRPr="00A4625D">
        <w:rPr>
          <w:rFonts w:ascii="Times New Roman" w:hAnsi="Times New Roman" w:cs="Times New Roman"/>
          <w:noProof/>
        </w:rPr>
        <w:t xml:space="preserve"> </w:t>
      </w:r>
      <w:r w:rsidRPr="008115D5">
        <w:rPr>
          <w:rFonts w:ascii="Times New Roman" w:hAnsi="Times New Roman" w:cs="Times New Roman"/>
          <w:noProof/>
        </w:rPr>
        <w:t>E., Gu</w:t>
      </w:r>
      <w:r>
        <w:rPr>
          <w:rFonts w:ascii="Times New Roman" w:hAnsi="Times New Roman" w:cs="Times New Roman"/>
          <w:noProof/>
        </w:rPr>
        <w:t>,</w:t>
      </w:r>
      <w:r w:rsidRPr="00A4625D">
        <w:rPr>
          <w:rFonts w:ascii="Times New Roman" w:hAnsi="Times New Roman" w:cs="Times New Roman"/>
          <w:noProof/>
        </w:rPr>
        <w:t xml:space="preserve"> </w:t>
      </w:r>
      <w:r w:rsidRPr="008115D5">
        <w:rPr>
          <w:rFonts w:ascii="Times New Roman" w:hAnsi="Times New Roman" w:cs="Times New Roman"/>
          <w:noProof/>
        </w:rPr>
        <w:t>L., Olson</w:t>
      </w:r>
      <w:r>
        <w:rPr>
          <w:rFonts w:ascii="Times New Roman" w:hAnsi="Times New Roman" w:cs="Times New Roman"/>
          <w:noProof/>
        </w:rPr>
        <w:t>,</w:t>
      </w:r>
      <w:r w:rsidRPr="00A4625D">
        <w:rPr>
          <w:rFonts w:ascii="Times New Roman" w:hAnsi="Times New Roman" w:cs="Times New Roman"/>
          <w:noProof/>
        </w:rPr>
        <w:t xml:space="preserve"> </w:t>
      </w:r>
      <w:r w:rsidRPr="008115D5">
        <w:rPr>
          <w:rFonts w:ascii="Times New Roman" w:hAnsi="Times New Roman" w:cs="Times New Roman"/>
          <w:noProof/>
        </w:rPr>
        <w:t>R., Hollinger</w:t>
      </w:r>
      <w:r>
        <w:rPr>
          <w:rFonts w:ascii="Times New Roman" w:hAnsi="Times New Roman" w:cs="Times New Roman"/>
          <w:noProof/>
        </w:rPr>
        <w:t>,</w:t>
      </w:r>
      <w:r w:rsidRPr="00A4625D">
        <w:rPr>
          <w:rFonts w:ascii="Times New Roman" w:hAnsi="Times New Roman" w:cs="Times New Roman"/>
          <w:noProof/>
        </w:rPr>
        <w:t xml:space="preserve"> </w:t>
      </w:r>
      <w:r w:rsidRPr="008115D5">
        <w:rPr>
          <w:rFonts w:ascii="Times New Roman" w:hAnsi="Times New Roman" w:cs="Times New Roman"/>
          <w:noProof/>
        </w:rPr>
        <w:t>D., Running</w:t>
      </w:r>
      <w:r>
        <w:rPr>
          <w:rFonts w:ascii="Times New Roman" w:hAnsi="Times New Roman" w:cs="Times New Roman"/>
          <w:noProof/>
        </w:rPr>
        <w:t>,</w:t>
      </w:r>
      <w:r w:rsidRPr="00A4625D">
        <w:rPr>
          <w:rFonts w:ascii="Times New Roman" w:hAnsi="Times New Roman" w:cs="Times New Roman"/>
          <w:noProof/>
        </w:rPr>
        <w:t xml:space="preserve"> </w:t>
      </w:r>
      <w:r w:rsidRPr="008115D5">
        <w:rPr>
          <w:rFonts w:ascii="Times New Roman" w:hAnsi="Times New Roman" w:cs="Times New Roman"/>
          <w:noProof/>
        </w:rPr>
        <w:t>S., Anthoni</w:t>
      </w:r>
      <w:r>
        <w:rPr>
          <w:rFonts w:ascii="Times New Roman" w:hAnsi="Times New Roman" w:cs="Times New Roman"/>
          <w:noProof/>
        </w:rPr>
        <w:t>,</w:t>
      </w:r>
      <w:r w:rsidRPr="00A4625D">
        <w:rPr>
          <w:rFonts w:ascii="Times New Roman" w:hAnsi="Times New Roman" w:cs="Times New Roman"/>
          <w:noProof/>
        </w:rPr>
        <w:t xml:space="preserve"> </w:t>
      </w:r>
      <w:r w:rsidRPr="008115D5">
        <w:rPr>
          <w:rFonts w:ascii="Times New Roman" w:hAnsi="Times New Roman" w:cs="Times New Roman"/>
          <w:noProof/>
        </w:rPr>
        <w:t>P., Bernhofer</w:t>
      </w:r>
      <w:r>
        <w:rPr>
          <w:rFonts w:ascii="Times New Roman" w:hAnsi="Times New Roman" w:cs="Times New Roman"/>
          <w:noProof/>
        </w:rPr>
        <w:t>,</w:t>
      </w:r>
      <w:r w:rsidRPr="00A4625D">
        <w:rPr>
          <w:rFonts w:ascii="Times New Roman" w:hAnsi="Times New Roman" w:cs="Times New Roman"/>
          <w:noProof/>
        </w:rPr>
        <w:t xml:space="preserve"> </w:t>
      </w:r>
      <w:r w:rsidRPr="008115D5">
        <w:rPr>
          <w:rFonts w:ascii="Times New Roman" w:hAnsi="Times New Roman" w:cs="Times New Roman"/>
          <w:noProof/>
        </w:rPr>
        <w:t>C., Davis</w:t>
      </w:r>
      <w:r>
        <w:rPr>
          <w:rFonts w:ascii="Times New Roman" w:hAnsi="Times New Roman" w:cs="Times New Roman"/>
          <w:noProof/>
        </w:rPr>
        <w:t>,</w:t>
      </w:r>
      <w:r w:rsidRPr="009F4B19">
        <w:rPr>
          <w:rFonts w:ascii="Times New Roman" w:hAnsi="Times New Roman" w:cs="Times New Roman"/>
          <w:noProof/>
        </w:rPr>
        <w:t xml:space="preserve"> </w:t>
      </w:r>
      <w:r w:rsidRPr="008115D5">
        <w:rPr>
          <w:rFonts w:ascii="Times New Roman" w:hAnsi="Times New Roman" w:cs="Times New Roman"/>
          <w:noProof/>
        </w:rPr>
        <w:t>K., and Evans R.</w:t>
      </w:r>
      <w:r>
        <w:rPr>
          <w:rFonts w:ascii="Times New Roman" w:hAnsi="Times New Roman" w:cs="Times New Roman"/>
          <w:noProof/>
        </w:rPr>
        <w:t>:</w:t>
      </w:r>
      <w:r w:rsidRPr="008115D5">
        <w:rPr>
          <w:rFonts w:ascii="Times New Roman" w:hAnsi="Times New Roman" w:cs="Times New Roman"/>
          <w:noProof/>
        </w:rPr>
        <w:t xml:space="preserve"> FLUXNET: A new tool to study the temporal and spatial variability of ecosystem-scale carbon dioxide, water vapor, and energy flux densities, </w:t>
      </w:r>
      <w:r w:rsidRPr="009F4B19">
        <w:rPr>
          <w:rFonts w:ascii="Times New Roman" w:hAnsi="Times New Roman" w:cs="Times New Roman"/>
          <w:noProof/>
        </w:rPr>
        <w:t>B</w:t>
      </w:r>
      <w:r>
        <w:rPr>
          <w:rFonts w:ascii="Times New Roman" w:hAnsi="Times New Roman" w:cs="Times New Roman"/>
          <w:noProof/>
        </w:rPr>
        <w:t xml:space="preserve">. </w:t>
      </w:r>
      <w:r w:rsidRPr="009F4B19">
        <w:rPr>
          <w:rFonts w:ascii="Times New Roman" w:hAnsi="Times New Roman" w:cs="Times New Roman"/>
          <w:noProof/>
        </w:rPr>
        <w:t>Am</w:t>
      </w:r>
      <w:r>
        <w:rPr>
          <w:rFonts w:ascii="Times New Roman" w:hAnsi="Times New Roman" w:cs="Times New Roman"/>
          <w:noProof/>
        </w:rPr>
        <w:t>.</w:t>
      </w:r>
      <w:r w:rsidRPr="009F4B19">
        <w:rPr>
          <w:rFonts w:ascii="Times New Roman" w:hAnsi="Times New Roman" w:cs="Times New Roman"/>
          <w:noProof/>
        </w:rPr>
        <w:t xml:space="preserve"> Meteorol</w:t>
      </w:r>
      <w:r>
        <w:rPr>
          <w:rFonts w:ascii="Times New Roman" w:hAnsi="Times New Roman" w:cs="Times New Roman"/>
          <w:noProof/>
        </w:rPr>
        <w:t>.</w:t>
      </w:r>
      <w:r w:rsidRPr="009F4B19">
        <w:rPr>
          <w:rFonts w:ascii="Times New Roman" w:hAnsi="Times New Roman" w:cs="Times New Roman"/>
          <w:noProof/>
        </w:rPr>
        <w:t xml:space="preserve"> Soc</w:t>
      </w:r>
      <w:r>
        <w:rPr>
          <w:rFonts w:ascii="Times New Roman" w:hAnsi="Times New Roman" w:cs="Times New Roman"/>
          <w:noProof/>
        </w:rPr>
        <w:t>.</w:t>
      </w:r>
      <w:r w:rsidRPr="009F4B19">
        <w:rPr>
          <w:rFonts w:ascii="Times New Roman" w:hAnsi="Times New Roman" w:cs="Times New Roman"/>
          <w:noProof/>
        </w:rPr>
        <w:t>, 82</w:t>
      </w:r>
      <w:r w:rsidRPr="008115D5">
        <w:rPr>
          <w:rFonts w:ascii="Times New Roman" w:hAnsi="Times New Roman" w:cs="Times New Roman"/>
          <w:noProof/>
        </w:rPr>
        <w:t>, 2415-2434</w:t>
      </w:r>
      <w:r>
        <w:rPr>
          <w:rFonts w:ascii="Times New Roman" w:hAnsi="Times New Roman" w:cs="Times New Roman"/>
          <w:noProof/>
        </w:rPr>
        <w:t>,</w:t>
      </w:r>
      <w:r w:rsidRPr="009F4B19">
        <w:rPr>
          <w:rFonts w:ascii="Times New Roman" w:hAnsi="Times New Roman" w:cs="Times New Roman"/>
          <w:noProof/>
        </w:rPr>
        <w:t xml:space="preserve"> </w:t>
      </w:r>
      <w:r w:rsidRPr="008115D5">
        <w:rPr>
          <w:rFonts w:ascii="Times New Roman" w:hAnsi="Times New Roman" w:cs="Times New Roman"/>
          <w:noProof/>
        </w:rPr>
        <w:t>2001</w:t>
      </w:r>
      <w:r>
        <w:rPr>
          <w:rFonts w:ascii="Times New Roman" w:hAnsi="Times New Roman" w:cs="Times New Roman"/>
          <w:noProof/>
        </w:rPr>
        <w:t>.</w:t>
      </w:r>
    </w:p>
    <w:p w14:paraId="4651F136" w14:textId="77777777" w:rsidR="009546B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Baldwin, V. C.</w:t>
      </w:r>
      <w:r>
        <w:rPr>
          <w:rFonts w:ascii="Times New Roman" w:hAnsi="Times New Roman" w:cs="Times New Roman"/>
          <w:noProof/>
        </w:rPr>
        <w:t xml:space="preserve"> and </w:t>
      </w:r>
      <w:r w:rsidRPr="008115D5">
        <w:rPr>
          <w:rFonts w:ascii="Times New Roman" w:hAnsi="Times New Roman" w:cs="Times New Roman"/>
          <w:noProof/>
        </w:rPr>
        <w:t>Feduccia, D.</w:t>
      </w:r>
      <w:r>
        <w:rPr>
          <w:rFonts w:ascii="Times New Roman" w:hAnsi="Times New Roman" w:cs="Times New Roman"/>
          <w:noProof/>
        </w:rPr>
        <w:t xml:space="preserve"> </w:t>
      </w:r>
      <w:r w:rsidRPr="008115D5">
        <w:rPr>
          <w:rFonts w:ascii="Times New Roman" w:hAnsi="Times New Roman" w:cs="Times New Roman"/>
          <w:noProof/>
        </w:rPr>
        <w:t>P.</w:t>
      </w:r>
      <w:r>
        <w:rPr>
          <w:rFonts w:ascii="Times New Roman" w:hAnsi="Times New Roman" w:cs="Times New Roman"/>
          <w:noProof/>
        </w:rPr>
        <w:t>:</w:t>
      </w:r>
      <w:r w:rsidRPr="008115D5">
        <w:rPr>
          <w:rFonts w:ascii="Times New Roman" w:hAnsi="Times New Roman" w:cs="Times New Roman"/>
          <w:noProof/>
        </w:rPr>
        <w:t xml:space="preserve"> Loblolly </w:t>
      </w:r>
      <w:r>
        <w:rPr>
          <w:rFonts w:ascii="Times New Roman" w:hAnsi="Times New Roman" w:cs="Times New Roman"/>
          <w:noProof/>
        </w:rPr>
        <w:t>p</w:t>
      </w:r>
      <w:r w:rsidRPr="008115D5">
        <w:rPr>
          <w:rFonts w:ascii="Times New Roman" w:hAnsi="Times New Roman" w:cs="Times New Roman"/>
          <w:noProof/>
        </w:rPr>
        <w:t xml:space="preserve">ine </w:t>
      </w:r>
      <w:r>
        <w:rPr>
          <w:rFonts w:ascii="Times New Roman" w:hAnsi="Times New Roman" w:cs="Times New Roman"/>
          <w:noProof/>
        </w:rPr>
        <w:t>g</w:t>
      </w:r>
      <w:r w:rsidRPr="008115D5">
        <w:rPr>
          <w:rFonts w:ascii="Times New Roman" w:hAnsi="Times New Roman" w:cs="Times New Roman"/>
          <w:noProof/>
        </w:rPr>
        <w:t xml:space="preserve">rowth and </w:t>
      </w:r>
      <w:r>
        <w:rPr>
          <w:rFonts w:ascii="Times New Roman" w:hAnsi="Times New Roman" w:cs="Times New Roman"/>
          <w:noProof/>
        </w:rPr>
        <w:t>y</w:t>
      </w:r>
      <w:r w:rsidRPr="008115D5">
        <w:rPr>
          <w:rFonts w:ascii="Times New Roman" w:hAnsi="Times New Roman" w:cs="Times New Roman"/>
          <w:noProof/>
        </w:rPr>
        <w:t xml:space="preserve">ield </w:t>
      </w:r>
      <w:r>
        <w:rPr>
          <w:rFonts w:ascii="Times New Roman" w:hAnsi="Times New Roman" w:cs="Times New Roman"/>
          <w:noProof/>
        </w:rPr>
        <w:t>p</w:t>
      </w:r>
      <w:r w:rsidRPr="008115D5">
        <w:rPr>
          <w:rFonts w:ascii="Times New Roman" w:hAnsi="Times New Roman" w:cs="Times New Roman"/>
          <w:noProof/>
        </w:rPr>
        <w:t xml:space="preserve">rediction for </w:t>
      </w:r>
      <w:r>
        <w:rPr>
          <w:rFonts w:ascii="Times New Roman" w:hAnsi="Times New Roman" w:cs="Times New Roman"/>
          <w:noProof/>
        </w:rPr>
        <w:t>m</w:t>
      </w:r>
      <w:r w:rsidRPr="008115D5">
        <w:rPr>
          <w:rFonts w:ascii="Times New Roman" w:hAnsi="Times New Roman" w:cs="Times New Roman"/>
          <w:noProof/>
        </w:rPr>
        <w:t>anaged</w:t>
      </w:r>
      <w:r>
        <w:rPr>
          <w:rFonts w:ascii="Times New Roman" w:hAnsi="Times New Roman" w:cs="Times New Roman"/>
          <w:noProof/>
        </w:rPr>
        <w:t xml:space="preserve"> west Gulf plantations</w:t>
      </w:r>
      <w:r w:rsidRPr="008115D5">
        <w:rPr>
          <w:rFonts w:ascii="Times New Roman" w:hAnsi="Times New Roman" w:cs="Times New Roman"/>
          <w:noProof/>
        </w:rPr>
        <w:t xml:space="preserve">, </w:t>
      </w:r>
      <w:r w:rsidRPr="009F4B19">
        <w:rPr>
          <w:rFonts w:ascii="Times New Roman" w:hAnsi="Times New Roman" w:cs="Times New Roman"/>
          <w:noProof/>
        </w:rPr>
        <w:t>USDA For. Ser. Res. Pap., SO-236, New Orleans, LA: U.S. Department of Agriculture, Forest Service, Southern Forest Experiment Station</w:t>
      </w:r>
      <w:r>
        <w:rPr>
          <w:rFonts w:ascii="Times New Roman" w:hAnsi="Times New Roman" w:cs="Times New Roman"/>
          <w:noProof/>
        </w:rPr>
        <w:t>,</w:t>
      </w:r>
      <w:r w:rsidRPr="009F4B19">
        <w:rPr>
          <w:rFonts w:ascii="Times New Roman" w:hAnsi="Times New Roman" w:cs="Times New Roman"/>
          <w:noProof/>
        </w:rPr>
        <w:t xml:space="preserve"> 27 pp., </w:t>
      </w:r>
      <w:r w:rsidRPr="008115D5">
        <w:rPr>
          <w:rFonts w:ascii="Times New Roman" w:hAnsi="Times New Roman" w:cs="Times New Roman"/>
          <w:noProof/>
        </w:rPr>
        <w:t>1987</w:t>
      </w:r>
      <w:r>
        <w:rPr>
          <w:rFonts w:ascii="Times New Roman" w:hAnsi="Times New Roman" w:cs="Times New Roman"/>
          <w:noProof/>
        </w:rPr>
        <w:t>.</w:t>
      </w:r>
    </w:p>
    <w:p w14:paraId="509F7517" w14:textId="77777777" w:rsidR="009546B5" w:rsidRPr="008115D5" w:rsidRDefault="009546B5" w:rsidP="009546B5">
      <w:pPr>
        <w:widowControl w:val="0"/>
        <w:autoSpaceDE w:val="0"/>
        <w:autoSpaceDN w:val="0"/>
        <w:adjustRightInd w:val="0"/>
        <w:spacing w:line="480" w:lineRule="auto"/>
        <w:ind w:left="270" w:hanging="270"/>
        <w:jc w:val="both"/>
        <w:rPr>
          <w:rFonts w:ascii="Times New Roman" w:hAnsi="Times New Roman" w:cs="Times New Roman"/>
        </w:rPr>
      </w:pPr>
      <w:r w:rsidRPr="008F0482">
        <w:rPr>
          <w:rFonts w:ascii="Times New Roman" w:hAnsi="Times New Roman" w:cs="Times New Roman"/>
        </w:rPr>
        <w:t xml:space="preserve">Barnard, D. M., and </w:t>
      </w:r>
      <w:proofErr w:type="spellStart"/>
      <w:r w:rsidRPr="008F0482">
        <w:rPr>
          <w:rFonts w:ascii="Times New Roman" w:hAnsi="Times New Roman" w:cs="Times New Roman"/>
        </w:rPr>
        <w:t>Bauerle</w:t>
      </w:r>
      <w:proofErr w:type="spellEnd"/>
      <w:r>
        <w:rPr>
          <w:rFonts w:ascii="Times New Roman" w:hAnsi="Times New Roman" w:cs="Times New Roman"/>
        </w:rPr>
        <w:t>,</w:t>
      </w:r>
      <w:r w:rsidRPr="008F0482">
        <w:rPr>
          <w:rFonts w:ascii="Times New Roman" w:hAnsi="Times New Roman" w:cs="Times New Roman"/>
        </w:rPr>
        <w:t xml:space="preserve"> W. L.</w:t>
      </w:r>
      <w:r>
        <w:rPr>
          <w:rFonts w:ascii="Times New Roman" w:hAnsi="Times New Roman" w:cs="Times New Roman"/>
        </w:rPr>
        <w:t>:</w:t>
      </w:r>
      <w:r w:rsidRPr="008F0482">
        <w:rPr>
          <w:rFonts w:ascii="Times New Roman" w:hAnsi="Times New Roman" w:cs="Times New Roman"/>
        </w:rPr>
        <w:t xml:space="preserve"> The implications of minimum </w:t>
      </w:r>
      <w:proofErr w:type="spellStart"/>
      <w:r w:rsidRPr="008F0482">
        <w:rPr>
          <w:rFonts w:ascii="Times New Roman" w:hAnsi="Times New Roman" w:cs="Times New Roman"/>
        </w:rPr>
        <w:t>stomatal</w:t>
      </w:r>
      <w:proofErr w:type="spellEnd"/>
      <w:r w:rsidRPr="008F0482">
        <w:rPr>
          <w:rFonts w:ascii="Times New Roman" w:hAnsi="Times New Roman" w:cs="Times New Roman"/>
        </w:rPr>
        <w:t xml:space="preserve"> conductance on modeling water flux in forest canopies, </w:t>
      </w:r>
      <w:r w:rsidRPr="00F85E37">
        <w:rPr>
          <w:rFonts w:ascii="Times New Roman" w:hAnsi="Times New Roman" w:cs="Times New Roman"/>
          <w:iCs/>
        </w:rPr>
        <w:t>J</w:t>
      </w:r>
      <w:r>
        <w:rPr>
          <w:rFonts w:ascii="Times New Roman" w:hAnsi="Times New Roman" w:cs="Times New Roman"/>
          <w:iCs/>
        </w:rPr>
        <w:t>.</w:t>
      </w:r>
      <w:r w:rsidRPr="00F85E37">
        <w:rPr>
          <w:rFonts w:ascii="Times New Roman" w:hAnsi="Times New Roman" w:cs="Times New Roman"/>
          <w:iCs/>
        </w:rPr>
        <w:t xml:space="preserve"> </w:t>
      </w:r>
      <w:proofErr w:type="spellStart"/>
      <w:r w:rsidRPr="00F85E37">
        <w:rPr>
          <w:rFonts w:ascii="Times New Roman" w:hAnsi="Times New Roman" w:cs="Times New Roman"/>
          <w:iCs/>
        </w:rPr>
        <w:t>Geophys</w:t>
      </w:r>
      <w:proofErr w:type="spellEnd"/>
      <w:r>
        <w:rPr>
          <w:rFonts w:ascii="Times New Roman" w:hAnsi="Times New Roman" w:cs="Times New Roman"/>
          <w:iCs/>
        </w:rPr>
        <w:t>.</w:t>
      </w:r>
      <w:r w:rsidRPr="00F85E37">
        <w:rPr>
          <w:rFonts w:ascii="Times New Roman" w:hAnsi="Times New Roman" w:cs="Times New Roman"/>
          <w:iCs/>
        </w:rPr>
        <w:t xml:space="preserve"> Res</w:t>
      </w:r>
      <w:r>
        <w:rPr>
          <w:rFonts w:ascii="Times New Roman" w:hAnsi="Times New Roman" w:cs="Times New Roman"/>
          <w:iCs/>
        </w:rPr>
        <w:t>.</w:t>
      </w:r>
      <w:r w:rsidRPr="00F85E37">
        <w:rPr>
          <w:rFonts w:ascii="Times New Roman" w:hAnsi="Times New Roman" w:cs="Times New Roman"/>
          <w:iCs/>
        </w:rPr>
        <w:t>-</w:t>
      </w:r>
      <w:proofErr w:type="spellStart"/>
      <w:r w:rsidRPr="00F85E37">
        <w:rPr>
          <w:rFonts w:ascii="Times New Roman" w:hAnsi="Times New Roman" w:cs="Times New Roman"/>
          <w:iCs/>
        </w:rPr>
        <w:t>Biogeo</w:t>
      </w:r>
      <w:proofErr w:type="spellEnd"/>
      <w:proofErr w:type="gramStart"/>
      <w:r>
        <w:rPr>
          <w:rFonts w:ascii="Times New Roman" w:hAnsi="Times New Roman" w:cs="Times New Roman"/>
          <w:iCs/>
        </w:rPr>
        <w:t>.</w:t>
      </w:r>
      <w:r w:rsidRPr="00A7174C">
        <w:rPr>
          <w:rFonts w:ascii="Times New Roman" w:hAnsi="Times New Roman" w:cs="Times New Roman"/>
        </w:rPr>
        <w:t>,</w:t>
      </w:r>
      <w:proofErr w:type="gramEnd"/>
      <w:r w:rsidRPr="00A7174C">
        <w:rPr>
          <w:rFonts w:ascii="Times New Roman" w:hAnsi="Times New Roman" w:cs="Times New Roman"/>
        </w:rPr>
        <w:t xml:space="preserve"> </w:t>
      </w:r>
      <w:r w:rsidRPr="00F85E37">
        <w:rPr>
          <w:rFonts w:ascii="Times New Roman" w:hAnsi="Times New Roman" w:cs="Times New Roman"/>
          <w:iCs/>
        </w:rPr>
        <w:t>118</w:t>
      </w:r>
      <w:r w:rsidRPr="008F0482">
        <w:rPr>
          <w:rFonts w:ascii="Times New Roman" w:hAnsi="Times New Roman" w:cs="Times New Roman"/>
        </w:rPr>
        <w:t>, 1322-1333</w:t>
      </w:r>
      <w:r>
        <w:rPr>
          <w:rFonts w:ascii="Times New Roman" w:hAnsi="Times New Roman" w:cs="Times New Roman"/>
        </w:rPr>
        <w:t>,</w:t>
      </w:r>
      <w:r w:rsidRPr="00A7174C">
        <w:rPr>
          <w:rFonts w:ascii="Times New Roman" w:hAnsi="Times New Roman" w:cs="Times New Roman"/>
        </w:rPr>
        <w:t xml:space="preserve"> </w:t>
      </w:r>
      <w:r w:rsidRPr="008F0482">
        <w:rPr>
          <w:rFonts w:ascii="Times New Roman" w:hAnsi="Times New Roman" w:cs="Times New Roman"/>
        </w:rPr>
        <w:t>2013</w:t>
      </w:r>
      <w:r>
        <w:rPr>
          <w:rFonts w:ascii="Times New Roman" w:hAnsi="Times New Roman" w:cs="Times New Roman"/>
        </w:rPr>
        <w:t>.</w:t>
      </w:r>
    </w:p>
    <w:p w14:paraId="105BD058"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Bauerle, W. L., Oren</w:t>
      </w:r>
      <w:r>
        <w:rPr>
          <w:rFonts w:ascii="Times New Roman" w:hAnsi="Times New Roman" w:cs="Times New Roman"/>
          <w:noProof/>
        </w:rPr>
        <w:t>,</w:t>
      </w:r>
      <w:r w:rsidRPr="00A7174C">
        <w:rPr>
          <w:rFonts w:ascii="Times New Roman" w:hAnsi="Times New Roman" w:cs="Times New Roman"/>
          <w:noProof/>
        </w:rPr>
        <w:t xml:space="preserve"> </w:t>
      </w:r>
      <w:r w:rsidRPr="008115D5">
        <w:rPr>
          <w:rFonts w:ascii="Times New Roman" w:hAnsi="Times New Roman" w:cs="Times New Roman"/>
          <w:noProof/>
        </w:rPr>
        <w:t>R., Way</w:t>
      </w:r>
      <w:r>
        <w:rPr>
          <w:rFonts w:ascii="Times New Roman" w:hAnsi="Times New Roman" w:cs="Times New Roman"/>
          <w:noProof/>
        </w:rPr>
        <w:t>,</w:t>
      </w:r>
      <w:r w:rsidRPr="00A7174C">
        <w:rPr>
          <w:rFonts w:ascii="Times New Roman" w:hAnsi="Times New Roman" w:cs="Times New Roman"/>
          <w:noProof/>
        </w:rPr>
        <w:t xml:space="preserve"> </w:t>
      </w:r>
      <w:r w:rsidRPr="008115D5">
        <w:rPr>
          <w:rFonts w:ascii="Times New Roman" w:hAnsi="Times New Roman" w:cs="Times New Roman"/>
          <w:noProof/>
        </w:rPr>
        <w:t>D. A., Qian</w:t>
      </w:r>
      <w:r>
        <w:rPr>
          <w:rFonts w:ascii="Times New Roman" w:hAnsi="Times New Roman" w:cs="Times New Roman"/>
          <w:noProof/>
        </w:rPr>
        <w:t>,</w:t>
      </w:r>
      <w:r w:rsidRPr="00A7174C">
        <w:rPr>
          <w:rFonts w:ascii="Times New Roman" w:hAnsi="Times New Roman" w:cs="Times New Roman"/>
          <w:noProof/>
        </w:rPr>
        <w:t xml:space="preserve"> </w:t>
      </w:r>
      <w:r w:rsidRPr="008115D5">
        <w:rPr>
          <w:rFonts w:ascii="Times New Roman" w:hAnsi="Times New Roman" w:cs="Times New Roman"/>
          <w:noProof/>
        </w:rPr>
        <w:t>S. S., Stoy</w:t>
      </w:r>
      <w:r>
        <w:rPr>
          <w:rFonts w:ascii="Times New Roman" w:hAnsi="Times New Roman" w:cs="Times New Roman"/>
          <w:noProof/>
        </w:rPr>
        <w:t>,</w:t>
      </w:r>
      <w:r w:rsidRPr="00A7174C">
        <w:rPr>
          <w:rFonts w:ascii="Times New Roman" w:hAnsi="Times New Roman" w:cs="Times New Roman"/>
          <w:noProof/>
        </w:rPr>
        <w:t xml:space="preserve"> </w:t>
      </w:r>
      <w:r w:rsidRPr="008115D5">
        <w:rPr>
          <w:rFonts w:ascii="Times New Roman" w:hAnsi="Times New Roman" w:cs="Times New Roman"/>
          <w:noProof/>
        </w:rPr>
        <w:t>P. C., Thornton</w:t>
      </w:r>
      <w:r>
        <w:rPr>
          <w:rFonts w:ascii="Times New Roman" w:hAnsi="Times New Roman" w:cs="Times New Roman"/>
          <w:noProof/>
        </w:rPr>
        <w:t>,</w:t>
      </w:r>
      <w:r w:rsidRPr="00A7174C">
        <w:rPr>
          <w:rFonts w:ascii="Times New Roman" w:hAnsi="Times New Roman" w:cs="Times New Roman"/>
          <w:noProof/>
        </w:rPr>
        <w:t xml:space="preserve"> </w:t>
      </w:r>
      <w:r w:rsidRPr="008115D5">
        <w:rPr>
          <w:rFonts w:ascii="Times New Roman" w:hAnsi="Times New Roman" w:cs="Times New Roman"/>
          <w:noProof/>
        </w:rPr>
        <w:t>P. E., Bowden</w:t>
      </w:r>
      <w:r>
        <w:rPr>
          <w:rFonts w:ascii="Times New Roman" w:hAnsi="Times New Roman" w:cs="Times New Roman"/>
          <w:noProof/>
        </w:rPr>
        <w:t>,</w:t>
      </w:r>
      <w:r w:rsidRPr="00A7174C">
        <w:rPr>
          <w:rFonts w:ascii="Times New Roman" w:hAnsi="Times New Roman" w:cs="Times New Roman"/>
          <w:noProof/>
        </w:rPr>
        <w:t xml:space="preserve"> </w:t>
      </w:r>
      <w:r w:rsidRPr="008115D5">
        <w:rPr>
          <w:rFonts w:ascii="Times New Roman" w:hAnsi="Times New Roman" w:cs="Times New Roman"/>
          <w:noProof/>
        </w:rPr>
        <w:t>J. D., Hoffman</w:t>
      </w:r>
      <w:r>
        <w:rPr>
          <w:rFonts w:ascii="Times New Roman" w:hAnsi="Times New Roman" w:cs="Times New Roman"/>
          <w:noProof/>
        </w:rPr>
        <w:t>,</w:t>
      </w:r>
      <w:r w:rsidRPr="00A7174C">
        <w:rPr>
          <w:rFonts w:ascii="Times New Roman" w:hAnsi="Times New Roman" w:cs="Times New Roman"/>
          <w:noProof/>
        </w:rPr>
        <w:t xml:space="preserve"> </w:t>
      </w:r>
      <w:r w:rsidRPr="008115D5">
        <w:rPr>
          <w:rFonts w:ascii="Times New Roman" w:hAnsi="Times New Roman" w:cs="Times New Roman"/>
          <w:noProof/>
        </w:rPr>
        <w:t>F. M., and Reynolds</w:t>
      </w:r>
      <w:r>
        <w:rPr>
          <w:rFonts w:ascii="Times New Roman" w:hAnsi="Times New Roman" w:cs="Times New Roman"/>
          <w:noProof/>
        </w:rPr>
        <w:t>,</w:t>
      </w:r>
      <w:r w:rsidRPr="008115D5">
        <w:rPr>
          <w:rFonts w:ascii="Times New Roman" w:hAnsi="Times New Roman" w:cs="Times New Roman"/>
          <w:noProof/>
        </w:rPr>
        <w:t xml:space="preserve"> R. F.</w:t>
      </w:r>
      <w:r>
        <w:rPr>
          <w:rFonts w:ascii="Times New Roman" w:hAnsi="Times New Roman" w:cs="Times New Roman"/>
          <w:noProof/>
        </w:rPr>
        <w:t>:</w:t>
      </w:r>
      <w:r w:rsidRPr="008115D5">
        <w:rPr>
          <w:rFonts w:ascii="Times New Roman" w:hAnsi="Times New Roman" w:cs="Times New Roman"/>
          <w:noProof/>
        </w:rPr>
        <w:t xml:space="preserve">, Photoperiodic regulation of the seasonal pattern of photosynthetic capacity and the implications for carbon cycling, </w:t>
      </w:r>
      <w:r w:rsidRPr="00F85E37">
        <w:rPr>
          <w:rFonts w:ascii="Times New Roman" w:hAnsi="Times New Roman" w:cs="Times New Roman"/>
          <w:noProof/>
        </w:rPr>
        <w:t>P</w:t>
      </w:r>
      <w:r>
        <w:rPr>
          <w:rFonts w:ascii="Times New Roman" w:hAnsi="Times New Roman" w:cs="Times New Roman"/>
          <w:noProof/>
        </w:rPr>
        <w:t>.</w:t>
      </w:r>
      <w:r w:rsidRPr="00F85E37">
        <w:rPr>
          <w:rFonts w:ascii="Times New Roman" w:hAnsi="Times New Roman" w:cs="Times New Roman"/>
          <w:noProof/>
        </w:rPr>
        <w:t xml:space="preserve"> Natl</w:t>
      </w:r>
      <w:r>
        <w:rPr>
          <w:rFonts w:ascii="Times New Roman" w:hAnsi="Times New Roman" w:cs="Times New Roman"/>
          <w:noProof/>
        </w:rPr>
        <w:t>.</w:t>
      </w:r>
      <w:r w:rsidRPr="00F85E37">
        <w:rPr>
          <w:rFonts w:ascii="Times New Roman" w:hAnsi="Times New Roman" w:cs="Times New Roman"/>
          <w:noProof/>
        </w:rPr>
        <w:t xml:space="preserve"> Acad</w:t>
      </w:r>
      <w:r>
        <w:rPr>
          <w:rFonts w:ascii="Times New Roman" w:hAnsi="Times New Roman" w:cs="Times New Roman"/>
          <w:noProof/>
        </w:rPr>
        <w:t>.</w:t>
      </w:r>
      <w:r w:rsidRPr="00F85E37">
        <w:rPr>
          <w:rFonts w:ascii="Times New Roman" w:hAnsi="Times New Roman" w:cs="Times New Roman"/>
          <w:noProof/>
        </w:rPr>
        <w:t xml:space="preserve"> Sci</w:t>
      </w:r>
      <w:r>
        <w:rPr>
          <w:rFonts w:ascii="Times New Roman" w:hAnsi="Times New Roman" w:cs="Times New Roman"/>
          <w:noProof/>
        </w:rPr>
        <w:t>.</w:t>
      </w:r>
      <w:r w:rsidRPr="00F85E37">
        <w:rPr>
          <w:rFonts w:ascii="Times New Roman" w:hAnsi="Times New Roman" w:cs="Times New Roman"/>
          <w:noProof/>
        </w:rPr>
        <w:t xml:space="preserve"> USA</w:t>
      </w:r>
      <w:r w:rsidRPr="00A34CD3">
        <w:rPr>
          <w:rFonts w:ascii="Times New Roman" w:hAnsi="Times New Roman" w:cs="Times New Roman"/>
          <w:noProof/>
        </w:rPr>
        <w:t xml:space="preserve">, </w:t>
      </w:r>
      <w:r w:rsidRPr="00F85E37">
        <w:rPr>
          <w:rFonts w:ascii="Times New Roman" w:hAnsi="Times New Roman" w:cs="Times New Roman"/>
          <w:noProof/>
        </w:rPr>
        <w:t>109</w:t>
      </w:r>
      <w:r w:rsidRPr="008115D5">
        <w:rPr>
          <w:rFonts w:ascii="Times New Roman" w:hAnsi="Times New Roman" w:cs="Times New Roman"/>
          <w:noProof/>
        </w:rPr>
        <w:t>, 8612-8617</w:t>
      </w:r>
      <w:r>
        <w:rPr>
          <w:rFonts w:ascii="Times New Roman" w:hAnsi="Times New Roman" w:cs="Times New Roman"/>
          <w:noProof/>
        </w:rPr>
        <w:t>,</w:t>
      </w:r>
      <w:r w:rsidRPr="00A7174C">
        <w:rPr>
          <w:rFonts w:ascii="Times New Roman" w:hAnsi="Times New Roman" w:cs="Times New Roman"/>
          <w:noProof/>
        </w:rPr>
        <w:t xml:space="preserve"> </w:t>
      </w:r>
      <w:r w:rsidRPr="008115D5">
        <w:rPr>
          <w:rFonts w:ascii="Times New Roman" w:hAnsi="Times New Roman" w:cs="Times New Roman"/>
          <w:noProof/>
        </w:rPr>
        <w:t>2012</w:t>
      </w:r>
      <w:r>
        <w:rPr>
          <w:rFonts w:ascii="Times New Roman" w:hAnsi="Times New Roman" w:cs="Times New Roman"/>
          <w:noProof/>
        </w:rPr>
        <w:t>.</w:t>
      </w:r>
    </w:p>
    <w:p w14:paraId="2D548368"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lastRenderedPageBreak/>
        <w:t xml:space="preserve">Beer, C., </w:t>
      </w:r>
      <w:r>
        <w:rPr>
          <w:rFonts w:ascii="Times New Roman" w:hAnsi="Times New Roman" w:cs="Times New Roman"/>
          <w:noProof/>
        </w:rPr>
        <w:t>Reichstein, M., Tomerlleri, E., Ciais, P., Jung, M., Carvalhai, N., Rodenbeck, C., Arain, M. A., Baldocchi, D., Bonan, G. B., Bondeau, A., Cescatti, A., Lasslop, G., Lindroth, A., Lomas, M., Luyssaert, S., Margolis, H., Oleson, K. W., Roupsard, O., Veenendaal, E., Viovy, N., Williams, C., Woodward, F. I., and Papale, D.:</w:t>
      </w:r>
      <w:r w:rsidRPr="008115D5">
        <w:rPr>
          <w:rFonts w:ascii="Times New Roman" w:hAnsi="Times New Roman" w:cs="Times New Roman"/>
          <w:noProof/>
        </w:rPr>
        <w:t xml:space="preserve"> Terrestrial </w:t>
      </w:r>
      <w:r>
        <w:rPr>
          <w:rFonts w:ascii="Times New Roman" w:hAnsi="Times New Roman" w:cs="Times New Roman"/>
          <w:noProof/>
        </w:rPr>
        <w:t>g</w:t>
      </w:r>
      <w:r w:rsidRPr="008115D5">
        <w:rPr>
          <w:rFonts w:ascii="Times New Roman" w:hAnsi="Times New Roman" w:cs="Times New Roman"/>
          <w:noProof/>
        </w:rPr>
        <w:t xml:space="preserve">ross </w:t>
      </w:r>
      <w:r>
        <w:rPr>
          <w:rFonts w:ascii="Times New Roman" w:hAnsi="Times New Roman" w:cs="Times New Roman"/>
          <w:noProof/>
        </w:rPr>
        <w:t>c</w:t>
      </w:r>
      <w:r w:rsidRPr="008115D5">
        <w:rPr>
          <w:rFonts w:ascii="Times New Roman" w:hAnsi="Times New Roman" w:cs="Times New Roman"/>
          <w:noProof/>
        </w:rPr>
        <w:t xml:space="preserve">arbon </w:t>
      </w:r>
      <w:r>
        <w:rPr>
          <w:rFonts w:ascii="Times New Roman" w:hAnsi="Times New Roman" w:cs="Times New Roman"/>
          <w:noProof/>
        </w:rPr>
        <w:t>d</w:t>
      </w:r>
      <w:r w:rsidRPr="008115D5">
        <w:rPr>
          <w:rFonts w:ascii="Times New Roman" w:hAnsi="Times New Roman" w:cs="Times New Roman"/>
          <w:noProof/>
        </w:rPr>
        <w:t xml:space="preserve">ioxide </w:t>
      </w:r>
      <w:r>
        <w:rPr>
          <w:rFonts w:ascii="Times New Roman" w:hAnsi="Times New Roman" w:cs="Times New Roman"/>
          <w:noProof/>
        </w:rPr>
        <w:t>u</w:t>
      </w:r>
      <w:r w:rsidRPr="008115D5">
        <w:rPr>
          <w:rFonts w:ascii="Times New Roman" w:hAnsi="Times New Roman" w:cs="Times New Roman"/>
          <w:noProof/>
        </w:rPr>
        <w:t xml:space="preserve">ptake: </w:t>
      </w:r>
      <w:r>
        <w:rPr>
          <w:rFonts w:ascii="Times New Roman" w:hAnsi="Times New Roman" w:cs="Times New Roman"/>
          <w:noProof/>
        </w:rPr>
        <w:t>g</w:t>
      </w:r>
      <w:r w:rsidRPr="008115D5">
        <w:rPr>
          <w:rFonts w:ascii="Times New Roman" w:hAnsi="Times New Roman" w:cs="Times New Roman"/>
          <w:noProof/>
        </w:rPr>
        <w:t xml:space="preserve">lobal </w:t>
      </w:r>
      <w:r>
        <w:rPr>
          <w:rFonts w:ascii="Times New Roman" w:hAnsi="Times New Roman" w:cs="Times New Roman"/>
          <w:noProof/>
        </w:rPr>
        <w:t>d</w:t>
      </w:r>
      <w:r w:rsidRPr="008115D5">
        <w:rPr>
          <w:rFonts w:ascii="Times New Roman" w:hAnsi="Times New Roman" w:cs="Times New Roman"/>
          <w:noProof/>
        </w:rPr>
        <w:t xml:space="preserve">istribution and </w:t>
      </w:r>
      <w:r>
        <w:rPr>
          <w:rFonts w:ascii="Times New Roman" w:hAnsi="Times New Roman" w:cs="Times New Roman"/>
          <w:noProof/>
        </w:rPr>
        <w:t>c</w:t>
      </w:r>
      <w:r w:rsidRPr="008115D5">
        <w:rPr>
          <w:rFonts w:ascii="Times New Roman" w:hAnsi="Times New Roman" w:cs="Times New Roman"/>
          <w:noProof/>
        </w:rPr>
        <w:t xml:space="preserve">ovariation with </w:t>
      </w:r>
      <w:r>
        <w:rPr>
          <w:rFonts w:ascii="Times New Roman" w:hAnsi="Times New Roman" w:cs="Times New Roman"/>
          <w:noProof/>
        </w:rPr>
        <w:t>c</w:t>
      </w:r>
      <w:r w:rsidRPr="008115D5">
        <w:rPr>
          <w:rFonts w:ascii="Times New Roman" w:hAnsi="Times New Roman" w:cs="Times New Roman"/>
          <w:noProof/>
        </w:rPr>
        <w:t xml:space="preserve">limate, </w:t>
      </w:r>
      <w:r w:rsidRPr="00F85E37">
        <w:rPr>
          <w:rFonts w:ascii="Times New Roman" w:hAnsi="Times New Roman" w:cs="Times New Roman"/>
          <w:noProof/>
        </w:rPr>
        <w:t>Science</w:t>
      </w:r>
      <w:r w:rsidRPr="00A34CD3">
        <w:rPr>
          <w:rFonts w:ascii="Times New Roman" w:hAnsi="Times New Roman" w:cs="Times New Roman"/>
          <w:noProof/>
        </w:rPr>
        <w:t xml:space="preserve">, </w:t>
      </w:r>
      <w:r w:rsidRPr="00F85E37">
        <w:rPr>
          <w:rFonts w:ascii="Times New Roman" w:hAnsi="Times New Roman" w:cs="Times New Roman"/>
          <w:noProof/>
        </w:rPr>
        <w:t>329</w:t>
      </w:r>
      <w:r w:rsidRPr="008115D5">
        <w:rPr>
          <w:rFonts w:ascii="Times New Roman" w:hAnsi="Times New Roman" w:cs="Times New Roman"/>
          <w:noProof/>
        </w:rPr>
        <w:t>, 834-838</w:t>
      </w:r>
      <w:r>
        <w:rPr>
          <w:rFonts w:ascii="Times New Roman" w:hAnsi="Times New Roman" w:cs="Times New Roman"/>
          <w:noProof/>
        </w:rPr>
        <w:t>,</w:t>
      </w:r>
      <w:r w:rsidRPr="00A34CD3">
        <w:rPr>
          <w:rFonts w:ascii="Times New Roman" w:hAnsi="Times New Roman" w:cs="Times New Roman"/>
          <w:noProof/>
        </w:rPr>
        <w:t xml:space="preserve"> </w:t>
      </w:r>
      <w:r w:rsidRPr="008115D5">
        <w:rPr>
          <w:rFonts w:ascii="Times New Roman" w:hAnsi="Times New Roman" w:cs="Times New Roman"/>
          <w:noProof/>
        </w:rPr>
        <w:t>2010</w:t>
      </w:r>
      <w:r>
        <w:rPr>
          <w:rFonts w:ascii="Times New Roman" w:hAnsi="Times New Roman" w:cs="Times New Roman"/>
          <w:noProof/>
        </w:rPr>
        <w:t>.</w:t>
      </w:r>
    </w:p>
    <w:p w14:paraId="1E41F28B" w14:textId="77777777" w:rsidR="009546B5" w:rsidRPr="00A34CD3"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 xml:space="preserve">Best, M. J., </w:t>
      </w:r>
      <w:r>
        <w:rPr>
          <w:rFonts w:ascii="Times New Roman" w:hAnsi="Times New Roman" w:cs="Times New Roman"/>
          <w:noProof/>
        </w:rPr>
        <w:t>Pryor, M., Clark, D. B., Rooney, G. G., Essery, R. L. H., Menard, C. B., Edwards, J. M., Hendry, M. A., Porson, A., Gedney, N., Mercado, L. M. Sitch, S., Blyth, E., Boucher, O., Cox, P. M., Grimmond, C. S. B., and Harding, R. J.:</w:t>
      </w:r>
      <w:r w:rsidRPr="008115D5">
        <w:rPr>
          <w:rFonts w:ascii="Times New Roman" w:hAnsi="Times New Roman" w:cs="Times New Roman"/>
          <w:noProof/>
        </w:rPr>
        <w:t xml:space="preserve"> The Joint UK Land Environment Simulator (JULES), model description - Part 1: Energy and water fluxes, </w:t>
      </w:r>
      <w:r w:rsidRPr="00F85E37">
        <w:rPr>
          <w:rFonts w:ascii="Times New Roman" w:hAnsi="Times New Roman" w:cs="Times New Roman"/>
          <w:noProof/>
        </w:rPr>
        <w:t>Geosci</w:t>
      </w:r>
      <w:r>
        <w:rPr>
          <w:rFonts w:ascii="Times New Roman" w:hAnsi="Times New Roman" w:cs="Times New Roman"/>
          <w:noProof/>
        </w:rPr>
        <w:t>.</w:t>
      </w:r>
      <w:r w:rsidRPr="00F85E37">
        <w:rPr>
          <w:rFonts w:ascii="Times New Roman" w:hAnsi="Times New Roman" w:cs="Times New Roman"/>
          <w:noProof/>
        </w:rPr>
        <w:t xml:space="preserve"> Model Dev</w:t>
      </w:r>
      <w:r>
        <w:rPr>
          <w:rFonts w:ascii="Times New Roman" w:hAnsi="Times New Roman" w:cs="Times New Roman"/>
          <w:noProof/>
        </w:rPr>
        <w:t>.</w:t>
      </w:r>
      <w:r w:rsidRPr="00A34CD3">
        <w:rPr>
          <w:rFonts w:ascii="Times New Roman" w:hAnsi="Times New Roman" w:cs="Times New Roman"/>
          <w:noProof/>
        </w:rPr>
        <w:t xml:space="preserve">, </w:t>
      </w:r>
      <w:r w:rsidRPr="00F85E37">
        <w:rPr>
          <w:rFonts w:ascii="Times New Roman" w:hAnsi="Times New Roman" w:cs="Times New Roman"/>
          <w:noProof/>
        </w:rPr>
        <w:t>4</w:t>
      </w:r>
      <w:r w:rsidRPr="00A34CD3">
        <w:rPr>
          <w:rFonts w:ascii="Times New Roman" w:hAnsi="Times New Roman" w:cs="Times New Roman"/>
          <w:noProof/>
        </w:rPr>
        <w:t>, 677-699, 2011.</w:t>
      </w:r>
    </w:p>
    <w:p w14:paraId="63027617" w14:textId="77777777" w:rsidR="009546B5" w:rsidRPr="00A34CD3"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Bonan, G. B., Hartman</w:t>
      </w:r>
      <w:r>
        <w:rPr>
          <w:rFonts w:ascii="Times New Roman" w:hAnsi="Times New Roman" w:cs="Times New Roman"/>
          <w:noProof/>
        </w:rPr>
        <w:t>,</w:t>
      </w:r>
      <w:r w:rsidRPr="00A34CD3">
        <w:rPr>
          <w:rFonts w:ascii="Times New Roman" w:hAnsi="Times New Roman" w:cs="Times New Roman"/>
          <w:noProof/>
        </w:rPr>
        <w:t xml:space="preserve"> </w:t>
      </w:r>
      <w:r w:rsidRPr="008115D5">
        <w:rPr>
          <w:rFonts w:ascii="Times New Roman" w:hAnsi="Times New Roman" w:cs="Times New Roman"/>
          <w:noProof/>
        </w:rPr>
        <w:t>M. D., Parton</w:t>
      </w:r>
      <w:r>
        <w:rPr>
          <w:rFonts w:ascii="Times New Roman" w:hAnsi="Times New Roman" w:cs="Times New Roman"/>
          <w:noProof/>
        </w:rPr>
        <w:t>,</w:t>
      </w:r>
      <w:r w:rsidRPr="00A34CD3">
        <w:rPr>
          <w:rFonts w:ascii="Times New Roman" w:hAnsi="Times New Roman" w:cs="Times New Roman"/>
          <w:noProof/>
        </w:rPr>
        <w:t xml:space="preserve"> </w:t>
      </w:r>
      <w:r w:rsidRPr="008115D5">
        <w:rPr>
          <w:rFonts w:ascii="Times New Roman" w:hAnsi="Times New Roman" w:cs="Times New Roman"/>
          <w:noProof/>
        </w:rPr>
        <w:t>W. J., and Wieder</w:t>
      </w:r>
      <w:r>
        <w:rPr>
          <w:rFonts w:ascii="Times New Roman" w:hAnsi="Times New Roman" w:cs="Times New Roman"/>
          <w:noProof/>
        </w:rPr>
        <w:t>,</w:t>
      </w:r>
      <w:r w:rsidRPr="008115D5">
        <w:rPr>
          <w:rFonts w:ascii="Times New Roman" w:hAnsi="Times New Roman" w:cs="Times New Roman"/>
          <w:noProof/>
        </w:rPr>
        <w:t xml:space="preserve"> W. R.</w:t>
      </w:r>
      <w:r>
        <w:rPr>
          <w:rFonts w:ascii="Times New Roman" w:hAnsi="Times New Roman" w:cs="Times New Roman"/>
          <w:noProof/>
        </w:rPr>
        <w:t>:</w:t>
      </w:r>
      <w:r w:rsidRPr="008115D5">
        <w:rPr>
          <w:rFonts w:ascii="Times New Roman" w:hAnsi="Times New Roman" w:cs="Times New Roman"/>
          <w:noProof/>
        </w:rPr>
        <w:t xml:space="preserve">  Evaluating litter decomposition in earth system models with long-term litterbag experiments: an example using the Community Land Model version 4 (CLM4), </w:t>
      </w:r>
      <w:r w:rsidRPr="00F85E37">
        <w:rPr>
          <w:rFonts w:ascii="Times New Roman" w:hAnsi="Times New Roman" w:cs="Times New Roman"/>
          <w:noProof/>
        </w:rPr>
        <w:t>Glob. Change Biol.</w:t>
      </w:r>
      <w:r w:rsidRPr="00A34CD3">
        <w:rPr>
          <w:rFonts w:ascii="Times New Roman" w:hAnsi="Times New Roman" w:cs="Times New Roman"/>
          <w:noProof/>
        </w:rPr>
        <w:t xml:space="preserve">, </w:t>
      </w:r>
      <w:r w:rsidRPr="00F85E37">
        <w:rPr>
          <w:rFonts w:ascii="Times New Roman" w:hAnsi="Times New Roman" w:cs="Times New Roman"/>
          <w:noProof/>
        </w:rPr>
        <w:t>19</w:t>
      </w:r>
      <w:r w:rsidRPr="00A34CD3">
        <w:rPr>
          <w:rFonts w:ascii="Times New Roman" w:hAnsi="Times New Roman" w:cs="Times New Roman"/>
          <w:noProof/>
        </w:rPr>
        <w:t>, 957-974, 2013.</w:t>
      </w:r>
    </w:p>
    <w:p w14:paraId="70794803"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Bonan, G. B., Lawrence</w:t>
      </w:r>
      <w:r>
        <w:rPr>
          <w:rFonts w:ascii="Times New Roman" w:hAnsi="Times New Roman" w:cs="Times New Roman"/>
          <w:noProof/>
        </w:rPr>
        <w:t>,</w:t>
      </w:r>
      <w:r w:rsidRPr="00A34CD3">
        <w:rPr>
          <w:rFonts w:ascii="Times New Roman" w:hAnsi="Times New Roman" w:cs="Times New Roman"/>
          <w:noProof/>
        </w:rPr>
        <w:t xml:space="preserve"> </w:t>
      </w:r>
      <w:r w:rsidRPr="008115D5">
        <w:rPr>
          <w:rFonts w:ascii="Times New Roman" w:hAnsi="Times New Roman" w:cs="Times New Roman"/>
          <w:noProof/>
        </w:rPr>
        <w:t>P. J., Oleson</w:t>
      </w:r>
      <w:r>
        <w:rPr>
          <w:rFonts w:ascii="Times New Roman" w:hAnsi="Times New Roman" w:cs="Times New Roman"/>
          <w:noProof/>
        </w:rPr>
        <w:t>,</w:t>
      </w:r>
      <w:r w:rsidRPr="00A34CD3">
        <w:rPr>
          <w:rFonts w:ascii="Times New Roman" w:hAnsi="Times New Roman" w:cs="Times New Roman"/>
          <w:noProof/>
        </w:rPr>
        <w:t xml:space="preserve"> </w:t>
      </w:r>
      <w:r w:rsidRPr="008115D5">
        <w:rPr>
          <w:rFonts w:ascii="Times New Roman" w:hAnsi="Times New Roman" w:cs="Times New Roman"/>
          <w:noProof/>
        </w:rPr>
        <w:t>K. W., Levis</w:t>
      </w:r>
      <w:r>
        <w:rPr>
          <w:rFonts w:ascii="Times New Roman" w:hAnsi="Times New Roman" w:cs="Times New Roman"/>
          <w:noProof/>
        </w:rPr>
        <w:t>,</w:t>
      </w:r>
      <w:r w:rsidRPr="00A34CD3">
        <w:rPr>
          <w:rFonts w:ascii="Times New Roman" w:hAnsi="Times New Roman" w:cs="Times New Roman"/>
          <w:noProof/>
        </w:rPr>
        <w:t xml:space="preserve"> </w:t>
      </w:r>
      <w:r w:rsidRPr="008115D5">
        <w:rPr>
          <w:rFonts w:ascii="Times New Roman" w:hAnsi="Times New Roman" w:cs="Times New Roman"/>
          <w:noProof/>
        </w:rPr>
        <w:t>S., Jung</w:t>
      </w:r>
      <w:r>
        <w:rPr>
          <w:rFonts w:ascii="Times New Roman" w:hAnsi="Times New Roman" w:cs="Times New Roman"/>
          <w:noProof/>
        </w:rPr>
        <w:t>,</w:t>
      </w:r>
      <w:r w:rsidRPr="00A34CD3">
        <w:rPr>
          <w:rFonts w:ascii="Times New Roman" w:hAnsi="Times New Roman" w:cs="Times New Roman"/>
          <w:noProof/>
        </w:rPr>
        <w:t xml:space="preserve"> </w:t>
      </w:r>
      <w:r w:rsidRPr="008115D5">
        <w:rPr>
          <w:rFonts w:ascii="Times New Roman" w:hAnsi="Times New Roman" w:cs="Times New Roman"/>
          <w:noProof/>
        </w:rPr>
        <w:t>M., Reichstein</w:t>
      </w:r>
      <w:r>
        <w:rPr>
          <w:rFonts w:ascii="Times New Roman" w:hAnsi="Times New Roman" w:cs="Times New Roman"/>
          <w:noProof/>
        </w:rPr>
        <w:t>,</w:t>
      </w:r>
      <w:r w:rsidRPr="00A34CD3">
        <w:rPr>
          <w:rFonts w:ascii="Times New Roman" w:hAnsi="Times New Roman" w:cs="Times New Roman"/>
          <w:noProof/>
        </w:rPr>
        <w:t xml:space="preserve"> </w:t>
      </w:r>
      <w:r w:rsidRPr="008115D5">
        <w:rPr>
          <w:rFonts w:ascii="Times New Roman" w:hAnsi="Times New Roman" w:cs="Times New Roman"/>
          <w:noProof/>
        </w:rPr>
        <w:t>M., Lawrence</w:t>
      </w:r>
      <w:r>
        <w:rPr>
          <w:rFonts w:ascii="Times New Roman" w:hAnsi="Times New Roman" w:cs="Times New Roman"/>
          <w:noProof/>
        </w:rPr>
        <w:t>,</w:t>
      </w:r>
      <w:r w:rsidRPr="00A34CD3">
        <w:rPr>
          <w:rFonts w:ascii="Times New Roman" w:hAnsi="Times New Roman" w:cs="Times New Roman"/>
          <w:noProof/>
        </w:rPr>
        <w:t xml:space="preserve"> </w:t>
      </w:r>
      <w:r w:rsidRPr="008115D5">
        <w:rPr>
          <w:rFonts w:ascii="Times New Roman" w:hAnsi="Times New Roman" w:cs="Times New Roman"/>
          <w:noProof/>
        </w:rPr>
        <w:t>D. M., and Swenson</w:t>
      </w:r>
      <w:r>
        <w:rPr>
          <w:rFonts w:ascii="Times New Roman" w:hAnsi="Times New Roman" w:cs="Times New Roman"/>
          <w:noProof/>
        </w:rPr>
        <w:t>,</w:t>
      </w:r>
      <w:r w:rsidRPr="008115D5">
        <w:rPr>
          <w:rFonts w:ascii="Times New Roman" w:hAnsi="Times New Roman" w:cs="Times New Roman"/>
          <w:noProof/>
        </w:rPr>
        <w:t xml:space="preserve"> S. C.</w:t>
      </w:r>
      <w:r>
        <w:rPr>
          <w:rFonts w:ascii="Times New Roman" w:hAnsi="Times New Roman" w:cs="Times New Roman"/>
          <w:noProof/>
        </w:rPr>
        <w:t>:</w:t>
      </w:r>
      <w:r w:rsidRPr="008115D5">
        <w:rPr>
          <w:rFonts w:ascii="Times New Roman" w:hAnsi="Times New Roman" w:cs="Times New Roman"/>
          <w:noProof/>
        </w:rPr>
        <w:t xml:space="preserve"> Improving canopy processes in the Community Land Model version 4 (CLM4) using global flux fields empirically inferred from FLUXNET data, </w:t>
      </w:r>
      <w:r w:rsidRPr="000760A7">
        <w:rPr>
          <w:rFonts w:ascii="Times New Roman" w:hAnsi="Times New Roman" w:cs="Times New Roman"/>
          <w:noProof/>
        </w:rPr>
        <w:t>J</w:t>
      </w:r>
      <w:r>
        <w:rPr>
          <w:rFonts w:ascii="Times New Roman" w:hAnsi="Times New Roman" w:cs="Times New Roman"/>
          <w:noProof/>
        </w:rPr>
        <w:t>.</w:t>
      </w:r>
      <w:r w:rsidRPr="000760A7">
        <w:rPr>
          <w:rFonts w:ascii="Times New Roman" w:hAnsi="Times New Roman" w:cs="Times New Roman"/>
          <w:noProof/>
        </w:rPr>
        <w:t xml:space="preserve"> Geophys</w:t>
      </w:r>
      <w:r>
        <w:rPr>
          <w:rFonts w:ascii="Times New Roman" w:hAnsi="Times New Roman" w:cs="Times New Roman"/>
          <w:noProof/>
        </w:rPr>
        <w:t>.</w:t>
      </w:r>
      <w:r w:rsidRPr="000760A7">
        <w:rPr>
          <w:rFonts w:ascii="Times New Roman" w:hAnsi="Times New Roman" w:cs="Times New Roman"/>
          <w:noProof/>
        </w:rPr>
        <w:t xml:space="preserve"> Res</w:t>
      </w:r>
      <w:r>
        <w:rPr>
          <w:rFonts w:ascii="Times New Roman" w:hAnsi="Times New Roman" w:cs="Times New Roman"/>
          <w:noProof/>
        </w:rPr>
        <w:t>.</w:t>
      </w:r>
      <w:r w:rsidRPr="000760A7">
        <w:rPr>
          <w:rFonts w:ascii="Times New Roman" w:hAnsi="Times New Roman" w:cs="Times New Roman"/>
          <w:noProof/>
        </w:rPr>
        <w:t>-Biogeo</w:t>
      </w:r>
      <w:r>
        <w:rPr>
          <w:rFonts w:ascii="Times New Roman" w:hAnsi="Times New Roman" w:cs="Times New Roman"/>
          <w:noProof/>
        </w:rPr>
        <w:t>.</w:t>
      </w:r>
      <w:r w:rsidRPr="00A34CD3">
        <w:rPr>
          <w:rFonts w:ascii="Times New Roman" w:hAnsi="Times New Roman" w:cs="Times New Roman"/>
          <w:noProof/>
        </w:rPr>
        <w:t xml:space="preserve">, </w:t>
      </w:r>
      <w:r w:rsidRPr="000760A7">
        <w:rPr>
          <w:rFonts w:ascii="Times New Roman" w:hAnsi="Times New Roman" w:cs="Times New Roman"/>
          <w:noProof/>
        </w:rPr>
        <w:t>116</w:t>
      </w:r>
      <w:r>
        <w:rPr>
          <w:rFonts w:ascii="Times New Roman" w:hAnsi="Times New Roman" w:cs="Times New Roman"/>
          <w:i/>
          <w:noProof/>
        </w:rPr>
        <w:t xml:space="preserve"> ,</w:t>
      </w:r>
      <w:r w:rsidRPr="008115D5">
        <w:rPr>
          <w:rFonts w:ascii="Times New Roman" w:hAnsi="Times New Roman" w:cs="Times New Roman"/>
          <w:noProof/>
        </w:rPr>
        <w:t>2011.</w:t>
      </w:r>
    </w:p>
    <w:p w14:paraId="77CC9E5C"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Bonan, G. B., Oleson</w:t>
      </w:r>
      <w:r>
        <w:rPr>
          <w:rFonts w:ascii="Times New Roman" w:hAnsi="Times New Roman" w:cs="Times New Roman"/>
          <w:noProof/>
        </w:rPr>
        <w:t>,</w:t>
      </w:r>
      <w:r w:rsidRPr="00A34CD3">
        <w:rPr>
          <w:rFonts w:ascii="Times New Roman" w:hAnsi="Times New Roman" w:cs="Times New Roman"/>
          <w:noProof/>
        </w:rPr>
        <w:t xml:space="preserve"> </w:t>
      </w:r>
      <w:r w:rsidRPr="008115D5">
        <w:rPr>
          <w:rFonts w:ascii="Times New Roman" w:hAnsi="Times New Roman" w:cs="Times New Roman"/>
          <w:noProof/>
        </w:rPr>
        <w:t>K. W., Fisher</w:t>
      </w:r>
      <w:r>
        <w:rPr>
          <w:rFonts w:ascii="Times New Roman" w:hAnsi="Times New Roman" w:cs="Times New Roman"/>
          <w:noProof/>
        </w:rPr>
        <w:t>,</w:t>
      </w:r>
      <w:r w:rsidRPr="00A34CD3">
        <w:rPr>
          <w:rFonts w:ascii="Times New Roman" w:hAnsi="Times New Roman" w:cs="Times New Roman"/>
          <w:noProof/>
        </w:rPr>
        <w:t xml:space="preserve"> </w:t>
      </w:r>
      <w:r w:rsidRPr="008115D5">
        <w:rPr>
          <w:rFonts w:ascii="Times New Roman" w:hAnsi="Times New Roman" w:cs="Times New Roman"/>
          <w:noProof/>
        </w:rPr>
        <w:t>R. A., Lasslop</w:t>
      </w:r>
      <w:r>
        <w:rPr>
          <w:rFonts w:ascii="Times New Roman" w:hAnsi="Times New Roman" w:cs="Times New Roman"/>
          <w:noProof/>
        </w:rPr>
        <w:t>,</w:t>
      </w:r>
      <w:r w:rsidRPr="00A34CD3">
        <w:rPr>
          <w:rFonts w:ascii="Times New Roman" w:hAnsi="Times New Roman" w:cs="Times New Roman"/>
          <w:noProof/>
        </w:rPr>
        <w:t xml:space="preserve"> </w:t>
      </w:r>
      <w:r w:rsidRPr="008115D5">
        <w:rPr>
          <w:rFonts w:ascii="Times New Roman" w:hAnsi="Times New Roman" w:cs="Times New Roman"/>
          <w:noProof/>
        </w:rPr>
        <w:t>G., and Reichstein</w:t>
      </w:r>
      <w:r>
        <w:rPr>
          <w:rFonts w:ascii="Times New Roman" w:hAnsi="Times New Roman" w:cs="Times New Roman"/>
          <w:noProof/>
        </w:rPr>
        <w:t>,</w:t>
      </w:r>
      <w:r w:rsidRPr="008115D5">
        <w:rPr>
          <w:rFonts w:ascii="Times New Roman" w:hAnsi="Times New Roman" w:cs="Times New Roman"/>
          <w:noProof/>
        </w:rPr>
        <w:t xml:space="preserve"> </w:t>
      </w:r>
      <w:r>
        <w:rPr>
          <w:rFonts w:ascii="Times New Roman" w:hAnsi="Times New Roman" w:cs="Times New Roman"/>
          <w:noProof/>
        </w:rPr>
        <w:t xml:space="preserve">M.: </w:t>
      </w:r>
      <w:r w:rsidRPr="008115D5">
        <w:rPr>
          <w:rFonts w:ascii="Times New Roman" w:hAnsi="Times New Roman" w:cs="Times New Roman"/>
          <w:noProof/>
        </w:rPr>
        <w:t xml:space="preserve">Reconciling leaf physiological traits and canopy flux data: Use of the TRY and FLUXNET databases in the Community Land Model version 4, </w:t>
      </w:r>
      <w:r w:rsidRPr="00F85E37">
        <w:rPr>
          <w:rFonts w:ascii="Times New Roman" w:hAnsi="Times New Roman" w:cs="Times New Roman"/>
          <w:noProof/>
        </w:rPr>
        <w:t>J</w:t>
      </w:r>
      <w:r>
        <w:rPr>
          <w:rFonts w:ascii="Times New Roman" w:hAnsi="Times New Roman" w:cs="Times New Roman"/>
          <w:noProof/>
        </w:rPr>
        <w:t>.</w:t>
      </w:r>
      <w:r w:rsidRPr="00F85E37">
        <w:rPr>
          <w:rFonts w:ascii="Times New Roman" w:hAnsi="Times New Roman" w:cs="Times New Roman"/>
          <w:noProof/>
        </w:rPr>
        <w:t xml:space="preserve"> Geophys</w:t>
      </w:r>
      <w:r>
        <w:rPr>
          <w:rFonts w:ascii="Times New Roman" w:hAnsi="Times New Roman" w:cs="Times New Roman"/>
          <w:noProof/>
        </w:rPr>
        <w:t>.</w:t>
      </w:r>
      <w:r w:rsidRPr="00F85E37">
        <w:rPr>
          <w:rFonts w:ascii="Times New Roman" w:hAnsi="Times New Roman" w:cs="Times New Roman"/>
          <w:noProof/>
        </w:rPr>
        <w:t xml:space="preserve"> Res</w:t>
      </w:r>
      <w:r>
        <w:rPr>
          <w:rFonts w:ascii="Times New Roman" w:hAnsi="Times New Roman" w:cs="Times New Roman"/>
          <w:noProof/>
        </w:rPr>
        <w:t>.</w:t>
      </w:r>
      <w:r w:rsidRPr="00F85E37">
        <w:rPr>
          <w:rFonts w:ascii="Times New Roman" w:hAnsi="Times New Roman" w:cs="Times New Roman"/>
          <w:noProof/>
        </w:rPr>
        <w:t>-Biogeo</w:t>
      </w:r>
      <w:r>
        <w:rPr>
          <w:rFonts w:ascii="Times New Roman" w:hAnsi="Times New Roman" w:cs="Times New Roman"/>
          <w:noProof/>
        </w:rPr>
        <w:t>.</w:t>
      </w:r>
      <w:r w:rsidRPr="00A34CD3">
        <w:rPr>
          <w:rFonts w:ascii="Times New Roman" w:hAnsi="Times New Roman" w:cs="Times New Roman"/>
          <w:noProof/>
        </w:rPr>
        <w:t xml:space="preserve">, </w:t>
      </w:r>
      <w:r w:rsidRPr="00F85E37">
        <w:rPr>
          <w:rFonts w:ascii="Times New Roman" w:hAnsi="Times New Roman" w:cs="Times New Roman"/>
          <w:noProof/>
        </w:rPr>
        <w:t>117</w:t>
      </w:r>
      <w:r>
        <w:rPr>
          <w:rFonts w:ascii="Times New Roman" w:hAnsi="Times New Roman" w:cs="Times New Roman"/>
          <w:i/>
          <w:noProof/>
        </w:rPr>
        <w:t xml:space="preserve">, </w:t>
      </w:r>
      <w:r w:rsidRPr="008115D5">
        <w:rPr>
          <w:rFonts w:ascii="Times New Roman" w:hAnsi="Times New Roman" w:cs="Times New Roman"/>
          <w:noProof/>
        </w:rPr>
        <w:t>2012.</w:t>
      </w:r>
    </w:p>
    <w:p w14:paraId="7FE4389D"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lastRenderedPageBreak/>
        <w:t>Cannell, M. G. R. and Dewar</w:t>
      </w:r>
      <w:r w:rsidRPr="003D6698">
        <w:rPr>
          <w:rFonts w:ascii="Times New Roman" w:hAnsi="Times New Roman" w:cs="Times New Roman"/>
          <w:noProof/>
        </w:rPr>
        <w:t xml:space="preserve"> </w:t>
      </w:r>
      <w:r w:rsidRPr="008115D5">
        <w:rPr>
          <w:rFonts w:ascii="Times New Roman" w:hAnsi="Times New Roman" w:cs="Times New Roman"/>
          <w:noProof/>
        </w:rPr>
        <w:t>R. C.</w:t>
      </w:r>
      <w:r>
        <w:rPr>
          <w:rFonts w:ascii="Times New Roman" w:hAnsi="Times New Roman" w:cs="Times New Roman"/>
          <w:noProof/>
        </w:rPr>
        <w:t>:</w:t>
      </w:r>
      <w:r w:rsidRPr="008115D5">
        <w:rPr>
          <w:rFonts w:ascii="Times New Roman" w:hAnsi="Times New Roman" w:cs="Times New Roman"/>
          <w:noProof/>
        </w:rPr>
        <w:t xml:space="preserve"> Carbon </w:t>
      </w:r>
      <w:r>
        <w:rPr>
          <w:rFonts w:ascii="Times New Roman" w:hAnsi="Times New Roman" w:cs="Times New Roman"/>
          <w:noProof/>
        </w:rPr>
        <w:t>a</w:t>
      </w:r>
      <w:r w:rsidRPr="008115D5">
        <w:rPr>
          <w:rFonts w:ascii="Times New Roman" w:hAnsi="Times New Roman" w:cs="Times New Roman"/>
          <w:noProof/>
        </w:rPr>
        <w:t xml:space="preserve">llocation in </w:t>
      </w:r>
      <w:r>
        <w:rPr>
          <w:rFonts w:ascii="Times New Roman" w:hAnsi="Times New Roman" w:cs="Times New Roman"/>
          <w:noProof/>
        </w:rPr>
        <w:t>t</w:t>
      </w:r>
      <w:r w:rsidRPr="008115D5">
        <w:rPr>
          <w:rFonts w:ascii="Times New Roman" w:hAnsi="Times New Roman" w:cs="Times New Roman"/>
          <w:noProof/>
        </w:rPr>
        <w:t xml:space="preserve">rees - a </w:t>
      </w:r>
      <w:r>
        <w:rPr>
          <w:rFonts w:ascii="Times New Roman" w:hAnsi="Times New Roman" w:cs="Times New Roman"/>
          <w:noProof/>
        </w:rPr>
        <w:t>r</w:t>
      </w:r>
      <w:r w:rsidRPr="008115D5">
        <w:rPr>
          <w:rFonts w:ascii="Times New Roman" w:hAnsi="Times New Roman" w:cs="Times New Roman"/>
          <w:noProof/>
        </w:rPr>
        <w:t xml:space="preserve">eview of </w:t>
      </w:r>
      <w:r>
        <w:rPr>
          <w:rFonts w:ascii="Times New Roman" w:hAnsi="Times New Roman" w:cs="Times New Roman"/>
          <w:noProof/>
        </w:rPr>
        <w:t>c</w:t>
      </w:r>
      <w:r w:rsidRPr="008115D5">
        <w:rPr>
          <w:rFonts w:ascii="Times New Roman" w:hAnsi="Times New Roman" w:cs="Times New Roman"/>
          <w:noProof/>
        </w:rPr>
        <w:t xml:space="preserve">oncepts for </w:t>
      </w:r>
      <w:r>
        <w:rPr>
          <w:rFonts w:ascii="Times New Roman" w:hAnsi="Times New Roman" w:cs="Times New Roman"/>
          <w:noProof/>
        </w:rPr>
        <w:t>m</w:t>
      </w:r>
      <w:r w:rsidRPr="008115D5">
        <w:rPr>
          <w:rFonts w:ascii="Times New Roman" w:hAnsi="Times New Roman" w:cs="Times New Roman"/>
          <w:noProof/>
        </w:rPr>
        <w:t xml:space="preserve">odeling, </w:t>
      </w:r>
      <w:r w:rsidRPr="00F85E37">
        <w:rPr>
          <w:rFonts w:ascii="Times New Roman" w:hAnsi="Times New Roman" w:cs="Times New Roman"/>
          <w:noProof/>
        </w:rPr>
        <w:t>Adv</w:t>
      </w:r>
      <w:r>
        <w:rPr>
          <w:rFonts w:ascii="Times New Roman" w:hAnsi="Times New Roman" w:cs="Times New Roman"/>
          <w:noProof/>
        </w:rPr>
        <w:t>.</w:t>
      </w:r>
      <w:r w:rsidRPr="00F85E37">
        <w:rPr>
          <w:rFonts w:ascii="Times New Roman" w:hAnsi="Times New Roman" w:cs="Times New Roman"/>
          <w:noProof/>
        </w:rPr>
        <w:t xml:space="preserve"> Ecol</w:t>
      </w:r>
      <w:r>
        <w:rPr>
          <w:rFonts w:ascii="Times New Roman" w:hAnsi="Times New Roman" w:cs="Times New Roman"/>
          <w:noProof/>
        </w:rPr>
        <w:t>.</w:t>
      </w:r>
      <w:r w:rsidRPr="00F85E37">
        <w:rPr>
          <w:rFonts w:ascii="Times New Roman" w:hAnsi="Times New Roman" w:cs="Times New Roman"/>
          <w:noProof/>
        </w:rPr>
        <w:t xml:space="preserve"> Res</w:t>
      </w:r>
      <w:r>
        <w:rPr>
          <w:rFonts w:ascii="Times New Roman" w:hAnsi="Times New Roman" w:cs="Times New Roman"/>
          <w:noProof/>
        </w:rPr>
        <w:t>.</w:t>
      </w:r>
      <w:r w:rsidRPr="003D6698">
        <w:rPr>
          <w:rFonts w:ascii="Times New Roman" w:hAnsi="Times New Roman" w:cs="Times New Roman"/>
          <w:noProof/>
        </w:rPr>
        <w:t xml:space="preserve">, </w:t>
      </w:r>
      <w:r w:rsidRPr="00F85E37">
        <w:rPr>
          <w:rFonts w:ascii="Times New Roman" w:hAnsi="Times New Roman" w:cs="Times New Roman"/>
          <w:noProof/>
        </w:rPr>
        <w:t>25</w:t>
      </w:r>
      <w:r w:rsidRPr="003D6698">
        <w:rPr>
          <w:rFonts w:ascii="Times New Roman" w:hAnsi="Times New Roman" w:cs="Times New Roman"/>
          <w:noProof/>
        </w:rPr>
        <w:t>, 59</w:t>
      </w:r>
      <w:r w:rsidRPr="008115D5">
        <w:rPr>
          <w:rFonts w:ascii="Times New Roman" w:hAnsi="Times New Roman" w:cs="Times New Roman"/>
          <w:noProof/>
        </w:rPr>
        <w:t>-104</w:t>
      </w:r>
      <w:r>
        <w:rPr>
          <w:rFonts w:ascii="Times New Roman" w:hAnsi="Times New Roman" w:cs="Times New Roman"/>
          <w:noProof/>
        </w:rPr>
        <w:t xml:space="preserve">, </w:t>
      </w:r>
      <w:r w:rsidRPr="008115D5">
        <w:rPr>
          <w:rFonts w:ascii="Times New Roman" w:hAnsi="Times New Roman" w:cs="Times New Roman"/>
          <w:noProof/>
        </w:rPr>
        <w:t>1994.</w:t>
      </w:r>
    </w:p>
    <w:p w14:paraId="562AC37C" w14:textId="77777777" w:rsidR="009546B5" w:rsidRPr="008115D5" w:rsidRDefault="009546B5" w:rsidP="009546B5">
      <w:pPr>
        <w:pStyle w:val="EndNoteBibliography"/>
        <w:spacing w:line="480" w:lineRule="auto"/>
        <w:ind w:left="270" w:hanging="270"/>
        <w:rPr>
          <w:del w:id="241" w:author="Jiafu Mao" w:date="2015-09-10T21:30:00Z"/>
          <w:rFonts w:ascii="Times New Roman" w:hAnsi="Times New Roman" w:cs="Times New Roman"/>
          <w:noProof/>
        </w:rPr>
      </w:pPr>
      <w:del w:id="242" w:author="Jiafu Mao" w:date="2015-09-10T21:30:00Z">
        <w:r w:rsidRPr="008115D5">
          <w:rPr>
            <w:rFonts w:ascii="Times New Roman" w:hAnsi="Times New Roman" w:cs="Times New Roman"/>
            <w:noProof/>
          </w:rPr>
          <w:delText>Collatz, G. J., Ball</w:delText>
        </w:r>
        <w:r w:rsidRPr="003D6698">
          <w:rPr>
            <w:rFonts w:ascii="Times New Roman" w:hAnsi="Times New Roman" w:cs="Times New Roman"/>
            <w:noProof/>
          </w:rPr>
          <w:delText xml:space="preserve"> </w:delText>
        </w:r>
        <w:r w:rsidRPr="008115D5">
          <w:rPr>
            <w:rFonts w:ascii="Times New Roman" w:hAnsi="Times New Roman" w:cs="Times New Roman"/>
            <w:noProof/>
          </w:rPr>
          <w:delText>J. T., Grivet</w:delText>
        </w:r>
        <w:r w:rsidRPr="003D6698">
          <w:rPr>
            <w:rFonts w:ascii="Times New Roman" w:hAnsi="Times New Roman" w:cs="Times New Roman"/>
            <w:noProof/>
          </w:rPr>
          <w:delText xml:space="preserve"> </w:delText>
        </w:r>
        <w:r w:rsidRPr="008115D5">
          <w:rPr>
            <w:rFonts w:ascii="Times New Roman" w:hAnsi="Times New Roman" w:cs="Times New Roman"/>
            <w:noProof/>
          </w:rPr>
          <w:delText>C., and Berry</w:delText>
        </w:r>
        <w:r>
          <w:rPr>
            <w:rFonts w:ascii="Times New Roman" w:hAnsi="Times New Roman" w:cs="Times New Roman"/>
            <w:noProof/>
          </w:rPr>
          <w:delText>,</w:delText>
        </w:r>
      </w:del>
      <w:moveFromRangeStart w:id="243" w:author="Jiafu Mao" w:date="2015-09-10T21:30:00Z" w:name="move303539965"/>
      <w:moveFrom w:id="244" w:author="Jiafu Mao" w:date="2015-09-10T21:30:00Z">
        <w:r w:rsidR="00AB05F4" w:rsidRPr="004A6F33">
          <w:rPr>
            <w:rFonts w:ascii="Times New Roman" w:hAnsi="Times New Roman" w:cs="Times New Roman"/>
            <w:noProof/>
          </w:rPr>
          <w:t xml:space="preserve"> J. </w:t>
        </w:r>
      </w:moveFrom>
      <w:moveFromRangeEnd w:id="243"/>
      <w:del w:id="245" w:author="Jiafu Mao" w:date="2015-09-10T21:30:00Z">
        <w:r w:rsidRPr="008115D5">
          <w:rPr>
            <w:rFonts w:ascii="Times New Roman" w:hAnsi="Times New Roman" w:cs="Times New Roman"/>
            <w:noProof/>
          </w:rPr>
          <w:delText>A.</w:delText>
        </w:r>
        <w:r>
          <w:rPr>
            <w:rFonts w:ascii="Times New Roman" w:hAnsi="Times New Roman" w:cs="Times New Roman"/>
            <w:noProof/>
          </w:rPr>
          <w:delText xml:space="preserve">: </w:delText>
        </w:r>
        <w:r w:rsidRPr="008115D5">
          <w:rPr>
            <w:rFonts w:ascii="Times New Roman" w:hAnsi="Times New Roman" w:cs="Times New Roman"/>
            <w:noProof/>
          </w:rPr>
          <w:delText xml:space="preserve">Physiological and </w:delText>
        </w:r>
        <w:r>
          <w:rPr>
            <w:rFonts w:ascii="Times New Roman" w:hAnsi="Times New Roman" w:cs="Times New Roman"/>
            <w:noProof/>
          </w:rPr>
          <w:delText>e</w:delText>
        </w:r>
        <w:r w:rsidRPr="008115D5">
          <w:rPr>
            <w:rFonts w:ascii="Times New Roman" w:hAnsi="Times New Roman" w:cs="Times New Roman"/>
            <w:noProof/>
          </w:rPr>
          <w:delText>nvironmental-</w:delText>
        </w:r>
        <w:r>
          <w:rPr>
            <w:rFonts w:ascii="Times New Roman" w:hAnsi="Times New Roman" w:cs="Times New Roman"/>
            <w:noProof/>
          </w:rPr>
          <w:delText>r</w:delText>
        </w:r>
        <w:r w:rsidRPr="008115D5">
          <w:rPr>
            <w:rFonts w:ascii="Times New Roman" w:hAnsi="Times New Roman" w:cs="Times New Roman"/>
            <w:noProof/>
          </w:rPr>
          <w:delText xml:space="preserve">egulation of </w:delText>
        </w:r>
        <w:r>
          <w:rPr>
            <w:rFonts w:ascii="Times New Roman" w:hAnsi="Times New Roman" w:cs="Times New Roman"/>
            <w:noProof/>
          </w:rPr>
          <w:delText>s</w:delText>
        </w:r>
        <w:r w:rsidRPr="008115D5">
          <w:rPr>
            <w:rFonts w:ascii="Times New Roman" w:hAnsi="Times New Roman" w:cs="Times New Roman"/>
            <w:noProof/>
          </w:rPr>
          <w:delText xml:space="preserve">tomatal </w:delText>
        </w:r>
        <w:r>
          <w:rPr>
            <w:rFonts w:ascii="Times New Roman" w:hAnsi="Times New Roman" w:cs="Times New Roman"/>
            <w:noProof/>
          </w:rPr>
          <w:delText>c</w:delText>
        </w:r>
        <w:r w:rsidRPr="008115D5">
          <w:rPr>
            <w:rFonts w:ascii="Times New Roman" w:hAnsi="Times New Roman" w:cs="Times New Roman"/>
            <w:noProof/>
          </w:rPr>
          <w:delText xml:space="preserve">onductance, </w:delText>
        </w:r>
        <w:r>
          <w:rPr>
            <w:rFonts w:ascii="Times New Roman" w:hAnsi="Times New Roman" w:cs="Times New Roman"/>
            <w:noProof/>
          </w:rPr>
          <w:delText>p</w:delText>
        </w:r>
        <w:r w:rsidRPr="008115D5">
          <w:rPr>
            <w:rFonts w:ascii="Times New Roman" w:hAnsi="Times New Roman" w:cs="Times New Roman"/>
            <w:noProof/>
          </w:rPr>
          <w:delText xml:space="preserve">hotosynthesis and </w:delText>
        </w:r>
        <w:r>
          <w:rPr>
            <w:rFonts w:ascii="Times New Roman" w:hAnsi="Times New Roman" w:cs="Times New Roman"/>
            <w:noProof/>
          </w:rPr>
          <w:delText>t</w:delText>
        </w:r>
        <w:r w:rsidRPr="008115D5">
          <w:rPr>
            <w:rFonts w:ascii="Times New Roman" w:hAnsi="Times New Roman" w:cs="Times New Roman"/>
            <w:noProof/>
          </w:rPr>
          <w:delText xml:space="preserve">ranspiration - a </w:delText>
        </w:r>
        <w:r>
          <w:rPr>
            <w:rFonts w:ascii="Times New Roman" w:hAnsi="Times New Roman" w:cs="Times New Roman"/>
            <w:noProof/>
          </w:rPr>
          <w:delText>m</w:delText>
        </w:r>
        <w:r w:rsidRPr="008115D5">
          <w:rPr>
            <w:rFonts w:ascii="Times New Roman" w:hAnsi="Times New Roman" w:cs="Times New Roman"/>
            <w:noProof/>
          </w:rPr>
          <w:delText xml:space="preserve">odel </w:delText>
        </w:r>
        <w:r>
          <w:rPr>
            <w:rFonts w:ascii="Times New Roman" w:hAnsi="Times New Roman" w:cs="Times New Roman"/>
            <w:noProof/>
          </w:rPr>
          <w:delText>t</w:delText>
        </w:r>
        <w:r w:rsidRPr="008115D5">
          <w:rPr>
            <w:rFonts w:ascii="Times New Roman" w:hAnsi="Times New Roman" w:cs="Times New Roman"/>
            <w:noProof/>
          </w:rPr>
          <w:delText xml:space="preserve">hat </w:delText>
        </w:r>
        <w:r>
          <w:rPr>
            <w:rFonts w:ascii="Times New Roman" w:hAnsi="Times New Roman" w:cs="Times New Roman"/>
            <w:noProof/>
          </w:rPr>
          <w:delText>i</w:delText>
        </w:r>
        <w:r w:rsidRPr="008115D5">
          <w:rPr>
            <w:rFonts w:ascii="Times New Roman" w:hAnsi="Times New Roman" w:cs="Times New Roman"/>
            <w:noProof/>
          </w:rPr>
          <w:delText xml:space="preserve">ncludes a </w:delText>
        </w:r>
        <w:r>
          <w:rPr>
            <w:rFonts w:ascii="Times New Roman" w:hAnsi="Times New Roman" w:cs="Times New Roman"/>
            <w:noProof/>
          </w:rPr>
          <w:delText>l</w:delText>
        </w:r>
        <w:r w:rsidRPr="008115D5">
          <w:rPr>
            <w:rFonts w:ascii="Times New Roman" w:hAnsi="Times New Roman" w:cs="Times New Roman"/>
            <w:noProof/>
          </w:rPr>
          <w:delText xml:space="preserve">aminar </w:delText>
        </w:r>
        <w:r>
          <w:rPr>
            <w:rFonts w:ascii="Times New Roman" w:hAnsi="Times New Roman" w:cs="Times New Roman"/>
            <w:noProof/>
          </w:rPr>
          <w:delText>b</w:delText>
        </w:r>
        <w:r w:rsidRPr="008115D5">
          <w:rPr>
            <w:rFonts w:ascii="Times New Roman" w:hAnsi="Times New Roman" w:cs="Times New Roman"/>
            <w:noProof/>
          </w:rPr>
          <w:delText>oundary-</w:delText>
        </w:r>
        <w:r>
          <w:rPr>
            <w:rFonts w:ascii="Times New Roman" w:hAnsi="Times New Roman" w:cs="Times New Roman"/>
            <w:noProof/>
          </w:rPr>
          <w:delText>l</w:delText>
        </w:r>
        <w:r w:rsidRPr="008115D5">
          <w:rPr>
            <w:rFonts w:ascii="Times New Roman" w:hAnsi="Times New Roman" w:cs="Times New Roman"/>
            <w:noProof/>
          </w:rPr>
          <w:delText xml:space="preserve">ayer, </w:delText>
        </w:r>
        <w:r w:rsidRPr="00F85E37">
          <w:rPr>
            <w:rFonts w:ascii="Times New Roman" w:hAnsi="Times New Roman" w:cs="Times New Roman"/>
            <w:noProof/>
          </w:rPr>
          <w:delText>Agr</w:delText>
        </w:r>
        <w:r>
          <w:rPr>
            <w:rFonts w:ascii="Times New Roman" w:hAnsi="Times New Roman" w:cs="Times New Roman"/>
            <w:noProof/>
          </w:rPr>
          <w:delText>.</w:delText>
        </w:r>
        <w:r w:rsidRPr="00F85E37">
          <w:rPr>
            <w:rFonts w:ascii="Times New Roman" w:hAnsi="Times New Roman" w:cs="Times New Roman"/>
            <w:noProof/>
          </w:rPr>
          <w:delText xml:space="preserve"> Forest Meteorol</w:delText>
        </w:r>
        <w:r>
          <w:rPr>
            <w:rFonts w:ascii="Times New Roman" w:hAnsi="Times New Roman" w:cs="Times New Roman"/>
            <w:noProof/>
          </w:rPr>
          <w:delText>.</w:delText>
        </w:r>
        <w:r w:rsidRPr="003D6698">
          <w:rPr>
            <w:rFonts w:ascii="Times New Roman" w:hAnsi="Times New Roman" w:cs="Times New Roman"/>
            <w:noProof/>
          </w:rPr>
          <w:delText xml:space="preserve">, </w:delText>
        </w:r>
        <w:r w:rsidRPr="00F85E37">
          <w:rPr>
            <w:rFonts w:ascii="Times New Roman" w:hAnsi="Times New Roman" w:cs="Times New Roman"/>
            <w:noProof/>
          </w:rPr>
          <w:delText>54</w:delText>
        </w:r>
        <w:r w:rsidRPr="003D6698">
          <w:rPr>
            <w:rFonts w:ascii="Times New Roman" w:hAnsi="Times New Roman" w:cs="Times New Roman"/>
            <w:noProof/>
          </w:rPr>
          <w:delText>,</w:delText>
        </w:r>
        <w:r w:rsidRPr="008115D5">
          <w:rPr>
            <w:rFonts w:ascii="Times New Roman" w:hAnsi="Times New Roman" w:cs="Times New Roman"/>
            <w:noProof/>
          </w:rPr>
          <w:delText xml:space="preserve"> 107-136</w:delText>
        </w:r>
        <w:r>
          <w:rPr>
            <w:rFonts w:ascii="Times New Roman" w:hAnsi="Times New Roman" w:cs="Times New Roman"/>
            <w:noProof/>
          </w:rPr>
          <w:delText xml:space="preserve">, </w:delText>
        </w:r>
        <w:r w:rsidRPr="008115D5">
          <w:rPr>
            <w:rFonts w:ascii="Times New Roman" w:hAnsi="Times New Roman" w:cs="Times New Roman"/>
            <w:noProof/>
          </w:rPr>
          <w:delText>1991.</w:delText>
        </w:r>
      </w:del>
    </w:p>
    <w:p w14:paraId="108B9454" w14:textId="0C5C90C6" w:rsidR="009546B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 xml:space="preserve">Dai, Y. J., </w:t>
      </w:r>
      <w:r>
        <w:rPr>
          <w:rFonts w:ascii="Times New Roman" w:hAnsi="Times New Roman" w:cs="Times New Roman"/>
          <w:noProof/>
        </w:rPr>
        <w:t>Zeng, X. B., Dickinson, R. E., Baker, I., Bonan, G. B., Bosilovich, M. G., Denning, A. S., Dimeyer, P. A., Houser, P. A., Niu, G. Y., Oleson, K. W., Scholosser, C. A., and Yang, Z., L.:</w:t>
      </w:r>
      <w:r w:rsidRPr="008115D5">
        <w:rPr>
          <w:rFonts w:ascii="Times New Roman" w:hAnsi="Times New Roman" w:cs="Times New Roman"/>
          <w:noProof/>
        </w:rPr>
        <w:t xml:space="preserve"> The </w:t>
      </w:r>
      <w:r>
        <w:rPr>
          <w:rFonts w:ascii="Times New Roman" w:hAnsi="Times New Roman" w:cs="Times New Roman"/>
          <w:noProof/>
        </w:rPr>
        <w:t>c</w:t>
      </w:r>
      <w:r w:rsidRPr="008115D5">
        <w:rPr>
          <w:rFonts w:ascii="Times New Roman" w:hAnsi="Times New Roman" w:cs="Times New Roman"/>
          <w:noProof/>
        </w:rPr>
        <w:t xml:space="preserve">ommon </w:t>
      </w:r>
      <w:r>
        <w:rPr>
          <w:rFonts w:ascii="Times New Roman" w:hAnsi="Times New Roman" w:cs="Times New Roman"/>
          <w:noProof/>
        </w:rPr>
        <w:t>l</w:t>
      </w:r>
      <w:r w:rsidRPr="008115D5">
        <w:rPr>
          <w:rFonts w:ascii="Times New Roman" w:hAnsi="Times New Roman" w:cs="Times New Roman"/>
          <w:noProof/>
        </w:rPr>
        <w:t xml:space="preserve">and </w:t>
      </w:r>
      <w:r>
        <w:rPr>
          <w:rFonts w:ascii="Times New Roman" w:hAnsi="Times New Roman" w:cs="Times New Roman"/>
          <w:noProof/>
        </w:rPr>
        <w:t>m</w:t>
      </w:r>
      <w:r w:rsidRPr="008115D5">
        <w:rPr>
          <w:rFonts w:ascii="Times New Roman" w:hAnsi="Times New Roman" w:cs="Times New Roman"/>
          <w:noProof/>
        </w:rPr>
        <w:t xml:space="preserve">odel, </w:t>
      </w:r>
      <w:r>
        <w:rPr>
          <w:rFonts w:ascii="Times New Roman" w:hAnsi="Times New Roman" w:cs="Times New Roman"/>
          <w:noProof/>
        </w:rPr>
        <w:t>B. Am. Meteorol. Soc.</w:t>
      </w:r>
      <w:r w:rsidRPr="003D6698">
        <w:rPr>
          <w:rFonts w:ascii="Times New Roman" w:hAnsi="Times New Roman" w:cs="Times New Roman"/>
          <w:noProof/>
        </w:rPr>
        <w:t xml:space="preserve">, </w:t>
      </w:r>
      <w:r w:rsidRPr="00F85E37">
        <w:rPr>
          <w:rFonts w:ascii="Times New Roman" w:hAnsi="Times New Roman" w:cs="Times New Roman"/>
          <w:noProof/>
        </w:rPr>
        <w:t>84</w:t>
      </w:r>
      <w:r w:rsidRPr="003D6698">
        <w:rPr>
          <w:rFonts w:ascii="Times New Roman" w:hAnsi="Times New Roman" w:cs="Times New Roman"/>
          <w:noProof/>
        </w:rPr>
        <w:t>,</w:t>
      </w:r>
      <w:r w:rsidRPr="008115D5">
        <w:rPr>
          <w:rFonts w:ascii="Times New Roman" w:hAnsi="Times New Roman" w:cs="Times New Roman"/>
          <w:noProof/>
        </w:rPr>
        <w:t xml:space="preserve"> 1013-+</w:t>
      </w:r>
      <w:r>
        <w:rPr>
          <w:rFonts w:ascii="Times New Roman" w:hAnsi="Times New Roman" w:cs="Times New Roman"/>
          <w:noProof/>
        </w:rPr>
        <w:t xml:space="preserve">, doi: </w:t>
      </w:r>
      <w:r w:rsidRPr="00F85E37">
        <w:rPr>
          <w:rFonts w:ascii="Times New Roman" w:hAnsi="Times New Roman" w:cs="Times New Roman"/>
          <w:noProof/>
        </w:rPr>
        <w:t>10.1175/BAMS-84-8-1013</w:t>
      </w:r>
      <w:r>
        <w:rPr>
          <w:rFonts w:ascii="Times New Roman" w:hAnsi="Times New Roman" w:cs="Times New Roman"/>
          <w:noProof/>
        </w:rPr>
        <w:t xml:space="preserve">, </w:t>
      </w:r>
      <w:r w:rsidRPr="008115D5">
        <w:rPr>
          <w:rFonts w:ascii="Times New Roman" w:hAnsi="Times New Roman" w:cs="Times New Roman"/>
          <w:noProof/>
        </w:rPr>
        <w:t>2003.</w:t>
      </w:r>
    </w:p>
    <w:p w14:paraId="55C60BE4" w14:textId="77777777" w:rsidR="009546B5" w:rsidRDefault="009546B5" w:rsidP="009546B5">
      <w:pPr>
        <w:widowControl w:val="0"/>
        <w:autoSpaceDE w:val="0"/>
        <w:autoSpaceDN w:val="0"/>
        <w:adjustRightInd w:val="0"/>
        <w:spacing w:line="480" w:lineRule="auto"/>
        <w:ind w:left="270" w:hanging="270"/>
        <w:jc w:val="both"/>
        <w:rPr>
          <w:rFonts w:ascii="Times New Roman" w:hAnsi="Times New Roman" w:cs="Times New Roman"/>
        </w:rPr>
      </w:pPr>
      <w:proofErr w:type="spellStart"/>
      <w:r w:rsidRPr="008F0482">
        <w:rPr>
          <w:rFonts w:ascii="Times New Roman" w:hAnsi="Times New Roman" w:cs="Times New Roman"/>
        </w:rPr>
        <w:t>Damour</w:t>
      </w:r>
      <w:proofErr w:type="spellEnd"/>
      <w:r w:rsidRPr="008F0482">
        <w:rPr>
          <w:rFonts w:ascii="Times New Roman" w:hAnsi="Times New Roman" w:cs="Times New Roman"/>
        </w:rPr>
        <w:t xml:space="preserve">, G., </w:t>
      </w:r>
      <w:proofErr w:type="spellStart"/>
      <w:r w:rsidRPr="008F0482">
        <w:rPr>
          <w:rFonts w:ascii="Times New Roman" w:hAnsi="Times New Roman" w:cs="Times New Roman"/>
        </w:rPr>
        <w:t>Simonneau</w:t>
      </w:r>
      <w:proofErr w:type="spellEnd"/>
      <w:r>
        <w:rPr>
          <w:rFonts w:ascii="Times New Roman" w:hAnsi="Times New Roman" w:cs="Times New Roman"/>
        </w:rPr>
        <w:t>,</w:t>
      </w:r>
      <w:r w:rsidRPr="003D6698">
        <w:rPr>
          <w:rFonts w:ascii="Times New Roman" w:hAnsi="Times New Roman" w:cs="Times New Roman"/>
        </w:rPr>
        <w:t xml:space="preserve"> </w:t>
      </w:r>
      <w:r w:rsidRPr="008F0482">
        <w:rPr>
          <w:rFonts w:ascii="Times New Roman" w:hAnsi="Times New Roman" w:cs="Times New Roman"/>
        </w:rPr>
        <w:t xml:space="preserve">T., </w:t>
      </w:r>
      <w:proofErr w:type="spellStart"/>
      <w:r w:rsidRPr="008F0482">
        <w:rPr>
          <w:rFonts w:ascii="Times New Roman" w:hAnsi="Times New Roman" w:cs="Times New Roman"/>
        </w:rPr>
        <w:t>Cochard</w:t>
      </w:r>
      <w:proofErr w:type="spellEnd"/>
      <w:r w:rsidRPr="008F0482">
        <w:rPr>
          <w:rFonts w:ascii="Times New Roman" w:hAnsi="Times New Roman" w:cs="Times New Roman"/>
        </w:rPr>
        <w:t>, H.</w:t>
      </w:r>
      <w:r>
        <w:rPr>
          <w:rFonts w:ascii="Times New Roman" w:hAnsi="Times New Roman" w:cs="Times New Roman"/>
        </w:rPr>
        <w:t>,</w:t>
      </w:r>
      <w:r w:rsidRPr="008F0482">
        <w:rPr>
          <w:rFonts w:ascii="Times New Roman" w:hAnsi="Times New Roman" w:cs="Times New Roman"/>
        </w:rPr>
        <w:t xml:space="preserve"> and Urban</w:t>
      </w:r>
      <w:r>
        <w:rPr>
          <w:rFonts w:ascii="Times New Roman" w:hAnsi="Times New Roman" w:cs="Times New Roman"/>
        </w:rPr>
        <w:t>,</w:t>
      </w:r>
      <w:r w:rsidRPr="008F0482">
        <w:rPr>
          <w:rFonts w:ascii="Times New Roman" w:hAnsi="Times New Roman" w:cs="Times New Roman"/>
        </w:rPr>
        <w:t xml:space="preserve"> L.</w:t>
      </w:r>
      <w:r>
        <w:rPr>
          <w:rFonts w:ascii="Times New Roman" w:hAnsi="Times New Roman" w:cs="Times New Roman"/>
        </w:rPr>
        <w:t>:</w:t>
      </w:r>
      <w:r w:rsidRPr="008F0482">
        <w:rPr>
          <w:rFonts w:ascii="Times New Roman" w:hAnsi="Times New Roman" w:cs="Times New Roman"/>
        </w:rPr>
        <w:t xml:space="preserve"> An overview of models of </w:t>
      </w:r>
      <w:proofErr w:type="spellStart"/>
      <w:r w:rsidRPr="008F0482">
        <w:rPr>
          <w:rFonts w:ascii="Times New Roman" w:hAnsi="Times New Roman" w:cs="Times New Roman"/>
        </w:rPr>
        <w:t>stomatal</w:t>
      </w:r>
      <w:proofErr w:type="spellEnd"/>
      <w:r w:rsidRPr="008F0482">
        <w:rPr>
          <w:rFonts w:ascii="Times New Roman" w:hAnsi="Times New Roman" w:cs="Times New Roman"/>
        </w:rPr>
        <w:t xml:space="preserve"> conductance at the leaf level, </w:t>
      </w:r>
      <w:r w:rsidRPr="00F85E37">
        <w:rPr>
          <w:rFonts w:ascii="Times New Roman" w:hAnsi="Times New Roman" w:cs="Times New Roman"/>
          <w:iCs/>
        </w:rPr>
        <w:t>Plant Cell Environ</w:t>
      </w:r>
      <w:proofErr w:type="gramStart"/>
      <w:r>
        <w:rPr>
          <w:rFonts w:ascii="Times New Roman" w:hAnsi="Times New Roman" w:cs="Times New Roman"/>
          <w:iCs/>
        </w:rPr>
        <w:t>.</w:t>
      </w:r>
      <w:r w:rsidRPr="003D6698">
        <w:rPr>
          <w:rFonts w:ascii="Times New Roman" w:hAnsi="Times New Roman" w:cs="Times New Roman"/>
        </w:rPr>
        <w:t>,</w:t>
      </w:r>
      <w:proofErr w:type="gramEnd"/>
      <w:r w:rsidRPr="003D6698">
        <w:rPr>
          <w:rFonts w:ascii="Times New Roman" w:hAnsi="Times New Roman" w:cs="Times New Roman"/>
        </w:rPr>
        <w:t xml:space="preserve"> </w:t>
      </w:r>
      <w:r w:rsidRPr="00F85E37">
        <w:rPr>
          <w:rFonts w:ascii="Times New Roman" w:hAnsi="Times New Roman" w:cs="Times New Roman"/>
          <w:iCs/>
        </w:rPr>
        <w:t>33</w:t>
      </w:r>
      <w:r w:rsidRPr="003D6698">
        <w:rPr>
          <w:rFonts w:ascii="Times New Roman" w:hAnsi="Times New Roman" w:cs="Times New Roman"/>
        </w:rPr>
        <w:t>,</w:t>
      </w:r>
      <w:r w:rsidRPr="008F0482">
        <w:rPr>
          <w:rFonts w:ascii="Times New Roman" w:hAnsi="Times New Roman" w:cs="Times New Roman"/>
        </w:rPr>
        <w:t xml:space="preserve"> 1419-1438</w:t>
      </w:r>
      <w:r>
        <w:rPr>
          <w:rFonts w:ascii="Times New Roman" w:hAnsi="Times New Roman" w:cs="Times New Roman"/>
        </w:rPr>
        <w:t xml:space="preserve">, </w:t>
      </w:r>
      <w:r w:rsidRPr="008F0482">
        <w:rPr>
          <w:rFonts w:ascii="Times New Roman" w:hAnsi="Times New Roman" w:cs="Times New Roman"/>
        </w:rPr>
        <w:t>2010.</w:t>
      </w:r>
    </w:p>
    <w:p w14:paraId="29C31E91"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Pr>
          <w:rFonts w:ascii="Times New Roman" w:hAnsi="Times New Roman" w:cs="Times New Roman"/>
          <w:noProof/>
        </w:rPr>
        <w:t>De Kauwe</w:t>
      </w:r>
      <w:r w:rsidRPr="008115D5">
        <w:rPr>
          <w:rFonts w:ascii="Times New Roman" w:hAnsi="Times New Roman" w:cs="Times New Roman"/>
          <w:noProof/>
        </w:rPr>
        <w:t xml:space="preserve">, M. G., </w:t>
      </w:r>
      <w:r>
        <w:rPr>
          <w:rFonts w:ascii="Times New Roman" w:hAnsi="Times New Roman" w:cs="Times New Roman"/>
          <w:noProof/>
        </w:rPr>
        <w:t>Medlyn, B. E., Zaehle, S., Walker, A. P., Dietze, M. C., Hickler, T., Jain, A. K., Luo, Y. Q., Parton, W. J., Prentice, I. C., Smith, B., Thornton, P. E., Wang, S. S., Wang, Y. P., Warlind, D., Weng, E. S., Crous, K. Y., Ellsworth, D. S., Hanson, P. J., Seok Kim, H., Warren, J. M., Oren, R., and Norby R. J.,:</w:t>
      </w:r>
      <w:r w:rsidRPr="008115D5">
        <w:rPr>
          <w:rFonts w:ascii="Times New Roman" w:hAnsi="Times New Roman" w:cs="Times New Roman"/>
          <w:noProof/>
        </w:rPr>
        <w:t xml:space="preserve"> Forest water use and water use efficiency at elevated CO</w:t>
      </w:r>
      <w:r>
        <w:rPr>
          <w:rFonts w:ascii="Times New Roman" w:hAnsi="Times New Roman" w:cs="Times New Roman"/>
          <w:noProof/>
          <w:vertAlign w:val="subscript"/>
        </w:rPr>
        <w:t>2</w:t>
      </w:r>
      <w:r w:rsidRPr="008115D5">
        <w:rPr>
          <w:rFonts w:ascii="Times New Roman" w:hAnsi="Times New Roman" w:cs="Times New Roman"/>
          <w:noProof/>
        </w:rPr>
        <w:t xml:space="preserve">: a model-data intercomparison at two contrasting temperate forest FACE sites, </w:t>
      </w:r>
      <w:r w:rsidRPr="008D763C">
        <w:rPr>
          <w:rFonts w:ascii="Times New Roman" w:hAnsi="Times New Roman" w:cs="Times New Roman"/>
          <w:noProof/>
        </w:rPr>
        <w:t>Glob</w:t>
      </w:r>
      <w:r>
        <w:rPr>
          <w:rFonts w:ascii="Times New Roman" w:hAnsi="Times New Roman" w:cs="Times New Roman"/>
          <w:noProof/>
        </w:rPr>
        <w:t>.</w:t>
      </w:r>
      <w:r w:rsidRPr="008D763C">
        <w:rPr>
          <w:rFonts w:ascii="Times New Roman" w:hAnsi="Times New Roman" w:cs="Times New Roman"/>
          <w:noProof/>
        </w:rPr>
        <w:t xml:space="preserve"> Change Biol</w:t>
      </w:r>
      <w:r>
        <w:rPr>
          <w:rFonts w:ascii="Times New Roman" w:hAnsi="Times New Roman" w:cs="Times New Roman"/>
          <w:noProof/>
        </w:rPr>
        <w:t>.</w:t>
      </w:r>
      <w:r w:rsidRPr="0002625A">
        <w:rPr>
          <w:rFonts w:ascii="Times New Roman" w:hAnsi="Times New Roman" w:cs="Times New Roman"/>
          <w:noProof/>
        </w:rPr>
        <w:t xml:space="preserve">, </w:t>
      </w:r>
      <w:r w:rsidRPr="008D763C">
        <w:rPr>
          <w:rFonts w:ascii="Times New Roman" w:hAnsi="Times New Roman" w:cs="Times New Roman"/>
          <w:noProof/>
        </w:rPr>
        <w:t>19</w:t>
      </w:r>
      <w:r w:rsidRPr="0002625A">
        <w:rPr>
          <w:rFonts w:ascii="Times New Roman" w:hAnsi="Times New Roman" w:cs="Times New Roman"/>
          <w:noProof/>
        </w:rPr>
        <w:t>,</w:t>
      </w:r>
      <w:r w:rsidRPr="008115D5">
        <w:rPr>
          <w:rFonts w:ascii="Times New Roman" w:hAnsi="Times New Roman" w:cs="Times New Roman"/>
          <w:noProof/>
        </w:rPr>
        <w:t xml:space="preserve"> 1759-1779</w:t>
      </w:r>
      <w:r>
        <w:rPr>
          <w:rFonts w:ascii="Times New Roman" w:hAnsi="Times New Roman" w:cs="Times New Roman"/>
          <w:noProof/>
        </w:rPr>
        <w:t xml:space="preserve">, </w:t>
      </w:r>
      <w:r w:rsidRPr="008115D5">
        <w:rPr>
          <w:rFonts w:ascii="Times New Roman" w:hAnsi="Times New Roman" w:cs="Times New Roman"/>
          <w:noProof/>
        </w:rPr>
        <w:t>2013.</w:t>
      </w:r>
    </w:p>
    <w:p w14:paraId="3D787A5E" w14:textId="77777777" w:rsidR="009546B5" w:rsidRDefault="009546B5" w:rsidP="00C526C2">
      <w:pPr>
        <w:pStyle w:val="EndNoteBibliography"/>
        <w:spacing w:line="480" w:lineRule="auto"/>
        <w:ind w:left="274" w:hanging="274"/>
        <w:rPr>
          <w:rFonts w:ascii="Times New Roman" w:hAnsi="Times New Roman" w:cs="Times New Roman"/>
          <w:noProof/>
        </w:rPr>
        <w:pPrChange w:id="246" w:author="Jiafu Mao" w:date="2015-09-10T21:30:00Z">
          <w:pPr>
            <w:pStyle w:val="EndNoteBibliography"/>
            <w:spacing w:line="480" w:lineRule="auto"/>
            <w:ind w:left="270" w:hanging="270"/>
          </w:pPr>
        </w:pPrChange>
      </w:pPr>
      <w:r>
        <w:rPr>
          <w:rFonts w:ascii="Times New Roman" w:hAnsi="Times New Roman" w:cs="Times New Roman"/>
          <w:noProof/>
        </w:rPr>
        <w:t>De Kauwe</w:t>
      </w:r>
      <w:r w:rsidRPr="008115D5">
        <w:rPr>
          <w:rFonts w:ascii="Times New Roman" w:hAnsi="Times New Roman" w:cs="Times New Roman"/>
          <w:noProof/>
        </w:rPr>
        <w:t>, M. G., Medlyn</w:t>
      </w:r>
      <w:r>
        <w:rPr>
          <w:rFonts w:ascii="Times New Roman" w:hAnsi="Times New Roman" w:cs="Times New Roman"/>
          <w:noProof/>
        </w:rPr>
        <w:t>,</w:t>
      </w:r>
      <w:r w:rsidRPr="003D6698">
        <w:rPr>
          <w:rFonts w:ascii="Times New Roman" w:hAnsi="Times New Roman" w:cs="Times New Roman"/>
          <w:noProof/>
        </w:rPr>
        <w:t xml:space="preserve"> </w:t>
      </w:r>
      <w:r w:rsidRPr="008115D5">
        <w:rPr>
          <w:rFonts w:ascii="Times New Roman" w:hAnsi="Times New Roman" w:cs="Times New Roman"/>
          <w:noProof/>
        </w:rPr>
        <w:t>B. E., Zaehle</w:t>
      </w:r>
      <w:r>
        <w:rPr>
          <w:rFonts w:ascii="Times New Roman" w:hAnsi="Times New Roman" w:cs="Times New Roman"/>
          <w:noProof/>
        </w:rPr>
        <w:t>,</w:t>
      </w:r>
      <w:r w:rsidRPr="003D6698">
        <w:rPr>
          <w:rFonts w:ascii="Times New Roman" w:hAnsi="Times New Roman" w:cs="Times New Roman"/>
          <w:noProof/>
        </w:rPr>
        <w:t xml:space="preserve"> </w:t>
      </w:r>
      <w:r w:rsidRPr="008115D5">
        <w:rPr>
          <w:rFonts w:ascii="Times New Roman" w:hAnsi="Times New Roman" w:cs="Times New Roman"/>
          <w:noProof/>
        </w:rPr>
        <w:t xml:space="preserve">S., </w:t>
      </w:r>
      <w:r>
        <w:rPr>
          <w:rFonts w:ascii="Times New Roman" w:hAnsi="Times New Roman" w:cs="Times New Roman"/>
          <w:noProof/>
        </w:rPr>
        <w:t xml:space="preserve">Walker, A. P., Dietze, M. C., Wang, Y. P., Luo, Y. Q., Jain, A. K., El-Masri, B., Hickler, T., Warlind, D., Weng, E. S., Parton, W. J., Thornton, P. E., Wang, S. S., Prentice, I. C., Asao, S., Smith, B., McCarthy, H. R., Iversen, C. M., Hanson, P. J., Warren, J. M., Oren, R., and Norby, R. J.: </w:t>
      </w:r>
      <w:r w:rsidRPr="008115D5">
        <w:rPr>
          <w:rFonts w:ascii="Times New Roman" w:hAnsi="Times New Roman" w:cs="Times New Roman"/>
          <w:noProof/>
        </w:rPr>
        <w:t>Where does the carbon go? A model–data intercomparison of vegetation carbon allocation and turnover processes at two temperate forest free</w:t>
      </w:r>
      <w:r w:rsidRPr="008115D5">
        <w:rPr>
          <w:rFonts w:ascii="Palatino Linotype" w:hAnsi="Palatino Linotype" w:cs="Palatino Linotype"/>
          <w:noProof/>
        </w:rPr>
        <w:t>‐</w:t>
      </w:r>
      <w:r w:rsidRPr="008115D5">
        <w:rPr>
          <w:rFonts w:ascii="Times New Roman" w:hAnsi="Times New Roman" w:cs="Times New Roman"/>
          <w:noProof/>
        </w:rPr>
        <w:t>air CO</w:t>
      </w:r>
      <w:r>
        <w:rPr>
          <w:rFonts w:ascii="Times New Roman" w:hAnsi="Times New Roman" w:cs="Times New Roman"/>
          <w:noProof/>
          <w:vertAlign w:val="subscript"/>
        </w:rPr>
        <w:t>2</w:t>
      </w:r>
      <w:r w:rsidRPr="008115D5">
        <w:rPr>
          <w:rFonts w:ascii="Times New Roman" w:hAnsi="Times New Roman" w:cs="Times New Roman"/>
          <w:noProof/>
        </w:rPr>
        <w:t xml:space="preserve"> enrichment sites, </w:t>
      </w:r>
      <w:r w:rsidRPr="00F85E37">
        <w:rPr>
          <w:rFonts w:ascii="Times New Roman" w:hAnsi="Times New Roman" w:cs="Times New Roman"/>
          <w:noProof/>
        </w:rPr>
        <w:t>New Phytol</w:t>
      </w:r>
      <w:r>
        <w:rPr>
          <w:rFonts w:ascii="Times New Roman" w:hAnsi="Times New Roman" w:cs="Times New Roman"/>
          <w:noProof/>
        </w:rPr>
        <w:t>., 203, 883-899,</w:t>
      </w:r>
      <w:r w:rsidRPr="00F85E37">
        <w:rPr>
          <w:rFonts w:ascii="Times New Roman" w:hAnsi="Times New Roman" w:cs="Times New Roman"/>
          <w:noProof/>
        </w:rPr>
        <w:t xml:space="preserve"> </w:t>
      </w:r>
      <w:r w:rsidRPr="008115D5">
        <w:rPr>
          <w:rFonts w:ascii="Times New Roman" w:hAnsi="Times New Roman" w:cs="Times New Roman"/>
          <w:noProof/>
        </w:rPr>
        <w:t>2014.</w:t>
      </w:r>
    </w:p>
    <w:p w14:paraId="24D76C48" w14:textId="0B0E736F" w:rsidR="00C526C2" w:rsidRPr="008115D5" w:rsidRDefault="00C526C2" w:rsidP="00C526C2">
      <w:pPr>
        <w:spacing w:line="480" w:lineRule="auto"/>
        <w:ind w:left="274" w:hanging="274"/>
        <w:jc w:val="both"/>
        <w:rPr>
          <w:ins w:id="247" w:author="Jiafu Mao" w:date="2015-09-10T21:30:00Z"/>
          <w:rFonts w:ascii="Times New Roman" w:hAnsi="Times New Roman" w:cs="Times New Roman"/>
          <w:noProof/>
        </w:rPr>
      </w:pPr>
      <w:ins w:id="248" w:author="Jiafu Mao" w:date="2015-09-10T21:30:00Z">
        <w:r w:rsidRPr="00C526C2">
          <w:rPr>
            <w:rFonts w:ascii="Times New Roman" w:hAnsi="Times New Roman" w:cs="Times New Roman"/>
            <w:noProof/>
          </w:rPr>
          <w:t xml:space="preserve">Ehleringer, J. R., Buchmann, N., and Flanagan, L. B.: </w:t>
        </w:r>
        <w:r>
          <w:rPr>
            <w:rFonts w:ascii="Times New Roman" w:hAnsi="Times New Roman" w:cs="Times New Roman"/>
            <w:noProof/>
          </w:rPr>
          <w:t>Carbon isotope ratios in belowground carbon cycle processes</w:t>
        </w:r>
        <w:r w:rsidRPr="00C526C2">
          <w:rPr>
            <w:rFonts w:ascii="Times New Roman" w:hAnsi="Times New Roman" w:cs="Times New Roman"/>
            <w:noProof/>
          </w:rPr>
          <w:t>, Ecological Applications, 10, 412-422, 2000.</w:t>
        </w:r>
      </w:ins>
    </w:p>
    <w:p w14:paraId="14DD756B" w14:textId="77777777" w:rsidR="00AB05F4" w:rsidRDefault="009546B5" w:rsidP="00AB05F4">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lastRenderedPageBreak/>
        <w:t xml:space="preserve">Epron, D., </w:t>
      </w:r>
      <w:r>
        <w:rPr>
          <w:rFonts w:ascii="Times New Roman" w:hAnsi="Times New Roman" w:cs="Times New Roman"/>
          <w:noProof/>
        </w:rPr>
        <w:t>Bahn, M., Derrien, D., Lattanzi, F. A., Pumpanen, J., Gessler, A., Hogberg, P., Maillard, P., Dannoura, M., Gerant, D., and Buchmann, N.:</w:t>
      </w:r>
      <w:r w:rsidRPr="008115D5">
        <w:rPr>
          <w:rFonts w:ascii="Times New Roman" w:hAnsi="Times New Roman" w:cs="Times New Roman"/>
          <w:noProof/>
        </w:rPr>
        <w:t xml:space="preserve"> Pulse-labelling trees to study carbon allocation dynamics: a review of methods, current knowledge and future prospects, </w:t>
      </w:r>
      <w:r w:rsidRPr="00F85E37">
        <w:rPr>
          <w:rFonts w:ascii="Times New Roman" w:hAnsi="Times New Roman" w:cs="Times New Roman"/>
          <w:noProof/>
        </w:rPr>
        <w:t>Tree Physiol.</w:t>
      </w:r>
      <w:r w:rsidRPr="0002625A">
        <w:rPr>
          <w:rFonts w:ascii="Times New Roman" w:hAnsi="Times New Roman" w:cs="Times New Roman"/>
          <w:noProof/>
        </w:rPr>
        <w:t xml:space="preserve">, </w:t>
      </w:r>
      <w:r w:rsidRPr="00F85E37">
        <w:rPr>
          <w:rFonts w:ascii="Times New Roman" w:hAnsi="Times New Roman" w:cs="Times New Roman"/>
          <w:noProof/>
        </w:rPr>
        <w:t>32</w:t>
      </w:r>
      <w:r w:rsidRPr="0002625A">
        <w:rPr>
          <w:rFonts w:ascii="Times New Roman" w:hAnsi="Times New Roman" w:cs="Times New Roman"/>
          <w:noProof/>
        </w:rPr>
        <w:t xml:space="preserve">, </w:t>
      </w:r>
      <w:r w:rsidRPr="008115D5">
        <w:rPr>
          <w:rFonts w:ascii="Times New Roman" w:hAnsi="Times New Roman" w:cs="Times New Roman"/>
          <w:noProof/>
        </w:rPr>
        <w:t>776-798</w:t>
      </w:r>
      <w:r>
        <w:rPr>
          <w:rFonts w:ascii="Times New Roman" w:hAnsi="Times New Roman" w:cs="Times New Roman"/>
          <w:noProof/>
        </w:rPr>
        <w:t xml:space="preserve">, </w:t>
      </w:r>
      <w:r w:rsidRPr="008115D5">
        <w:rPr>
          <w:rFonts w:ascii="Times New Roman" w:hAnsi="Times New Roman" w:cs="Times New Roman"/>
          <w:noProof/>
        </w:rPr>
        <w:t>2012.</w:t>
      </w:r>
    </w:p>
    <w:p w14:paraId="5B24ABB5" w14:textId="333A290D" w:rsidR="00AB05F4" w:rsidRDefault="00AB05F4" w:rsidP="004A6F33">
      <w:pPr>
        <w:pStyle w:val="EndNoteBibliography"/>
        <w:spacing w:line="480" w:lineRule="auto"/>
        <w:ind w:left="270" w:hanging="270"/>
        <w:rPr>
          <w:ins w:id="249" w:author="Jiafu Mao" w:date="2015-09-10T21:30:00Z"/>
          <w:rFonts w:ascii="Times New Roman" w:hAnsi="Times New Roman" w:cs="Times New Roman"/>
          <w:noProof/>
        </w:rPr>
      </w:pPr>
      <w:ins w:id="250" w:author="Jiafu Mao" w:date="2015-09-10T21:30:00Z">
        <w:r w:rsidRPr="004A6F33">
          <w:rPr>
            <w:rFonts w:ascii="Times New Roman" w:hAnsi="Times New Roman" w:cs="Times New Roman"/>
            <w:noProof/>
          </w:rPr>
          <w:t>Farquhar, G. D.,</w:t>
        </w:r>
      </w:ins>
      <w:moveToRangeStart w:id="251" w:author="Jiafu Mao" w:date="2015-09-10T21:30:00Z" w:name="move303539965"/>
      <w:moveTo w:id="252" w:author="Jiafu Mao" w:date="2015-09-10T21:30:00Z">
        <w:r w:rsidRPr="004A6F33">
          <w:rPr>
            <w:rFonts w:ascii="Times New Roman" w:hAnsi="Times New Roman" w:cs="Times New Roman"/>
            <w:noProof/>
          </w:rPr>
          <w:t xml:space="preserve"> J. </w:t>
        </w:r>
      </w:moveTo>
      <w:moveToRangeEnd w:id="251"/>
      <w:ins w:id="253" w:author="Jiafu Mao" w:date="2015-09-10T21:30:00Z">
        <w:r w:rsidRPr="004A6F33">
          <w:rPr>
            <w:rFonts w:ascii="Times New Roman" w:hAnsi="Times New Roman" w:cs="Times New Roman"/>
            <w:noProof/>
          </w:rPr>
          <w:t>R. Ehl</w:t>
        </w:r>
        <w:r w:rsidR="004A6F33">
          <w:rPr>
            <w:rFonts w:ascii="Times New Roman" w:hAnsi="Times New Roman" w:cs="Times New Roman"/>
            <w:noProof/>
          </w:rPr>
          <w:t>eringer, and K. T. Hubick:</w:t>
        </w:r>
        <w:r w:rsidRPr="004A6F33">
          <w:rPr>
            <w:rFonts w:ascii="Times New Roman" w:hAnsi="Times New Roman" w:cs="Times New Roman"/>
            <w:noProof/>
          </w:rPr>
          <w:t xml:space="preserve"> Carbon Isotope Discrimination and Photosynthesis, Annu Rev Plant Phys, 40, 503-537</w:t>
        </w:r>
        <w:r w:rsidR="004A6F33">
          <w:rPr>
            <w:rFonts w:ascii="Times New Roman" w:hAnsi="Times New Roman" w:cs="Times New Roman"/>
            <w:noProof/>
          </w:rPr>
          <w:t>, 1989</w:t>
        </w:r>
        <w:r w:rsidRPr="004A6F33">
          <w:rPr>
            <w:rFonts w:ascii="Times New Roman" w:hAnsi="Times New Roman" w:cs="Times New Roman"/>
            <w:noProof/>
          </w:rPr>
          <w:t>.</w:t>
        </w:r>
      </w:ins>
    </w:p>
    <w:p w14:paraId="2BCF5EBC"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 xml:space="preserve">Fox, A., </w:t>
      </w:r>
      <w:r>
        <w:rPr>
          <w:rFonts w:ascii="Times New Roman" w:hAnsi="Times New Roman" w:cs="Times New Roman"/>
          <w:noProof/>
        </w:rPr>
        <w:t xml:space="preserve">Williams, M., Richardson, A. D., Cameron, D., Gove, J. H., Quaife, T., Ricciuto, D., Reichstein, M., Tomelleri, E., Trudinger, C. M., and Van Wijk, M. T.: </w:t>
      </w:r>
      <w:r w:rsidRPr="008115D5">
        <w:rPr>
          <w:rFonts w:ascii="Times New Roman" w:hAnsi="Times New Roman" w:cs="Times New Roman"/>
          <w:noProof/>
        </w:rPr>
        <w:t xml:space="preserve">The REFLEX project: Comparing different algorithms and implementations for the inversion of a terrestrial ecosystem model against eddy covariance data, </w:t>
      </w:r>
      <w:r w:rsidRPr="00F85E37">
        <w:rPr>
          <w:rFonts w:ascii="Times New Roman" w:hAnsi="Times New Roman" w:cs="Times New Roman"/>
          <w:noProof/>
        </w:rPr>
        <w:t>Agr</w:t>
      </w:r>
      <w:r>
        <w:rPr>
          <w:rFonts w:ascii="Times New Roman" w:hAnsi="Times New Roman" w:cs="Times New Roman"/>
          <w:noProof/>
        </w:rPr>
        <w:t>.</w:t>
      </w:r>
      <w:r w:rsidRPr="00F85E37">
        <w:rPr>
          <w:rFonts w:ascii="Times New Roman" w:hAnsi="Times New Roman" w:cs="Times New Roman"/>
          <w:noProof/>
        </w:rPr>
        <w:t xml:space="preserve"> Forest Meteorol</w:t>
      </w:r>
      <w:r>
        <w:rPr>
          <w:rFonts w:ascii="Times New Roman" w:hAnsi="Times New Roman" w:cs="Times New Roman"/>
          <w:noProof/>
        </w:rPr>
        <w:t>.</w:t>
      </w:r>
      <w:r w:rsidRPr="0002625A">
        <w:rPr>
          <w:rFonts w:ascii="Times New Roman" w:hAnsi="Times New Roman" w:cs="Times New Roman"/>
          <w:noProof/>
        </w:rPr>
        <w:t xml:space="preserve">, </w:t>
      </w:r>
      <w:r w:rsidRPr="00F85E37">
        <w:rPr>
          <w:rFonts w:ascii="Times New Roman" w:hAnsi="Times New Roman" w:cs="Times New Roman"/>
          <w:noProof/>
        </w:rPr>
        <w:t>149</w:t>
      </w:r>
      <w:r w:rsidRPr="0002625A">
        <w:rPr>
          <w:rFonts w:ascii="Times New Roman" w:hAnsi="Times New Roman" w:cs="Times New Roman"/>
          <w:noProof/>
        </w:rPr>
        <w:t>, 1597-1615</w:t>
      </w:r>
      <w:r>
        <w:rPr>
          <w:rFonts w:ascii="Times New Roman" w:hAnsi="Times New Roman" w:cs="Times New Roman"/>
          <w:noProof/>
        </w:rPr>
        <w:t xml:space="preserve">, </w:t>
      </w:r>
      <w:r w:rsidRPr="0002625A">
        <w:rPr>
          <w:rFonts w:ascii="Times New Roman" w:hAnsi="Times New Roman" w:cs="Times New Roman"/>
          <w:noProof/>
        </w:rPr>
        <w:t>2009.</w:t>
      </w:r>
    </w:p>
    <w:p w14:paraId="4D721FC6"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 xml:space="preserve">Friedlingstein, P., </w:t>
      </w:r>
      <w:r>
        <w:rPr>
          <w:rFonts w:ascii="Times New Roman" w:hAnsi="Times New Roman" w:cs="Times New Roman"/>
          <w:noProof/>
        </w:rPr>
        <w:t xml:space="preserve">Cox, P., Betts, R., Bopp, L., Von Bloh, W., Brovkin, V., Cadule, P., Doney, S., Eby, M., Fung, I., Bala, G., John, J., Jones, C., Joos, F., Kato, T., Kawamiya, M., Knorr, W., Lindsay, K., Matthews, H. D., Raddatz, T., Rayner, P., Reick, C., Roeckner, E., Schnitzler, K. G., Schnur, R., Strassmann, K., Weaver, A. J., Yoshikawa, C., and Zeng, N.: </w:t>
      </w:r>
      <w:r w:rsidRPr="008115D5">
        <w:rPr>
          <w:rFonts w:ascii="Times New Roman" w:hAnsi="Times New Roman" w:cs="Times New Roman"/>
          <w:noProof/>
        </w:rPr>
        <w:t xml:space="preserve">Climate-carbon cycle feedback analysis: Results from the (CMIP)-M-4 model intercomparison, </w:t>
      </w:r>
      <w:r w:rsidRPr="00F85E37">
        <w:rPr>
          <w:rFonts w:ascii="Times New Roman" w:hAnsi="Times New Roman" w:cs="Times New Roman"/>
          <w:noProof/>
        </w:rPr>
        <w:t>J</w:t>
      </w:r>
      <w:r>
        <w:rPr>
          <w:rFonts w:ascii="Times New Roman" w:hAnsi="Times New Roman" w:cs="Times New Roman"/>
          <w:noProof/>
        </w:rPr>
        <w:t xml:space="preserve">. </w:t>
      </w:r>
      <w:r w:rsidRPr="00F85E37">
        <w:rPr>
          <w:rFonts w:ascii="Times New Roman" w:hAnsi="Times New Roman" w:cs="Times New Roman"/>
          <w:noProof/>
        </w:rPr>
        <w:t>Climate</w:t>
      </w:r>
      <w:r w:rsidRPr="0002625A">
        <w:rPr>
          <w:rFonts w:ascii="Times New Roman" w:hAnsi="Times New Roman" w:cs="Times New Roman"/>
          <w:noProof/>
        </w:rPr>
        <w:t xml:space="preserve">, </w:t>
      </w:r>
      <w:r w:rsidRPr="00F85E37">
        <w:rPr>
          <w:rFonts w:ascii="Times New Roman" w:hAnsi="Times New Roman" w:cs="Times New Roman"/>
          <w:noProof/>
        </w:rPr>
        <w:t>19</w:t>
      </w:r>
      <w:r w:rsidRPr="0002625A">
        <w:rPr>
          <w:rFonts w:ascii="Times New Roman" w:hAnsi="Times New Roman" w:cs="Times New Roman"/>
          <w:noProof/>
        </w:rPr>
        <w:t>,</w:t>
      </w:r>
      <w:r w:rsidRPr="008115D5">
        <w:rPr>
          <w:rFonts w:ascii="Times New Roman" w:hAnsi="Times New Roman" w:cs="Times New Roman"/>
          <w:noProof/>
        </w:rPr>
        <w:t xml:space="preserve"> 3337-3353</w:t>
      </w:r>
      <w:r>
        <w:rPr>
          <w:rFonts w:ascii="Times New Roman" w:hAnsi="Times New Roman" w:cs="Times New Roman"/>
          <w:noProof/>
        </w:rPr>
        <w:t xml:space="preserve">, </w:t>
      </w:r>
      <w:r w:rsidRPr="008115D5">
        <w:rPr>
          <w:rFonts w:ascii="Times New Roman" w:hAnsi="Times New Roman" w:cs="Times New Roman"/>
          <w:noProof/>
        </w:rPr>
        <w:t>2006.</w:t>
      </w:r>
    </w:p>
    <w:p w14:paraId="2E39C1BA" w14:textId="77777777" w:rsidR="009546B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 xml:space="preserve">Gent, P. R., </w:t>
      </w:r>
      <w:r>
        <w:rPr>
          <w:rFonts w:ascii="Times New Roman" w:hAnsi="Times New Roman" w:cs="Times New Roman"/>
          <w:noProof/>
        </w:rPr>
        <w:t xml:space="preserve">Danabasoglu, G., Donner L. J., Holland, M. M., Hunke, E. C., Jayne, S. R., Lawrence, K. M., Neale, R. B., Rasch, P. J., Vertenstein, M., Worley P. H., Yang Z. L, and Zhang, M. H.: </w:t>
      </w:r>
      <w:r w:rsidRPr="008115D5">
        <w:rPr>
          <w:rFonts w:ascii="Times New Roman" w:hAnsi="Times New Roman" w:cs="Times New Roman"/>
          <w:noProof/>
        </w:rPr>
        <w:t xml:space="preserve">The Community Climate System Model Version 4, </w:t>
      </w:r>
      <w:r w:rsidRPr="007B251C">
        <w:rPr>
          <w:rFonts w:ascii="Times New Roman" w:hAnsi="Times New Roman" w:cs="Times New Roman"/>
          <w:noProof/>
        </w:rPr>
        <w:t>J</w:t>
      </w:r>
      <w:r>
        <w:rPr>
          <w:rFonts w:ascii="Times New Roman" w:hAnsi="Times New Roman" w:cs="Times New Roman"/>
          <w:noProof/>
        </w:rPr>
        <w:t xml:space="preserve">. </w:t>
      </w:r>
      <w:r w:rsidRPr="007B251C">
        <w:rPr>
          <w:rFonts w:ascii="Times New Roman" w:hAnsi="Times New Roman" w:cs="Times New Roman"/>
          <w:noProof/>
        </w:rPr>
        <w:t>Climate</w:t>
      </w:r>
      <w:r w:rsidRPr="008115D5">
        <w:rPr>
          <w:rFonts w:ascii="Times New Roman" w:hAnsi="Times New Roman" w:cs="Times New Roman"/>
          <w:noProof/>
        </w:rPr>
        <w:t xml:space="preserve">, </w:t>
      </w:r>
      <w:r w:rsidRPr="00F85E37">
        <w:rPr>
          <w:rFonts w:ascii="Times New Roman" w:hAnsi="Times New Roman" w:cs="Times New Roman"/>
          <w:noProof/>
        </w:rPr>
        <w:t>24</w:t>
      </w:r>
      <w:r w:rsidRPr="0002625A">
        <w:rPr>
          <w:rFonts w:ascii="Times New Roman" w:hAnsi="Times New Roman" w:cs="Times New Roman"/>
          <w:noProof/>
        </w:rPr>
        <w:t>,</w:t>
      </w:r>
      <w:r w:rsidRPr="008115D5">
        <w:rPr>
          <w:rFonts w:ascii="Times New Roman" w:hAnsi="Times New Roman" w:cs="Times New Roman"/>
          <w:noProof/>
        </w:rPr>
        <w:t xml:space="preserve"> 4973-4991</w:t>
      </w:r>
      <w:r>
        <w:rPr>
          <w:rFonts w:ascii="Times New Roman" w:hAnsi="Times New Roman" w:cs="Times New Roman"/>
          <w:noProof/>
        </w:rPr>
        <w:t xml:space="preserve">, </w:t>
      </w:r>
      <w:r w:rsidRPr="008115D5">
        <w:rPr>
          <w:rFonts w:ascii="Times New Roman" w:hAnsi="Times New Roman" w:cs="Times New Roman"/>
          <w:noProof/>
        </w:rPr>
        <w:t>2011.</w:t>
      </w:r>
    </w:p>
    <w:p w14:paraId="78C9CB64" w14:textId="77777777" w:rsidR="009546B5" w:rsidRDefault="009546B5" w:rsidP="009546B5">
      <w:pPr>
        <w:pStyle w:val="EndNoteBibliography"/>
        <w:spacing w:line="480" w:lineRule="auto"/>
        <w:ind w:left="270" w:hanging="270"/>
        <w:rPr>
          <w:rFonts w:ascii="Times New Roman" w:hAnsi="Times New Roman" w:cs="Times New Roman"/>
          <w:noProof/>
        </w:rPr>
      </w:pPr>
      <w:r>
        <w:rPr>
          <w:rFonts w:ascii="Times New Roman" w:hAnsi="Times New Roman" w:cs="Times New Roman"/>
          <w:noProof/>
        </w:rPr>
        <w:lastRenderedPageBreak/>
        <w:t>Griffin, K. L., Winner,</w:t>
      </w:r>
      <w:r w:rsidRPr="0002625A">
        <w:rPr>
          <w:rFonts w:ascii="Times New Roman" w:hAnsi="Times New Roman" w:cs="Times New Roman"/>
          <w:noProof/>
        </w:rPr>
        <w:t xml:space="preserve"> </w:t>
      </w:r>
      <w:r>
        <w:rPr>
          <w:rFonts w:ascii="Times New Roman" w:hAnsi="Times New Roman" w:cs="Times New Roman"/>
          <w:noProof/>
        </w:rPr>
        <w:t xml:space="preserve">W. E., and Strain, B. R.: Growth and dry matter partitioning in loblolly and ponderosa pine seedlings in response to carbon and nitrogen availability, </w:t>
      </w:r>
      <w:r w:rsidRPr="00F85E37">
        <w:rPr>
          <w:rFonts w:ascii="Times New Roman" w:hAnsi="Times New Roman" w:cs="Times New Roman"/>
          <w:iCs/>
        </w:rPr>
        <w:t xml:space="preserve">New </w:t>
      </w:r>
      <w:proofErr w:type="spellStart"/>
      <w:r w:rsidRPr="00F85E37">
        <w:rPr>
          <w:rFonts w:ascii="Times New Roman" w:hAnsi="Times New Roman" w:cs="Times New Roman"/>
          <w:iCs/>
        </w:rPr>
        <w:t>Phytol</w:t>
      </w:r>
      <w:proofErr w:type="spellEnd"/>
      <w:proofErr w:type="gramStart"/>
      <w:r w:rsidRPr="00F85E37">
        <w:rPr>
          <w:rFonts w:ascii="Times New Roman" w:hAnsi="Times New Roman" w:cs="Times New Roman"/>
          <w:iCs/>
        </w:rPr>
        <w:t>.,</w:t>
      </w:r>
      <w:proofErr w:type="gramEnd"/>
      <w:r w:rsidRPr="00F85E37">
        <w:rPr>
          <w:rFonts w:ascii="Times New Roman" w:hAnsi="Times New Roman" w:cs="Times New Roman"/>
          <w:iCs/>
        </w:rPr>
        <w:t xml:space="preserve"> 129</w:t>
      </w:r>
      <w:r w:rsidRPr="0002625A">
        <w:rPr>
          <w:rFonts w:ascii="Times New Roman" w:hAnsi="Times New Roman" w:cs="Times New Roman"/>
          <w:noProof/>
        </w:rPr>
        <w:t>,</w:t>
      </w:r>
      <w:r>
        <w:rPr>
          <w:rFonts w:ascii="Times New Roman" w:hAnsi="Times New Roman" w:cs="Times New Roman"/>
          <w:noProof/>
        </w:rPr>
        <w:t xml:space="preserve"> 547-556, 1995.</w:t>
      </w:r>
    </w:p>
    <w:p w14:paraId="708CBED3" w14:textId="77777777" w:rsidR="009546B5" w:rsidRPr="008115D5" w:rsidRDefault="009546B5" w:rsidP="009546B5">
      <w:pPr>
        <w:widowControl w:val="0"/>
        <w:autoSpaceDE w:val="0"/>
        <w:autoSpaceDN w:val="0"/>
        <w:adjustRightInd w:val="0"/>
        <w:spacing w:line="480" w:lineRule="auto"/>
        <w:ind w:left="270" w:hanging="270"/>
        <w:jc w:val="both"/>
        <w:rPr>
          <w:rFonts w:ascii="Times New Roman" w:hAnsi="Times New Roman" w:cs="Times New Roman"/>
        </w:rPr>
      </w:pPr>
      <w:r w:rsidRPr="008F0482">
        <w:rPr>
          <w:rFonts w:ascii="Times New Roman" w:hAnsi="Times New Roman" w:cs="Times New Roman"/>
        </w:rPr>
        <w:t>Hamilton, J. G., Thomas</w:t>
      </w:r>
      <w:r>
        <w:rPr>
          <w:rFonts w:ascii="Times New Roman" w:hAnsi="Times New Roman" w:cs="Times New Roman"/>
        </w:rPr>
        <w:t>,</w:t>
      </w:r>
      <w:r w:rsidRPr="0002625A">
        <w:rPr>
          <w:rFonts w:ascii="Times New Roman" w:hAnsi="Times New Roman" w:cs="Times New Roman"/>
        </w:rPr>
        <w:t xml:space="preserve"> </w:t>
      </w:r>
      <w:r w:rsidRPr="008F0482">
        <w:rPr>
          <w:rFonts w:ascii="Times New Roman" w:hAnsi="Times New Roman" w:cs="Times New Roman"/>
        </w:rPr>
        <w:t xml:space="preserve">R. B., and </w:t>
      </w:r>
      <w:proofErr w:type="spellStart"/>
      <w:r w:rsidRPr="008F0482">
        <w:rPr>
          <w:rFonts w:ascii="Times New Roman" w:hAnsi="Times New Roman" w:cs="Times New Roman"/>
        </w:rPr>
        <w:t>Delucia</w:t>
      </w:r>
      <w:proofErr w:type="spellEnd"/>
      <w:r>
        <w:rPr>
          <w:rFonts w:ascii="Times New Roman" w:hAnsi="Times New Roman" w:cs="Times New Roman"/>
        </w:rPr>
        <w:t>,</w:t>
      </w:r>
      <w:r w:rsidRPr="008F0482">
        <w:rPr>
          <w:rFonts w:ascii="Times New Roman" w:hAnsi="Times New Roman" w:cs="Times New Roman"/>
        </w:rPr>
        <w:t xml:space="preserve"> E. H.</w:t>
      </w:r>
      <w:r>
        <w:rPr>
          <w:rFonts w:ascii="Times New Roman" w:hAnsi="Times New Roman" w:cs="Times New Roman"/>
        </w:rPr>
        <w:t xml:space="preserve">: </w:t>
      </w:r>
      <w:r w:rsidRPr="008F0482">
        <w:rPr>
          <w:rFonts w:ascii="Times New Roman" w:hAnsi="Times New Roman" w:cs="Times New Roman"/>
        </w:rPr>
        <w:t xml:space="preserve">Direct and indirect effects of elevated CO2 on leaf respiration in a forest ecosystem, </w:t>
      </w:r>
      <w:r w:rsidRPr="00F85E37">
        <w:rPr>
          <w:rFonts w:ascii="Times New Roman" w:hAnsi="Times New Roman" w:cs="Times New Roman"/>
          <w:iCs/>
        </w:rPr>
        <w:t>Plant Cell Environ</w:t>
      </w:r>
      <w:proofErr w:type="gramStart"/>
      <w:r w:rsidRPr="00F85E37">
        <w:rPr>
          <w:rFonts w:ascii="Times New Roman" w:hAnsi="Times New Roman" w:cs="Times New Roman"/>
          <w:iCs/>
        </w:rPr>
        <w:t>.</w:t>
      </w:r>
      <w:r w:rsidRPr="0002625A">
        <w:rPr>
          <w:rFonts w:ascii="Times New Roman" w:hAnsi="Times New Roman" w:cs="Times New Roman"/>
        </w:rPr>
        <w:t>,</w:t>
      </w:r>
      <w:proofErr w:type="gramEnd"/>
      <w:r w:rsidRPr="0002625A">
        <w:rPr>
          <w:rFonts w:ascii="Times New Roman" w:hAnsi="Times New Roman" w:cs="Times New Roman"/>
        </w:rPr>
        <w:t xml:space="preserve"> </w:t>
      </w:r>
      <w:r w:rsidRPr="00F85E37">
        <w:rPr>
          <w:rFonts w:ascii="Times New Roman" w:hAnsi="Times New Roman" w:cs="Times New Roman"/>
          <w:iCs/>
        </w:rPr>
        <w:t>24</w:t>
      </w:r>
      <w:r w:rsidRPr="0002625A">
        <w:rPr>
          <w:rFonts w:ascii="Times New Roman" w:hAnsi="Times New Roman" w:cs="Times New Roman"/>
        </w:rPr>
        <w:t>,</w:t>
      </w:r>
      <w:r w:rsidRPr="008F0482">
        <w:rPr>
          <w:rFonts w:ascii="Times New Roman" w:hAnsi="Times New Roman" w:cs="Times New Roman"/>
        </w:rPr>
        <w:t xml:space="preserve"> 975-982</w:t>
      </w:r>
      <w:r>
        <w:rPr>
          <w:rFonts w:ascii="Times New Roman" w:hAnsi="Times New Roman" w:cs="Times New Roman"/>
        </w:rPr>
        <w:t xml:space="preserve">, </w:t>
      </w:r>
      <w:r w:rsidRPr="008F0482">
        <w:rPr>
          <w:rFonts w:ascii="Times New Roman" w:hAnsi="Times New Roman" w:cs="Times New Roman"/>
        </w:rPr>
        <w:t>2001.</w:t>
      </w:r>
    </w:p>
    <w:p w14:paraId="6433391E" w14:textId="77777777" w:rsidR="000A2FC7" w:rsidRPr="009E3EF2" w:rsidRDefault="009546B5" w:rsidP="000A2FC7">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 xml:space="preserve">Hanson, P. J., </w:t>
      </w:r>
      <w:r>
        <w:rPr>
          <w:rFonts w:ascii="Times New Roman" w:hAnsi="Times New Roman" w:cs="Times New Roman"/>
          <w:noProof/>
        </w:rPr>
        <w:t>Amthor, J. S., Wullschleger, S. D., Wilson, K. B., Grant, R. F., Hartley, A., Hui, D., Hunt, E. R., Johnson, D. W., Kimball, J. S., King, A. W., Luo, Y., McNulty, S. G., Sun, G., Thornton, P. E., Wang, S., Williams, M. Baldocchi, D. D., and Cushman, R. M</w:t>
      </w:r>
      <w:r w:rsidRPr="008115D5">
        <w:rPr>
          <w:rFonts w:ascii="Times New Roman" w:hAnsi="Times New Roman" w:cs="Times New Roman"/>
          <w:noProof/>
        </w:rPr>
        <w:t>.</w:t>
      </w:r>
      <w:r>
        <w:rPr>
          <w:rFonts w:ascii="Times New Roman" w:hAnsi="Times New Roman" w:cs="Times New Roman"/>
          <w:noProof/>
        </w:rPr>
        <w:t>:</w:t>
      </w:r>
      <w:r w:rsidRPr="008115D5">
        <w:rPr>
          <w:rFonts w:ascii="Times New Roman" w:hAnsi="Times New Roman" w:cs="Times New Roman"/>
          <w:noProof/>
        </w:rPr>
        <w:t xml:space="preserve"> Oak forest carbon and water simulations: Model intercomparisons and </w:t>
      </w:r>
      <w:r w:rsidRPr="009E3EF2">
        <w:rPr>
          <w:rFonts w:ascii="Times New Roman" w:hAnsi="Times New Roman" w:cs="Times New Roman"/>
          <w:noProof/>
        </w:rPr>
        <w:t>evaluations against independent data, Ecol Monogr., 74, 443-489. 2004.</w:t>
      </w:r>
    </w:p>
    <w:p w14:paraId="419A57CB" w14:textId="77777777" w:rsidR="009546B5" w:rsidRPr="008115D5" w:rsidRDefault="009546B5" w:rsidP="009546B5">
      <w:pPr>
        <w:pStyle w:val="EndNoteBibliography"/>
        <w:spacing w:line="480" w:lineRule="auto"/>
        <w:ind w:left="270" w:hanging="270"/>
        <w:rPr>
          <w:del w:id="254" w:author="Jiafu Mao" w:date="2015-09-10T21:30:00Z"/>
          <w:rFonts w:ascii="Times New Roman" w:hAnsi="Times New Roman" w:cs="Times New Roman"/>
          <w:noProof/>
        </w:rPr>
      </w:pPr>
      <w:del w:id="255" w:author="Jiafu Mao" w:date="2015-09-10T21:30:00Z">
        <w:r w:rsidRPr="00090A1C">
          <w:rPr>
            <w:rFonts w:ascii="Times New Roman" w:hAnsi="Times New Roman" w:cs="Times New Roman"/>
            <w:noProof/>
          </w:rPr>
          <w:delText>Harley, P. C., and Sharkey</w:delText>
        </w:r>
        <w:r>
          <w:rPr>
            <w:rFonts w:ascii="Times New Roman" w:hAnsi="Times New Roman" w:cs="Times New Roman"/>
            <w:noProof/>
          </w:rPr>
          <w:delText>,</w:delText>
        </w:r>
        <w:r w:rsidRPr="00090A1C">
          <w:rPr>
            <w:rFonts w:ascii="Times New Roman" w:hAnsi="Times New Roman" w:cs="Times New Roman"/>
            <w:noProof/>
          </w:rPr>
          <w:delText xml:space="preserve"> T. D.</w:delText>
        </w:r>
        <w:r>
          <w:rPr>
            <w:rFonts w:ascii="Times New Roman" w:hAnsi="Times New Roman" w:cs="Times New Roman"/>
            <w:noProof/>
          </w:rPr>
          <w:delText>:</w:delText>
        </w:r>
        <w:r w:rsidRPr="00090A1C" w:rsidDel="00BF3C83">
          <w:rPr>
            <w:rFonts w:ascii="Times New Roman" w:hAnsi="Times New Roman" w:cs="Times New Roman"/>
            <w:noProof/>
          </w:rPr>
          <w:delText xml:space="preserve"> </w:delText>
        </w:r>
        <w:r w:rsidRPr="00090A1C">
          <w:rPr>
            <w:rFonts w:ascii="Times New Roman" w:hAnsi="Times New Roman" w:cs="Times New Roman"/>
            <w:noProof/>
          </w:rPr>
          <w:delText xml:space="preserve">An </w:delText>
        </w:r>
        <w:r>
          <w:rPr>
            <w:rFonts w:ascii="Times New Roman" w:hAnsi="Times New Roman" w:cs="Times New Roman"/>
            <w:noProof/>
          </w:rPr>
          <w:delText>i</w:delText>
        </w:r>
        <w:r w:rsidRPr="00090A1C">
          <w:rPr>
            <w:rFonts w:ascii="Times New Roman" w:hAnsi="Times New Roman" w:cs="Times New Roman"/>
            <w:noProof/>
          </w:rPr>
          <w:delText xml:space="preserve">mproved </w:delText>
        </w:r>
        <w:r>
          <w:rPr>
            <w:rFonts w:ascii="Times New Roman" w:hAnsi="Times New Roman" w:cs="Times New Roman"/>
            <w:noProof/>
          </w:rPr>
          <w:delText>m</w:delText>
        </w:r>
        <w:r w:rsidRPr="00090A1C">
          <w:rPr>
            <w:rFonts w:ascii="Times New Roman" w:hAnsi="Times New Roman" w:cs="Times New Roman"/>
            <w:noProof/>
          </w:rPr>
          <w:delText xml:space="preserve">odel of C3 </w:delText>
        </w:r>
        <w:r>
          <w:rPr>
            <w:rFonts w:ascii="Times New Roman" w:hAnsi="Times New Roman" w:cs="Times New Roman"/>
            <w:noProof/>
          </w:rPr>
          <w:delText>p</w:delText>
        </w:r>
        <w:r w:rsidRPr="00090A1C">
          <w:rPr>
            <w:rFonts w:ascii="Times New Roman" w:hAnsi="Times New Roman" w:cs="Times New Roman"/>
            <w:noProof/>
          </w:rPr>
          <w:delText xml:space="preserve">hotosynthesis at </w:delText>
        </w:r>
        <w:r>
          <w:rPr>
            <w:rFonts w:ascii="Times New Roman" w:hAnsi="Times New Roman" w:cs="Times New Roman"/>
            <w:noProof/>
          </w:rPr>
          <w:delText>h</w:delText>
        </w:r>
        <w:r w:rsidRPr="00090A1C">
          <w:rPr>
            <w:rFonts w:ascii="Times New Roman" w:hAnsi="Times New Roman" w:cs="Times New Roman"/>
            <w:noProof/>
          </w:rPr>
          <w:delText>igh C</w:delText>
        </w:r>
        <w:r>
          <w:rPr>
            <w:rFonts w:ascii="Times New Roman" w:hAnsi="Times New Roman" w:cs="Times New Roman"/>
            <w:noProof/>
          </w:rPr>
          <w:delText>O</w:delText>
        </w:r>
        <w:r>
          <w:rPr>
            <w:rFonts w:ascii="Times New Roman" w:hAnsi="Times New Roman" w:cs="Times New Roman"/>
            <w:noProof/>
            <w:vertAlign w:val="subscript"/>
          </w:rPr>
          <w:delText>2</w:delText>
        </w:r>
        <w:r w:rsidRPr="00090A1C">
          <w:rPr>
            <w:rFonts w:ascii="Times New Roman" w:hAnsi="Times New Roman" w:cs="Times New Roman"/>
            <w:noProof/>
          </w:rPr>
          <w:delText xml:space="preserve"> - </w:delText>
        </w:r>
        <w:r>
          <w:rPr>
            <w:rFonts w:ascii="Times New Roman" w:hAnsi="Times New Roman" w:cs="Times New Roman"/>
            <w:noProof/>
          </w:rPr>
          <w:delText>r</w:delText>
        </w:r>
        <w:r w:rsidRPr="00090A1C">
          <w:rPr>
            <w:rFonts w:ascii="Times New Roman" w:hAnsi="Times New Roman" w:cs="Times New Roman"/>
            <w:noProof/>
          </w:rPr>
          <w:delText xml:space="preserve">eversed O-2 </w:delText>
        </w:r>
        <w:r>
          <w:rPr>
            <w:rFonts w:ascii="Times New Roman" w:hAnsi="Times New Roman" w:cs="Times New Roman"/>
            <w:noProof/>
          </w:rPr>
          <w:delText>s</w:delText>
        </w:r>
        <w:r w:rsidRPr="00090A1C">
          <w:rPr>
            <w:rFonts w:ascii="Times New Roman" w:hAnsi="Times New Roman" w:cs="Times New Roman"/>
            <w:noProof/>
          </w:rPr>
          <w:delText xml:space="preserve">ensitivity </w:delText>
        </w:r>
        <w:r>
          <w:rPr>
            <w:rFonts w:ascii="Times New Roman" w:hAnsi="Times New Roman" w:cs="Times New Roman"/>
            <w:noProof/>
          </w:rPr>
          <w:delText>e</w:delText>
        </w:r>
        <w:r w:rsidRPr="00090A1C">
          <w:rPr>
            <w:rFonts w:ascii="Times New Roman" w:hAnsi="Times New Roman" w:cs="Times New Roman"/>
            <w:noProof/>
          </w:rPr>
          <w:delText xml:space="preserve">xplained by </w:delText>
        </w:r>
        <w:r>
          <w:rPr>
            <w:rFonts w:ascii="Times New Roman" w:hAnsi="Times New Roman" w:cs="Times New Roman"/>
            <w:noProof/>
          </w:rPr>
          <w:delText>l</w:delText>
        </w:r>
        <w:r w:rsidRPr="00090A1C">
          <w:rPr>
            <w:rFonts w:ascii="Times New Roman" w:hAnsi="Times New Roman" w:cs="Times New Roman"/>
            <w:noProof/>
          </w:rPr>
          <w:delText xml:space="preserve">ack of </w:delText>
        </w:r>
        <w:r>
          <w:rPr>
            <w:rFonts w:ascii="Times New Roman" w:hAnsi="Times New Roman" w:cs="Times New Roman"/>
            <w:noProof/>
          </w:rPr>
          <w:delText>g</w:delText>
        </w:r>
        <w:r w:rsidRPr="00090A1C">
          <w:rPr>
            <w:rFonts w:ascii="Times New Roman" w:hAnsi="Times New Roman" w:cs="Times New Roman"/>
            <w:noProof/>
          </w:rPr>
          <w:delText xml:space="preserve">lycerate </w:delText>
        </w:r>
        <w:r>
          <w:rPr>
            <w:rFonts w:ascii="Times New Roman" w:hAnsi="Times New Roman" w:cs="Times New Roman"/>
            <w:noProof/>
          </w:rPr>
          <w:delText>r</w:delText>
        </w:r>
        <w:r w:rsidRPr="00090A1C">
          <w:rPr>
            <w:rFonts w:ascii="Times New Roman" w:hAnsi="Times New Roman" w:cs="Times New Roman"/>
            <w:noProof/>
          </w:rPr>
          <w:delText xml:space="preserve">eentry into the </w:delText>
        </w:r>
        <w:r>
          <w:rPr>
            <w:rFonts w:ascii="Times New Roman" w:hAnsi="Times New Roman" w:cs="Times New Roman"/>
            <w:noProof/>
          </w:rPr>
          <w:delText>c</w:delText>
        </w:r>
        <w:r w:rsidRPr="00090A1C">
          <w:rPr>
            <w:rFonts w:ascii="Times New Roman" w:hAnsi="Times New Roman" w:cs="Times New Roman"/>
            <w:noProof/>
          </w:rPr>
          <w:delText>hloroplast, Photosynth</w:delText>
        </w:r>
        <w:r>
          <w:rPr>
            <w:rFonts w:ascii="Times New Roman" w:hAnsi="Times New Roman" w:cs="Times New Roman"/>
            <w:noProof/>
          </w:rPr>
          <w:delText>.</w:delText>
        </w:r>
        <w:r w:rsidRPr="00090A1C">
          <w:rPr>
            <w:rFonts w:ascii="Times New Roman" w:hAnsi="Times New Roman" w:cs="Times New Roman"/>
            <w:noProof/>
          </w:rPr>
          <w:delText xml:space="preserve"> Res</w:delText>
        </w:r>
        <w:r>
          <w:rPr>
            <w:rFonts w:ascii="Times New Roman" w:hAnsi="Times New Roman" w:cs="Times New Roman"/>
            <w:noProof/>
          </w:rPr>
          <w:delText>.</w:delText>
        </w:r>
        <w:r w:rsidRPr="00090A1C">
          <w:rPr>
            <w:rFonts w:ascii="Times New Roman" w:hAnsi="Times New Roman" w:cs="Times New Roman"/>
            <w:noProof/>
          </w:rPr>
          <w:delText>, 27, 169-178</w:delText>
        </w:r>
        <w:r>
          <w:rPr>
            <w:rFonts w:ascii="Times New Roman" w:hAnsi="Times New Roman" w:cs="Times New Roman"/>
            <w:noProof/>
          </w:rPr>
          <w:delText xml:space="preserve">, </w:delText>
        </w:r>
        <w:r w:rsidRPr="00090A1C">
          <w:rPr>
            <w:rFonts w:ascii="Times New Roman" w:hAnsi="Times New Roman" w:cs="Times New Roman"/>
            <w:noProof/>
          </w:rPr>
          <w:delText>1991.</w:delText>
        </w:r>
      </w:del>
    </w:p>
    <w:p w14:paraId="01594260" w14:textId="1BB56C74" w:rsidR="000A2FC7" w:rsidRPr="009E3EF2" w:rsidRDefault="000A2FC7" w:rsidP="000A2FC7">
      <w:pPr>
        <w:widowControl w:val="0"/>
        <w:autoSpaceDE w:val="0"/>
        <w:autoSpaceDN w:val="0"/>
        <w:adjustRightInd w:val="0"/>
        <w:spacing w:line="480" w:lineRule="auto"/>
        <w:ind w:left="270" w:hanging="270"/>
        <w:jc w:val="both"/>
        <w:rPr>
          <w:ins w:id="256" w:author="Jiafu Mao" w:date="2015-09-10T21:30:00Z"/>
          <w:rFonts w:ascii="Times New Roman" w:hAnsi="Times New Roman" w:cs="Times New Roman"/>
          <w:noProof/>
        </w:rPr>
      </w:pPr>
      <w:ins w:id="257" w:author="Jiafu Mao" w:date="2015-09-10T21:30:00Z">
        <w:r w:rsidRPr="009E3EF2">
          <w:rPr>
            <w:rFonts w:ascii="Times New Roman" w:hAnsi="Times New Roman" w:cs="Times New Roman"/>
          </w:rPr>
          <w:t>Hoch, G., Richter</w:t>
        </w:r>
        <w:r w:rsidR="00573D71" w:rsidRPr="009E3EF2">
          <w:rPr>
            <w:rFonts w:ascii="Times New Roman" w:hAnsi="Times New Roman" w:cs="Times New Roman"/>
          </w:rPr>
          <w:t>, A.</w:t>
        </w:r>
        <w:r w:rsidRPr="009E3EF2">
          <w:rPr>
            <w:rFonts w:ascii="Times New Roman" w:hAnsi="Times New Roman" w:cs="Times New Roman"/>
          </w:rPr>
          <w:t xml:space="preserve">, and </w:t>
        </w:r>
        <w:proofErr w:type="spellStart"/>
        <w:r w:rsidRPr="009E3EF2">
          <w:rPr>
            <w:rFonts w:ascii="Times New Roman" w:hAnsi="Times New Roman" w:cs="Times New Roman"/>
          </w:rPr>
          <w:t>Korner</w:t>
        </w:r>
        <w:proofErr w:type="spellEnd"/>
        <w:r w:rsidR="00573D71" w:rsidRPr="009E3EF2">
          <w:rPr>
            <w:rFonts w:ascii="Times New Roman" w:hAnsi="Times New Roman" w:cs="Times New Roman"/>
          </w:rPr>
          <w:t>,</w:t>
        </w:r>
        <w:r w:rsidRPr="009E3EF2">
          <w:rPr>
            <w:rFonts w:ascii="Times New Roman" w:hAnsi="Times New Roman" w:cs="Times New Roman"/>
          </w:rPr>
          <w:t xml:space="preserve"> </w:t>
        </w:r>
        <w:r w:rsidR="00573D71" w:rsidRPr="009E3EF2">
          <w:rPr>
            <w:rFonts w:ascii="Times New Roman" w:hAnsi="Times New Roman" w:cs="Times New Roman"/>
          </w:rPr>
          <w:t>C.:</w:t>
        </w:r>
        <w:r w:rsidRPr="009E3EF2">
          <w:rPr>
            <w:rFonts w:ascii="Times New Roman" w:hAnsi="Times New Roman" w:cs="Times New Roman"/>
          </w:rPr>
          <w:t xml:space="preserve"> Non-structural carbon compounds in temperate forest trees, Plant Cell </w:t>
        </w:r>
        <w:r w:rsidRPr="009E3EF2">
          <w:rPr>
            <w:rFonts w:ascii="Times New Roman" w:hAnsi="Times New Roman" w:cs="Times New Roman"/>
            <w:noProof/>
          </w:rPr>
          <w:t>Environ, 26(7), 1067-1081</w:t>
        </w:r>
        <w:r w:rsidR="00573D71" w:rsidRPr="009E3EF2">
          <w:rPr>
            <w:rFonts w:ascii="Times New Roman" w:hAnsi="Times New Roman" w:cs="Times New Roman"/>
            <w:noProof/>
          </w:rPr>
          <w:t>, 2003</w:t>
        </w:r>
        <w:r w:rsidRPr="009E3EF2">
          <w:rPr>
            <w:rFonts w:ascii="Times New Roman" w:hAnsi="Times New Roman" w:cs="Times New Roman"/>
            <w:noProof/>
          </w:rPr>
          <w:t>.</w:t>
        </w:r>
      </w:ins>
    </w:p>
    <w:p w14:paraId="06785C2D" w14:textId="6BBC6B39" w:rsidR="000A2FC7" w:rsidRPr="009E3EF2" w:rsidRDefault="00B04234" w:rsidP="000A2FC7">
      <w:pPr>
        <w:widowControl w:val="0"/>
        <w:autoSpaceDE w:val="0"/>
        <w:autoSpaceDN w:val="0"/>
        <w:adjustRightInd w:val="0"/>
        <w:spacing w:line="480" w:lineRule="auto"/>
        <w:ind w:left="270" w:hanging="270"/>
        <w:jc w:val="both"/>
        <w:rPr>
          <w:ins w:id="258" w:author="Jiafu Mao" w:date="2015-09-10T21:30:00Z"/>
          <w:rFonts w:ascii="Times New Roman" w:hAnsi="Times New Roman" w:cs="Times New Roman"/>
          <w:noProof/>
        </w:rPr>
      </w:pPr>
      <w:ins w:id="259" w:author="Jiafu Mao" w:date="2015-09-10T21:30:00Z">
        <w:r w:rsidRPr="00B04234">
          <w:rPr>
            <w:rFonts w:ascii="Times New Roman" w:hAnsi="Times New Roman" w:cs="Times New Roman"/>
            <w:noProof/>
          </w:rPr>
          <w:t>Högberg, M. N., Briones, M. J. I., Keel, S. G., Metcalfe, D. B., Campbell, C., Midwood, A. J., Thornton, B., Hurry, V., Linder, S., Näsholm, T.</w:t>
        </w:r>
        <w:r>
          <w:rPr>
            <w:rFonts w:ascii="Times New Roman" w:hAnsi="Times New Roman" w:cs="Times New Roman"/>
            <w:noProof/>
          </w:rPr>
          <w:t>,</w:t>
        </w:r>
        <w:r w:rsidRPr="00B04234">
          <w:rPr>
            <w:rFonts w:ascii="Times New Roman" w:hAnsi="Times New Roman" w:cs="Times New Roman"/>
            <w:noProof/>
          </w:rPr>
          <w:t xml:space="preserve"> and Högberg, P.: </w:t>
        </w:r>
        <w:r w:rsidR="000A2FC7" w:rsidRPr="009E3EF2">
          <w:rPr>
            <w:rFonts w:ascii="Times New Roman" w:hAnsi="Times New Roman" w:cs="Times New Roman"/>
            <w:noProof/>
          </w:rPr>
          <w:t>Quantification of effects of season and nitrogen supply on tree below-ground carbon transfer to ectomycorrhizal fungi and other soil organisms in a boreal pine forest. </w:t>
        </w:r>
        <w:r w:rsidR="000A2FC7" w:rsidRPr="009E3EF2">
          <w:rPr>
            <w:rFonts w:ascii="Times New Roman" w:hAnsi="Times New Roman" w:cs="Times New Roman"/>
            <w:i/>
            <w:iCs/>
            <w:noProof/>
          </w:rPr>
          <w:t>New Phytol.</w:t>
        </w:r>
        <w:r w:rsidR="009E3EF2" w:rsidRPr="009E3EF2">
          <w:rPr>
            <w:rFonts w:ascii="Times New Roman" w:hAnsi="Times New Roman" w:cs="Times New Roman"/>
            <w:noProof/>
          </w:rPr>
          <w:t xml:space="preserve"> 187, 485-493, 2010</w:t>
        </w:r>
        <w:r w:rsidR="000A2FC7" w:rsidRPr="009E3EF2">
          <w:rPr>
            <w:rFonts w:ascii="Times New Roman" w:hAnsi="Times New Roman" w:cs="Times New Roman"/>
            <w:noProof/>
          </w:rPr>
          <w:t>.</w:t>
        </w:r>
      </w:ins>
    </w:p>
    <w:p w14:paraId="6BEE37F0" w14:textId="36815CAE" w:rsidR="009546B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 xml:space="preserve">Huntzinger, D. N., </w:t>
      </w:r>
      <w:r>
        <w:rPr>
          <w:rFonts w:ascii="Times New Roman" w:hAnsi="Times New Roman" w:cs="Times New Roman"/>
          <w:noProof/>
        </w:rPr>
        <w:t>Post, W. M., Wei, Y., Michalak, A. M., West, T. O., Jacobson, A. R., Baker, I. T., Chen, J. M, Davis, K. J., Hayes, D. J., Hoffman, F. M., Jain, A. K., Liu, S., McGuire, A. D., Neilson, R. P., Potter, C., Poulter, B., Price, D., Raczka, B. M., Tian, H. Q., Thornton, P.</w:t>
      </w:r>
      <w:r w:rsidR="00561A3E">
        <w:rPr>
          <w:rFonts w:ascii="Times New Roman" w:hAnsi="Times New Roman" w:cs="Times New Roman"/>
          <w:noProof/>
        </w:rPr>
        <w:t xml:space="preserve"> E.</w:t>
      </w:r>
      <w:r>
        <w:rPr>
          <w:rFonts w:ascii="Times New Roman" w:hAnsi="Times New Roman" w:cs="Times New Roman"/>
          <w:noProof/>
        </w:rPr>
        <w:t>, Tomelleri, E., Viovy, N., Xiao, J., Yuan, W., Zeng, N., Zhao, M., and Cook, R.:</w:t>
      </w:r>
      <w:r w:rsidRPr="008115D5">
        <w:rPr>
          <w:rFonts w:ascii="Times New Roman" w:hAnsi="Times New Roman" w:cs="Times New Roman"/>
          <w:noProof/>
        </w:rPr>
        <w:t xml:space="preserve"> North American Carbon Program (NACP) regional interim </w:t>
      </w:r>
      <w:r w:rsidRPr="008115D5">
        <w:rPr>
          <w:rFonts w:ascii="Times New Roman" w:hAnsi="Times New Roman" w:cs="Times New Roman"/>
          <w:noProof/>
        </w:rPr>
        <w:lastRenderedPageBreak/>
        <w:t xml:space="preserve">synthesis: Terrestrial biospheric model intercomparison, </w:t>
      </w:r>
      <w:r w:rsidRPr="00F85E37">
        <w:rPr>
          <w:rFonts w:ascii="Times New Roman" w:hAnsi="Times New Roman" w:cs="Times New Roman"/>
          <w:noProof/>
        </w:rPr>
        <w:t>Ecol</w:t>
      </w:r>
      <w:r>
        <w:rPr>
          <w:rFonts w:ascii="Times New Roman" w:hAnsi="Times New Roman" w:cs="Times New Roman"/>
          <w:noProof/>
        </w:rPr>
        <w:t>.</w:t>
      </w:r>
      <w:r w:rsidRPr="00F85E37">
        <w:rPr>
          <w:rFonts w:ascii="Times New Roman" w:hAnsi="Times New Roman" w:cs="Times New Roman"/>
          <w:noProof/>
        </w:rPr>
        <w:t xml:space="preserve"> Model</w:t>
      </w:r>
      <w:r>
        <w:rPr>
          <w:rFonts w:ascii="Times New Roman" w:hAnsi="Times New Roman" w:cs="Times New Roman"/>
          <w:noProof/>
        </w:rPr>
        <w:t>.</w:t>
      </w:r>
      <w:r w:rsidRPr="00BF3C83">
        <w:rPr>
          <w:rFonts w:ascii="Times New Roman" w:hAnsi="Times New Roman" w:cs="Times New Roman"/>
          <w:noProof/>
        </w:rPr>
        <w:t xml:space="preserve">, </w:t>
      </w:r>
      <w:r w:rsidRPr="00F85E37">
        <w:rPr>
          <w:rFonts w:ascii="Times New Roman" w:hAnsi="Times New Roman" w:cs="Times New Roman"/>
          <w:noProof/>
        </w:rPr>
        <w:t>232</w:t>
      </w:r>
      <w:r w:rsidRPr="00BF3C83">
        <w:rPr>
          <w:rFonts w:ascii="Times New Roman" w:hAnsi="Times New Roman" w:cs="Times New Roman"/>
          <w:noProof/>
        </w:rPr>
        <w:t>, 144</w:t>
      </w:r>
      <w:r w:rsidRPr="008115D5">
        <w:rPr>
          <w:rFonts w:ascii="Times New Roman" w:hAnsi="Times New Roman" w:cs="Times New Roman"/>
          <w:noProof/>
        </w:rPr>
        <w:t>-157</w:t>
      </w:r>
      <w:r>
        <w:rPr>
          <w:rFonts w:ascii="Times New Roman" w:hAnsi="Times New Roman" w:cs="Times New Roman"/>
          <w:noProof/>
        </w:rPr>
        <w:t xml:space="preserve">, </w:t>
      </w:r>
      <w:r w:rsidRPr="008115D5">
        <w:rPr>
          <w:rFonts w:ascii="Times New Roman" w:hAnsi="Times New Roman" w:cs="Times New Roman"/>
          <w:noProof/>
        </w:rPr>
        <w:t>2012.</w:t>
      </w:r>
    </w:p>
    <w:p w14:paraId="2CE4DF0F" w14:textId="77777777" w:rsidR="009546B5" w:rsidRDefault="009546B5" w:rsidP="009546B5">
      <w:pPr>
        <w:widowControl w:val="0"/>
        <w:autoSpaceDE w:val="0"/>
        <w:autoSpaceDN w:val="0"/>
        <w:adjustRightInd w:val="0"/>
        <w:spacing w:line="480" w:lineRule="auto"/>
        <w:ind w:left="270" w:hanging="270"/>
        <w:jc w:val="both"/>
        <w:rPr>
          <w:rFonts w:ascii="Times New Roman" w:hAnsi="Times New Roman" w:cs="Times New Roman"/>
        </w:rPr>
      </w:pPr>
      <w:proofErr w:type="spellStart"/>
      <w:r w:rsidRPr="008F0482">
        <w:rPr>
          <w:rFonts w:ascii="Times New Roman" w:hAnsi="Times New Roman" w:cs="Times New Roman"/>
        </w:rPr>
        <w:t>Idso</w:t>
      </w:r>
      <w:proofErr w:type="spellEnd"/>
      <w:r w:rsidRPr="008F0482">
        <w:rPr>
          <w:rFonts w:ascii="Times New Roman" w:hAnsi="Times New Roman" w:cs="Times New Roman"/>
        </w:rPr>
        <w:t>, S. B.</w:t>
      </w:r>
      <w:r>
        <w:rPr>
          <w:rFonts w:ascii="Times New Roman" w:hAnsi="Times New Roman" w:cs="Times New Roman"/>
        </w:rPr>
        <w:t>:</w:t>
      </w:r>
      <w:r w:rsidRPr="008F0482">
        <w:rPr>
          <w:rFonts w:ascii="Times New Roman" w:hAnsi="Times New Roman" w:cs="Times New Roman"/>
        </w:rPr>
        <w:t xml:space="preserve"> </w:t>
      </w:r>
      <w:r>
        <w:rPr>
          <w:rFonts w:ascii="Times New Roman" w:hAnsi="Times New Roman" w:cs="Times New Roman"/>
        </w:rPr>
        <w:t>A</w:t>
      </w:r>
      <w:r w:rsidRPr="008F0482">
        <w:rPr>
          <w:rFonts w:ascii="Times New Roman" w:hAnsi="Times New Roman" w:cs="Times New Roman"/>
        </w:rPr>
        <w:t xml:space="preserve"> set of equations for full spectrum and 8-</w:t>
      </w:r>
      <w:r>
        <w:rPr>
          <w:rFonts w:ascii="Times New Roman" w:hAnsi="Times New Roman" w:cs="Times New Roman"/>
        </w:rPr>
        <w:t>m</w:t>
      </w:r>
      <w:r w:rsidRPr="008F0482">
        <w:rPr>
          <w:rFonts w:ascii="Times New Roman" w:hAnsi="Times New Roman" w:cs="Times New Roman"/>
        </w:rPr>
        <w:t>u-</w:t>
      </w:r>
      <w:r>
        <w:rPr>
          <w:rFonts w:ascii="Times New Roman" w:hAnsi="Times New Roman" w:cs="Times New Roman"/>
        </w:rPr>
        <w:t>m</w:t>
      </w:r>
      <w:r w:rsidRPr="008F0482">
        <w:rPr>
          <w:rFonts w:ascii="Times New Roman" w:hAnsi="Times New Roman" w:cs="Times New Roman"/>
        </w:rPr>
        <w:t xml:space="preserve"> to 14-mu-m and 10.5-mu-m to 12.5-mu-m thermal-radiation from cloudless skies, </w:t>
      </w:r>
      <w:r w:rsidRPr="00F85E37">
        <w:rPr>
          <w:rFonts w:ascii="Times New Roman" w:hAnsi="Times New Roman" w:cs="Times New Roman"/>
          <w:iCs/>
        </w:rPr>
        <w:t xml:space="preserve">Water </w:t>
      </w:r>
      <w:proofErr w:type="spellStart"/>
      <w:r w:rsidRPr="00F85E37">
        <w:rPr>
          <w:rFonts w:ascii="Times New Roman" w:hAnsi="Times New Roman" w:cs="Times New Roman"/>
          <w:iCs/>
        </w:rPr>
        <w:t>Resour</w:t>
      </w:r>
      <w:proofErr w:type="spellEnd"/>
      <w:r>
        <w:rPr>
          <w:rFonts w:ascii="Times New Roman" w:hAnsi="Times New Roman" w:cs="Times New Roman"/>
          <w:iCs/>
        </w:rPr>
        <w:t>.</w:t>
      </w:r>
      <w:r w:rsidRPr="00F85E37">
        <w:rPr>
          <w:rFonts w:ascii="Times New Roman" w:hAnsi="Times New Roman" w:cs="Times New Roman"/>
          <w:iCs/>
        </w:rPr>
        <w:t xml:space="preserve"> Res</w:t>
      </w:r>
      <w:r>
        <w:rPr>
          <w:rFonts w:ascii="Times New Roman" w:hAnsi="Times New Roman" w:cs="Times New Roman"/>
          <w:iCs/>
        </w:rPr>
        <w:t>.</w:t>
      </w:r>
      <w:r w:rsidRPr="000A65F0">
        <w:rPr>
          <w:rFonts w:ascii="Times New Roman" w:hAnsi="Times New Roman" w:cs="Times New Roman"/>
        </w:rPr>
        <w:t xml:space="preserve">, </w:t>
      </w:r>
      <w:r w:rsidRPr="00F85E37">
        <w:rPr>
          <w:rFonts w:ascii="Times New Roman" w:hAnsi="Times New Roman" w:cs="Times New Roman"/>
          <w:iCs/>
        </w:rPr>
        <w:t>17</w:t>
      </w:r>
      <w:proofErr w:type="gramStart"/>
      <w:r>
        <w:rPr>
          <w:rFonts w:ascii="Times New Roman" w:hAnsi="Times New Roman" w:cs="Times New Roman"/>
        </w:rPr>
        <w:t>.</w:t>
      </w:r>
      <w:r w:rsidRPr="008F0482">
        <w:rPr>
          <w:rFonts w:ascii="Times New Roman" w:hAnsi="Times New Roman" w:cs="Times New Roman"/>
        </w:rPr>
        <w:t>,</w:t>
      </w:r>
      <w:proofErr w:type="gramEnd"/>
      <w:r w:rsidRPr="008F0482">
        <w:rPr>
          <w:rFonts w:ascii="Times New Roman" w:hAnsi="Times New Roman" w:cs="Times New Roman"/>
        </w:rPr>
        <w:t xml:space="preserve"> 295-304</w:t>
      </w:r>
      <w:r>
        <w:rPr>
          <w:rFonts w:ascii="Times New Roman" w:hAnsi="Times New Roman" w:cs="Times New Roman"/>
        </w:rPr>
        <w:t xml:space="preserve">, </w:t>
      </w:r>
      <w:r w:rsidRPr="008F0482">
        <w:rPr>
          <w:rFonts w:ascii="Times New Roman" w:hAnsi="Times New Roman" w:cs="Times New Roman"/>
        </w:rPr>
        <w:t>1981.</w:t>
      </w:r>
    </w:p>
    <w:p w14:paraId="634E1970" w14:textId="77777777" w:rsidR="009546B5" w:rsidRPr="008115D5" w:rsidRDefault="009546B5" w:rsidP="009546B5">
      <w:pPr>
        <w:widowControl w:val="0"/>
        <w:autoSpaceDE w:val="0"/>
        <w:autoSpaceDN w:val="0"/>
        <w:adjustRightInd w:val="0"/>
        <w:spacing w:line="480" w:lineRule="auto"/>
        <w:ind w:left="270" w:hanging="270"/>
        <w:jc w:val="both"/>
        <w:rPr>
          <w:rFonts w:ascii="Times New Roman" w:hAnsi="Times New Roman" w:cs="Times New Roman"/>
        </w:rPr>
      </w:pPr>
      <w:r w:rsidRPr="008F0482">
        <w:rPr>
          <w:rFonts w:ascii="Times New Roman" w:hAnsi="Times New Roman" w:cs="Times New Roman"/>
        </w:rPr>
        <w:t>Keenan, T. F., Carbone, M. S.</w:t>
      </w:r>
      <w:r>
        <w:rPr>
          <w:rFonts w:ascii="Times New Roman" w:hAnsi="Times New Roman" w:cs="Times New Roman"/>
        </w:rPr>
        <w:t>,</w:t>
      </w:r>
      <w:r w:rsidRPr="008F0482">
        <w:rPr>
          <w:rFonts w:ascii="Times New Roman" w:hAnsi="Times New Roman" w:cs="Times New Roman"/>
        </w:rPr>
        <w:t xml:space="preserve"> Reichstein, M.</w:t>
      </w:r>
      <w:r>
        <w:rPr>
          <w:rFonts w:ascii="Times New Roman" w:hAnsi="Times New Roman" w:cs="Times New Roman"/>
        </w:rPr>
        <w:t xml:space="preserve">, </w:t>
      </w:r>
      <w:r w:rsidRPr="008F0482">
        <w:rPr>
          <w:rFonts w:ascii="Times New Roman" w:hAnsi="Times New Roman" w:cs="Times New Roman"/>
        </w:rPr>
        <w:t>and Richardson</w:t>
      </w:r>
      <w:r>
        <w:rPr>
          <w:rFonts w:ascii="Times New Roman" w:hAnsi="Times New Roman" w:cs="Times New Roman"/>
        </w:rPr>
        <w:t>,</w:t>
      </w:r>
      <w:r w:rsidRPr="008F0482">
        <w:rPr>
          <w:rFonts w:ascii="Times New Roman" w:hAnsi="Times New Roman" w:cs="Times New Roman"/>
        </w:rPr>
        <w:t xml:space="preserve"> A. D.</w:t>
      </w:r>
      <w:r>
        <w:rPr>
          <w:rFonts w:ascii="Times New Roman" w:hAnsi="Times New Roman" w:cs="Times New Roman"/>
        </w:rPr>
        <w:t>:</w:t>
      </w:r>
      <w:r w:rsidRPr="008F0482">
        <w:rPr>
          <w:rFonts w:ascii="Times New Roman" w:hAnsi="Times New Roman" w:cs="Times New Roman"/>
        </w:rPr>
        <w:t xml:space="preserve"> The model-data fusion pitfall: assuming certainty in an uncertain world, </w:t>
      </w:r>
      <w:proofErr w:type="spellStart"/>
      <w:r w:rsidRPr="00F85E37">
        <w:rPr>
          <w:rFonts w:ascii="Times New Roman" w:hAnsi="Times New Roman" w:cs="Times New Roman"/>
          <w:iCs/>
        </w:rPr>
        <w:t>Oecologia</w:t>
      </w:r>
      <w:proofErr w:type="spellEnd"/>
      <w:r w:rsidRPr="000A65F0">
        <w:rPr>
          <w:rFonts w:ascii="Times New Roman" w:hAnsi="Times New Roman" w:cs="Times New Roman"/>
        </w:rPr>
        <w:t xml:space="preserve">, </w:t>
      </w:r>
      <w:r w:rsidRPr="00F85E37">
        <w:rPr>
          <w:rFonts w:ascii="Times New Roman" w:hAnsi="Times New Roman" w:cs="Times New Roman"/>
          <w:iCs/>
        </w:rPr>
        <w:t>167</w:t>
      </w:r>
      <w:r w:rsidRPr="008F0482">
        <w:rPr>
          <w:rFonts w:ascii="Times New Roman" w:hAnsi="Times New Roman" w:cs="Times New Roman"/>
        </w:rPr>
        <w:t>, 587-597</w:t>
      </w:r>
      <w:r>
        <w:rPr>
          <w:rFonts w:ascii="Times New Roman" w:hAnsi="Times New Roman" w:cs="Times New Roman"/>
        </w:rPr>
        <w:t xml:space="preserve">, </w:t>
      </w:r>
      <w:r w:rsidRPr="008F0482">
        <w:rPr>
          <w:rFonts w:ascii="Times New Roman" w:hAnsi="Times New Roman" w:cs="Times New Roman"/>
        </w:rPr>
        <w:t>2011.</w:t>
      </w:r>
    </w:p>
    <w:p w14:paraId="4632D978"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Koven, C. D., Riley</w:t>
      </w:r>
      <w:r>
        <w:rPr>
          <w:rFonts w:ascii="Times New Roman" w:hAnsi="Times New Roman" w:cs="Times New Roman"/>
          <w:noProof/>
        </w:rPr>
        <w:t>,</w:t>
      </w:r>
      <w:r w:rsidRPr="000A65F0">
        <w:rPr>
          <w:rFonts w:ascii="Times New Roman" w:hAnsi="Times New Roman" w:cs="Times New Roman"/>
          <w:noProof/>
        </w:rPr>
        <w:t xml:space="preserve"> </w:t>
      </w:r>
      <w:r w:rsidRPr="008115D5">
        <w:rPr>
          <w:rFonts w:ascii="Times New Roman" w:hAnsi="Times New Roman" w:cs="Times New Roman"/>
          <w:noProof/>
        </w:rPr>
        <w:t>W. J., Subin</w:t>
      </w:r>
      <w:r>
        <w:rPr>
          <w:rFonts w:ascii="Times New Roman" w:hAnsi="Times New Roman" w:cs="Times New Roman"/>
          <w:noProof/>
        </w:rPr>
        <w:t>,</w:t>
      </w:r>
      <w:r w:rsidRPr="000A65F0">
        <w:rPr>
          <w:rFonts w:ascii="Times New Roman" w:hAnsi="Times New Roman" w:cs="Times New Roman"/>
          <w:noProof/>
        </w:rPr>
        <w:t xml:space="preserve"> </w:t>
      </w:r>
      <w:r w:rsidRPr="008115D5">
        <w:rPr>
          <w:rFonts w:ascii="Times New Roman" w:hAnsi="Times New Roman" w:cs="Times New Roman"/>
          <w:noProof/>
        </w:rPr>
        <w:t>Z. M., Tang</w:t>
      </w:r>
      <w:r>
        <w:rPr>
          <w:rFonts w:ascii="Times New Roman" w:hAnsi="Times New Roman" w:cs="Times New Roman"/>
          <w:noProof/>
        </w:rPr>
        <w:t>,</w:t>
      </w:r>
      <w:r w:rsidRPr="000A65F0">
        <w:rPr>
          <w:rFonts w:ascii="Times New Roman" w:hAnsi="Times New Roman" w:cs="Times New Roman"/>
          <w:noProof/>
        </w:rPr>
        <w:t xml:space="preserve"> </w:t>
      </w:r>
      <w:r w:rsidRPr="008115D5">
        <w:rPr>
          <w:rFonts w:ascii="Times New Roman" w:hAnsi="Times New Roman" w:cs="Times New Roman"/>
          <w:noProof/>
        </w:rPr>
        <w:t>J. Y., Torn</w:t>
      </w:r>
      <w:r>
        <w:rPr>
          <w:rFonts w:ascii="Times New Roman" w:hAnsi="Times New Roman" w:cs="Times New Roman"/>
          <w:noProof/>
        </w:rPr>
        <w:t>,</w:t>
      </w:r>
      <w:r w:rsidRPr="000A65F0">
        <w:rPr>
          <w:rFonts w:ascii="Times New Roman" w:hAnsi="Times New Roman" w:cs="Times New Roman"/>
          <w:noProof/>
        </w:rPr>
        <w:t xml:space="preserve"> </w:t>
      </w:r>
      <w:r w:rsidRPr="008115D5">
        <w:rPr>
          <w:rFonts w:ascii="Times New Roman" w:hAnsi="Times New Roman" w:cs="Times New Roman"/>
          <w:noProof/>
        </w:rPr>
        <w:t>M. S., Collins</w:t>
      </w:r>
      <w:r>
        <w:rPr>
          <w:rFonts w:ascii="Times New Roman" w:hAnsi="Times New Roman" w:cs="Times New Roman"/>
          <w:noProof/>
        </w:rPr>
        <w:t>,</w:t>
      </w:r>
      <w:r w:rsidRPr="000A65F0">
        <w:rPr>
          <w:rFonts w:ascii="Times New Roman" w:hAnsi="Times New Roman" w:cs="Times New Roman"/>
          <w:noProof/>
        </w:rPr>
        <w:t xml:space="preserve"> </w:t>
      </w:r>
      <w:r w:rsidRPr="008115D5">
        <w:rPr>
          <w:rFonts w:ascii="Times New Roman" w:hAnsi="Times New Roman" w:cs="Times New Roman"/>
          <w:noProof/>
        </w:rPr>
        <w:t>W. D., Bonan</w:t>
      </w:r>
      <w:r>
        <w:rPr>
          <w:rFonts w:ascii="Times New Roman" w:hAnsi="Times New Roman" w:cs="Times New Roman"/>
          <w:noProof/>
        </w:rPr>
        <w:t>,</w:t>
      </w:r>
      <w:r w:rsidRPr="000A65F0">
        <w:rPr>
          <w:rFonts w:ascii="Times New Roman" w:hAnsi="Times New Roman" w:cs="Times New Roman"/>
          <w:noProof/>
        </w:rPr>
        <w:t xml:space="preserve"> </w:t>
      </w:r>
      <w:r w:rsidRPr="008115D5">
        <w:rPr>
          <w:rFonts w:ascii="Times New Roman" w:hAnsi="Times New Roman" w:cs="Times New Roman"/>
          <w:noProof/>
        </w:rPr>
        <w:t>G. B., Lawrence</w:t>
      </w:r>
      <w:r>
        <w:rPr>
          <w:rFonts w:ascii="Times New Roman" w:hAnsi="Times New Roman" w:cs="Times New Roman"/>
          <w:noProof/>
        </w:rPr>
        <w:t>,</w:t>
      </w:r>
      <w:r w:rsidRPr="000A65F0">
        <w:rPr>
          <w:rFonts w:ascii="Times New Roman" w:hAnsi="Times New Roman" w:cs="Times New Roman"/>
          <w:noProof/>
        </w:rPr>
        <w:t xml:space="preserve"> </w:t>
      </w:r>
      <w:r w:rsidRPr="008115D5">
        <w:rPr>
          <w:rFonts w:ascii="Times New Roman" w:hAnsi="Times New Roman" w:cs="Times New Roman"/>
          <w:noProof/>
        </w:rPr>
        <w:t>D. M., and Swenson S. C.</w:t>
      </w:r>
      <w:r>
        <w:rPr>
          <w:rFonts w:ascii="Times New Roman" w:hAnsi="Times New Roman" w:cs="Times New Roman"/>
          <w:noProof/>
        </w:rPr>
        <w:t>:</w:t>
      </w:r>
      <w:r w:rsidRPr="008115D5">
        <w:rPr>
          <w:rFonts w:ascii="Times New Roman" w:hAnsi="Times New Roman" w:cs="Times New Roman"/>
          <w:noProof/>
        </w:rPr>
        <w:t xml:space="preserve"> The effect of vertically resolved soil biogeochemistry and alternate soil C and N models on C dynamics of CLM4, </w:t>
      </w:r>
      <w:r w:rsidRPr="00F85E37">
        <w:rPr>
          <w:rFonts w:ascii="Times New Roman" w:hAnsi="Times New Roman" w:cs="Times New Roman"/>
          <w:noProof/>
        </w:rPr>
        <w:t>Biogeosciences</w:t>
      </w:r>
      <w:r w:rsidRPr="000A65F0">
        <w:rPr>
          <w:rFonts w:ascii="Times New Roman" w:hAnsi="Times New Roman" w:cs="Times New Roman"/>
          <w:noProof/>
        </w:rPr>
        <w:t xml:space="preserve">, </w:t>
      </w:r>
      <w:r w:rsidRPr="00F85E37">
        <w:rPr>
          <w:rFonts w:ascii="Times New Roman" w:hAnsi="Times New Roman" w:cs="Times New Roman"/>
          <w:noProof/>
        </w:rPr>
        <w:t>10</w:t>
      </w:r>
      <w:r w:rsidRPr="008115D5">
        <w:rPr>
          <w:rFonts w:ascii="Times New Roman" w:hAnsi="Times New Roman" w:cs="Times New Roman"/>
          <w:noProof/>
        </w:rPr>
        <w:t>, 7109-7131</w:t>
      </w:r>
      <w:r>
        <w:rPr>
          <w:rFonts w:ascii="Times New Roman" w:hAnsi="Times New Roman" w:cs="Times New Roman"/>
          <w:noProof/>
        </w:rPr>
        <w:t xml:space="preserve">, </w:t>
      </w:r>
      <w:r w:rsidRPr="008115D5">
        <w:rPr>
          <w:rFonts w:ascii="Times New Roman" w:hAnsi="Times New Roman" w:cs="Times New Roman"/>
          <w:noProof/>
        </w:rPr>
        <w:t>2013.</w:t>
      </w:r>
    </w:p>
    <w:p w14:paraId="27CDAD22"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Krinner, G., Viovy</w:t>
      </w:r>
      <w:r>
        <w:rPr>
          <w:rFonts w:ascii="Times New Roman" w:hAnsi="Times New Roman" w:cs="Times New Roman"/>
          <w:noProof/>
        </w:rPr>
        <w:t>,</w:t>
      </w:r>
      <w:r w:rsidRPr="000A65F0">
        <w:rPr>
          <w:rFonts w:ascii="Times New Roman" w:hAnsi="Times New Roman" w:cs="Times New Roman"/>
          <w:noProof/>
        </w:rPr>
        <w:t xml:space="preserve"> </w:t>
      </w:r>
      <w:r w:rsidRPr="008115D5">
        <w:rPr>
          <w:rFonts w:ascii="Times New Roman" w:hAnsi="Times New Roman" w:cs="Times New Roman"/>
          <w:noProof/>
        </w:rPr>
        <w:t>N., de Noblet-Ducoudre</w:t>
      </w:r>
      <w:r>
        <w:rPr>
          <w:rFonts w:ascii="Times New Roman" w:hAnsi="Times New Roman" w:cs="Times New Roman"/>
          <w:noProof/>
        </w:rPr>
        <w:t>,</w:t>
      </w:r>
      <w:r w:rsidRPr="000A65F0">
        <w:rPr>
          <w:rFonts w:ascii="Times New Roman" w:hAnsi="Times New Roman" w:cs="Times New Roman"/>
          <w:noProof/>
        </w:rPr>
        <w:t xml:space="preserve"> </w:t>
      </w:r>
      <w:r w:rsidRPr="008115D5">
        <w:rPr>
          <w:rFonts w:ascii="Times New Roman" w:hAnsi="Times New Roman" w:cs="Times New Roman"/>
          <w:noProof/>
        </w:rPr>
        <w:t>N., Ogee</w:t>
      </w:r>
      <w:r>
        <w:rPr>
          <w:rFonts w:ascii="Times New Roman" w:hAnsi="Times New Roman" w:cs="Times New Roman"/>
          <w:noProof/>
        </w:rPr>
        <w:t>,</w:t>
      </w:r>
      <w:r w:rsidRPr="000A65F0">
        <w:rPr>
          <w:rFonts w:ascii="Times New Roman" w:hAnsi="Times New Roman" w:cs="Times New Roman"/>
          <w:noProof/>
        </w:rPr>
        <w:t xml:space="preserve"> </w:t>
      </w:r>
      <w:r w:rsidRPr="008115D5">
        <w:rPr>
          <w:rFonts w:ascii="Times New Roman" w:hAnsi="Times New Roman" w:cs="Times New Roman"/>
          <w:noProof/>
        </w:rPr>
        <w:t>J., Polcher</w:t>
      </w:r>
      <w:r>
        <w:rPr>
          <w:rFonts w:ascii="Times New Roman" w:hAnsi="Times New Roman" w:cs="Times New Roman"/>
          <w:noProof/>
        </w:rPr>
        <w:t>,</w:t>
      </w:r>
      <w:r w:rsidRPr="000A65F0">
        <w:rPr>
          <w:rFonts w:ascii="Times New Roman" w:hAnsi="Times New Roman" w:cs="Times New Roman"/>
          <w:noProof/>
        </w:rPr>
        <w:t xml:space="preserve"> </w:t>
      </w:r>
      <w:r w:rsidRPr="008115D5">
        <w:rPr>
          <w:rFonts w:ascii="Times New Roman" w:hAnsi="Times New Roman" w:cs="Times New Roman"/>
          <w:noProof/>
        </w:rPr>
        <w:t>J., Friedlingstein</w:t>
      </w:r>
      <w:r>
        <w:rPr>
          <w:rFonts w:ascii="Times New Roman" w:hAnsi="Times New Roman" w:cs="Times New Roman"/>
          <w:noProof/>
        </w:rPr>
        <w:t>,</w:t>
      </w:r>
      <w:r w:rsidRPr="000A65F0">
        <w:rPr>
          <w:rFonts w:ascii="Times New Roman" w:hAnsi="Times New Roman" w:cs="Times New Roman"/>
          <w:noProof/>
        </w:rPr>
        <w:t xml:space="preserve"> </w:t>
      </w:r>
      <w:r w:rsidRPr="008115D5">
        <w:rPr>
          <w:rFonts w:ascii="Times New Roman" w:hAnsi="Times New Roman" w:cs="Times New Roman"/>
          <w:noProof/>
        </w:rPr>
        <w:t>P., Ciais</w:t>
      </w:r>
      <w:r>
        <w:rPr>
          <w:rFonts w:ascii="Times New Roman" w:hAnsi="Times New Roman" w:cs="Times New Roman"/>
          <w:noProof/>
        </w:rPr>
        <w:t>,</w:t>
      </w:r>
      <w:r w:rsidRPr="000A65F0">
        <w:rPr>
          <w:rFonts w:ascii="Times New Roman" w:hAnsi="Times New Roman" w:cs="Times New Roman"/>
          <w:noProof/>
        </w:rPr>
        <w:t xml:space="preserve"> </w:t>
      </w:r>
      <w:r w:rsidRPr="008115D5">
        <w:rPr>
          <w:rFonts w:ascii="Times New Roman" w:hAnsi="Times New Roman" w:cs="Times New Roman"/>
          <w:noProof/>
        </w:rPr>
        <w:t>P., Sitch</w:t>
      </w:r>
      <w:r>
        <w:rPr>
          <w:rFonts w:ascii="Times New Roman" w:hAnsi="Times New Roman" w:cs="Times New Roman"/>
          <w:noProof/>
        </w:rPr>
        <w:t>,</w:t>
      </w:r>
      <w:r w:rsidRPr="000A65F0">
        <w:rPr>
          <w:rFonts w:ascii="Times New Roman" w:hAnsi="Times New Roman" w:cs="Times New Roman"/>
          <w:noProof/>
        </w:rPr>
        <w:t xml:space="preserve"> </w:t>
      </w:r>
      <w:r w:rsidRPr="008115D5">
        <w:rPr>
          <w:rFonts w:ascii="Times New Roman" w:hAnsi="Times New Roman" w:cs="Times New Roman"/>
          <w:noProof/>
        </w:rPr>
        <w:t>S., and Prentice</w:t>
      </w:r>
      <w:r>
        <w:rPr>
          <w:rFonts w:ascii="Times New Roman" w:hAnsi="Times New Roman" w:cs="Times New Roman"/>
          <w:noProof/>
        </w:rPr>
        <w:t>,</w:t>
      </w:r>
      <w:r w:rsidRPr="008115D5">
        <w:rPr>
          <w:rFonts w:ascii="Times New Roman" w:hAnsi="Times New Roman" w:cs="Times New Roman"/>
          <w:noProof/>
        </w:rPr>
        <w:t xml:space="preserve"> I. C.</w:t>
      </w:r>
      <w:r>
        <w:rPr>
          <w:rFonts w:ascii="Times New Roman" w:hAnsi="Times New Roman" w:cs="Times New Roman"/>
          <w:noProof/>
        </w:rPr>
        <w:t>:</w:t>
      </w:r>
      <w:r w:rsidRPr="008115D5">
        <w:rPr>
          <w:rFonts w:ascii="Times New Roman" w:hAnsi="Times New Roman" w:cs="Times New Roman"/>
          <w:noProof/>
        </w:rPr>
        <w:t xml:space="preserve"> A dynamic global vegetation model for studies of the coupled atmosphere-biosphere system, </w:t>
      </w:r>
      <w:r w:rsidRPr="00F85E37">
        <w:rPr>
          <w:rFonts w:ascii="Times New Roman" w:hAnsi="Times New Roman" w:cs="Times New Roman"/>
          <w:noProof/>
        </w:rPr>
        <w:t>Global Biogeochem</w:t>
      </w:r>
      <w:r>
        <w:rPr>
          <w:rFonts w:ascii="Times New Roman" w:hAnsi="Times New Roman" w:cs="Times New Roman"/>
          <w:noProof/>
        </w:rPr>
        <w:t>.</w:t>
      </w:r>
      <w:r w:rsidRPr="00F85E37">
        <w:rPr>
          <w:rFonts w:ascii="Times New Roman" w:hAnsi="Times New Roman" w:cs="Times New Roman"/>
          <w:noProof/>
        </w:rPr>
        <w:t xml:space="preserve"> Cy</w:t>
      </w:r>
      <w:r>
        <w:rPr>
          <w:rFonts w:ascii="Times New Roman" w:hAnsi="Times New Roman" w:cs="Times New Roman"/>
          <w:noProof/>
        </w:rPr>
        <w:t>.</w:t>
      </w:r>
      <w:r w:rsidRPr="000A65F0">
        <w:rPr>
          <w:rFonts w:ascii="Times New Roman" w:hAnsi="Times New Roman" w:cs="Times New Roman"/>
          <w:noProof/>
        </w:rPr>
        <w:t xml:space="preserve">, </w:t>
      </w:r>
      <w:r w:rsidRPr="00F85E37">
        <w:rPr>
          <w:rFonts w:ascii="Times New Roman" w:hAnsi="Times New Roman" w:cs="Times New Roman"/>
          <w:noProof/>
        </w:rPr>
        <w:t>19</w:t>
      </w:r>
      <w:r>
        <w:rPr>
          <w:rFonts w:ascii="Times New Roman" w:hAnsi="Times New Roman" w:cs="Times New Roman"/>
          <w:noProof/>
        </w:rPr>
        <w:t>,</w:t>
      </w:r>
      <w:r w:rsidRPr="000A65F0">
        <w:rPr>
          <w:rFonts w:ascii="Times New Roman" w:hAnsi="Times New Roman" w:cs="Times New Roman"/>
          <w:noProof/>
        </w:rPr>
        <w:t xml:space="preserve"> </w:t>
      </w:r>
      <w:r w:rsidRPr="008115D5">
        <w:rPr>
          <w:rFonts w:ascii="Times New Roman" w:hAnsi="Times New Roman" w:cs="Times New Roman"/>
          <w:noProof/>
        </w:rPr>
        <w:t>2005.</w:t>
      </w:r>
    </w:p>
    <w:p w14:paraId="1877B158"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 xml:space="preserve">Lawrence, D. M., </w:t>
      </w:r>
      <w:r>
        <w:rPr>
          <w:rFonts w:ascii="Times New Roman" w:hAnsi="Times New Roman" w:cs="Times New Roman"/>
          <w:noProof/>
        </w:rPr>
        <w:t>Oleson, K. W., Fanner, M. G., Thornton, P. E., Swenson, S. C., Lawrence, P. J., Zeng, X. B., Yang, Z. L., Levis, S., Sakaguchi, K., Bonan, G. B., and Slater, A. G.:</w:t>
      </w:r>
      <w:r w:rsidRPr="008115D5">
        <w:rPr>
          <w:rFonts w:ascii="Times New Roman" w:hAnsi="Times New Roman" w:cs="Times New Roman"/>
          <w:noProof/>
        </w:rPr>
        <w:t xml:space="preserve"> </w:t>
      </w:r>
      <w:r>
        <w:rPr>
          <w:rFonts w:ascii="Times New Roman" w:hAnsi="Times New Roman" w:cs="Times New Roman"/>
          <w:noProof/>
        </w:rPr>
        <w:t>P</w:t>
      </w:r>
      <w:r w:rsidRPr="008115D5">
        <w:rPr>
          <w:rFonts w:ascii="Times New Roman" w:hAnsi="Times New Roman" w:cs="Times New Roman"/>
          <w:noProof/>
        </w:rPr>
        <w:t xml:space="preserve">arameterization improvements and functional and structural advances in version 4 of the </w:t>
      </w:r>
      <w:r>
        <w:rPr>
          <w:rFonts w:ascii="Times New Roman" w:hAnsi="Times New Roman" w:cs="Times New Roman"/>
          <w:noProof/>
        </w:rPr>
        <w:t>C</w:t>
      </w:r>
      <w:r w:rsidRPr="008115D5">
        <w:rPr>
          <w:rFonts w:ascii="Times New Roman" w:hAnsi="Times New Roman" w:cs="Times New Roman"/>
          <w:noProof/>
        </w:rPr>
        <w:t xml:space="preserve">ommunity </w:t>
      </w:r>
      <w:r>
        <w:rPr>
          <w:rFonts w:ascii="Times New Roman" w:hAnsi="Times New Roman" w:cs="Times New Roman"/>
          <w:noProof/>
        </w:rPr>
        <w:t>L</w:t>
      </w:r>
      <w:r w:rsidRPr="008115D5">
        <w:rPr>
          <w:rFonts w:ascii="Times New Roman" w:hAnsi="Times New Roman" w:cs="Times New Roman"/>
          <w:noProof/>
        </w:rPr>
        <w:t xml:space="preserve">and </w:t>
      </w:r>
      <w:r>
        <w:rPr>
          <w:rFonts w:ascii="Times New Roman" w:hAnsi="Times New Roman" w:cs="Times New Roman"/>
          <w:noProof/>
        </w:rPr>
        <w:t>M</w:t>
      </w:r>
      <w:r w:rsidRPr="008115D5">
        <w:rPr>
          <w:rFonts w:ascii="Times New Roman" w:hAnsi="Times New Roman" w:cs="Times New Roman"/>
          <w:noProof/>
        </w:rPr>
        <w:t xml:space="preserve">odel, </w:t>
      </w:r>
      <w:r w:rsidRPr="00F85E37">
        <w:rPr>
          <w:rFonts w:ascii="Times New Roman" w:hAnsi="Times New Roman" w:cs="Times New Roman"/>
          <w:noProof/>
        </w:rPr>
        <w:t>J</w:t>
      </w:r>
      <w:r>
        <w:rPr>
          <w:rFonts w:ascii="Times New Roman" w:hAnsi="Times New Roman" w:cs="Times New Roman"/>
          <w:noProof/>
        </w:rPr>
        <w:t>.</w:t>
      </w:r>
      <w:r w:rsidRPr="00F85E37">
        <w:rPr>
          <w:rFonts w:ascii="Times New Roman" w:hAnsi="Times New Roman" w:cs="Times New Roman"/>
          <w:noProof/>
        </w:rPr>
        <w:t xml:space="preserve"> Adv</w:t>
      </w:r>
      <w:r>
        <w:rPr>
          <w:rFonts w:ascii="Times New Roman" w:hAnsi="Times New Roman" w:cs="Times New Roman"/>
          <w:noProof/>
        </w:rPr>
        <w:t>.</w:t>
      </w:r>
      <w:r w:rsidRPr="00F85E37">
        <w:rPr>
          <w:rFonts w:ascii="Times New Roman" w:hAnsi="Times New Roman" w:cs="Times New Roman"/>
          <w:noProof/>
        </w:rPr>
        <w:t xml:space="preserve"> Model Earth Sy</w:t>
      </w:r>
      <w:r>
        <w:rPr>
          <w:rFonts w:ascii="Times New Roman" w:hAnsi="Times New Roman" w:cs="Times New Roman"/>
          <w:noProof/>
        </w:rPr>
        <w:t>.</w:t>
      </w:r>
      <w:r w:rsidRPr="000A65F0">
        <w:rPr>
          <w:rFonts w:ascii="Times New Roman" w:hAnsi="Times New Roman" w:cs="Times New Roman"/>
          <w:noProof/>
        </w:rPr>
        <w:t xml:space="preserve">, </w:t>
      </w:r>
      <w:r w:rsidRPr="00F85E37">
        <w:rPr>
          <w:rFonts w:ascii="Times New Roman" w:hAnsi="Times New Roman" w:cs="Times New Roman"/>
          <w:noProof/>
        </w:rPr>
        <w:t>3</w:t>
      </w:r>
      <w:r w:rsidRPr="000A65F0">
        <w:rPr>
          <w:rFonts w:ascii="Times New Roman" w:hAnsi="Times New Roman" w:cs="Times New Roman"/>
          <w:noProof/>
        </w:rPr>
        <w:t>.</w:t>
      </w:r>
      <w:r>
        <w:rPr>
          <w:rFonts w:ascii="Times New Roman" w:hAnsi="Times New Roman" w:cs="Times New Roman"/>
          <w:noProof/>
        </w:rPr>
        <w:t>, M03001,</w:t>
      </w:r>
      <w:r w:rsidRPr="000A65F0">
        <w:rPr>
          <w:rFonts w:ascii="Times New Roman" w:hAnsi="Times New Roman" w:cs="Times New Roman"/>
          <w:noProof/>
        </w:rPr>
        <w:t xml:space="preserve"> </w:t>
      </w:r>
      <w:r w:rsidRPr="008115D5">
        <w:rPr>
          <w:rFonts w:ascii="Times New Roman" w:hAnsi="Times New Roman" w:cs="Times New Roman"/>
          <w:noProof/>
        </w:rPr>
        <w:t>2011</w:t>
      </w:r>
      <w:r>
        <w:rPr>
          <w:rFonts w:ascii="Times New Roman" w:hAnsi="Times New Roman" w:cs="Times New Roman"/>
          <w:noProof/>
        </w:rPr>
        <w:t>.</w:t>
      </w:r>
    </w:p>
    <w:p w14:paraId="42DB3517"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Li, H. Y., Huang</w:t>
      </w:r>
      <w:r>
        <w:rPr>
          <w:rFonts w:ascii="Times New Roman" w:hAnsi="Times New Roman" w:cs="Times New Roman"/>
          <w:noProof/>
        </w:rPr>
        <w:t>,</w:t>
      </w:r>
      <w:r w:rsidRPr="00880062">
        <w:rPr>
          <w:rFonts w:ascii="Times New Roman" w:hAnsi="Times New Roman" w:cs="Times New Roman"/>
          <w:noProof/>
        </w:rPr>
        <w:t xml:space="preserve"> </w:t>
      </w:r>
      <w:r w:rsidRPr="008115D5">
        <w:rPr>
          <w:rFonts w:ascii="Times New Roman" w:hAnsi="Times New Roman" w:cs="Times New Roman"/>
          <w:noProof/>
        </w:rPr>
        <w:t>M. Y., Wigmosta</w:t>
      </w:r>
      <w:r>
        <w:rPr>
          <w:rFonts w:ascii="Times New Roman" w:hAnsi="Times New Roman" w:cs="Times New Roman"/>
          <w:noProof/>
        </w:rPr>
        <w:t>,</w:t>
      </w:r>
      <w:r w:rsidRPr="00880062">
        <w:rPr>
          <w:rFonts w:ascii="Times New Roman" w:hAnsi="Times New Roman" w:cs="Times New Roman"/>
          <w:noProof/>
        </w:rPr>
        <w:t xml:space="preserve"> </w:t>
      </w:r>
      <w:r w:rsidRPr="008115D5">
        <w:rPr>
          <w:rFonts w:ascii="Times New Roman" w:hAnsi="Times New Roman" w:cs="Times New Roman"/>
          <w:noProof/>
        </w:rPr>
        <w:t>M. S., Ke</w:t>
      </w:r>
      <w:r>
        <w:rPr>
          <w:rFonts w:ascii="Times New Roman" w:hAnsi="Times New Roman" w:cs="Times New Roman"/>
          <w:noProof/>
        </w:rPr>
        <w:t>,</w:t>
      </w:r>
      <w:r w:rsidRPr="00880062">
        <w:rPr>
          <w:rFonts w:ascii="Times New Roman" w:hAnsi="Times New Roman" w:cs="Times New Roman"/>
          <w:noProof/>
        </w:rPr>
        <w:t xml:space="preserve"> </w:t>
      </w:r>
      <w:r w:rsidRPr="008115D5">
        <w:rPr>
          <w:rFonts w:ascii="Times New Roman" w:hAnsi="Times New Roman" w:cs="Times New Roman"/>
          <w:noProof/>
        </w:rPr>
        <w:t>Y. H., Coleman</w:t>
      </w:r>
      <w:r>
        <w:rPr>
          <w:rFonts w:ascii="Times New Roman" w:hAnsi="Times New Roman" w:cs="Times New Roman"/>
          <w:noProof/>
        </w:rPr>
        <w:t>,</w:t>
      </w:r>
      <w:r w:rsidRPr="00880062">
        <w:rPr>
          <w:rFonts w:ascii="Times New Roman" w:hAnsi="Times New Roman" w:cs="Times New Roman"/>
          <w:noProof/>
        </w:rPr>
        <w:t xml:space="preserve"> </w:t>
      </w:r>
      <w:r w:rsidRPr="008115D5">
        <w:rPr>
          <w:rFonts w:ascii="Times New Roman" w:hAnsi="Times New Roman" w:cs="Times New Roman"/>
          <w:noProof/>
        </w:rPr>
        <w:t>A. M., Leung</w:t>
      </w:r>
      <w:r>
        <w:rPr>
          <w:rFonts w:ascii="Times New Roman" w:hAnsi="Times New Roman" w:cs="Times New Roman"/>
          <w:noProof/>
        </w:rPr>
        <w:t>,</w:t>
      </w:r>
      <w:r w:rsidRPr="00880062">
        <w:rPr>
          <w:rFonts w:ascii="Times New Roman" w:hAnsi="Times New Roman" w:cs="Times New Roman"/>
          <w:noProof/>
        </w:rPr>
        <w:t xml:space="preserve"> </w:t>
      </w:r>
      <w:r w:rsidRPr="008115D5">
        <w:rPr>
          <w:rFonts w:ascii="Times New Roman" w:hAnsi="Times New Roman" w:cs="Times New Roman"/>
          <w:noProof/>
        </w:rPr>
        <w:t>L. R., Wang</w:t>
      </w:r>
      <w:r>
        <w:rPr>
          <w:rFonts w:ascii="Times New Roman" w:hAnsi="Times New Roman" w:cs="Times New Roman"/>
          <w:noProof/>
        </w:rPr>
        <w:t>,</w:t>
      </w:r>
      <w:r w:rsidRPr="00880062">
        <w:rPr>
          <w:rFonts w:ascii="Times New Roman" w:hAnsi="Times New Roman" w:cs="Times New Roman"/>
          <w:noProof/>
        </w:rPr>
        <w:t xml:space="preserve"> </w:t>
      </w:r>
      <w:r w:rsidRPr="008115D5">
        <w:rPr>
          <w:rFonts w:ascii="Times New Roman" w:hAnsi="Times New Roman" w:cs="Times New Roman"/>
          <w:noProof/>
        </w:rPr>
        <w:t>A. H., and Ricciuto</w:t>
      </w:r>
      <w:r>
        <w:rPr>
          <w:rFonts w:ascii="Times New Roman" w:hAnsi="Times New Roman" w:cs="Times New Roman"/>
          <w:noProof/>
        </w:rPr>
        <w:t>,</w:t>
      </w:r>
      <w:r w:rsidRPr="008115D5">
        <w:rPr>
          <w:rFonts w:ascii="Times New Roman" w:hAnsi="Times New Roman" w:cs="Times New Roman"/>
          <w:noProof/>
        </w:rPr>
        <w:t xml:space="preserve"> D. M.</w:t>
      </w:r>
      <w:r>
        <w:rPr>
          <w:rFonts w:ascii="Times New Roman" w:hAnsi="Times New Roman" w:cs="Times New Roman"/>
          <w:noProof/>
        </w:rPr>
        <w:t>:</w:t>
      </w:r>
      <w:r w:rsidRPr="008115D5">
        <w:rPr>
          <w:rFonts w:ascii="Times New Roman" w:hAnsi="Times New Roman" w:cs="Times New Roman"/>
          <w:noProof/>
        </w:rPr>
        <w:t xml:space="preserve"> Evaluating runoff simulations from the Community </w:t>
      </w:r>
      <w:r w:rsidRPr="008115D5">
        <w:rPr>
          <w:rFonts w:ascii="Times New Roman" w:hAnsi="Times New Roman" w:cs="Times New Roman"/>
          <w:noProof/>
        </w:rPr>
        <w:lastRenderedPageBreak/>
        <w:t xml:space="preserve">Land Model 4.0 using observations from flux towers and a mountainous watershed, </w:t>
      </w:r>
      <w:r w:rsidRPr="00F85E37">
        <w:rPr>
          <w:rFonts w:ascii="Times New Roman" w:hAnsi="Times New Roman" w:cs="Times New Roman"/>
          <w:noProof/>
        </w:rPr>
        <w:t>J</w:t>
      </w:r>
      <w:r>
        <w:rPr>
          <w:rFonts w:ascii="Times New Roman" w:hAnsi="Times New Roman" w:cs="Times New Roman"/>
          <w:noProof/>
        </w:rPr>
        <w:t>.</w:t>
      </w:r>
      <w:r w:rsidRPr="00F85E37">
        <w:rPr>
          <w:rFonts w:ascii="Times New Roman" w:hAnsi="Times New Roman" w:cs="Times New Roman"/>
          <w:noProof/>
        </w:rPr>
        <w:t xml:space="preserve"> Geophys</w:t>
      </w:r>
      <w:r>
        <w:rPr>
          <w:rFonts w:ascii="Times New Roman" w:hAnsi="Times New Roman" w:cs="Times New Roman"/>
          <w:noProof/>
        </w:rPr>
        <w:t>.</w:t>
      </w:r>
      <w:r w:rsidRPr="00F85E37">
        <w:rPr>
          <w:rFonts w:ascii="Times New Roman" w:hAnsi="Times New Roman" w:cs="Times New Roman"/>
          <w:noProof/>
        </w:rPr>
        <w:t xml:space="preserve"> Res</w:t>
      </w:r>
      <w:r>
        <w:rPr>
          <w:rFonts w:ascii="Times New Roman" w:hAnsi="Times New Roman" w:cs="Times New Roman"/>
          <w:noProof/>
        </w:rPr>
        <w:t>.</w:t>
      </w:r>
      <w:r w:rsidRPr="00F85E37">
        <w:rPr>
          <w:rFonts w:ascii="Times New Roman" w:hAnsi="Times New Roman" w:cs="Times New Roman"/>
          <w:noProof/>
        </w:rPr>
        <w:t>-Atmos</w:t>
      </w:r>
      <w:r>
        <w:rPr>
          <w:rFonts w:ascii="Times New Roman" w:hAnsi="Times New Roman" w:cs="Times New Roman"/>
          <w:noProof/>
        </w:rPr>
        <w:t>.</w:t>
      </w:r>
      <w:r w:rsidRPr="00880062">
        <w:rPr>
          <w:rFonts w:ascii="Times New Roman" w:hAnsi="Times New Roman" w:cs="Times New Roman"/>
          <w:noProof/>
        </w:rPr>
        <w:t xml:space="preserve">, </w:t>
      </w:r>
      <w:r w:rsidRPr="00F85E37">
        <w:rPr>
          <w:rFonts w:ascii="Times New Roman" w:hAnsi="Times New Roman" w:cs="Times New Roman"/>
          <w:noProof/>
        </w:rPr>
        <w:t>116</w:t>
      </w:r>
      <w:r>
        <w:rPr>
          <w:rFonts w:ascii="Times New Roman" w:hAnsi="Times New Roman" w:cs="Times New Roman"/>
          <w:noProof/>
        </w:rPr>
        <w:t xml:space="preserve">, </w:t>
      </w:r>
      <w:r w:rsidRPr="00880062">
        <w:rPr>
          <w:rFonts w:ascii="Times New Roman" w:hAnsi="Times New Roman" w:cs="Times New Roman"/>
          <w:noProof/>
        </w:rPr>
        <w:t>20</w:t>
      </w:r>
      <w:r w:rsidRPr="008115D5">
        <w:rPr>
          <w:rFonts w:ascii="Times New Roman" w:hAnsi="Times New Roman" w:cs="Times New Roman"/>
          <w:noProof/>
        </w:rPr>
        <w:t>11.</w:t>
      </w:r>
    </w:p>
    <w:p w14:paraId="6E908F11"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Litton, C. M., Raich</w:t>
      </w:r>
      <w:r>
        <w:rPr>
          <w:rFonts w:ascii="Times New Roman" w:hAnsi="Times New Roman" w:cs="Times New Roman"/>
          <w:noProof/>
        </w:rPr>
        <w:t>,</w:t>
      </w:r>
      <w:r w:rsidRPr="00880062">
        <w:rPr>
          <w:rFonts w:ascii="Times New Roman" w:hAnsi="Times New Roman" w:cs="Times New Roman"/>
          <w:noProof/>
        </w:rPr>
        <w:t xml:space="preserve"> </w:t>
      </w:r>
      <w:r w:rsidRPr="008115D5">
        <w:rPr>
          <w:rFonts w:ascii="Times New Roman" w:hAnsi="Times New Roman" w:cs="Times New Roman"/>
          <w:noProof/>
        </w:rPr>
        <w:t>J. W., and Ryan</w:t>
      </w:r>
      <w:r>
        <w:rPr>
          <w:rFonts w:ascii="Times New Roman" w:hAnsi="Times New Roman" w:cs="Times New Roman"/>
          <w:noProof/>
        </w:rPr>
        <w:t>,</w:t>
      </w:r>
      <w:r w:rsidRPr="008115D5">
        <w:rPr>
          <w:rFonts w:ascii="Times New Roman" w:hAnsi="Times New Roman" w:cs="Times New Roman"/>
          <w:noProof/>
        </w:rPr>
        <w:t xml:space="preserve"> M. G.</w:t>
      </w:r>
      <w:r>
        <w:rPr>
          <w:rFonts w:ascii="Times New Roman" w:hAnsi="Times New Roman" w:cs="Times New Roman"/>
          <w:noProof/>
        </w:rPr>
        <w:t>:</w:t>
      </w:r>
      <w:r w:rsidRPr="008115D5">
        <w:rPr>
          <w:rFonts w:ascii="Times New Roman" w:hAnsi="Times New Roman" w:cs="Times New Roman"/>
          <w:noProof/>
        </w:rPr>
        <w:t xml:space="preserve"> Carbon allocation in forest ecosystems, </w:t>
      </w:r>
      <w:r w:rsidRPr="00F85E37">
        <w:rPr>
          <w:rFonts w:ascii="Times New Roman" w:hAnsi="Times New Roman" w:cs="Times New Roman"/>
          <w:noProof/>
        </w:rPr>
        <w:t>Glob</w:t>
      </w:r>
      <w:r>
        <w:rPr>
          <w:rFonts w:ascii="Times New Roman" w:hAnsi="Times New Roman" w:cs="Times New Roman"/>
          <w:noProof/>
        </w:rPr>
        <w:t>.</w:t>
      </w:r>
      <w:r w:rsidRPr="00F85E37">
        <w:rPr>
          <w:rFonts w:ascii="Times New Roman" w:hAnsi="Times New Roman" w:cs="Times New Roman"/>
          <w:noProof/>
        </w:rPr>
        <w:t xml:space="preserve"> Change Biol</w:t>
      </w:r>
      <w:r>
        <w:rPr>
          <w:rFonts w:ascii="Times New Roman" w:hAnsi="Times New Roman" w:cs="Times New Roman"/>
          <w:noProof/>
        </w:rPr>
        <w:t>.</w:t>
      </w:r>
      <w:r w:rsidRPr="00880062">
        <w:rPr>
          <w:rFonts w:ascii="Times New Roman" w:hAnsi="Times New Roman" w:cs="Times New Roman"/>
          <w:noProof/>
        </w:rPr>
        <w:t xml:space="preserve">, </w:t>
      </w:r>
      <w:r w:rsidRPr="00F85E37">
        <w:rPr>
          <w:rFonts w:ascii="Times New Roman" w:hAnsi="Times New Roman" w:cs="Times New Roman"/>
          <w:noProof/>
        </w:rPr>
        <w:t>13</w:t>
      </w:r>
      <w:r w:rsidRPr="008115D5">
        <w:rPr>
          <w:rFonts w:ascii="Times New Roman" w:hAnsi="Times New Roman" w:cs="Times New Roman"/>
          <w:noProof/>
        </w:rPr>
        <w:t>, 2089-2109</w:t>
      </w:r>
      <w:r>
        <w:rPr>
          <w:rFonts w:ascii="Times New Roman" w:hAnsi="Times New Roman" w:cs="Times New Roman"/>
          <w:noProof/>
        </w:rPr>
        <w:t xml:space="preserve">, </w:t>
      </w:r>
      <w:r w:rsidRPr="008115D5">
        <w:rPr>
          <w:rFonts w:ascii="Times New Roman" w:hAnsi="Times New Roman" w:cs="Times New Roman"/>
          <w:noProof/>
        </w:rPr>
        <w:t>2007.</w:t>
      </w:r>
    </w:p>
    <w:p w14:paraId="3ACD659A"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 xml:space="preserve">Luo, Y. Q., </w:t>
      </w:r>
      <w:r>
        <w:rPr>
          <w:rFonts w:ascii="Times New Roman" w:hAnsi="Times New Roman" w:cs="Times New Roman"/>
          <w:noProof/>
        </w:rPr>
        <w:t>Randerson, J. T., Abramowitz, G., Bacour, C., Blyth, E., Carvalhais, N., Ciais, P., Dalmonech, D., Fisher, J. B., Fisher, R., Friedlingstein, P., Hibbard, K., Hoffman, F., Hunzinger, D., Jones, D. D., Koven, C., Lawrence, D., Li, D. J., Mahecha, M., Niu, S. L., Norby, R., Piao, S. L., Qi, X., Peylin, P., Prentice, I. C., Riley, W., Reichstein, M., Schwalm, C., Wang, Y. P., Xia, J. Y., Zaehle, S., and Zhou, X. H.:</w:t>
      </w:r>
      <w:r w:rsidRPr="008115D5">
        <w:rPr>
          <w:rFonts w:ascii="Times New Roman" w:hAnsi="Times New Roman" w:cs="Times New Roman"/>
          <w:noProof/>
        </w:rPr>
        <w:t xml:space="preserve"> </w:t>
      </w:r>
      <w:bookmarkStart w:id="260" w:name="OLE_LINK1"/>
      <w:bookmarkStart w:id="261" w:name="OLE_LINK2"/>
      <w:r w:rsidRPr="008115D5">
        <w:rPr>
          <w:rFonts w:ascii="Times New Roman" w:hAnsi="Times New Roman" w:cs="Times New Roman"/>
          <w:noProof/>
        </w:rPr>
        <w:t>A framework for benchmarking land models</w:t>
      </w:r>
      <w:bookmarkEnd w:id="260"/>
      <w:bookmarkEnd w:id="261"/>
      <w:r w:rsidRPr="008115D5">
        <w:rPr>
          <w:rFonts w:ascii="Times New Roman" w:hAnsi="Times New Roman" w:cs="Times New Roman"/>
          <w:noProof/>
        </w:rPr>
        <w:t xml:space="preserve">, </w:t>
      </w:r>
      <w:r w:rsidRPr="00F85E37">
        <w:rPr>
          <w:rFonts w:ascii="Times New Roman" w:hAnsi="Times New Roman" w:cs="Times New Roman"/>
          <w:noProof/>
        </w:rPr>
        <w:t>Biogeosciences</w:t>
      </w:r>
      <w:r w:rsidRPr="008E3894">
        <w:rPr>
          <w:rFonts w:ascii="Times New Roman" w:hAnsi="Times New Roman" w:cs="Times New Roman"/>
          <w:noProof/>
        </w:rPr>
        <w:t xml:space="preserve">, </w:t>
      </w:r>
      <w:r w:rsidRPr="00F85E37">
        <w:rPr>
          <w:rFonts w:ascii="Times New Roman" w:hAnsi="Times New Roman" w:cs="Times New Roman"/>
          <w:noProof/>
        </w:rPr>
        <w:t>9</w:t>
      </w:r>
      <w:r w:rsidRPr="008E3894">
        <w:rPr>
          <w:rFonts w:ascii="Times New Roman" w:hAnsi="Times New Roman" w:cs="Times New Roman"/>
          <w:noProof/>
        </w:rPr>
        <w:t>,</w:t>
      </w:r>
      <w:r w:rsidRPr="008115D5">
        <w:rPr>
          <w:rFonts w:ascii="Times New Roman" w:hAnsi="Times New Roman" w:cs="Times New Roman"/>
          <w:noProof/>
        </w:rPr>
        <w:t xml:space="preserve"> 3857-3874</w:t>
      </w:r>
      <w:r>
        <w:rPr>
          <w:rFonts w:ascii="Times New Roman" w:hAnsi="Times New Roman" w:cs="Times New Roman"/>
          <w:noProof/>
        </w:rPr>
        <w:t xml:space="preserve">, </w:t>
      </w:r>
      <w:r w:rsidRPr="008115D5">
        <w:rPr>
          <w:rFonts w:ascii="Times New Roman" w:hAnsi="Times New Roman" w:cs="Times New Roman"/>
          <w:noProof/>
        </w:rPr>
        <w:t>2012.</w:t>
      </w:r>
    </w:p>
    <w:p w14:paraId="74BFAA78"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Mao, J. F., Shi</w:t>
      </w:r>
      <w:r>
        <w:rPr>
          <w:rFonts w:ascii="Times New Roman" w:hAnsi="Times New Roman" w:cs="Times New Roman"/>
          <w:noProof/>
        </w:rPr>
        <w:t>,</w:t>
      </w:r>
      <w:r w:rsidRPr="008E3894">
        <w:rPr>
          <w:rFonts w:ascii="Times New Roman" w:hAnsi="Times New Roman" w:cs="Times New Roman"/>
          <w:noProof/>
        </w:rPr>
        <w:t xml:space="preserve"> </w:t>
      </w:r>
      <w:r w:rsidRPr="008115D5">
        <w:rPr>
          <w:rFonts w:ascii="Times New Roman" w:hAnsi="Times New Roman" w:cs="Times New Roman"/>
          <w:noProof/>
        </w:rPr>
        <w:t>X. Y., Thornton</w:t>
      </w:r>
      <w:r>
        <w:rPr>
          <w:rFonts w:ascii="Times New Roman" w:hAnsi="Times New Roman" w:cs="Times New Roman"/>
          <w:noProof/>
        </w:rPr>
        <w:t>,</w:t>
      </w:r>
      <w:r w:rsidRPr="008E3894">
        <w:rPr>
          <w:rFonts w:ascii="Times New Roman" w:hAnsi="Times New Roman" w:cs="Times New Roman"/>
          <w:noProof/>
        </w:rPr>
        <w:t xml:space="preserve"> </w:t>
      </w:r>
      <w:r w:rsidRPr="008115D5">
        <w:rPr>
          <w:rFonts w:ascii="Times New Roman" w:hAnsi="Times New Roman" w:cs="Times New Roman"/>
          <w:noProof/>
        </w:rPr>
        <w:t>P. E., Piao</w:t>
      </w:r>
      <w:r>
        <w:rPr>
          <w:rFonts w:ascii="Times New Roman" w:hAnsi="Times New Roman" w:cs="Times New Roman"/>
          <w:noProof/>
        </w:rPr>
        <w:t>,</w:t>
      </w:r>
      <w:r w:rsidRPr="008E3894">
        <w:rPr>
          <w:rFonts w:ascii="Times New Roman" w:hAnsi="Times New Roman" w:cs="Times New Roman"/>
          <w:noProof/>
        </w:rPr>
        <w:t xml:space="preserve"> </w:t>
      </w:r>
      <w:r w:rsidRPr="008115D5">
        <w:rPr>
          <w:rFonts w:ascii="Times New Roman" w:hAnsi="Times New Roman" w:cs="Times New Roman"/>
          <w:noProof/>
        </w:rPr>
        <w:t>S. L., and Wang</w:t>
      </w:r>
      <w:r>
        <w:rPr>
          <w:rFonts w:ascii="Times New Roman" w:hAnsi="Times New Roman" w:cs="Times New Roman"/>
          <w:noProof/>
        </w:rPr>
        <w:t>,</w:t>
      </w:r>
      <w:r w:rsidRPr="008115D5">
        <w:rPr>
          <w:rFonts w:ascii="Times New Roman" w:hAnsi="Times New Roman" w:cs="Times New Roman"/>
          <w:noProof/>
        </w:rPr>
        <w:t xml:space="preserve"> X. H.</w:t>
      </w:r>
      <w:r>
        <w:rPr>
          <w:rFonts w:ascii="Times New Roman" w:hAnsi="Times New Roman" w:cs="Times New Roman"/>
          <w:noProof/>
        </w:rPr>
        <w:t>:</w:t>
      </w:r>
      <w:r w:rsidRPr="008115D5">
        <w:rPr>
          <w:rFonts w:ascii="Times New Roman" w:hAnsi="Times New Roman" w:cs="Times New Roman"/>
          <w:noProof/>
        </w:rPr>
        <w:t xml:space="preserve"> Causes of spring vegetation growth trends in the northern mid-high latitudes from 1982 to 2004, </w:t>
      </w:r>
      <w:r w:rsidRPr="001F14B3">
        <w:rPr>
          <w:rFonts w:ascii="Times New Roman" w:hAnsi="Times New Roman" w:cs="Times New Roman"/>
          <w:noProof/>
        </w:rPr>
        <w:t>Environ. Res. Lett.</w:t>
      </w:r>
      <w:r w:rsidRPr="008E3894">
        <w:rPr>
          <w:rFonts w:ascii="Times New Roman" w:hAnsi="Times New Roman" w:cs="Times New Roman"/>
          <w:noProof/>
        </w:rPr>
        <w:t>,</w:t>
      </w:r>
      <w:r>
        <w:rPr>
          <w:rFonts w:ascii="Times New Roman" w:hAnsi="Times New Roman" w:cs="Times New Roman"/>
          <w:noProof/>
        </w:rPr>
        <w:t xml:space="preserve"> 7, 014010,</w:t>
      </w:r>
      <w:r w:rsidRPr="008E3894">
        <w:rPr>
          <w:rFonts w:ascii="Times New Roman" w:hAnsi="Times New Roman" w:cs="Times New Roman"/>
          <w:noProof/>
        </w:rPr>
        <w:t xml:space="preserve"> 2012</w:t>
      </w:r>
      <w:r>
        <w:rPr>
          <w:rFonts w:ascii="Times New Roman" w:hAnsi="Times New Roman" w:cs="Times New Roman"/>
          <w:noProof/>
        </w:rPr>
        <w:t>a</w:t>
      </w:r>
      <w:r w:rsidRPr="008115D5">
        <w:rPr>
          <w:rFonts w:ascii="Times New Roman" w:hAnsi="Times New Roman" w:cs="Times New Roman"/>
          <w:noProof/>
        </w:rPr>
        <w:t>.</w:t>
      </w:r>
    </w:p>
    <w:p w14:paraId="77FBC283"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Mao, J. F., Thornton</w:t>
      </w:r>
      <w:r>
        <w:rPr>
          <w:rFonts w:ascii="Times New Roman" w:hAnsi="Times New Roman" w:cs="Times New Roman"/>
          <w:noProof/>
        </w:rPr>
        <w:t>,</w:t>
      </w:r>
      <w:r w:rsidRPr="008E3894">
        <w:rPr>
          <w:rFonts w:ascii="Times New Roman" w:hAnsi="Times New Roman" w:cs="Times New Roman"/>
          <w:noProof/>
        </w:rPr>
        <w:t xml:space="preserve"> </w:t>
      </w:r>
      <w:r w:rsidRPr="008115D5">
        <w:rPr>
          <w:rFonts w:ascii="Times New Roman" w:hAnsi="Times New Roman" w:cs="Times New Roman"/>
          <w:noProof/>
        </w:rPr>
        <w:t>P. E., Shi</w:t>
      </w:r>
      <w:r>
        <w:rPr>
          <w:rFonts w:ascii="Times New Roman" w:hAnsi="Times New Roman" w:cs="Times New Roman"/>
          <w:noProof/>
        </w:rPr>
        <w:t>,</w:t>
      </w:r>
      <w:r w:rsidRPr="008E3894">
        <w:rPr>
          <w:rFonts w:ascii="Times New Roman" w:hAnsi="Times New Roman" w:cs="Times New Roman"/>
          <w:noProof/>
        </w:rPr>
        <w:t xml:space="preserve"> </w:t>
      </w:r>
      <w:r w:rsidRPr="008115D5">
        <w:rPr>
          <w:rFonts w:ascii="Times New Roman" w:hAnsi="Times New Roman" w:cs="Times New Roman"/>
          <w:noProof/>
        </w:rPr>
        <w:t>X. Y., Zhao</w:t>
      </w:r>
      <w:r>
        <w:rPr>
          <w:rFonts w:ascii="Times New Roman" w:hAnsi="Times New Roman" w:cs="Times New Roman"/>
          <w:noProof/>
        </w:rPr>
        <w:t>,</w:t>
      </w:r>
      <w:r w:rsidRPr="008E3894">
        <w:rPr>
          <w:rFonts w:ascii="Times New Roman" w:hAnsi="Times New Roman" w:cs="Times New Roman"/>
          <w:noProof/>
        </w:rPr>
        <w:t xml:space="preserve"> </w:t>
      </w:r>
      <w:r w:rsidRPr="008115D5">
        <w:rPr>
          <w:rFonts w:ascii="Times New Roman" w:hAnsi="Times New Roman" w:cs="Times New Roman"/>
          <w:noProof/>
        </w:rPr>
        <w:t>M. S., and Post</w:t>
      </w:r>
      <w:r>
        <w:rPr>
          <w:rFonts w:ascii="Times New Roman" w:hAnsi="Times New Roman" w:cs="Times New Roman"/>
          <w:noProof/>
        </w:rPr>
        <w:t>,</w:t>
      </w:r>
      <w:r w:rsidRPr="008115D5">
        <w:rPr>
          <w:rFonts w:ascii="Times New Roman" w:hAnsi="Times New Roman" w:cs="Times New Roman"/>
          <w:noProof/>
        </w:rPr>
        <w:t xml:space="preserve"> W. M.</w:t>
      </w:r>
      <w:r>
        <w:rPr>
          <w:rFonts w:ascii="Times New Roman" w:hAnsi="Times New Roman" w:cs="Times New Roman"/>
          <w:noProof/>
        </w:rPr>
        <w:t>:</w:t>
      </w:r>
      <w:r w:rsidRPr="008115D5">
        <w:rPr>
          <w:rFonts w:ascii="Times New Roman" w:hAnsi="Times New Roman" w:cs="Times New Roman"/>
          <w:noProof/>
        </w:rPr>
        <w:t xml:space="preserve"> Remote </w:t>
      </w:r>
      <w:r>
        <w:rPr>
          <w:rFonts w:ascii="Times New Roman" w:hAnsi="Times New Roman" w:cs="Times New Roman"/>
          <w:noProof/>
        </w:rPr>
        <w:t>s</w:t>
      </w:r>
      <w:r w:rsidRPr="008115D5">
        <w:rPr>
          <w:rFonts w:ascii="Times New Roman" w:hAnsi="Times New Roman" w:cs="Times New Roman"/>
          <w:noProof/>
        </w:rPr>
        <w:t xml:space="preserve">ensing </w:t>
      </w:r>
      <w:r>
        <w:rPr>
          <w:rFonts w:ascii="Times New Roman" w:hAnsi="Times New Roman" w:cs="Times New Roman"/>
          <w:noProof/>
        </w:rPr>
        <w:t>e</w:t>
      </w:r>
      <w:r w:rsidRPr="008115D5">
        <w:rPr>
          <w:rFonts w:ascii="Times New Roman" w:hAnsi="Times New Roman" w:cs="Times New Roman"/>
          <w:noProof/>
        </w:rPr>
        <w:t xml:space="preserve">valuation of CLM4 GPP for the </w:t>
      </w:r>
      <w:r>
        <w:rPr>
          <w:rFonts w:ascii="Times New Roman" w:hAnsi="Times New Roman" w:cs="Times New Roman"/>
          <w:noProof/>
        </w:rPr>
        <w:t>p</w:t>
      </w:r>
      <w:r w:rsidRPr="008115D5">
        <w:rPr>
          <w:rFonts w:ascii="Times New Roman" w:hAnsi="Times New Roman" w:cs="Times New Roman"/>
          <w:noProof/>
        </w:rPr>
        <w:t xml:space="preserve">eriod 2000-09, </w:t>
      </w:r>
      <w:r w:rsidRPr="00F85E37">
        <w:rPr>
          <w:rFonts w:ascii="Times New Roman" w:hAnsi="Times New Roman" w:cs="Times New Roman"/>
          <w:noProof/>
        </w:rPr>
        <w:t>J. Climate</w:t>
      </w:r>
      <w:r w:rsidRPr="008E3894">
        <w:rPr>
          <w:rFonts w:ascii="Times New Roman" w:hAnsi="Times New Roman" w:cs="Times New Roman"/>
          <w:noProof/>
        </w:rPr>
        <w:t xml:space="preserve">, </w:t>
      </w:r>
      <w:r w:rsidRPr="00F85E37">
        <w:rPr>
          <w:rFonts w:ascii="Times New Roman" w:hAnsi="Times New Roman" w:cs="Times New Roman"/>
          <w:noProof/>
        </w:rPr>
        <w:t>25</w:t>
      </w:r>
      <w:r w:rsidRPr="008115D5">
        <w:rPr>
          <w:rFonts w:ascii="Times New Roman" w:hAnsi="Times New Roman" w:cs="Times New Roman"/>
          <w:noProof/>
        </w:rPr>
        <w:t>, 5327-5342</w:t>
      </w:r>
      <w:r>
        <w:rPr>
          <w:rFonts w:ascii="Times New Roman" w:hAnsi="Times New Roman" w:cs="Times New Roman"/>
          <w:noProof/>
        </w:rPr>
        <w:t xml:space="preserve">, </w:t>
      </w:r>
      <w:r w:rsidRPr="008115D5">
        <w:rPr>
          <w:rFonts w:ascii="Times New Roman" w:hAnsi="Times New Roman" w:cs="Times New Roman"/>
          <w:noProof/>
        </w:rPr>
        <w:t>2012</w:t>
      </w:r>
      <w:r>
        <w:rPr>
          <w:rFonts w:ascii="Times New Roman" w:hAnsi="Times New Roman" w:cs="Times New Roman"/>
          <w:noProof/>
        </w:rPr>
        <w:t>b</w:t>
      </w:r>
      <w:r w:rsidRPr="008115D5">
        <w:rPr>
          <w:rFonts w:ascii="Times New Roman" w:hAnsi="Times New Roman" w:cs="Times New Roman"/>
          <w:noProof/>
        </w:rPr>
        <w:t>.</w:t>
      </w:r>
    </w:p>
    <w:p w14:paraId="106224C9"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Mao, J. F., Shi</w:t>
      </w:r>
      <w:r>
        <w:rPr>
          <w:rFonts w:ascii="Times New Roman" w:hAnsi="Times New Roman" w:cs="Times New Roman"/>
          <w:noProof/>
        </w:rPr>
        <w:t>,</w:t>
      </w:r>
      <w:r w:rsidRPr="008E3894">
        <w:rPr>
          <w:rFonts w:ascii="Times New Roman" w:hAnsi="Times New Roman" w:cs="Times New Roman"/>
          <w:noProof/>
        </w:rPr>
        <w:t xml:space="preserve"> </w:t>
      </w:r>
      <w:r w:rsidRPr="008115D5">
        <w:rPr>
          <w:rFonts w:ascii="Times New Roman" w:hAnsi="Times New Roman" w:cs="Times New Roman"/>
          <w:noProof/>
        </w:rPr>
        <w:t>X. Y., Thornton</w:t>
      </w:r>
      <w:r>
        <w:rPr>
          <w:rFonts w:ascii="Times New Roman" w:hAnsi="Times New Roman" w:cs="Times New Roman"/>
          <w:noProof/>
        </w:rPr>
        <w:t>,</w:t>
      </w:r>
      <w:r w:rsidRPr="008E3894">
        <w:rPr>
          <w:rFonts w:ascii="Times New Roman" w:hAnsi="Times New Roman" w:cs="Times New Roman"/>
          <w:noProof/>
        </w:rPr>
        <w:t xml:space="preserve"> </w:t>
      </w:r>
      <w:r w:rsidRPr="008115D5">
        <w:rPr>
          <w:rFonts w:ascii="Times New Roman" w:hAnsi="Times New Roman" w:cs="Times New Roman"/>
          <w:noProof/>
        </w:rPr>
        <w:t>P. E., Hoffman</w:t>
      </w:r>
      <w:r>
        <w:rPr>
          <w:rFonts w:ascii="Times New Roman" w:hAnsi="Times New Roman" w:cs="Times New Roman"/>
          <w:noProof/>
        </w:rPr>
        <w:t>,</w:t>
      </w:r>
      <w:r w:rsidRPr="008E3894">
        <w:rPr>
          <w:rFonts w:ascii="Times New Roman" w:hAnsi="Times New Roman" w:cs="Times New Roman"/>
          <w:noProof/>
        </w:rPr>
        <w:t xml:space="preserve"> </w:t>
      </w:r>
      <w:r w:rsidRPr="008115D5">
        <w:rPr>
          <w:rFonts w:ascii="Times New Roman" w:hAnsi="Times New Roman" w:cs="Times New Roman"/>
          <w:noProof/>
        </w:rPr>
        <w:t>F. M., Zhu</w:t>
      </w:r>
      <w:r>
        <w:rPr>
          <w:rFonts w:ascii="Times New Roman" w:hAnsi="Times New Roman" w:cs="Times New Roman"/>
          <w:noProof/>
        </w:rPr>
        <w:t>,</w:t>
      </w:r>
      <w:r w:rsidRPr="008E3894">
        <w:rPr>
          <w:rFonts w:ascii="Times New Roman" w:hAnsi="Times New Roman" w:cs="Times New Roman"/>
          <w:noProof/>
        </w:rPr>
        <w:t xml:space="preserve"> </w:t>
      </w:r>
      <w:r w:rsidRPr="008115D5">
        <w:rPr>
          <w:rFonts w:ascii="Times New Roman" w:hAnsi="Times New Roman" w:cs="Times New Roman"/>
          <w:noProof/>
        </w:rPr>
        <w:t>Z. C., and Myneni</w:t>
      </w:r>
      <w:r>
        <w:rPr>
          <w:rFonts w:ascii="Times New Roman" w:hAnsi="Times New Roman" w:cs="Times New Roman"/>
          <w:noProof/>
        </w:rPr>
        <w:t>,</w:t>
      </w:r>
      <w:r w:rsidRPr="008115D5">
        <w:rPr>
          <w:rFonts w:ascii="Times New Roman" w:hAnsi="Times New Roman" w:cs="Times New Roman"/>
          <w:noProof/>
        </w:rPr>
        <w:t xml:space="preserve"> R. B.</w:t>
      </w:r>
      <w:r>
        <w:rPr>
          <w:rFonts w:ascii="Times New Roman" w:hAnsi="Times New Roman" w:cs="Times New Roman"/>
          <w:noProof/>
        </w:rPr>
        <w:t>:</w:t>
      </w:r>
      <w:r w:rsidRPr="008115D5">
        <w:rPr>
          <w:rFonts w:ascii="Times New Roman" w:hAnsi="Times New Roman" w:cs="Times New Roman"/>
          <w:noProof/>
        </w:rPr>
        <w:t xml:space="preserve"> Global </w:t>
      </w:r>
      <w:r>
        <w:rPr>
          <w:rFonts w:ascii="Times New Roman" w:hAnsi="Times New Roman" w:cs="Times New Roman"/>
          <w:noProof/>
        </w:rPr>
        <w:t>l</w:t>
      </w:r>
      <w:r w:rsidRPr="008115D5">
        <w:rPr>
          <w:rFonts w:ascii="Times New Roman" w:hAnsi="Times New Roman" w:cs="Times New Roman"/>
          <w:noProof/>
        </w:rPr>
        <w:t>atitudinal-</w:t>
      </w:r>
      <w:r>
        <w:rPr>
          <w:rFonts w:ascii="Times New Roman" w:hAnsi="Times New Roman" w:cs="Times New Roman"/>
          <w:noProof/>
        </w:rPr>
        <w:t>a</w:t>
      </w:r>
      <w:r w:rsidRPr="008115D5">
        <w:rPr>
          <w:rFonts w:ascii="Times New Roman" w:hAnsi="Times New Roman" w:cs="Times New Roman"/>
          <w:noProof/>
        </w:rPr>
        <w:t>symmetric vegetation growth trends and their driving mechanisms: 1982-2009</w:t>
      </w:r>
      <w:r w:rsidRPr="008E3894">
        <w:rPr>
          <w:rFonts w:ascii="Times New Roman" w:hAnsi="Times New Roman" w:cs="Times New Roman"/>
          <w:noProof/>
        </w:rPr>
        <w:t xml:space="preserve">, </w:t>
      </w:r>
      <w:r w:rsidRPr="00F85E37">
        <w:rPr>
          <w:rFonts w:ascii="Times New Roman" w:hAnsi="Times New Roman" w:cs="Times New Roman"/>
          <w:noProof/>
        </w:rPr>
        <w:t>Remote Sens.-Basel</w:t>
      </w:r>
      <w:r w:rsidRPr="008E3894">
        <w:rPr>
          <w:rFonts w:ascii="Times New Roman" w:hAnsi="Times New Roman" w:cs="Times New Roman"/>
          <w:noProof/>
        </w:rPr>
        <w:t xml:space="preserve">, </w:t>
      </w:r>
      <w:r w:rsidRPr="00F85E37">
        <w:rPr>
          <w:rFonts w:ascii="Times New Roman" w:hAnsi="Times New Roman" w:cs="Times New Roman"/>
          <w:noProof/>
        </w:rPr>
        <w:t>5</w:t>
      </w:r>
      <w:r w:rsidRPr="008115D5">
        <w:rPr>
          <w:rFonts w:ascii="Times New Roman" w:hAnsi="Times New Roman" w:cs="Times New Roman"/>
          <w:noProof/>
        </w:rPr>
        <w:t>, 1484-1497</w:t>
      </w:r>
      <w:r>
        <w:rPr>
          <w:rFonts w:ascii="Times New Roman" w:hAnsi="Times New Roman" w:cs="Times New Roman"/>
          <w:noProof/>
        </w:rPr>
        <w:t xml:space="preserve">, </w:t>
      </w:r>
      <w:r w:rsidRPr="008115D5">
        <w:rPr>
          <w:rFonts w:ascii="Times New Roman" w:hAnsi="Times New Roman" w:cs="Times New Roman"/>
          <w:noProof/>
        </w:rPr>
        <w:t>2013.</w:t>
      </w:r>
    </w:p>
    <w:p w14:paraId="2029FCFA"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Naidu, S. L., DeLucia</w:t>
      </w:r>
      <w:r>
        <w:rPr>
          <w:rFonts w:ascii="Times New Roman" w:hAnsi="Times New Roman" w:cs="Times New Roman"/>
          <w:noProof/>
        </w:rPr>
        <w:t>,</w:t>
      </w:r>
      <w:r w:rsidRPr="008E3894">
        <w:rPr>
          <w:rFonts w:ascii="Times New Roman" w:hAnsi="Times New Roman" w:cs="Times New Roman"/>
          <w:noProof/>
        </w:rPr>
        <w:t xml:space="preserve"> </w:t>
      </w:r>
      <w:r w:rsidRPr="008115D5">
        <w:rPr>
          <w:rFonts w:ascii="Times New Roman" w:hAnsi="Times New Roman" w:cs="Times New Roman"/>
          <w:noProof/>
        </w:rPr>
        <w:t>E. H., and Thomas</w:t>
      </w:r>
      <w:r>
        <w:rPr>
          <w:rFonts w:ascii="Times New Roman" w:hAnsi="Times New Roman" w:cs="Times New Roman"/>
          <w:noProof/>
        </w:rPr>
        <w:t>,</w:t>
      </w:r>
      <w:r w:rsidRPr="008115D5">
        <w:rPr>
          <w:rFonts w:ascii="Times New Roman" w:hAnsi="Times New Roman" w:cs="Times New Roman"/>
          <w:noProof/>
        </w:rPr>
        <w:t xml:space="preserve"> R. B.</w:t>
      </w:r>
      <w:r>
        <w:rPr>
          <w:rFonts w:ascii="Times New Roman" w:hAnsi="Times New Roman" w:cs="Times New Roman"/>
          <w:noProof/>
        </w:rPr>
        <w:t>:</w:t>
      </w:r>
      <w:r w:rsidRPr="008115D5">
        <w:rPr>
          <w:rFonts w:ascii="Times New Roman" w:hAnsi="Times New Roman" w:cs="Times New Roman"/>
          <w:noProof/>
        </w:rPr>
        <w:t xml:space="preserve"> Contrasting patterns of biomass allocation in dominant and suppressed loblolly pine, </w:t>
      </w:r>
      <w:r w:rsidRPr="00F85E37">
        <w:rPr>
          <w:rFonts w:ascii="Times New Roman" w:hAnsi="Times New Roman" w:cs="Times New Roman"/>
          <w:noProof/>
        </w:rPr>
        <w:t>Can</w:t>
      </w:r>
      <w:r>
        <w:rPr>
          <w:rFonts w:ascii="Times New Roman" w:hAnsi="Times New Roman" w:cs="Times New Roman"/>
          <w:noProof/>
        </w:rPr>
        <w:t>.</w:t>
      </w:r>
      <w:r w:rsidRPr="00F85E37">
        <w:rPr>
          <w:rFonts w:ascii="Times New Roman" w:hAnsi="Times New Roman" w:cs="Times New Roman"/>
          <w:noProof/>
        </w:rPr>
        <w:t xml:space="preserve"> J</w:t>
      </w:r>
      <w:r>
        <w:rPr>
          <w:rFonts w:ascii="Times New Roman" w:hAnsi="Times New Roman" w:cs="Times New Roman"/>
          <w:noProof/>
        </w:rPr>
        <w:t>.</w:t>
      </w:r>
      <w:r w:rsidRPr="00F85E37">
        <w:rPr>
          <w:rFonts w:ascii="Times New Roman" w:hAnsi="Times New Roman" w:cs="Times New Roman"/>
          <w:noProof/>
        </w:rPr>
        <w:t xml:space="preserve"> Forest Res</w:t>
      </w:r>
      <w:r>
        <w:rPr>
          <w:rFonts w:ascii="Times New Roman" w:hAnsi="Times New Roman" w:cs="Times New Roman"/>
          <w:noProof/>
        </w:rPr>
        <w:t>.</w:t>
      </w:r>
      <w:r w:rsidRPr="00AE0670">
        <w:rPr>
          <w:rFonts w:ascii="Times New Roman" w:hAnsi="Times New Roman" w:cs="Times New Roman"/>
          <w:noProof/>
        </w:rPr>
        <w:t xml:space="preserve">, </w:t>
      </w:r>
      <w:r w:rsidRPr="00F85E37">
        <w:rPr>
          <w:rFonts w:ascii="Times New Roman" w:hAnsi="Times New Roman" w:cs="Times New Roman"/>
          <w:noProof/>
        </w:rPr>
        <w:t>28</w:t>
      </w:r>
      <w:r w:rsidRPr="008115D5">
        <w:rPr>
          <w:rFonts w:ascii="Times New Roman" w:hAnsi="Times New Roman" w:cs="Times New Roman"/>
          <w:noProof/>
        </w:rPr>
        <w:t>, 1116-1124</w:t>
      </w:r>
      <w:r>
        <w:rPr>
          <w:rFonts w:ascii="Times New Roman" w:hAnsi="Times New Roman" w:cs="Times New Roman"/>
          <w:noProof/>
        </w:rPr>
        <w:t xml:space="preserve">, </w:t>
      </w:r>
      <w:r w:rsidRPr="008115D5">
        <w:rPr>
          <w:rFonts w:ascii="Times New Roman" w:hAnsi="Times New Roman" w:cs="Times New Roman"/>
          <w:noProof/>
        </w:rPr>
        <w:t>1998.</w:t>
      </w:r>
    </w:p>
    <w:p w14:paraId="05DAC104"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lastRenderedPageBreak/>
        <w:t>Oleson, K., Lawrence</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D.</w:t>
      </w:r>
      <w:r>
        <w:rPr>
          <w:rFonts w:ascii="Times New Roman" w:hAnsi="Times New Roman" w:cs="Times New Roman"/>
          <w:noProof/>
        </w:rPr>
        <w:t xml:space="preserve"> </w:t>
      </w:r>
      <w:r w:rsidRPr="008115D5">
        <w:rPr>
          <w:rFonts w:ascii="Times New Roman" w:hAnsi="Times New Roman" w:cs="Times New Roman"/>
          <w:noProof/>
        </w:rPr>
        <w:t>M., Bonan</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G.</w:t>
      </w:r>
      <w:r>
        <w:rPr>
          <w:rFonts w:ascii="Times New Roman" w:hAnsi="Times New Roman" w:cs="Times New Roman"/>
          <w:noProof/>
        </w:rPr>
        <w:t xml:space="preserve"> </w:t>
      </w:r>
      <w:r w:rsidRPr="008115D5">
        <w:rPr>
          <w:rFonts w:ascii="Times New Roman" w:hAnsi="Times New Roman" w:cs="Times New Roman"/>
          <w:noProof/>
        </w:rPr>
        <w:t>B., Drewniak</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B., Huang</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M., Koven</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C.</w:t>
      </w:r>
      <w:r>
        <w:rPr>
          <w:rFonts w:ascii="Times New Roman" w:hAnsi="Times New Roman" w:cs="Times New Roman"/>
          <w:noProof/>
        </w:rPr>
        <w:t xml:space="preserve"> </w:t>
      </w:r>
      <w:r w:rsidRPr="008115D5">
        <w:rPr>
          <w:rFonts w:ascii="Times New Roman" w:hAnsi="Times New Roman" w:cs="Times New Roman"/>
          <w:noProof/>
        </w:rPr>
        <w:t>D., Levis</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S., Li</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F., Riley</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W.</w:t>
      </w:r>
      <w:r>
        <w:rPr>
          <w:rFonts w:ascii="Times New Roman" w:hAnsi="Times New Roman" w:cs="Times New Roman"/>
          <w:noProof/>
        </w:rPr>
        <w:t xml:space="preserve"> </w:t>
      </w:r>
      <w:r w:rsidRPr="008115D5">
        <w:rPr>
          <w:rFonts w:ascii="Times New Roman" w:hAnsi="Times New Roman" w:cs="Times New Roman"/>
          <w:noProof/>
        </w:rPr>
        <w:t>J., Subin</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Z.</w:t>
      </w:r>
      <w:r>
        <w:rPr>
          <w:rFonts w:ascii="Times New Roman" w:hAnsi="Times New Roman" w:cs="Times New Roman"/>
          <w:noProof/>
        </w:rPr>
        <w:t xml:space="preserve"> </w:t>
      </w:r>
      <w:r w:rsidRPr="008115D5">
        <w:rPr>
          <w:rFonts w:ascii="Times New Roman" w:hAnsi="Times New Roman" w:cs="Times New Roman"/>
          <w:noProof/>
        </w:rPr>
        <w:t>M., Swenson</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S., Thornton</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P.</w:t>
      </w:r>
      <w:r>
        <w:rPr>
          <w:rFonts w:ascii="Times New Roman" w:hAnsi="Times New Roman" w:cs="Times New Roman"/>
          <w:noProof/>
        </w:rPr>
        <w:t xml:space="preserve"> </w:t>
      </w:r>
      <w:r w:rsidRPr="008115D5">
        <w:rPr>
          <w:rFonts w:ascii="Times New Roman" w:hAnsi="Times New Roman" w:cs="Times New Roman"/>
          <w:noProof/>
        </w:rPr>
        <w:t>E., Bozbiyik</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A., Fisher</w:t>
      </w:r>
      <w:r w:rsidRPr="00AE0670">
        <w:rPr>
          <w:rFonts w:ascii="Times New Roman" w:hAnsi="Times New Roman" w:cs="Times New Roman"/>
          <w:noProof/>
        </w:rPr>
        <w:t xml:space="preserve"> </w:t>
      </w:r>
      <w:r w:rsidRPr="008115D5">
        <w:rPr>
          <w:rFonts w:ascii="Times New Roman" w:hAnsi="Times New Roman" w:cs="Times New Roman"/>
          <w:noProof/>
        </w:rPr>
        <w:t>R.,. Heald</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C.</w:t>
      </w:r>
      <w:r>
        <w:rPr>
          <w:rFonts w:ascii="Times New Roman" w:hAnsi="Times New Roman" w:cs="Times New Roman"/>
          <w:noProof/>
        </w:rPr>
        <w:t xml:space="preserve"> </w:t>
      </w:r>
      <w:r w:rsidRPr="008115D5">
        <w:rPr>
          <w:rFonts w:ascii="Times New Roman" w:hAnsi="Times New Roman" w:cs="Times New Roman"/>
          <w:noProof/>
        </w:rPr>
        <w:t>L, Kluzek</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E., Lamarque</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J.</w:t>
      </w:r>
      <w:r>
        <w:rPr>
          <w:rFonts w:ascii="Times New Roman" w:hAnsi="Times New Roman" w:cs="Times New Roman"/>
          <w:noProof/>
        </w:rPr>
        <w:t xml:space="preserve"> </w:t>
      </w:r>
      <w:r w:rsidRPr="008115D5">
        <w:rPr>
          <w:rFonts w:ascii="Times New Roman" w:hAnsi="Times New Roman" w:cs="Times New Roman"/>
          <w:noProof/>
        </w:rPr>
        <w:t>-F., Lawrence</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P.</w:t>
      </w:r>
      <w:r>
        <w:rPr>
          <w:rFonts w:ascii="Times New Roman" w:hAnsi="Times New Roman" w:cs="Times New Roman"/>
          <w:noProof/>
        </w:rPr>
        <w:t xml:space="preserve"> </w:t>
      </w:r>
      <w:r w:rsidRPr="008115D5">
        <w:rPr>
          <w:rFonts w:ascii="Times New Roman" w:hAnsi="Times New Roman" w:cs="Times New Roman"/>
          <w:noProof/>
        </w:rPr>
        <w:t>J., Leung</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L.</w:t>
      </w:r>
      <w:r>
        <w:rPr>
          <w:rFonts w:ascii="Times New Roman" w:hAnsi="Times New Roman" w:cs="Times New Roman"/>
          <w:noProof/>
        </w:rPr>
        <w:t xml:space="preserve"> </w:t>
      </w:r>
      <w:r w:rsidRPr="008115D5">
        <w:rPr>
          <w:rFonts w:ascii="Times New Roman" w:hAnsi="Times New Roman" w:cs="Times New Roman"/>
          <w:noProof/>
        </w:rPr>
        <w:t>R., Lipscomb</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W., Muszala</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S.</w:t>
      </w:r>
      <w:r>
        <w:rPr>
          <w:rFonts w:ascii="Times New Roman" w:hAnsi="Times New Roman" w:cs="Times New Roman"/>
          <w:noProof/>
        </w:rPr>
        <w:t xml:space="preserve"> </w:t>
      </w:r>
      <w:r w:rsidRPr="008115D5">
        <w:rPr>
          <w:rFonts w:ascii="Times New Roman" w:hAnsi="Times New Roman" w:cs="Times New Roman"/>
          <w:noProof/>
        </w:rPr>
        <w:t>P., Ricciuto</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D.</w:t>
      </w:r>
      <w:r>
        <w:rPr>
          <w:rFonts w:ascii="Times New Roman" w:hAnsi="Times New Roman" w:cs="Times New Roman"/>
          <w:noProof/>
        </w:rPr>
        <w:t xml:space="preserve"> </w:t>
      </w:r>
      <w:r w:rsidRPr="008115D5">
        <w:rPr>
          <w:rFonts w:ascii="Times New Roman" w:hAnsi="Times New Roman" w:cs="Times New Roman"/>
          <w:noProof/>
        </w:rPr>
        <w:t>M., Sacks</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W.</w:t>
      </w:r>
      <w:r>
        <w:rPr>
          <w:rFonts w:ascii="Times New Roman" w:hAnsi="Times New Roman" w:cs="Times New Roman"/>
          <w:noProof/>
        </w:rPr>
        <w:t xml:space="preserve"> </w:t>
      </w:r>
      <w:r w:rsidRPr="008115D5">
        <w:rPr>
          <w:rFonts w:ascii="Times New Roman" w:hAnsi="Times New Roman" w:cs="Times New Roman"/>
          <w:noProof/>
        </w:rPr>
        <w:t>J., Sun</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Y., Tang</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J., and Yang</w:t>
      </w:r>
      <w:r>
        <w:rPr>
          <w:rFonts w:ascii="Times New Roman" w:hAnsi="Times New Roman" w:cs="Times New Roman"/>
          <w:noProof/>
        </w:rPr>
        <w:t>,</w:t>
      </w:r>
      <w:r w:rsidRPr="008115D5">
        <w:rPr>
          <w:rFonts w:ascii="Times New Roman" w:hAnsi="Times New Roman" w:cs="Times New Roman"/>
          <w:noProof/>
        </w:rPr>
        <w:t xml:space="preserve"> Z.</w:t>
      </w:r>
      <w:r>
        <w:rPr>
          <w:rFonts w:ascii="Times New Roman" w:hAnsi="Times New Roman" w:cs="Times New Roman"/>
          <w:noProof/>
        </w:rPr>
        <w:t xml:space="preserve"> </w:t>
      </w:r>
      <w:r w:rsidRPr="008115D5">
        <w:rPr>
          <w:rFonts w:ascii="Times New Roman" w:hAnsi="Times New Roman" w:cs="Times New Roman"/>
          <w:noProof/>
        </w:rPr>
        <w:t>-L.</w:t>
      </w:r>
      <w:r>
        <w:rPr>
          <w:rFonts w:ascii="Times New Roman" w:hAnsi="Times New Roman" w:cs="Times New Roman"/>
          <w:noProof/>
        </w:rPr>
        <w:t>:</w:t>
      </w:r>
      <w:r w:rsidRPr="008115D5">
        <w:rPr>
          <w:rFonts w:ascii="Times New Roman" w:hAnsi="Times New Roman" w:cs="Times New Roman"/>
          <w:noProof/>
        </w:rPr>
        <w:t xml:space="preserve"> Technical description of version 4.5 of the Community Land Model (CLM), </w:t>
      </w:r>
      <w:r w:rsidRPr="00F85E37">
        <w:rPr>
          <w:rFonts w:ascii="Times New Roman" w:hAnsi="Times New Roman" w:cs="Times New Roman"/>
          <w:noProof/>
        </w:rPr>
        <w:t>NCAR Technical Note NCAR/TN-503+STR</w:t>
      </w:r>
      <w:r w:rsidRPr="00AE0670">
        <w:rPr>
          <w:rFonts w:ascii="Times New Roman" w:hAnsi="Times New Roman" w:cs="Times New Roman"/>
          <w:noProof/>
        </w:rPr>
        <w:t>,</w:t>
      </w:r>
      <w:r w:rsidRPr="008115D5">
        <w:rPr>
          <w:rFonts w:ascii="Times New Roman" w:hAnsi="Times New Roman" w:cs="Times New Roman"/>
          <w:noProof/>
        </w:rPr>
        <w:t xml:space="preserve"> </w:t>
      </w:r>
      <w:r w:rsidRPr="007B251C">
        <w:rPr>
          <w:rFonts w:ascii="Times New Roman" w:hAnsi="Times New Roman" w:cs="Times New Roman"/>
          <w:noProof/>
        </w:rPr>
        <w:t>The National Center for Atmospheric Research (NCAR): Boulder, CO, USA,</w:t>
      </w:r>
      <w:r w:rsidRPr="008115D5">
        <w:rPr>
          <w:rFonts w:ascii="Times New Roman" w:hAnsi="Times New Roman" w:cs="Times New Roman"/>
          <w:noProof/>
        </w:rPr>
        <w:t>420</w:t>
      </w:r>
      <w:r>
        <w:rPr>
          <w:rFonts w:ascii="Times New Roman" w:hAnsi="Times New Roman" w:cs="Times New Roman"/>
          <w:noProof/>
        </w:rPr>
        <w:t xml:space="preserve"> pp., </w:t>
      </w:r>
      <w:r w:rsidRPr="008115D5">
        <w:rPr>
          <w:rFonts w:ascii="Times New Roman" w:hAnsi="Times New Roman" w:cs="Times New Roman"/>
          <w:noProof/>
        </w:rPr>
        <w:t>2013.</w:t>
      </w:r>
    </w:p>
    <w:p w14:paraId="342B60CA"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Oleson, K. W., Lawrence</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D. M., Gordon</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B., Flanner</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M. G., Kluzek</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 xml:space="preserve">E., </w:t>
      </w:r>
      <w:r>
        <w:rPr>
          <w:rFonts w:ascii="Times New Roman" w:hAnsi="Times New Roman" w:cs="Times New Roman"/>
          <w:noProof/>
        </w:rPr>
        <w:t>Lawrence, P.,</w:t>
      </w:r>
      <w:r w:rsidRPr="00AE0670">
        <w:rPr>
          <w:rFonts w:ascii="Times New Roman" w:hAnsi="Times New Roman" w:cs="Times New Roman"/>
          <w:noProof/>
        </w:rPr>
        <w:t xml:space="preserve"> </w:t>
      </w:r>
      <w:r w:rsidRPr="008115D5">
        <w:rPr>
          <w:rFonts w:ascii="Times New Roman" w:hAnsi="Times New Roman" w:cs="Times New Roman"/>
          <w:noProof/>
        </w:rPr>
        <w:t>J., Levis</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S., Swenson</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S. C., Thornton</w:t>
      </w:r>
      <w:r>
        <w:rPr>
          <w:rFonts w:ascii="Times New Roman" w:hAnsi="Times New Roman" w:cs="Times New Roman"/>
          <w:noProof/>
        </w:rPr>
        <w:t>,</w:t>
      </w:r>
      <w:r w:rsidRPr="00AE0670">
        <w:rPr>
          <w:rFonts w:ascii="Times New Roman" w:hAnsi="Times New Roman" w:cs="Times New Roman"/>
          <w:noProof/>
        </w:rPr>
        <w:t xml:space="preserve"> </w:t>
      </w:r>
      <w:r>
        <w:rPr>
          <w:rFonts w:ascii="Times New Roman" w:hAnsi="Times New Roman" w:cs="Times New Roman"/>
          <w:noProof/>
        </w:rPr>
        <w:t xml:space="preserve">P. </w:t>
      </w:r>
      <w:r w:rsidRPr="008115D5">
        <w:rPr>
          <w:rFonts w:ascii="Times New Roman" w:hAnsi="Times New Roman" w:cs="Times New Roman"/>
          <w:noProof/>
        </w:rPr>
        <w:t xml:space="preserve">E., </w:t>
      </w:r>
      <w:r>
        <w:rPr>
          <w:rFonts w:ascii="Times New Roman" w:hAnsi="Times New Roman" w:cs="Times New Roman"/>
          <w:noProof/>
        </w:rPr>
        <w:t xml:space="preserve">Dai, A., Decker, M., Dickinson, R., </w:t>
      </w:r>
      <w:r w:rsidRPr="008115D5">
        <w:rPr>
          <w:rFonts w:ascii="Times New Roman" w:hAnsi="Times New Roman" w:cs="Times New Roman"/>
          <w:noProof/>
        </w:rPr>
        <w:t>Feddema</w:t>
      </w:r>
      <w:r>
        <w:rPr>
          <w:rFonts w:ascii="Times New Roman" w:hAnsi="Times New Roman" w:cs="Times New Roman"/>
          <w:noProof/>
        </w:rPr>
        <w:t>,</w:t>
      </w:r>
      <w:r w:rsidRPr="008115D5">
        <w:rPr>
          <w:rFonts w:ascii="Times New Roman" w:hAnsi="Times New Roman" w:cs="Times New Roman"/>
          <w:noProof/>
        </w:rPr>
        <w:t xml:space="preserve"> J.</w:t>
      </w:r>
      <w:r>
        <w:rPr>
          <w:rFonts w:ascii="Times New Roman" w:hAnsi="Times New Roman" w:cs="Times New Roman"/>
          <w:noProof/>
        </w:rPr>
        <w:t>, Heald, C. L., Hoffman, F., Lamarque, J. –F., Mahowald, N., Niu, G. –Y., Qian, T., Randerson, J., Running, S., Sakaguchi, K., Slater, A., Stoeckli, R., Wang, A, Yang, Z. –L., Zeng, X. D., and Zeng, X. B.:</w:t>
      </w:r>
      <w:r w:rsidRPr="008115D5">
        <w:rPr>
          <w:rFonts w:ascii="Times New Roman" w:hAnsi="Times New Roman" w:cs="Times New Roman"/>
          <w:noProof/>
        </w:rPr>
        <w:t xml:space="preserve"> Technical description of version 4.0 of the Community Land Model (CLM), </w:t>
      </w:r>
      <w:r w:rsidRPr="00F85E37">
        <w:rPr>
          <w:rFonts w:ascii="Times New Roman" w:hAnsi="Times New Roman" w:cs="Times New Roman"/>
          <w:noProof/>
        </w:rPr>
        <w:t>NCAR Technical Note NCAR/TN 478+STR; The National Center for Atmospheric Research (NCAR): Boulder, CO, USA,</w:t>
      </w:r>
      <w:r w:rsidRPr="008115D5">
        <w:rPr>
          <w:rFonts w:ascii="Times New Roman" w:hAnsi="Times New Roman" w:cs="Times New Roman"/>
          <w:i/>
          <w:noProof/>
        </w:rPr>
        <w:t xml:space="preserve"> </w:t>
      </w:r>
      <w:r w:rsidRPr="00F85E37">
        <w:rPr>
          <w:rFonts w:ascii="Times New Roman" w:hAnsi="Times New Roman" w:cs="Times New Roman"/>
          <w:noProof/>
        </w:rPr>
        <w:t>257 pp.,</w:t>
      </w:r>
      <w:r>
        <w:rPr>
          <w:rFonts w:ascii="Times New Roman" w:hAnsi="Times New Roman" w:cs="Times New Roman"/>
          <w:i/>
          <w:noProof/>
        </w:rPr>
        <w:t xml:space="preserve"> </w:t>
      </w:r>
      <w:r w:rsidRPr="008115D5">
        <w:rPr>
          <w:rFonts w:ascii="Times New Roman" w:hAnsi="Times New Roman" w:cs="Times New Roman"/>
          <w:noProof/>
        </w:rPr>
        <w:t>2010.</w:t>
      </w:r>
    </w:p>
    <w:p w14:paraId="7F2CF0E8"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 xml:space="preserve">Oleson, K. W., </w:t>
      </w:r>
      <w:r>
        <w:rPr>
          <w:rFonts w:ascii="Times New Roman" w:hAnsi="Times New Roman" w:cs="Times New Roman"/>
          <w:noProof/>
        </w:rPr>
        <w:t>Niu, G. –Y., Yang, Z. –L., Lawrence, D. M., Thornton, P. E., Lawrence, P. J., Stoeckli, R., Dickinson, R. E., Bonan, G. B., Levis, S., Dai, A., and Qian, T.:</w:t>
      </w:r>
      <w:r w:rsidRPr="008115D5">
        <w:rPr>
          <w:rFonts w:ascii="Times New Roman" w:hAnsi="Times New Roman" w:cs="Times New Roman"/>
          <w:noProof/>
        </w:rPr>
        <w:t xml:space="preserve"> Improvements to the Community Land Model and their impact on the hydrological cycle, </w:t>
      </w:r>
      <w:r w:rsidRPr="00F85E37">
        <w:rPr>
          <w:rFonts w:ascii="Times New Roman" w:hAnsi="Times New Roman" w:cs="Times New Roman"/>
          <w:noProof/>
        </w:rPr>
        <w:t>J</w:t>
      </w:r>
      <w:r>
        <w:rPr>
          <w:rFonts w:ascii="Times New Roman" w:hAnsi="Times New Roman" w:cs="Times New Roman"/>
          <w:noProof/>
        </w:rPr>
        <w:t>.</w:t>
      </w:r>
      <w:r w:rsidRPr="00F85E37">
        <w:rPr>
          <w:rFonts w:ascii="Times New Roman" w:hAnsi="Times New Roman" w:cs="Times New Roman"/>
          <w:noProof/>
        </w:rPr>
        <w:t xml:space="preserve"> Geophys</w:t>
      </w:r>
      <w:r>
        <w:rPr>
          <w:rFonts w:ascii="Times New Roman" w:hAnsi="Times New Roman" w:cs="Times New Roman"/>
          <w:noProof/>
        </w:rPr>
        <w:t>.</w:t>
      </w:r>
      <w:r w:rsidRPr="00F85E37">
        <w:rPr>
          <w:rFonts w:ascii="Times New Roman" w:hAnsi="Times New Roman" w:cs="Times New Roman"/>
          <w:noProof/>
        </w:rPr>
        <w:t xml:space="preserve"> Res</w:t>
      </w:r>
      <w:r>
        <w:rPr>
          <w:rFonts w:ascii="Times New Roman" w:hAnsi="Times New Roman" w:cs="Times New Roman"/>
          <w:noProof/>
        </w:rPr>
        <w:t>.</w:t>
      </w:r>
      <w:r w:rsidRPr="00F85E37">
        <w:rPr>
          <w:rFonts w:ascii="Times New Roman" w:hAnsi="Times New Roman" w:cs="Times New Roman"/>
          <w:noProof/>
        </w:rPr>
        <w:t>-Biogeo</w:t>
      </w:r>
      <w:r>
        <w:rPr>
          <w:rFonts w:ascii="Times New Roman" w:hAnsi="Times New Roman" w:cs="Times New Roman"/>
          <w:noProof/>
        </w:rPr>
        <w:t>.</w:t>
      </w:r>
      <w:r w:rsidRPr="00B83BA1">
        <w:rPr>
          <w:rFonts w:ascii="Times New Roman" w:hAnsi="Times New Roman" w:cs="Times New Roman"/>
          <w:noProof/>
        </w:rPr>
        <w:t xml:space="preserve">, </w:t>
      </w:r>
      <w:r w:rsidRPr="00F85E37">
        <w:rPr>
          <w:rFonts w:ascii="Times New Roman" w:hAnsi="Times New Roman" w:cs="Times New Roman"/>
          <w:noProof/>
        </w:rPr>
        <w:t>113</w:t>
      </w:r>
      <w:r>
        <w:rPr>
          <w:rFonts w:ascii="Times New Roman" w:hAnsi="Times New Roman" w:cs="Times New Roman"/>
          <w:noProof/>
        </w:rPr>
        <w:t>, G01021,</w:t>
      </w:r>
      <w:r w:rsidRPr="00B83BA1">
        <w:rPr>
          <w:rFonts w:ascii="Times New Roman" w:hAnsi="Times New Roman" w:cs="Times New Roman"/>
          <w:noProof/>
        </w:rPr>
        <w:t xml:space="preserve"> </w:t>
      </w:r>
      <w:r w:rsidRPr="008115D5">
        <w:rPr>
          <w:rFonts w:ascii="Times New Roman" w:hAnsi="Times New Roman" w:cs="Times New Roman"/>
          <w:noProof/>
        </w:rPr>
        <w:t>2008</w:t>
      </w:r>
      <w:r>
        <w:rPr>
          <w:rFonts w:ascii="Times New Roman" w:hAnsi="Times New Roman" w:cs="Times New Roman"/>
          <w:noProof/>
        </w:rPr>
        <w:t>.</w:t>
      </w:r>
    </w:p>
    <w:p w14:paraId="7A22F814"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 xml:space="preserve">Ostle, N. J., </w:t>
      </w:r>
      <w:r>
        <w:rPr>
          <w:rFonts w:ascii="Times New Roman" w:hAnsi="Times New Roman" w:cs="Times New Roman"/>
          <w:noProof/>
        </w:rPr>
        <w:t>Smith, P., Fisher, R., Woodward, F. I., Fisher, J. B., Smith, J. U., Galbraith, D., Levy, P., Meir, P., McNamar, N. P., and Bardgett, R. D.:</w:t>
      </w:r>
      <w:r w:rsidRPr="008115D5">
        <w:rPr>
          <w:rFonts w:ascii="Times New Roman" w:hAnsi="Times New Roman" w:cs="Times New Roman"/>
          <w:noProof/>
        </w:rPr>
        <w:t xml:space="preserve"> Integrating plant-soil interactions into global carbon cycle models, </w:t>
      </w:r>
      <w:r w:rsidRPr="00F85E37">
        <w:rPr>
          <w:rFonts w:ascii="Times New Roman" w:hAnsi="Times New Roman" w:cs="Times New Roman"/>
          <w:noProof/>
        </w:rPr>
        <w:t>J</w:t>
      </w:r>
      <w:r>
        <w:rPr>
          <w:rFonts w:ascii="Times New Roman" w:hAnsi="Times New Roman" w:cs="Times New Roman"/>
          <w:noProof/>
        </w:rPr>
        <w:t>.</w:t>
      </w:r>
      <w:r w:rsidRPr="00F85E37">
        <w:rPr>
          <w:rFonts w:ascii="Times New Roman" w:hAnsi="Times New Roman" w:cs="Times New Roman"/>
          <w:noProof/>
        </w:rPr>
        <w:t xml:space="preserve"> Ecol</w:t>
      </w:r>
      <w:r>
        <w:rPr>
          <w:rFonts w:ascii="Times New Roman" w:hAnsi="Times New Roman" w:cs="Times New Roman"/>
          <w:noProof/>
        </w:rPr>
        <w:t>.</w:t>
      </w:r>
      <w:r w:rsidRPr="00286F2F">
        <w:rPr>
          <w:rFonts w:ascii="Times New Roman" w:hAnsi="Times New Roman" w:cs="Times New Roman"/>
          <w:noProof/>
        </w:rPr>
        <w:t xml:space="preserve">, </w:t>
      </w:r>
      <w:r w:rsidRPr="00F85E37">
        <w:rPr>
          <w:rFonts w:ascii="Times New Roman" w:hAnsi="Times New Roman" w:cs="Times New Roman"/>
          <w:noProof/>
        </w:rPr>
        <w:t>97</w:t>
      </w:r>
      <w:r w:rsidRPr="00286F2F">
        <w:rPr>
          <w:rFonts w:ascii="Times New Roman" w:hAnsi="Times New Roman" w:cs="Times New Roman"/>
          <w:noProof/>
        </w:rPr>
        <w:t>,</w:t>
      </w:r>
      <w:r w:rsidRPr="008115D5">
        <w:rPr>
          <w:rFonts w:ascii="Times New Roman" w:hAnsi="Times New Roman" w:cs="Times New Roman"/>
          <w:noProof/>
        </w:rPr>
        <w:t xml:space="preserve"> 851-863</w:t>
      </w:r>
      <w:r>
        <w:rPr>
          <w:rFonts w:ascii="Times New Roman" w:hAnsi="Times New Roman" w:cs="Times New Roman"/>
          <w:noProof/>
        </w:rPr>
        <w:t xml:space="preserve">, </w:t>
      </w:r>
      <w:r w:rsidRPr="008115D5">
        <w:rPr>
          <w:rFonts w:ascii="Times New Roman" w:hAnsi="Times New Roman" w:cs="Times New Roman"/>
          <w:noProof/>
        </w:rPr>
        <w:t>2009.</w:t>
      </w:r>
    </w:p>
    <w:p w14:paraId="2A940496"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lastRenderedPageBreak/>
        <w:t>Pitman, A. J.</w:t>
      </w:r>
      <w:r>
        <w:rPr>
          <w:rFonts w:ascii="Times New Roman" w:hAnsi="Times New Roman" w:cs="Times New Roman"/>
          <w:noProof/>
        </w:rPr>
        <w:t xml:space="preserve">: </w:t>
      </w:r>
      <w:r w:rsidRPr="008115D5">
        <w:rPr>
          <w:rFonts w:ascii="Times New Roman" w:hAnsi="Times New Roman" w:cs="Times New Roman"/>
          <w:noProof/>
        </w:rPr>
        <w:t xml:space="preserve">The evolution of, and revolution in, land surface schemes designed for climate models, </w:t>
      </w:r>
      <w:r w:rsidRPr="00F85E37">
        <w:rPr>
          <w:rFonts w:ascii="Times New Roman" w:hAnsi="Times New Roman" w:cs="Times New Roman"/>
          <w:noProof/>
        </w:rPr>
        <w:t>Int</w:t>
      </w:r>
      <w:r>
        <w:rPr>
          <w:rFonts w:ascii="Times New Roman" w:hAnsi="Times New Roman" w:cs="Times New Roman"/>
          <w:noProof/>
        </w:rPr>
        <w:t>.</w:t>
      </w:r>
      <w:r w:rsidRPr="00F85E37">
        <w:rPr>
          <w:rFonts w:ascii="Times New Roman" w:hAnsi="Times New Roman" w:cs="Times New Roman"/>
          <w:noProof/>
        </w:rPr>
        <w:t xml:space="preserve"> J</w:t>
      </w:r>
      <w:r>
        <w:rPr>
          <w:rFonts w:ascii="Times New Roman" w:hAnsi="Times New Roman" w:cs="Times New Roman"/>
          <w:noProof/>
        </w:rPr>
        <w:t>.</w:t>
      </w:r>
      <w:r w:rsidRPr="00F85E37">
        <w:rPr>
          <w:rFonts w:ascii="Times New Roman" w:hAnsi="Times New Roman" w:cs="Times New Roman"/>
          <w:noProof/>
        </w:rPr>
        <w:t xml:space="preserve"> Climatol</w:t>
      </w:r>
      <w:r>
        <w:rPr>
          <w:rFonts w:ascii="Times New Roman" w:hAnsi="Times New Roman" w:cs="Times New Roman"/>
          <w:noProof/>
        </w:rPr>
        <w:t>.</w:t>
      </w:r>
      <w:r w:rsidRPr="00286F2F">
        <w:rPr>
          <w:rFonts w:ascii="Times New Roman" w:hAnsi="Times New Roman" w:cs="Times New Roman"/>
          <w:noProof/>
        </w:rPr>
        <w:t xml:space="preserve">, </w:t>
      </w:r>
      <w:r w:rsidRPr="00F85E37">
        <w:rPr>
          <w:rFonts w:ascii="Times New Roman" w:hAnsi="Times New Roman" w:cs="Times New Roman"/>
          <w:noProof/>
        </w:rPr>
        <w:t>23</w:t>
      </w:r>
      <w:r w:rsidRPr="008115D5">
        <w:rPr>
          <w:rFonts w:ascii="Times New Roman" w:hAnsi="Times New Roman" w:cs="Times New Roman"/>
          <w:noProof/>
        </w:rPr>
        <w:t>, 479-510</w:t>
      </w:r>
      <w:r>
        <w:rPr>
          <w:rFonts w:ascii="Times New Roman" w:hAnsi="Times New Roman" w:cs="Times New Roman"/>
          <w:noProof/>
        </w:rPr>
        <w:t xml:space="preserve">, </w:t>
      </w:r>
      <w:r w:rsidRPr="008115D5">
        <w:rPr>
          <w:rFonts w:ascii="Times New Roman" w:hAnsi="Times New Roman" w:cs="Times New Roman"/>
          <w:noProof/>
        </w:rPr>
        <w:t>2003.</w:t>
      </w:r>
    </w:p>
    <w:p w14:paraId="0B80C8EF"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 xml:space="preserve">Raczka, B. M., </w:t>
      </w:r>
      <w:r>
        <w:rPr>
          <w:rFonts w:ascii="Times New Roman" w:hAnsi="Times New Roman" w:cs="Times New Roman"/>
          <w:noProof/>
        </w:rPr>
        <w:t>Davis, K. J., Huntzinger, D., Neilson, R. P., Poulter, B., Richardson, A. D., Xiao, J. F., Baker, I., Ciais, P., Keenan, T. F., Law, B., Post, W. M., Ricciuto, D., Schaefer, K., Tian, H. Q., Tomelleri, E., Verbeeck, H., and Viovy, N.:</w:t>
      </w:r>
      <w:r w:rsidRPr="008115D5">
        <w:rPr>
          <w:rFonts w:ascii="Times New Roman" w:hAnsi="Times New Roman" w:cs="Times New Roman"/>
          <w:noProof/>
        </w:rPr>
        <w:t xml:space="preserve">. Evaluation of continental carbon cycle simulations with North American flux tower observations, </w:t>
      </w:r>
      <w:r w:rsidRPr="00F85E37">
        <w:rPr>
          <w:rFonts w:ascii="Times New Roman" w:hAnsi="Times New Roman" w:cs="Times New Roman"/>
          <w:noProof/>
        </w:rPr>
        <w:t>Ecol</w:t>
      </w:r>
      <w:r>
        <w:rPr>
          <w:rFonts w:ascii="Times New Roman" w:hAnsi="Times New Roman" w:cs="Times New Roman"/>
          <w:noProof/>
        </w:rPr>
        <w:t>.</w:t>
      </w:r>
      <w:r w:rsidRPr="00F85E37">
        <w:rPr>
          <w:rFonts w:ascii="Times New Roman" w:hAnsi="Times New Roman" w:cs="Times New Roman"/>
          <w:noProof/>
        </w:rPr>
        <w:t xml:space="preserve"> Monogr</w:t>
      </w:r>
      <w:r>
        <w:rPr>
          <w:rFonts w:ascii="Times New Roman" w:hAnsi="Times New Roman" w:cs="Times New Roman"/>
          <w:noProof/>
        </w:rPr>
        <w:t>.</w:t>
      </w:r>
      <w:r w:rsidRPr="00720832">
        <w:rPr>
          <w:rFonts w:ascii="Times New Roman" w:hAnsi="Times New Roman" w:cs="Times New Roman"/>
          <w:noProof/>
        </w:rPr>
        <w:t xml:space="preserve">, </w:t>
      </w:r>
      <w:r w:rsidRPr="00F85E37">
        <w:rPr>
          <w:rFonts w:ascii="Times New Roman" w:hAnsi="Times New Roman" w:cs="Times New Roman"/>
          <w:noProof/>
        </w:rPr>
        <w:t>83</w:t>
      </w:r>
      <w:r>
        <w:rPr>
          <w:rFonts w:ascii="Times New Roman" w:hAnsi="Times New Roman" w:cs="Times New Roman"/>
          <w:noProof/>
        </w:rPr>
        <w:t>.</w:t>
      </w:r>
      <w:r w:rsidRPr="00720832">
        <w:rPr>
          <w:rFonts w:ascii="Times New Roman" w:hAnsi="Times New Roman" w:cs="Times New Roman"/>
          <w:noProof/>
        </w:rPr>
        <w:t>, 531-556</w:t>
      </w:r>
      <w:r>
        <w:rPr>
          <w:rFonts w:ascii="Times New Roman" w:hAnsi="Times New Roman" w:cs="Times New Roman"/>
          <w:noProof/>
        </w:rPr>
        <w:t xml:space="preserve">, </w:t>
      </w:r>
      <w:r w:rsidRPr="00720832">
        <w:rPr>
          <w:rFonts w:ascii="Times New Roman" w:hAnsi="Times New Roman" w:cs="Times New Roman"/>
          <w:noProof/>
        </w:rPr>
        <w:t>2013</w:t>
      </w:r>
      <w:r w:rsidRPr="008115D5">
        <w:rPr>
          <w:rFonts w:ascii="Times New Roman" w:hAnsi="Times New Roman" w:cs="Times New Roman"/>
          <w:noProof/>
        </w:rPr>
        <w:t>.</w:t>
      </w:r>
    </w:p>
    <w:p w14:paraId="66A93584"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 xml:space="preserve">Randerson, J. T., </w:t>
      </w:r>
      <w:r>
        <w:rPr>
          <w:rFonts w:ascii="Times New Roman" w:hAnsi="Times New Roman" w:cs="Times New Roman"/>
          <w:noProof/>
        </w:rPr>
        <w:t>Hoffman, F. M., Thornton, P. E., Mahowald, N. M., Lindsay, K., Lee, Y. H., Nevison, C. D., Doney, S. C., Bonan, G., Stoeckli, R., Covey, C., Running, S. W., and Fung, I. Y.:</w:t>
      </w:r>
      <w:r w:rsidRPr="008115D5">
        <w:rPr>
          <w:rFonts w:ascii="Times New Roman" w:hAnsi="Times New Roman" w:cs="Times New Roman"/>
          <w:noProof/>
        </w:rPr>
        <w:t xml:space="preserve"> Systematic assessment of terrestrial biogeochemistry in coupled climate-carbon models, </w:t>
      </w:r>
      <w:r w:rsidRPr="00F85E37">
        <w:rPr>
          <w:rFonts w:ascii="Times New Roman" w:hAnsi="Times New Roman" w:cs="Times New Roman"/>
          <w:noProof/>
        </w:rPr>
        <w:t>Glob</w:t>
      </w:r>
      <w:r>
        <w:rPr>
          <w:rFonts w:ascii="Times New Roman" w:hAnsi="Times New Roman" w:cs="Times New Roman"/>
          <w:noProof/>
        </w:rPr>
        <w:t>.</w:t>
      </w:r>
      <w:r w:rsidRPr="00F85E37">
        <w:rPr>
          <w:rFonts w:ascii="Times New Roman" w:hAnsi="Times New Roman" w:cs="Times New Roman"/>
          <w:noProof/>
        </w:rPr>
        <w:t xml:space="preserve"> Change Biol</w:t>
      </w:r>
      <w:r>
        <w:rPr>
          <w:rFonts w:ascii="Times New Roman" w:hAnsi="Times New Roman" w:cs="Times New Roman"/>
          <w:noProof/>
        </w:rPr>
        <w:t>.</w:t>
      </w:r>
      <w:r w:rsidRPr="00720832">
        <w:rPr>
          <w:rFonts w:ascii="Times New Roman" w:hAnsi="Times New Roman" w:cs="Times New Roman"/>
          <w:noProof/>
        </w:rPr>
        <w:t xml:space="preserve">, </w:t>
      </w:r>
      <w:r w:rsidRPr="00F85E37">
        <w:rPr>
          <w:rFonts w:ascii="Times New Roman" w:hAnsi="Times New Roman" w:cs="Times New Roman"/>
          <w:noProof/>
        </w:rPr>
        <w:t>15</w:t>
      </w:r>
      <w:r w:rsidRPr="008115D5">
        <w:rPr>
          <w:rFonts w:ascii="Times New Roman" w:hAnsi="Times New Roman" w:cs="Times New Roman"/>
          <w:noProof/>
        </w:rPr>
        <w:t xml:space="preserve"> 2462-2484</w:t>
      </w:r>
      <w:r>
        <w:rPr>
          <w:rFonts w:ascii="Times New Roman" w:hAnsi="Times New Roman" w:cs="Times New Roman"/>
          <w:noProof/>
        </w:rPr>
        <w:t xml:space="preserve">, </w:t>
      </w:r>
      <w:r w:rsidRPr="008115D5">
        <w:rPr>
          <w:rFonts w:ascii="Times New Roman" w:hAnsi="Times New Roman" w:cs="Times New Roman"/>
          <w:noProof/>
        </w:rPr>
        <w:t>2009.</w:t>
      </w:r>
    </w:p>
    <w:p w14:paraId="1288040F" w14:textId="77777777" w:rsidR="000A2FC7" w:rsidRPr="002E3434" w:rsidRDefault="009546B5" w:rsidP="000A2FC7">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Ricciuto, D. M., King</w:t>
      </w:r>
      <w:r>
        <w:rPr>
          <w:rFonts w:ascii="Times New Roman" w:hAnsi="Times New Roman" w:cs="Times New Roman"/>
          <w:noProof/>
        </w:rPr>
        <w:t>,</w:t>
      </w:r>
      <w:r w:rsidRPr="00720832">
        <w:rPr>
          <w:rFonts w:ascii="Times New Roman" w:hAnsi="Times New Roman" w:cs="Times New Roman"/>
          <w:noProof/>
        </w:rPr>
        <w:t xml:space="preserve"> </w:t>
      </w:r>
      <w:r w:rsidRPr="008115D5">
        <w:rPr>
          <w:rFonts w:ascii="Times New Roman" w:hAnsi="Times New Roman" w:cs="Times New Roman"/>
          <w:noProof/>
        </w:rPr>
        <w:t>A. W., Dragoni</w:t>
      </w:r>
      <w:r>
        <w:rPr>
          <w:rFonts w:ascii="Times New Roman" w:hAnsi="Times New Roman" w:cs="Times New Roman"/>
          <w:noProof/>
        </w:rPr>
        <w:t>,</w:t>
      </w:r>
      <w:r w:rsidRPr="00720832">
        <w:rPr>
          <w:rFonts w:ascii="Times New Roman" w:hAnsi="Times New Roman" w:cs="Times New Roman"/>
          <w:noProof/>
        </w:rPr>
        <w:t xml:space="preserve"> </w:t>
      </w:r>
      <w:r w:rsidRPr="008115D5">
        <w:rPr>
          <w:rFonts w:ascii="Times New Roman" w:hAnsi="Times New Roman" w:cs="Times New Roman"/>
          <w:noProof/>
        </w:rPr>
        <w:t>D., and Post</w:t>
      </w:r>
      <w:r>
        <w:rPr>
          <w:rFonts w:ascii="Times New Roman" w:hAnsi="Times New Roman" w:cs="Times New Roman"/>
          <w:noProof/>
        </w:rPr>
        <w:t>,</w:t>
      </w:r>
      <w:r w:rsidRPr="008115D5">
        <w:rPr>
          <w:rFonts w:ascii="Times New Roman" w:hAnsi="Times New Roman" w:cs="Times New Roman"/>
          <w:noProof/>
        </w:rPr>
        <w:t xml:space="preserve"> W. M.</w:t>
      </w:r>
      <w:r>
        <w:rPr>
          <w:rFonts w:ascii="Times New Roman" w:hAnsi="Times New Roman" w:cs="Times New Roman"/>
          <w:noProof/>
        </w:rPr>
        <w:t>:</w:t>
      </w:r>
      <w:r w:rsidRPr="008115D5">
        <w:rPr>
          <w:rFonts w:ascii="Times New Roman" w:hAnsi="Times New Roman" w:cs="Times New Roman"/>
          <w:noProof/>
        </w:rPr>
        <w:t xml:space="preserve"> Parameter and prediction uncertainty in an optimized terrestrial carbon cycle model: Effects of constraining variables and </w:t>
      </w:r>
      <w:r w:rsidRPr="002E3434">
        <w:rPr>
          <w:rFonts w:ascii="Times New Roman" w:hAnsi="Times New Roman" w:cs="Times New Roman"/>
          <w:noProof/>
        </w:rPr>
        <w:t>data record length, J. Geophys. Res.-Biogeo., 116, 2011</w:t>
      </w:r>
      <w:r w:rsidR="000A2FC7" w:rsidRPr="002E3434">
        <w:rPr>
          <w:rFonts w:ascii="Times New Roman" w:hAnsi="Times New Roman" w:cs="Times New Roman"/>
          <w:noProof/>
        </w:rPr>
        <w:t>.</w:t>
      </w:r>
    </w:p>
    <w:p w14:paraId="66682FA0" w14:textId="289E2088" w:rsidR="000A2FC7" w:rsidRPr="002E3434" w:rsidRDefault="000A2FC7" w:rsidP="00E16B46">
      <w:pPr>
        <w:pStyle w:val="EndNoteBibliography"/>
        <w:spacing w:line="480" w:lineRule="auto"/>
        <w:ind w:left="270" w:hanging="270"/>
        <w:rPr>
          <w:ins w:id="262" w:author="Jiafu Mao" w:date="2015-09-10T21:30:00Z"/>
          <w:rFonts w:ascii="Times New Roman" w:hAnsi="Times New Roman" w:cs="Times New Roman"/>
          <w:noProof/>
        </w:rPr>
      </w:pPr>
      <w:r w:rsidRPr="002E3434">
        <w:rPr>
          <w:rFonts w:ascii="Times New Roman" w:hAnsi="Times New Roman" w:cs="Times New Roman"/>
          <w:noProof/>
        </w:rPr>
        <w:t xml:space="preserve">Richardson, A. D., </w:t>
      </w:r>
      <w:ins w:id="263" w:author="Jiafu Mao" w:date="2015-09-10T21:30:00Z">
        <w:r w:rsidRPr="002E3434">
          <w:rPr>
            <w:rFonts w:ascii="Times New Roman" w:hAnsi="Times New Roman" w:cs="Times New Roman"/>
            <w:noProof/>
          </w:rPr>
          <w:t xml:space="preserve">Carbone, </w:t>
        </w:r>
        <w:r w:rsidR="002E3434" w:rsidRPr="002E3434">
          <w:rPr>
            <w:rFonts w:ascii="Times New Roman" w:hAnsi="Times New Roman" w:cs="Times New Roman"/>
            <w:noProof/>
          </w:rPr>
          <w:t xml:space="preserve">M. S., </w:t>
        </w:r>
        <w:r w:rsidRPr="002E3434">
          <w:rPr>
            <w:rFonts w:ascii="Times New Roman" w:hAnsi="Times New Roman" w:cs="Times New Roman"/>
            <w:noProof/>
          </w:rPr>
          <w:t>Keenan</w:t>
        </w:r>
        <w:r w:rsidR="002E3434" w:rsidRPr="002E3434">
          <w:rPr>
            <w:rFonts w:ascii="Times New Roman" w:hAnsi="Times New Roman" w:cs="Times New Roman"/>
            <w:noProof/>
          </w:rPr>
          <w:t>, T. F.</w:t>
        </w:r>
        <w:r w:rsidRPr="002E3434">
          <w:rPr>
            <w:rFonts w:ascii="Times New Roman" w:hAnsi="Times New Roman" w:cs="Times New Roman"/>
            <w:noProof/>
          </w:rPr>
          <w:t>, Czimczik</w:t>
        </w:r>
        <w:r w:rsidR="002E3434" w:rsidRPr="002E3434">
          <w:rPr>
            <w:rFonts w:ascii="Times New Roman" w:hAnsi="Times New Roman" w:cs="Times New Roman"/>
            <w:noProof/>
          </w:rPr>
          <w:t>, C. I.</w:t>
        </w:r>
        <w:r w:rsidRPr="002E3434">
          <w:rPr>
            <w:rFonts w:ascii="Times New Roman" w:hAnsi="Times New Roman" w:cs="Times New Roman"/>
            <w:noProof/>
          </w:rPr>
          <w:t>, Hollinger</w:t>
        </w:r>
        <w:r w:rsidR="002E3434" w:rsidRPr="002E3434">
          <w:rPr>
            <w:rFonts w:ascii="Times New Roman" w:hAnsi="Times New Roman" w:cs="Times New Roman"/>
            <w:noProof/>
          </w:rPr>
          <w:t>, D. Y.</w:t>
        </w:r>
        <w:r w:rsidRPr="002E3434">
          <w:rPr>
            <w:rFonts w:ascii="Times New Roman" w:hAnsi="Times New Roman" w:cs="Times New Roman"/>
            <w:noProof/>
          </w:rPr>
          <w:t>, Murakami</w:t>
        </w:r>
        <w:r w:rsidR="002E3434" w:rsidRPr="002E3434">
          <w:rPr>
            <w:rFonts w:ascii="Times New Roman" w:hAnsi="Times New Roman" w:cs="Times New Roman"/>
            <w:noProof/>
          </w:rPr>
          <w:t>, P.</w:t>
        </w:r>
        <w:r w:rsidRPr="002E3434">
          <w:rPr>
            <w:rFonts w:ascii="Times New Roman" w:hAnsi="Times New Roman" w:cs="Times New Roman"/>
            <w:noProof/>
          </w:rPr>
          <w:t xml:space="preserve">, </w:t>
        </w:r>
        <w:r w:rsidR="00E16B46" w:rsidRPr="002E3434">
          <w:rPr>
            <w:rFonts w:ascii="Times New Roman" w:hAnsi="Times New Roman" w:cs="Times New Roman"/>
            <w:noProof/>
          </w:rPr>
          <w:t>Schaberg</w:t>
        </w:r>
        <w:r w:rsidR="002E3434" w:rsidRPr="002E3434">
          <w:rPr>
            <w:rFonts w:ascii="Times New Roman" w:hAnsi="Times New Roman" w:cs="Times New Roman"/>
            <w:noProof/>
          </w:rPr>
          <w:t>, P. G.</w:t>
        </w:r>
        <w:r w:rsidR="00E16B46" w:rsidRPr="002E3434">
          <w:rPr>
            <w:rFonts w:ascii="Times New Roman" w:hAnsi="Times New Roman" w:cs="Times New Roman"/>
            <w:noProof/>
          </w:rPr>
          <w:t>, and Xu</w:t>
        </w:r>
        <w:r w:rsidR="002E3434" w:rsidRPr="002E3434">
          <w:rPr>
            <w:rFonts w:ascii="Times New Roman" w:hAnsi="Times New Roman" w:cs="Times New Roman"/>
            <w:noProof/>
          </w:rPr>
          <w:t xml:space="preserve"> X. M.</w:t>
        </w:r>
        <w:r w:rsidR="00E16B46" w:rsidRPr="002E3434">
          <w:rPr>
            <w:rFonts w:ascii="Times New Roman" w:hAnsi="Times New Roman" w:cs="Times New Roman"/>
            <w:noProof/>
          </w:rPr>
          <w:t>:</w:t>
        </w:r>
        <w:r w:rsidRPr="002E3434">
          <w:rPr>
            <w:rFonts w:ascii="Times New Roman" w:hAnsi="Times New Roman" w:cs="Times New Roman"/>
            <w:noProof/>
          </w:rPr>
          <w:t xml:space="preserve"> Seasonal dynamics and age of stemwood nonstructural carbohydrates in temperate forest trees, New Phytol, 197(3), 850-861</w:t>
        </w:r>
        <w:r w:rsidR="00E16B46" w:rsidRPr="002E3434">
          <w:rPr>
            <w:rFonts w:ascii="Times New Roman" w:hAnsi="Times New Roman" w:cs="Times New Roman"/>
            <w:noProof/>
          </w:rPr>
          <w:t>, 2013</w:t>
        </w:r>
        <w:r w:rsidRPr="002E3434">
          <w:rPr>
            <w:rFonts w:ascii="Times New Roman" w:hAnsi="Times New Roman" w:cs="Times New Roman"/>
            <w:noProof/>
          </w:rPr>
          <w:t>.</w:t>
        </w:r>
      </w:ins>
    </w:p>
    <w:p w14:paraId="60A50EE1" w14:textId="77777777" w:rsidR="009546B5" w:rsidRPr="008115D5" w:rsidRDefault="009546B5" w:rsidP="009546B5">
      <w:pPr>
        <w:pStyle w:val="EndNoteBibliography"/>
        <w:spacing w:line="480" w:lineRule="auto"/>
        <w:ind w:left="270" w:hanging="270"/>
        <w:rPr>
          <w:rFonts w:ascii="Times New Roman" w:hAnsi="Times New Roman" w:cs="Times New Roman"/>
          <w:noProof/>
        </w:rPr>
      </w:pPr>
      <w:ins w:id="264" w:author="Jiafu Mao" w:date="2015-09-10T21:30:00Z">
        <w:r w:rsidRPr="002E3434">
          <w:rPr>
            <w:rFonts w:ascii="Times New Roman" w:hAnsi="Times New Roman" w:cs="Times New Roman"/>
            <w:noProof/>
          </w:rPr>
          <w:t xml:space="preserve">Richardson, A. D., </w:t>
        </w:r>
      </w:ins>
      <w:r w:rsidRPr="002E3434">
        <w:rPr>
          <w:rFonts w:ascii="Times New Roman" w:hAnsi="Times New Roman" w:cs="Times New Roman"/>
          <w:noProof/>
        </w:rPr>
        <w:t>Anderson</w:t>
      </w:r>
      <w:r>
        <w:rPr>
          <w:rFonts w:ascii="Times New Roman" w:hAnsi="Times New Roman" w:cs="Times New Roman"/>
          <w:noProof/>
        </w:rPr>
        <w:t xml:space="preserve">, R. S., Arain, M. A., Barr, A. G., Bohrer, G., Chen, G. S., Chen, J. M., Ciais, P., Davis, K. J., Desai, A. R., Dietze, M. C., Dragoni, D., Garrity, S. R., Gough, C. M., Grant, R., Hollinger, D. Y., Margolis, H. A., McCaughey, H., Migliavacca, M., Monson, R. K., Munger, J. W., Poulter, B., Raczka, B. M., Ricciuto, D. M., Sahoo, A. K., Schaefer, K., Tian, H. Q., Vargas, R., Verbeeck, H., Xiao, J. F., </w:t>
      </w:r>
      <w:r>
        <w:rPr>
          <w:rFonts w:ascii="Times New Roman" w:hAnsi="Times New Roman" w:cs="Times New Roman"/>
          <w:noProof/>
        </w:rPr>
        <w:lastRenderedPageBreak/>
        <w:t>and Xue, Y. K.:</w:t>
      </w:r>
      <w:r w:rsidRPr="008115D5">
        <w:rPr>
          <w:rFonts w:ascii="Times New Roman" w:hAnsi="Times New Roman" w:cs="Times New Roman"/>
          <w:noProof/>
        </w:rPr>
        <w:t xml:space="preserve"> Terrestrial biosphere models need better representation of vegetation phenology: results from the North American Carbon Program Site Synthesis, </w:t>
      </w:r>
      <w:r w:rsidRPr="00F85E37">
        <w:rPr>
          <w:rFonts w:ascii="Times New Roman" w:hAnsi="Times New Roman" w:cs="Times New Roman"/>
          <w:noProof/>
        </w:rPr>
        <w:t>Glob</w:t>
      </w:r>
      <w:r>
        <w:rPr>
          <w:rFonts w:ascii="Times New Roman" w:hAnsi="Times New Roman" w:cs="Times New Roman"/>
          <w:noProof/>
        </w:rPr>
        <w:t>.</w:t>
      </w:r>
      <w:r w:rsidRPr="00F85E37">
        <w:rPr>
          <w:rFonts w:ascii="Times New Roman" w:hAnsi="Times New Roman" w:cs="Times New Roman"/>
          <w:noProof/>
        </w:rPr>
        <w:t xml:space="preserve"> Change Biol</w:t>
      </w:r>
      <w:r>
        <w:rPr>
          <w:rFonts w:ascii="Times New Roman" w:hAnsi="Times New Roman" w:cs="Times New Roman"/>
          <w:noProof/>
        </w:rPr>
        <w:t>.</w:t>
      </w:r>
      <w:r w:rsidRPr="00720832">
        <w:rPr>
          <w:rFonts w:ascii="Times New Roman" w:hAnsi="Times New Roman" w:cs="Times New Roman"/>
          <w:noProof/>
        </w:rPr>
        <w:t xml:space="preserve">, </w:t>
      </w:r>
      <w:r w:rsidRPr="00F85E37">
        <w:rPr>
          <w:rFonts w:ascii="Times New Roman" w:hAnsi="Times New Roman" w:cs="Times New Roman"/>
          <w:noProof/>
        </w:rPr>
        <w:t>18</w:t>
      </w:r>
      <w:r w:rsidRPr="00720832">
        <w:rPr>
          <w:rFonts w:ascii="Times New Roman" w:hAnsi="Times New Roman" w:cs="Times New Roman"/>
          <w:noProof/>
        </w:rPr>
        <w:t>,</w:t>
      </w:r>
      <w:r w:rsidRPr="008115D5">
        <w:rPr>
          <w:rFonts w:ascii="Times New Roman" w:hAnsi="Times New Roman" w:cs="Times New Roman"/>
          <w:noProof/>
        </w:rPr>
        <w:t xml:space="preserve"> 566-584</w:t>
      </w:r>
      <w:r>
        <w:rPr>
          <w:rFonts w:ascii="Times New Roman" w:hAnsi="Times New Roman" w:cs="Times New Roman"/>
          <w:noProof/>
        </w:rPr>
        <w:t xml:space="preserve">, </w:t>
      </w:r>
      <w:r w:rsidRPr="008115D5">
        <w:rPr>
          <w:rFonts w:ascii="Times New Roman" w:hAnsi="Times New Roman" w:cs="Times New Roman"/>
          <w:noProof/>
        </w:rPr>
        <w:t>2012.</w:t>
      </w:r>
    </w:p>
    <w:p w14:paraId="3738CA0C" w14:textId="77777777" w:rsidR="009546B5" w:rsidRDefault="009546B5" w:rsidP="009546B5">
      <w:pPr>
        <w:pStyle w:val="EndNoteBibliography"/>
        <w:spacing w:line="480" w:lineRule="auto"/>
        <w:ind w:left="270" w:hanging="270"/>
        <w:contextualSpacing/>
        <w:rPr>
          <w:rFonts w:ascii="Times New Roman" w:hAnsi="Times New Roman" w:cs="Times New Roman"/>
          <w:noProof/>
        </w:rPr>
      </w:pPr>
      <w:r w:rsidRPr="008115D5">
        <w:rPr>
          <w:rFonts w:ascii="Times New Roman" w:hAnsi="Times New Roman" w:cs="Times New Roman"/>
          <w:noProof/>
        </w:rPr>
        <w:t>Riley, W. J., Subin</w:t>
      </w:r>
      <w:r>
        <w:rPr>
          <w:rFonts w:ascii="Times New Roman" w:hAnsi="Times New Roman" w:cs="Times New Roman"/>
          <w:noProof/>
        </w:rPr>
        <w:t>,</w:t>
      </w:r>
      <w:r w:rsidRPr="00720832">
        <w:rPr>
          <w:rFonts w:ascii="Times New Roman" w:hAnsi="Times New Roman" w:cs="Times New Roman"/>
          <w:noProof/>
        </w:rPr>
        <w:t xml:space="preserve"> </w:t>
      </w:r>
      <w:r w:rsidRPr="008115D5">
        <w:rPr>
          <w:rFonts w:ascii="Times New Roman" w:hAnsi="Times New Roman" w:cs="Times New Roman"/>
          <w:noProof/>
        </w:rPr>
        <w:t>Z. M., Lawrence</w:t>
      </w:r>
      <w:r>
        <w:rPr>
          <w:rFonts w:ascii="Times New Roman" w:hAnsi="Times New Roman" w:cs="Times New Roman"/>
          <w:noProof/>
        </w:rPr>
        <w:t>,</w:t>
      </w:r>
      <w:r w:rsidRPr="00720832">
        <w:rPr>
          <w:rFonts w:ascii="Times New Roman" w:hAnsi="Times New Roman" w:cs="Times New Roman"/>
          <w:noProof/>
        </w:rPr>
        <w:t xml:space="preserve"> </w:t>
      </w:r>
      <w:r w:rsidRPr="008115D5">
        <w:rPr>
          <w:rFonts w:ascii="Times New Roman" w:hAnsi="Times New Roman" w:cs="Times New Roman"/>
          <w:noProof/>
        </w:rPr>
        <w:t>D. M., Swenson</w:t>
      </w:r>
      <w:r>
        <w:rPr>
          <w:rFonts w:ascii="Times New Roman" w:hAnsi="Times New Roman" w:cs="Times New Roman"/>
          <w:noProof/>
        </w:rPr>
        <w:t>,</w:t>
      </w:r>
      <w:r w:rsidRPr="00720832">
        <w:rPr>
          <w:rFonts w:ascii="Times New Roman" w:hAnsi="Times New Roman" w:cs="Times New Roman"/>
          <w:noProof/>
        </w:rPr>
        <w:t xml:space="preserve"> </w:t>
      </w:r>
      <w:r w:rsidRPr="008115D5">
        <w:rPr>
          <w:rFonts w:ascii="Times New Roman" w:hAnsi="Times New Roman" w:cs="Times New Roman"/>
          <w:noProof/>
        </w:rPr>
        <w:t>S. C., Torn</w:t>
      </w:r>
      <w:r>
        <w:rPr>
          <w:rFonts w:ascii="Times New Roman" w:hAnsi="Times New Roman" w:cs="Times New Roman"/>
          <w:noProof/>
        </w:rPr>
        <w:t>,</w:t>
      </w:r>
      <w:r w:rsidRPr="00720832">
        <w:rPr>
          <w:rFonts w:ascii="Times New Roman" w:hAnsi="Times New Roman" w:cs="Times New Roman"/>
          <w:noProof/>
        </w:rPr>
        <w:t xml:space="preserve"> </w:t>
      </w:r>
      <w:r w:rsidRPr="008115D5">
        <w:rPr>
          <w:rFonts w:ascii="Times New Roman" w:hAnsi="Times New Roman" w:cs="Times New Roman"/>
          <w:noProof/>
        </w:rPr>
        <w:t>M. S., Meng</w:t>
      </w:r>
      <w:r>
        <w:rPr>
          <w:rFonts w:ascii="Times New Roman" w:hAnsi="Times New Roman" w:cs="Times New Roman"/>
          <w:noProof/>
        </w:rPr>
        <w:t>,</w:t>
      </w:r>
      <w:r w:rsidRPr="00720832">
        <w:rPr>
          <w:rFonts w:ascii="Times New Roman" w:hAnsi="Times New Roman" w:cs="Times New Roman"/>
          <w:noProof/>
        </w:rPr>
        <w:t xml:space="preserve"> </w:t>
      </w:r>
      <w:r w:rsidRPr="008115D5">
        <w:rPr>
          <w:rFonts w:ascii="Times New Roman" w:hAnsi="Times New Roman" w:cs="Times New Roman"/>
          <w:noProof/>
        </w:rPr>
        <w:t>L., Mahowald</w:t>
      </w:r>
      <w:r>
        <w:rPr>
          <w:rFonts w:ascii="Times New Roman" w:hAnsi="Times New Roman" w:cs="Times New Roman"/>
          <w:noProof/>
        </w:rPr>
        <w:t>,</w:t>
      </w:r>
      <w:r w:rsidRPr="00720832">
        <w:rPr>
          <w:rFonts w:ascii="Times New Roman" w:hAnsi="Times New Roman" w:cs="Times New Roman"/>
          <w:noProof/>
        </w:rPr>
        <w:t xml:space="preserve"> </w:t>
      </w:r>
      <w:r w:rsidRPr="008115D5">
        <w:rPr>
          <w:rFonts w:ascii="Times New Roman" w:hAnsi="Times New Roman" w:cs="Times New Roman"/>
          <w:noProof/>
        </w:rPr>
        <w:t>N. M., and Hess</w:t>
      </w:r>
      <w:r>
        <w:rPr>
          <w:rFonts w:ascii="Times New Roman" w:hAnsi="Times New Roman" w:cs="Times New Roman"/>
          <w:noProof/>
        </w:rPr>
        <w:t>,</w:t>
      </w:r>
      <w:r w:rsidRPr="008115D5">
        <w:rPr>
          <w:rFonts w:ascii="Times New Roman" w:hAnsi="Times New Roman" w:cs="Times New Roman"/>
          <w:noProof/>
        </w:rPr>
        <w:t xml:space="preserve"> P.</w:t>
      </w:r>
      <w:r>
        <w:rPr>
          <w:rFonts w:ascii="Times New Roman" w:hAnsi="Times New Roman" w:cs="Times New Roman"/>
          <w:noProof/>
        </w:rPr>
        <w:t>:</w:t>
      </w:r>
      <w:r w:rsidRPr="008115D5">
        <w:rPr>
          <w:rFonts w:ascii="Times New Roman" w:hAnsi="Times New Roman" w:cs="Times New Roman"/>
          <w:noProof/>
        </w:rPr>
        <w:t xml:space="preserve"> Barriers to predicting changes in global terrestrial methane fluxes: analyses using CLM4Me, a methane biogeochemistry model integrated in CESM, </w:t>
      </w:r>
      <w:r w:rsidRPr="00F85E37">
        <w:rPr>
          <w:rFonts w:ascii="Times New Roman" w:hAnsi="Times New Roman" w:cs="Times New Roman"/>
          <w:noProof/>
        </w:rPr>
        <w:t>Biogeosciences</w:t>
      </w:r>
      <w:r w:rsidRPr="00720832">
        <w:rPr>
          <w:rFonts w:ascii="Times New Roman" w:hAnsi="Times New Roman" w:cs="Times New Roman"/>
          <w:noProof/>
        </w:rPr>
        <w:t xml:space="preserve">, </w:t>
      </w:r>
      <w:r w:rsidRPr="00F85E37">
        <w:rPr>
          <w:rFonts w:ascii="Times New Roman" w:hAnsi="Times New Roman" w:cs="Times New Roman"/>
          <w:noProof/>
        </w:rPr>
        <w:t>8</w:t>
      </w:r>
      <w:r w:rsidRPr="00720832">
        <w:rPr>
          <w:rFonts w:ascii="Times New Roman" w:hAnsi="Times New Roman" w:cs="Times New Roman"/>
          <w:noProof/>
        </w:rPr>
        <w:t>,</w:t>
      </w:r>
      <w:r w:rsidRPr="008115D5">
        <w:rPr>
          <w:rFonts w:ascii="Times New Roman" w:hAnsi="Times New Roman" w:cs="Times New Roman"/>
          <w:noProof/>
        </w:rPr>
        <w:t xml:space="preserve"> 1925-1953</w:t>
      </w:r>
      <w:r>
        <w:rPr>
          <w:rFonts w:ascii="Times New Roman" w:hAnsi="Times New Roman" w:cs="Times New Roman"/>
          <w:noProof/>
        </w:rPr>
        <w:t xml:space="preserve">, </w:t>
      </w:r>
      <w:r w:rsidRPr="008115D5">
        <w:rPr>
          <w:rFonts w:ascii="Times New Roman" w:hAnsi="Times New Roman" w:cs="Times New Roman"/>
          <w:noProof/>
        </w:rPr>
        <w:t>2011.</w:t>
      </w:r>
    </w:p>
    <w:p w14:paraId="18ABEEF3" w14:textId="77777777" w:rsidR="009546B5" w:rsidRDefault="009546B5" w:rsidP="009546B5">
      <w:pPr>
        <w:widowControl w:val="0"/>
        <w:autoSpaceDE w:val="0"/>
        <w:autoSpaceDN w:val="0"/>
        <w:adjustRightInd w:val="0"/>
        <w:spacing w:line="480" w:lineRule="auto"/>
        <w:ind w:left="270" w:hanging="270"/>
        <w:jc w:val="both"/>
        <w:rPr>
          <w:rFonts w:ascii="Times New Roman" w:hAnsi="Times New Roman" w:cs="Times New Roman"/>
        </w:rPr>
      </w:pPr>
      <w:proofErr w:type="spellStart"/>
      <w:r w:rsidRPr="008F0482">
        <w:rPr>
          <w:rFonts w:ascii="Times New Roman" w:hAnsi="Times New Roman" w:cs="Times New Roman"/>
        </w:rPr>
        <w:t>Runarsson</w:t>
      </w:r>
      <w:proofErr w:type="spellEnd"/>
      <w:r w:rsidRPr="008F0482">
        <w:rPr>
          <w:rFonts w:ascii="Times New Roman" w:hAnsi="Times New Roman" w:cs="Times New Roman"/>
        </w:rPr>
        <w:t>, T. P., and Yao X.</w:t>
      </w:r>
      <w:r>
        <w:rPr>
          <w:rFonts w:ascii="Times New Roman" w:hAnsi="Times New Roman" w:cs="Times New Roman"/>
        </w:rPr>
        <w:t>:</w:t>
      </w:r>
      <w:r w:rsidRPr="008F0482">
        <w:rPr>
          <w:rFonts w:ascii="Times New Roman" w:hAnsi="Times New Roman" w:cs="Times New Roman"/>
        </w:rPr>
        <w:t xml:space="preserve"> Stochastic ranking for constrained evolutionary optimization, </w:t>
      </w:r>
      <w:r w:rsidRPr="00F85E37">
        <w:rPr>
          <w:rFonts w:ascii="Times New Roman" w:hAnsi="Times New Roman" w:cs="Times New Roman"/>
          <w:iCs/>
        </w:rPr>
        <w:t>I</w:t>
      </w:r>
      <w:r>
        <w:rPr>
          <w:rFonts w:ascii="Times New Roman" w:hAnsi="Times New Roman" w:cs="Times New Roman"/>
          <w:iCs/>
        </w:rPr>
        <w:t>EEE</w:t>
      </w:r>
      <w:r w:rsidRPr="00F85E37">
        <w:rPr>
          <w:rFonts w:ascii="Times New Roman" w:hAnsi="Times New Roman" w:cs="Times New Roman"/>
          <w:iCs/>
        </w:rPr>
        <w:t xml:space="preserve"> T</w:t>
      </w:r>
      <w:r>
        <w:rPr>
          <w:rFonts w:ascii="Times New Roman" w:hAnsi="Times New Roman" w:cs="Times New Roman"/>
          <w:iCs/>
        </w:rPr>
        <w:t>.</w:t>
      </w:r>
      <w:r w:rsidRPr="00F85E37">
        <w:rPr>
          <w:rFonts w:ascii="Times New Roman" w:hAnsi="Times New Roman" w:cs="Times New Roman"/>
          <w:iCs/>
        </w:rPr>
        <w:t xml:space="preserve"> </w:t>
      </w:r>
      <w:proofErr w:type="spellStart"/>
      <w:r w:rsidRPr="00F85E37">
        <w:rPr>
          <w:rFonts w:ascii="Times New Roman" w:hAnsi="Times New Roman" w:cs="Times New Roman"/>
          <w:iCs/>
        </w:rPr>
        <w:t>Evolut</w:t>
      </w:r>
      <w:proofErr w:type="spellEnd"/>
      <w:r>
        <w:rPr>
          <w:rFonts w:ascii="Times New Roman" w:hAnsi="Times New Roman" w:cs="Times New Roman"/>
          <w:iCs/>
        </w:rPr>
        <w:t>.</w:t>
      </w:r>
      <w:r w:rsidRPr="00F85E37">
        <w:rPr>
          <w:rFonts w:ascii="Times New Roman" w:hAnsi="Times New Roman" w:cs="Times New Roman"/>
          <w:iCs/>
        </w:rPr>
        <w:t xml:space="preserve"> </w:t>
      </w:r>
      <w:proofErr w:type="spellStart"/>
      <w:r w:rsidRPr="00F85E37">
        <w:rPr>
          <w:rFonts w:ascii="Times New Roman" w:hAnsi="Times New Roman" w:cs="Times New Roman"/>
          <w:iCs/>
        </w:rPr>
        <w:t>Comput</w:t>
      </w:r>
      <w:proofErr w:type="spellEnd"/>
      <w:proofErr w:type="gramStart"/>
      <w:r>
        <w:rPr>
          <w:rFonts w:ascii="Times New Roman" w:hAnsi="Times New Roman" w:cs="Times New Roman"/>
          <w:iCs/>
        </w:rPr>
        <w:t>.</w:t>
      </w:r>
      <w:r w:rsidRPr="00CA275B">
        <w:rPr>
          <w:rFonts w:ascii="Times New Roman" w:hAnsi="Times New Roman" w:cs="Times New Roman"/>
        </w:rPr>
        <w:t>,</w:t>
      </w:r>
      <w:proofErr w:type="gramEnd"/>
      <w:r w:rsidRPr="00CA275B">
        <w:rPr>
          <w:rFonts w:ascii="Times New Roman" w:hAnsi="Times New Roman" w:cs="Times New Roman"/>
        </w:rPr>
        <w:t xml:space="preserve"> </w:t>
      </w:r>
      <w:r w:rsidRPr="00F85E37">
        <w:rPr>
          <w:rFonts w:ascii="Times New Roman" w:hAnsi="Times New Roman" w:cs="Times New Roman"/>
          <w:iCs/>
        </w:rPr>
        <w:t>4</w:t>
      </w:r>
      <w:r>
        <w:rPr>
          <w:rFonts w:ascii="Times New Roman" w:hAnsi="Times New Roman" w:cs="Times New Roman"/>
        </w:rPr>
        <w:t>.</w:t>
      </w:r>
      <w:r w:rsidRPr="008F0482">
        <w:rPr>
          <w:rFonts w:ascii="Times New Roman" w:hAnsi="Times New Roman" w:cs="Times New Roman"/>
        </w:rPr>
        <w:t>, 284-294</w:t>
      </w:r>
      <w:r>
        <w:rPr>
          <w:rFonts w:ascii="Times New Roman" w:hAnsi="Times New Roman" w:cs="Times New Roman"/>
        </w:rPr>
        <w:t xml:space="preserve">, </w:t>
      </w:r>
      <w:r w:rsidRPr="008F0482">
        <w:rPr>
          <w:rFonts w:ascii="Times New Roman" w:hAnsi="Times New Roman" w:cs="Times New Roman"/>
        </w:rPr>
        <w:t>2000.</w:t>
      </w:r>
    </w:p>
    <w:p w14:paraId="16FAA9C9" w14:textId="4A65E525" w:rsidR="009546B5" w:rsidRDefault="009546B5" w:rsidP="009546B5">
      <w:pPr>
        <w:pStyle w:val="EndNoteBibliography"/>
        <w:spacing w:line="480" w:lineRule="auto"/>
        <w:ind w:left="270" w:hanging="270"/>
        <w:contextualSpacing/>
        <w:rPr>
          <w:rFonts w:ascii="Times New Roman" w:eastAsia="Arial Unicode MS" w:hAnsi="Times New Roman" w:cs="Times New Roman"/>
        </w:rPr>
      </w:pPr>
      <w:proofErr w:type="spellStart"/>
      <w:r w:rsidRPr="008115D5">
        <w:rPr>
          <w:rFonts w:ascii="Times New Roman" w:eastAsia="Arial Unicode MS" w:hAnsi="Times New Roman" w:cs="Times New Roman"/>
        </w:rPr>
        <w:t>Sargsyan</w:t>
      </w:r>
      <w:proofErr w:type="spellEnd"/>
      <w:r>
        <w:rPr>
          <w:rFonts w:ascii="Times New Roman" w:eastAsia="Arial Unicode MS" w:hAnsi="Times New Roman" w:cs="Times New Roman"/>
        </w:rPr>
        <w:t>,</w:t>
      </w:r>
      <w:r w:rsidRPr="008115D5">
        <w:rPr>
          <w:rFonts w:ascii="Times New Roman" w:eastAsia="Arial Unicode MS" w:hAnsi="Times New Roman" w:cs="Times New Roman"/>
        </w:rPr>
        <w:t xml:space="preserve"> K</w:t>
      </w:r>
      <w:r>
        <w:rPr>
          <w:rFonts w:ascii="Times New Roman" w:eastAsia="Arial Unicode MS" w:hAnsi="Times New Roman" w:cs="Times New Roman"/>
        </w:rPr>
        <w:t>.</w:t>
      </w:r>
      <w:r w:rsidRPr="008115D5">
        <w:rPr>
          <w:rFonts w:ascii="Times New Roman" w:eastAsia="Arial Unicode MS" w:hAnsi="Times New Roman" w:cs="Times New Roman"/>
        </w:rPr>
        <w:t xml:space="preserve">, </w:t>
      </w:r>
      <w:proofErr w:type="spellStart"/>
      <w:r w:rsidRPr="008115D5">
        <w:rPr>
          <w:rFonts w:ascii="Times New Roman" w:eastAsia="Arial Unicode MS" w:hAnsi="Times New Roman" w:cs="Times New Roman"/>
        </w:rPr>
        <w:t>Safta</w:t>
      </w:r>
      <w:proofErr w:type="spellEnd"/>
      <w:r>
        <w:rPr>
          <w:rFonts w:ascii="Times New Roman" w:eastAsia="Arial Unicode MS" w:hAnsi="Times New Roman" w:cs="Times New Roman"/>
        </w:rPr>
        <w:t>,</w:t>
      </w:r>
      <w:r w:rsidRPr="008115D5">
        <w:rPr>
          <w:rFonts w:ascii="Times New Roman" w:eastAsia="Arial Unicode MS" w:hAnsi="Times New Roman" w:cs="Times New Roman"/>
        </w:rPr>
        <w:t xml:space="preserve"> C</w:t>
      </w:r>
      <w:r>
        <w:rPr>
          <w:rFonts w:ascii="Times New Roman" w:eastAsia="Arial Unicode MS" w:hAnsi="Times New Roman" w:cs="Times New Roman"/>
        </w:rPr>
        <w:t>.</w:t>
      </w:r>
      <w:r w:rsidRPr="008115D5">
        <w:rPr>
          <w:rFonts w:ascii="Times New Roman" w:eastAsia="Arial Unicode MS" w:hAnsi="Times New Roman" w:cs="Times New Roman"/>
        </w:rPr>
        <w:t xml:space="preserve">, </w:t>
      </w:r>
      <w:proofErr w:type="spellStart"/>
      <w:r w:rsidRPr="008115D5">
        <w:rPr>
          <w:rFonts w:ascii="Times New Roman" w:eastAsia="Arial Unicode MS" w:hAnsi="Times New Roman" w:cs="Times New Roman"/>
        </w:rPr>
        <w:t>Habib</w:t>
      </w:r>
      <w:proofErr w:type="spellEnd"/>
      <w:r>
        <w:rPr>
          <w:rFonts w:ascii="Times New Roman" w:eastAsia="Arial Unicode MS" w:hAnsi="Times New Roman" w:cs="Times New Roman"/>
        </w:rPr>
        <w:t>,</w:t>
      </w:r>
      <w:r w:rsidRPr="008115D5">
        <w:rPr>
          <w:rFonts w:ascii="Times New Roman" w:eastAsia="Arial Unicode MS" w:hAnsi="Times New Roman" w:cs="Times New Roman"/>
        </w:rPr>
        <w:t xml:space="preserve"> N</w:t>
      </w:r>
      <w:r>
        <w:rPr>
          <w:rFonts w:ascii="Times New Roman" w:eastAsia="Arial Unicode MS" w:hAnsi="Times New Roman" w:cs="Times New Roman"/>
        </w:rPr>
        <w:t xml:space="preserve">. </w:t>
      </w:r>
      <w:r w:rsidRPr="008115D5">
        <w:rPr>
          <w:rFonts w:ascii="Times New Roman" w:eastAsia="Arial Unicode MS" w:hAnsi="Times New Roman" w:cs="Times New Roman"/>
        </w:rPr>
        <w:t>N</w:t>
      </w:r>
      <w:r>
        <w:rPr>
          <w:rFonts w:ascii="Times New Roman" w:eastAsia="Arial Unicode MS" w:hAnsi="Times New Roman" w:cs="Times New Roman"/>
        </w:rPr>
        <w:t>.</w:t>
      </w:r>
      <w:r w:rsidRPr="008115D5">
        <w:rPr>
          <w:rFonts w:ascii="Times New Roman" w:eastAsia="Arial Unicode MS" w:hAnsi="Times New Roman" w:cs="Times New Roman"/>
        </w:rPr>
        <w:t xml:space="preserve">, </w:t>
      </w:r>
      <w:proofErr w:type="spellStart"/>
      <w:r w:rsidRPr="008115D5">
        <w:rPr>
          <w:rFonts w:ascii="Times New Roman" w:eastAsia="Arial Unicode MS" w:hAnsi="Times New Roman" w:cs="Times New Roman"/>
        </w:rPr>
        <w:t>Debusschere</w:t>
      </w:r>
      <w:proofErr w:type="spellEnd"/>
      <w:r>
        <w:rPr>
          <w:rFonts w:ascii="Times New Roman" w:eastAsia="Arial Unicode MS" w:hAnsi="Times New Roman" w:cs="Times New Roman"/>
        </w:rPr>
        <w:t>,</w:t>
      </w:r>
      <w:r w:rsidRPr="008115D5">
        <w:rPr>
          <w:rFonts w:ascii="Times New Roman" w:eastAsia="Arial Unicode MS" w:hAnsi="Times New Roman" w:cs="Times New Roman"/>
        </w:rPr>
        <w:t xml:space="preserve"> B</w:t>
      </w:r>
      <w:r>
        <w:rPr>
          <w:rFonts w:ascii="Times New Roman" w:eastAsia="Arial Unicode MS" w:hAnsi="Times New Roman" w:cs="Times New Roman"/>
        </w:rPr>
        <w:t xml:space="preserve">. </w:t>
      </w:r>
      <w:r w:rsidRPr="008115D5">
        <w:rPr>
          <w:rFonts w:ascii="Times New Roman" w:eastAsia="Arial Unicode MS" w:hAnsi="Times New Roman" w:cs="Times New Roman"/>
        </w:rPr>
        <w:t>J</w:t>
      </w:r>
      <w:r>
        <w:rPr>
          <w:rFonts w:ascii="Times New Roman" w:eastAsia="Arial Unicode MS" w:hAnsi="Times New Roman" w:cs="Times New Roman"/>
        </w:rPr>
        <w:t>.</w:t>
      </w:r>
      <w:r w:rsidRPr="008115D5">
        <w:rPr>
          <w:rFonts w:ascii="Times New Roman" w:eastAsia="Arial Unicode MS" w:hAnsi="Times New Roman" w:cs="Times New Roman"/>
        </w:rPr>
        <w:t>, Ricciuto</w:t>
      </w:r>
      <w:r>
        <w:rPr>
          <w:rFonts w:ascii="Times New Roman" w:eastAsia="Arial Unicode MS" w:hAnsi="Times New Roman" w:cs="Times New Roman"/>
        </w:rPr>
        <w:t>,</w:t>
      </w:r>
      <w:r w:rsidRPr="008115D5">
        <w:rPr>
          <w:rFonts w:ascii="Times New Roman" w:eastAsia="Arial Unicode MS" w:hAnsi="Times New Roman" w:cs="Times New Roman"/>
        </w:rPr>
        <w:t xml:space="preserve"> D</w:t>
      </w:r>
      <w:r>
        <w:rPr>
          <w:rFonts w:ascii="Times New Roman" w:eastAsia="Arial Unicode MS" w:hAnsi="Times New Roman" w:cs="Times New Roman"/>
        </w:rPr>
        <w:t>.</w:t>
      </w:r>
      <w:r w:rsidRPr="008115D5">
        <w:rPr>
          <w:rFonts w:ascii="Times New Roman" w:eastAsia="Arial Unicode MS" w:hAnsi="Times New Roman" w:cs="Times New Roman"/>
        </w:rPr>
        <w:t xml:space="preserve">, </w:t>
      </w:r>
      <w:r>
        <w:rPr>
          <w:rFonts w:ascii="Times New Roman" w:eastAsia="Arial Unicode MS" w:hAnsi="Times New Roman" w:cs="Times New Roman"/>
        </w:rPr>
        <w:t xml:space="preserve">and </w:t>
      </w:r>
      <w:r w:rsidRPr="008115D5">
        <w:rPr>
          <w:rFonts w:ascii="Times New Roman" w:eastAsia="Arial Unicode MS" w:hAnsi="Times New Roman" w:cs="Times New Roman"/>
        </w:rPr>
        <w:t>Thornton</w:t>
      </w:r>
      <w:r>
        <w:rPr>
          <w:rFonts w:ascii="Times New Roman" w:eastAsia="Arial Unicode MS" w:hAnsi="Times New Roman" w:cs="Times New Roman"/>
        </w:rPr>
        <w:t>,</w:t>
      </w:r>
      <w:r w:rsidRPr="008115D5">
        <w:rPr>
          <w:rFonts w:ascii="Times New Roman" w:eastAsia="Arial Unicode MS" w:hAnsi="Times New Roman" w:cs="Times New Roman"/>
        </w:rPr>
        <w:t xml:space="preserve"> P</w:t>
      </w:r>
      <w:r>
        <w:rPr>
          <w:rFonts w:ascii="Times New Roman" w:eastAsia="Arial Unicode MS" w:hAnsi="Times New Roman" w:cs="Times New Roman"/>
        </w:rPr>
        <w:t>.</w:t>
      </w:r>
      <w:r w:rsidR="00561A3E">
        <w:rPr>
          <w:rFonts w:ascii="Times New Roman" w:eastAsia="Arial Unicode MS" w:hAnsi="Times New Roman" w:cs="Times New Roman"/>
        </w:rPr>
        <w:t xml:space="preserve"> E.</w:t>
      </w:r>
      <w:r>
        <w:rPr>
          <w:rFonts w:ascii="Times New Roman" w:eastAsia="Arial Unicode MS" w:hAnsi="Times New Roman" w:cs="Times New Roman"/>
        </w:rPr>
        <w:t xml:space="preserve">: </w:t>
      </w:r>
      <w:r w:rsidRPr="008115D5">
        <w:rPr>
          <w:rFonts w:ascii="Times New Roman" w:eastAsia="Arial Unicode MS" w:hAnsi="Times New Roman" w:cs="Times New Roman"/>
        </w:rPr>
        <w:t xml:space="preserve">Dimensionality reduction for complex models via </w:t>
      </w:r>
      <w:proofErr w:type="spellStart"/>
      <w:r w:rsidRPr="008115D5">
        <w:rPr>
          <w:rFonts w:ascii="Times New Roman" w:eastAsia="Arial Unicode MS" w:hAnsi="Times New Roman" w:cs="Times New Roman"/>
        </w:rPr>
        <w:t>bayesian</w:t>
      </w:r>
      <w:proofErr w:type="spellEnd"/>
      <w:r w:rsidRPr="008115D5">
        <w:rPr>
          <w:rFonts w:ascii="Times New Roman" w:eastAsia="Arial Unicode MS" w:hAnsi="Times New Roman" w:cs="Times New Roman"/>
        </w:rPr>
        <w:t xml:space="preserve"> compressive sensing</w:t>
      </w:r>
      <w:r>
        <w:rPr>
          <w:rFonts w:ascii="Times New Roman" w:eastAsia="Arial Unicode MS" w:hAnsi="Times New Roman" w:cs="Times New Roman"/>
        </w:rPr>
        <w:t>,</w:t>
      </w:r>
      <w:r w:rsidRPr="008115D5">
        <w:rPr>
          <w:rFonts w:ascii="Times New Roman" w:eastAsia="Arial Unicode MS" w:hAnsi="Times New Roman" w:cs="Times New Roman"/>
        </w:rPr>
        <w:t xml:space="preserve"> Int</w:t>
      </w:r>
      <w:r>
        <w:rPr>
          <w:rFonts w:ascii="Times New Roman" w:eastAsia="Arial Unicode MS" w:hAnsi="Times New Roman" w:cs="Times New Roman"/>
        </w:rPr>
        <w:t>.</w:t>
      </w:r>
      <w:r w:rsidRPr="008115D5">
        <w:rPr>
          <w:rFonts w:ascii="Times New Roman" w:eastAsia="Arial Unicode MS" w:hAnsi="Times New Roman" w:cs="Times New Roman"/>
        </w:rPr>
        <w:t xml:space="preserve"> J</w:t>
      </w:r>
      <w:r>
        <w:rPr>
          <w:rFonts w:ascii="Times New Roman" w:eastAsia="Arial Unicode MS" w:hAnsi="Times New Roman" w:cs="Times New Roman"/>
        </w:rPr>
        <w:t>.</w:t>
      </w:r>
      <w:r w:rsidRPr="008115D5">
        <w:rPr>
          <w:rFonts w:ascii="Times New Roman" w:eastAsia="Arial Unicode MS" w:hAnsi="Times New Roman" w:cs="Times New Roman"/>
        </w:rPr>
        <w:t xml:space="preserve"> Uncertain</w:t>
      </w:r>
      <w:r>
        <w:rPr>
          <w:rFonts w:ascii="Times New Roman" w:eastAsia="Arial Unicode MS" w:hAnsi="Times New Roman" w:cs="Times New Roman"/>
        </w:rPr>
        <w:t>.</w:t>
      </w:r>
      <w:r w:rsidRPr="008115D5">
        <w:rPr>
          <w:rFonts w:ascii="Times New Roman" w:eastAsia="Arial Unicode MS" w:hAnsi="Times New Roman" w:cs="Times New Roman"/>
        </w:rPr>
        <w:t xml:space="preserve"> </w:t>
      </w:r>
      <w:proofErr w:type="gramStart"/>
      <w:r w:rsidRPr="008115D5">
        <w:rPr>
          <w:rFonts w:ascii="Times New Roman" w:eastAsia="Arial Unicode MS" w:hAnsi="Times New Roman" w:cs="Times New Roman"/>
        </w:rPr>
        <w:t>Quant</w:t>
      </w:r>
      <w:r>
        <w:rPr>
          <w:rFonts w:ascii="Times New Roman" w:eastAsia="Arial Unicode MS" w:hAnsi="Times New Roman" w:cs="Times New Roman"/>
        </w:rPr>
        <w:t>.,</w:t>
      </w:r>
      <w:r w:rsidRPr="008115D5">
        <w:rPr>
          <w:rFonts w:ascii="Times New Roman" w:eastAsia="Arial Unicode MS" w:hAnsi="Times New Roman" w:cs="Times New Roman"/>
        </w:rPr>
        <w:t xml:space="preserve"> </w:t>
      </w:r>
      <w:r>
        <w:rPr>
          <w:rFonts w:ascii="Times New Roman" w:eastAsia="Arial Unicode MS" w:hAnsi="Times New Roman" w:cs="Times New Roman"/>
        </w:rPr>
        <w:t>4, 63-93,</w:t>
      </w:r>
      <w:r w:rsidRPr="008115D5">
        <w:rPr>
          <w:rFonts w:ascii="Times New Roman" w:eastAsia="Arial Unicode MS" w:hAnsi="Times New Roman" w:cs="Times New Roman"/>
        </w:rPr>
        <w:t xml:space="preserve"> 2013</w:t>
      </w:r>
      <w:r>
        <w:rPr>
          <w:rFonts w:ascii="Times New Roman" w:eastAsia="Arial Unicode MS" w:hAnsi="Times New Roman" w:cs="Times New Roman"/>
        </w:rPr>
        <w:t>.</w:t>
      </w:r>
      <w:proofErr w:type="gramEnd"/>
    </w:p>
    <w:p w14:paraId="29503EC4" w14:textId="35DF6A99" w:rsidR="009546B5" w:rsidRPr="00247ADC" w:rsidRDefault="009546B5" w:rsidP="009546B5">
      <w:pPr>
        <w:pStyle w:val="EndNoteBibliography"/>
        <w:spacing w:line="480" w:lineRule="auto"/>
        <w:ind w:left="270" w:hanging="270"/>
        <w:contextualSpacing/>
        <w:rPr>
          <w:rFonts w:ascii="Times New Roman" w:hAnsi="Times New Roman" w:cs="Times New Roman"/>
          <w:noProof/>
        </w:rPr>
      </w:pPr>
      <w:r w:rsidRPr="008115D5">
        <w:rPr>
          <w:rFonts w:ascii="Times New Roman" w:hAnsi="Times New Roman" w:cs="Times New Roman"/>
          <w:noProof/>
        </w:rPr>
        <w:t xml:space="preserve">Schaefer, K., </w:t>
      </w:r>
      <w:r>
        <w:rPr>
          <w:rFonts w:ascii="Times New Roman" w:hAnsi="Times New Roman" w:cs="Times New Roman"/>
          <w:noProof/>
        </w:rPr>
        <w:t>Schwalm, C. R., Williams, C., Arain, M. A., Barr, A., Chen, J. M., Davis, K. J., Dimitrov, D., Hilton, T. W., Hollinger, D. Y., Humphreys, E., Poulter, B., Raczka, B. M., Richardson, A. D., Sahoo, A., Thornton, P.</w:t>
      </w:r>
      <w:r w:rsidR="00561A3E">
        <w:rPr>
          <w:rFonts w:ascii="Times New Roman" w:hAnsi="Times New Roman" w:cs="Times New Roman"/>
          <w:noProof/>
        </w:rPr>
        <w:t xml:space="preserve"> E.</w:t>
      </w:r>
      <w:r>
        <w:rPr>
          <w:rFonts w:ascii="Times New Roman" w:hAnsi="Times New Roman" w:cs="Times New Roman"/>
          <w:noProof/>
        </w:rPr>
        <w:t>, Vargas, R., Verbeeck, H., Anderson, R., Baker, I., Black T. A., Bolstad, P., Chen, J. Q., Curtis, P. S., Desai, A. R., Dietze, M., Dragoni, D., Gough, C., Grant, R. F., Gu, L. H., Jain, A., Kucharik, C., Law, B., Liu, S. G., Lokipitiya, E., Margolis, H. A., Matamala, R., McCaughey, J. H., Monson, R., Munger, J. W., Oechel, W., Peng, C. H., Price, D. T., Ricciuto, D., Riley, W. J., Roulet, N., Tian, H. Q. Tonitto, C., Torn, M., Weng, e. S., and Zhou, X. L.:</w:t>
      </w:r>
      <w:r w:rsidRPr="008115D5">
        <w:rPr>
          <w:rFonts w:ascii="Times New Roman" w:hAnsi="Times New Roman" w:cs="Times New Roman"/>
          <w:noProof/>
        </w:rPr>
        <w:t xml:space="preserve"> A model-data comparison of gross primary productivity: Results from the North American Carbon Program site synthesis, </w:t>
      </w:r>
      <w:r w:rsidRPr="00F85E37">
        <w:rPr>
          <w:rFonts w:ascii="Times New Roman" w:hAnsi="Times New Roman" w:cs="Times New Roman"/>
          <w:noProof/>
        </w:rPr>
        <w:t>J</w:t>
      </w:r>
      <w:r>
        <w:rPr>
          <w:rFonts w:ascii="Times New Roman" w:hAnsi="Times New Roman" w:cs="Times New Roman"/>
          <w:noProof/>
        </w:rPr>
        <w:t>.</w:t>
      </w:r>
      <w:r w:rsidRPr="00F85E37">
        <w:rPr>
          <w:rFonts w:ascii="Times New Roman" w:hAnsi="Times New Roman" w:cs="Times New Roman"/>
          <w:noProof/>
        </w:rPr>
        <w:t xml:space="preserve"> Geophys</w:t>
      </w:r>
      <w:r>
        <w:rPr>
          <w:rFonts w:ascii="Times New Roman" w:hAnsi="Times New Roman" w:cs="Times New Roman"/>
          <w:noProof/>
        </w:rPr>
        <w:t>.</w:t>
      </w:r>
      <w:r w:rsidRPr="00F85E37">
        <w:rPr>
          <w:rFonts w:ascii="Times New Roman" w:hAnsi="Times New Roman" w:cs="Times New Roman"/>
          <w:noProof/>
        </w:rPr>
        <w:t xml:space="preserve"> Res</w:t>
      </w:r>
      <w:r>
        <w:rPr>
          <w:rFonts w:ascii="Times New Roman" w:hAnsi="Times New Roman" w:cs="Times New Roman"/>
          <w:noProof/>
        </w:rPr>
        <w:t>.</w:t>
      </w:r>
      <w:r w:rsidRPr="00F85E37">
        <w:rPr>
          <w:rFonts w:ascii="Times New Roman" w:hAnsi="Times New Roman" w:cs="Times New Roman"/>
          <w:noProof/>
        </w:rPr>
        <w:t>-Biogeo</w:t>
      </w:r>
      <w:r>
        <w:rPr>
          <w:rFonts w:ascii="Times New Roman" w:hAnsi="Times New Roman" w:cs="Times New Roman"/>
          <w:noProof/>
        </w:rPr>
        <w:t>.</w:t>
      </w:r>
      <w:r w:rsidRPr="002E794C">
        <w:rPr>
          <w:rFonts w:ascii="Times New Roman" w:hAnsi="Times New Roman" w:cs="Times New Roman"/>
          <w:noProof/>
        </w:rPr>
        <w:t xml:space="preserve">, </w:t>
      </w:r>
      <w:r w:rsidRPr="00F85E37">
        <w:rPr>
          <w:rFonts w:ascii="Times New Roman" w:hAnsi="Times New Roman" w:cs="Times New Roman"/>
          <w:noProof/>
        </w:rPr>
        <w:t>117</w:t>
      </w:r>
      <w:r>
        <w:rPr>
          <w:rFonts w:ascii="Times New Roman" w:hAnsi="Times New Roman" w:cs="Times New Roman"/>
          <w:noProof/>
        </w:rPr>
        <w:t xml:space="preserve">, </w:t>
      </w:r>
      <w:r w:rsidRPr="002E794C">
        <w:rPr>
          <w:rFonts w:ascii="Times New Roman" w:hAnsi="Times New Roman" w:cs="Times New Roman"/>
          <w:noProof/>
        </w:rPr>
        <w:t>2012</w:t>
      </w:r>
      <w:r w:rsidRPr="008115D5">
        <w:rPr>
          <w:rFonts w:ascii="Times New Roman" w:hAnsi="Times New Roman" w:cs="Times New Roman"/>
          <w:noProof/>
        </w:rPr>
        <w:t>.</w:t>
      </w:r>
    </w:p>
    <w:p w14:paraId="0684A845" w14:textId="77777777" w:rsidR="009546B5" w:rsidRPr="002E794C"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lastRenderedPageBreak/>
        <w:t xml:space="preserve">Schimel, D. S., </w:t>
      </w:r>
      <w:r>
        <w:rPr>
          <w:rFonts w:ascii="Times New Roman" w:hAnsi="Times New Roman" w:cs="Times New Roman"/>
          <w:noProof/>
        </w:rPr>
        <w:t>House, J. I., Hibbard, K. A., Bousquet, P., Ciais, P., Peylin, P., Braswell, B. H., Apps, M. J., Baker, D., Bondeau, A., Canadell, J., Churkina, G., Cramer, W., Denning, A. S., Field, C. B. Friendlingstein, P., Goodale, C., Heimann, M., Houghton, R. A., Melillo, J. M., Moore, B., Murdiyarso, D., Noble, I., Pacala, S. W., Prentice, I. C., Raupach, M. R., Rayner, P. J., Scholes, R. J., Steffen, W. L., and Wirth, C.:</w:t>
      </w:r>
      <w:r w:rsidRPr="008115D5">
        <w:rPr>
          <w:rFonts w:ascii="Times New Roman" w:hAnsi="Times New Roman" w:cs="Times New Roman"/>
          <w:noProof/>
        </w:rPr>
        <w:t xml:space="preserve"> Recent patterns and mechanisms of carbon exchange by terrestrial ecosystems, </w:t>
      </w:r>
      <w:r w:rsidRPr="00F85E37">
        <w:rPr>
          <w:rFonts w:ascii="Times New Roman" w:hAnsi="Times New Roman" w:cs="Times New Roman"/>
          <w:noProof/>
        </w:rPr>
        <w:t>Nature</w:t>
      </w:r>
      <w:r w:rsidRPr="002E794C">
        <w:rPr>
          <w:rFonts w:ascii="Times New Roman" w:hAnsi="Times New Roman" w:cs="Times New Roman"/>
          <w:noProof/>
        </w:rPr>
        <w:t xml:space="preserve">, </w:t>
      </w:r>
      <w:r w:rsidRPr="00F85E37">
        <w:rPr>
          <w:rFonts w:ascii="Times New Roman" w:hAnsi="Times New Roman" w:cs="Times New Roman"/>
          <w:noProof/>
        </w:rPr>
        <w:t>414</w:t>
      </w:r>
      <w:r w:rsidRPr="002E794C">
        <w:rPr>
          <w:rFonts w:ascii="Times New Roman" w:hAnsi="Times New Roman" w:cs="Times New Roman"/>
          <w:noProof/>
        </w:rPr>
        <w:t>, 169-172</w:t>
      </w:r>
      <w:r>
        <w:rPr>
          <w:rFonts w:ascii="Times New Roman" w:hAnsi="Times New Roman" w:cs="Times New Roman"/>
          <w:noProof/>
        </w:rPr>
        <w:t xml:space="preserve">, </w:t>
      </w:r>
      <w:r w:rsidRPr="002E794C">
        <w:rPr>
          <w:rFonts w:ascii="Times New Roman" w:hAnsi="Times New Roman" w:cs="Times New Roman"/>
          <w:noProof/>
        </w:rPr>
        <w:t>2001.</w:t>
      </w:r>
    </w:p>
    <w:p w14:paraId="2A3801FC" w14:textId="77777777" w:rsidR="009546B5" w:rsidRPr="002E794C"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 xml:space="preserve">Schwalm, C. R., </w:t>
      </w:r>
      <w:r>
        <w:rPr>
          <w:rFonts w:ascii="Times New Roman" w:hAnsi="Times New Roman" w:cs="Times New Roman"/>
          <w:noProof/>
        </w:rPr>
        <w:t>Williams, C. A., Schaefer, K., Anderson, R., Arain, M. A., Baker, I., Barr, A., Black, T. A., Chen, G. S., Chen, J. M., Ciais, P., Davis, K. J., Desai, A., Dietze, M., Dragoni, D., Fischer, M. L., Flanagan, L. B., Grant, R., Gu, L. H., Hollinger, D., Izaurralde, R. C., Kucharik, C., Lafleur, P., Law, B. E., Li, L. H., Li, Z. P., Liu, S. G., Lokupitiya, E., Luo, Y. Q., Ma, S. Y., Margolis, H., Matamala, R., McCaughey, H., Monson, R. K., Oechel, W. C., Peng, C. H., Poulter, B., Price, D. T., Ricciuto, D. M., Riley, W., Sahoo, A. K., Sprintsin, M., Sun, J. F., Tian, H. Q., Tonitto, C., Verbeeck, H. and Verma, S. B.:</w:t>
      </w:r>
      <w:r w:rsidRPr="008115D5">
        <w:rPr>
          <w:rFonts w:ascii="Times New Roman" w:hAnsi="Times New Roman" w:cs="Times New Roman"/>
          <w:noProof/>
        </w:rPr>
        <w:t xml:space="preserve"> A m</w:t>
      </w:r>
      <w:r>
        <w:rPr>
          <w:rFonts w:ascii="Times New Roman" w:hAnsi="Times New Roman" w:cs="Times New Roman"/>
          <w:noProof/>
        </w:rPr>
        <w:t>odel-data intercomparison of CO</w:t>
      </w:r>
      <w:r>
        <w:rPr>
          <w:rFonts w:ascii="Times New Roman" w:hAnsi="Times New Roman" w:cs="Times New Roman"/>
          <w:noProof/>
          <w:vertAlign w:val="subscript"/>
        </w:rPr>
        <w:t>2</w:t>
      </w:r>
      <w:r w:rsidRPr="008115D5">
        <w:rPr>
          <w:rFonts w:ascii="Times New Roman" w:hAnsi="Times New Roman" w:cs="Times New Roman"/>
          <w:noProof/>
        </w:rPr>
        <w:t xml:space="preserve"> exchange across North America: Results from the North American Carbon Program site synthesis</w:t>
      </w:r>
      <w:r w:rsidRPr="002E794C">
        <w:rPr>
          <w:rFonts w:ascii="Times New Roman" w:hAnsi="Times New Roman" w:cs="Times New Roman"/>
          <w:noProof/>
        </w:rPr>
        <w:t xml:space="preserve">, </w:t>
      </w:r>
      <w:r w:rsidRPr="00F85E37">
        <w:rPr>
          <w:rFonts w:ascii="Times New Roman" w:hAnsi="Times New Roman" w:cs="Times New Roman"/>
          <w:noProof/>
        </w:rPr>
        <w:t>J</w:t>
      </w:r>
      <w:r>
        <w:rPr>
          <w:rFonts w:ascii="Times New Roman" w:hAnsi="Times New Roman" w:cs="Times New Roman"/>
          <w:noProof/>
        </w:rPr>
        <w:t>.</w:t>
      </w:r>
      <w:r w:rsidRPr="00F85E37">
        <w:rPr>
          <w:rFonts w:ascii="Times New Roman" w:hAnsi="Times New Roman" w:cs="Times New Roman"/>
          <w:noProof/>
        </w:rPr>
        <w:t xml:space="preserve"> Geophys</w:t>
      </w:r>
      <w:r>
        <w:rPr>
          <w:rFonts w:ascii="Times New Roman" w:hAnsi="Times New Roman" w:cs="Times New Roman"/>
          <w:noProof/>
        </w:rPr>
        <w:t>.</w:t>
      </w:r>
      <w:r w:rsidRPr="00F85E37">
        <w:rPr>
          <w:rFonts w:ascii="Times New Roman" w:hAnsi="Times New Roman" w:cs="Times New Roman"/>
          <w:noProof/>
        </w:rPr>
        <w:t xml:space="preserve"> Res</w:t>
      </w:r>
      <w:r>
        <w:rPr>
          <w:rFonts w:ascii="Times New Roman" w:hAnsi="Times New Roman" w:cs="Times New Roman"/>
          <w:noProof/>
        </w:rPr>
        <w:t>.</w:t>
      </w:r>
      <w:r w:rsidRPr="00F85E37">
        <w:rPr>
          <w:rFonts w:ascii="Times New Roman" w:hAnsi="Times New Roman" w:cs="Times New Roman"/>
          <w:noProof/>
        </w:rPr>
        <w:t>-Biogeo</w:t>
      </w:r>
      <w:r>
        <w:rPr>
          <w:rFonts w:ascii="Times New Roman" w:hAnsi="Times New Roman" w:cs="Times New Roman"/>
          <w:noProof/>
        </w:rPr>
        <w:t>.</w:t>
      </w:r>
      <w:r w:rsidRPr="002E794C">
        <w:rPr>
          <w:rFonts w:ascii="Times New Roman" w:hAnsi="Times New Roman" w:cs="Times New Roman"/>
          <w:noProof/>
        </w:rPr>
        <w:t xml:space="preserve">, </w:t>
      </w:r>
      <w:r w:rsidRPr="00F85E37">
        <w:rPr>
          <w:rFonts w:ascii="Times New Roman" w:hAnsi="Times New Roman" w:cs="Times New Roman"/>
          <w:noProof/>
        </w:rPr>
        <w:t xml:space="preserve">115, </w:t>
      </w:r>
      <w:r w:rsidRPr="002E794C">
        <w:rPr>
          <w:rFonts w:ascii="Times New Roman" w:hAnsi="Times New Roman" w:cs="Times New Roman"/>
          <w:noProof/>
        </w:rPr>
        <w:t>2010.</w:t>
      </w:r>
    </w:p>
    <w:p w14:paraId="41B0ECC0" w14:textId="77777777" w:rsidR="009546B5" w:rsidRPr="002E794C"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Shi, X., Mao</w:t>
      </w:r>
      <w:r>
        <w:rPr>
          <w:rFonts w:ascii="Times New Roman" w:hAnsi="Times New Roman" w:cs="Times New Roman"/>
          <w:noProof/>
        </w:rPr>
        <w:t>,</w:t>
      </w:r>
      <w:r w:rsidRPr="002E794C">
        <w:rPr>
          <w:rFonts w:ascii="Times New Roman" w:hAnsi="Times New Roman" w:cs="Times New Roman"/>
          <w:noProof/>
        </w:rPr>
        <w:t xml:space="preserve"> </w:t>
      </w:r>
      <w:r w:rsidRPr="008115D5">
        <w:rPr>
          <w:rFonts w:ascii="Times New Roman" w:hAnsi="Times New Roman" w:cs="Times New Roman"/>
          <w:noProof/>
        </w:rPr>
        <w:t>J., Thornton</w:t>
      </w:r>
      <w:r>
        <w:rPr>
          <w:rFonts w:ascii="Times New Roman" w:hAnsi="Times New Roman" w:cs="Times New Roman"/>
          <w:noProof/>
        </w:rPr>
        <w:t>,</w:t>
      </w:r>
      <w:r w:rsidRPr="002E794C">
        <w:rPr>
          <w:rFonts w:ascii="Times New Roman" w:hAnsi="Times New Roman" w:cs="Times New Roman"/>
          <w:noProof/>
        </w:rPr>
        <w:t xml:space="preserve"> </w:t>
      </w:r>
      <w:r w:rsidRPr="008115D5">
        <w:rPr>
          <w:rFonts w:ascii="Times New Roman" w:hAnsi="Times New Roman" w:cs="Times New Roman"/>
          <w:noProof/>
        </w:rPr>
        <w:t>P. E., Hoffman</w:t>
      </w:r>
      <w:r>
        <w:rPr>
          <w:rFonts w:ascii="Times New Roman" w:hAnsi="Times New Roman" w:cs="Times New Roman"/>
          <w:noProof/>
        </w:rPr>
        <w:t>,</w:t>
      </w:r>
      <w:r w:rsidRPr="002E794C">
        <w:rPr>
          <w:rFonts w:ascii="Times New Roman" w:hAnsi="Times New Roman" w:cs="Times New Roman"/>
          <w:noProof/>
        </w:rPr>
        <w:t xml:space="preserve"> </w:t>
      </w:r>
      <w:r w:rsidRPr="008115D5">
        <w:rPr>
          <w:rFonts w:ascii="Times New Roman" w:hAnsi="Times New Roman" w:cs="Times New Roman"/>
          <w:noProof/>
        </w:rPr>
        <w:t>F. M., and Post</w:t>
      </w:r>
      <w:r>
        <w:rPr>
          <w:rFonts w:ascii="Times New Roman" w:hAnsi="Times New Roman" w:cs="Times New Roman"/>
          <w:noProof/>
        </w:rPr>
        <w:t>,</w:t>
      </w:r>
      <w:r w:rsidRPr="008115D5">
        <w:rPr>
          <w:rFonts w:ascii="Times New Roman" w:hAnsi="Times New Roman" w:cs="Times New Roman"/>
          <w:noProof/>
        </w:rPr>
        <w:t xml:space="preserve"> W. M.</w:t>
      </w:r>
      <w:r>
        <w:rPr>
          <w:rFonts w:ascii="Times New Roman" w:hAnsi="Times New Roman" w:cs="Times New Roman"/>
          <w:noProof/>
        </w:rPr>
        <w:t>:</w:t>
      </w:r>
      <w:r w:rsidRPr="008115D5">
        <w:rPr>
          <w:rFonts w:ascii="Times New Roman" w:hAnsi="Times New Roman" w:cs="Times New Roman"/>
          <w:noProof/>
        </w:rPr>
        <w:t xml:space="preserve"> The impact of climate, CO2, nitrogen deposition and land use change on simulated contemporary global river flow</w:t>
      </w:r>
      <w:r w:rsidRPr="002E794C">
        <w:rPr>
          <w:rFonts w:ascii="Times New Roman" w:hAnsi="Times New Roman" w:cs="Times New Roman"/>
          <w:noProof/>
        </w:rPr>
        <w:t xml:space="preserve">, </w:t>
      </w:r>
      <w:r w:rsidRPr="00F85E37">
        <w:rPr>
          <w:rFonts w:ascii="Times New Roman" w:hAnsi="Times New Roman" w:cs="Times New Roman"/>
          <w:noProof/>
        </w:rPr>
        <w:t>Geophys</w:t>
      </w:r>
      <w:r>
        <w:rPr>
          <w:rFonts w:ascii="Times New Roman" w:hAnsi="Times New Roman" w:cs="Times New Roman"/>
          <w:noProof/>
        </w:rPr>
        <w:t>.</w:t>
      </w:r>
      <w:r w:rsidRPr="00F85E37">
        <w:rPr>
          <w:rFonts w:ascii="Times New Roman" w:hAnsi="Times New Roman" w:cs="Times New Roman"/>
          <w:noProof/>
        </w:rPr>
        <w:t xml:space="preserve"> Res</w:t>
      </w:r>
      <w:r>
        <w:rPr>
          <w:rFonts w:ascii="Times New Roman" w:hAnsi="Times New Roman" w:cs="Times New Roman"/>
          <w:noProof/>
        </w:rPr>
        <w:t>.</w:t>
      </w:r>
      <w:r w:rsidRPr="00F85E37">
        <w:rPr>
          <w:rFonts w:ascii="Times New Roman" w:hAnsi="Times New Roman" w:cs="Times New Roman"/>
          <w:noProof/>
        </w:rPr>
        <w:t xml:space="preserve"> Lett</w:t>
      </w:r>
      <w:r>
        <w:rPr>
          <w:rFonts w:ascii="Times New Roman" w:hAnsi="Times New Roman" w:cs="Times New Roman"/>
          <w:noProof/>
        </w:rPr>
        <w:t>.</w:t>
      </w:r>
      <w:r w:rsidRPr="002E794C">
        <w:rPr>
          <w:rFonts w:ascii="Times New Roman" w:hAnsi="Times New Roman" w:cs="Times New Roman"/>
          <w:noProof/>
        </w:rPr>
        <w:t xml:space="preserve">, </w:t>
      </w:r>
      <w:r w:rsidRPr="00F85E37">
        <w:rPr>
          <w:rFonts w:ascii="Times New Roman" w:hAnsi="Times New Roman" w:cs="Times New Roman"/>
          <w:noProof/>
        </w:rPr>
        <w:t xml:space="preserve">38, </w:t>
      </w:r>
      <w:r>
        <w:rPr>
          <w:rFonts w:ascii="Times New Roman" w:hAnsi="Times New Roman" w:cs="Times New Roman"/>
          <w:noProof/>
        </w:rPr>
        <w:t xml:space="preserve">L08704, </w:t>
      </w:r>
      <w:r w:rsidRPr="002E794C">
        <w:rPr>
          <w:rFonts w:ascii="Times New Roman" w:hAnsi="Times New Roman" w:cs="Times New Roman"/>
          <w:noProof/>
        </w:rPr>
        <w:t>2011.</w:t>
      </w:r>
    </w:p>
    <w:p w14:paraId="3B77512D" w14:textId="77777777" w:rsidR="009546B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Shi, X. Y., Mao</w:t>
      </w:r>
      <w:r>
        <w:rPr>
          <w:rFonts w:ascii="Times New Roman" w:hAnsi="Times New Roman" w:cs="Times New Roman"/>
          <w:noProof/>
        </w:rPr>
        <w:t>,</w:t>
      </w:r>
      <w:r w:rsidRPr="002D56D5">
        <w:rPr>
          <w:rFonts w:ascii="Times New Roman" w:hAnsi="Times New Roman" w:cs="Times New Roman"/>
          <w:noProof/>
        </w:rPr>
        <w:t xml:space="preserve"> </w:t>
      </w:r>
      <w:r w:rsidRPr="008115D5">
        <w:rPr>
          <w:rFonts w:ascii="Times New Roman" w:hAnsi="Times New Roman" w:cs="Times New Roman"/>
          <w:noProof/>
        </w:rPr>
        <w:t>J. F., Thornton</w:t>
      </w:r>
      <w:r>
        <w:rPr>
          <w:rFonts w:ascii="Times New Roman" w:hAnsi="Times New Roman" w:cs="Times New Roman"/>
          <w:noProof/>
        </w:rPr>
        <w:t>,</w:t>
      </w:r>
      <w:r w:rsidRPr="002D56D5">
        <w:rPr>
          <w:rFonts w:ascii="Times New Roman" w:hAnsi="Times New Roman" w:cs="Times New Roman"/>
          <w:noProof/>
        </w:rPr>
        <w:t xml:space="preserve"> </w:t>
      </w:r>
      <w:r w:rsidRPr="008115D5">
        <w:rPr>
          <w:rFonts w:ascii="Times New Roman" w:hAnsi="Times New Roman" w:cs="Times New Roman"/>
          <w:noProof/>
        </w:rPr>
        <w:t>P. E., and Huang</w:t>
      </w:r>
      <w:r>
        <w:rPr>
          <w:rFonts w:ascii="Times New Roman" w:hAnsi="Times New Roman" w:cs="Times New Roman"/>
          <w:noProof/>
        </w:rPr>
        <w:t>,</w:t>
      </w:r>
      <w:r w:rsidRPr="002D56D5">
        <w:rPr>
          <w:rFonts w:ascii="Times New Roman" w:hAnsi="Times New Roman" w:cs="Times New Roman"/>
          <w:noProof/>
        </w:rPr>
        <w:t xml:space="preserve"> </w:t>
      </w:r>
      <w:r w:rsidRPr="008115D5">
        <w:rPr>
          <w:rFonts w:ascii="Times New Roman" w:hAnsi="Times New Roman" w:cs="Times New Roman"/>
          <w:noProof/>
        </w:rPr>
        <w:t>M. Y.</w:t>
      </w:r>
      <w:r>
        <w:rPr>
          <w:rFonts w:ascii="Times New Roman" w:hAnsi="Times New Roman" w:cs="Times New Roman"/>
          <w:noProof/>
        </w:rPr>
        <w:t xml:space="preserve">: </w:t>
      </w:r>
      <w:r w:rsidRPr="008115D5">
        <w:rPr>
          <w:rFonts w:ascii="Times New Roman" w:hAnsi="Times New Roman" w:cs="Times New Roman"/>
          <w:noProof/>
        </w:rPr>
        <w:t xml:space="preserve">Spatiotemporal patterns of evapotranspiration in response to multiple environmental factors simulated by the Community Land </w:t>
      </w:r>
      <w:r w:rsidRPr="002D56D5">
        <w:rPr>
          <w:rFonts w:ascii="Times New Roman" w:hAnsi="Times New Roman" w:cs="Times New Roman"/>
          <w:noProof/>
        </w:rPr>
        <w:t xml:space="preserve">Model, </w:t>
      </w:r>
      <w:r w:rsidRPr="00F85E37">
        <w:rPr>
          <w:rFonts w:ascii="Times New Roman" w:hAnsi="Times New Roman" w:cs="Times New Roman"/>
          <w:noProof/>
        </w:rPr>
        <w:t>Environ</w:t>
      </w:r>
      <w:r>
        <w:rPr>
          <w:rFonts w:ascii="Times New Roman" w:hAnsi="Times New Roman" w:cs="Times New Roman"/>
          <w:noProof/>
        </w:rPr>
        <w:t>.</w:t>
      </w:r>
      <w:r w:rsidRPr="00F85E37">
        <w:rPr>
          <w:rFonts w:ascii="Times New Roman" w:hAnsi="Times New Roman" w:cs="Times New Roman"/>
          <w:noProof/>
        </w:rPr>
        <w:t xml:space="preserve"> Res</w:t>
      </w:r>
      <w:r>
        <w:rPr>
          <w:rFonts w:ascii="Times New Roman" w:hAnsi="Times New Roman" w:cs="Times New Roman"/>
          <w:noProof/>
        </w:rPr>
        <w:t>.</w:t>
      </w:r>
      <w:r w:rsidRPr="00F85E37">
        <w:rPr>
          <w:rFonts w:ascii="Times New Roman" w:hAnsi="Times New Roman" w:cs="Times New Roman"/>
          <w:noProof/>
        </w:rPr>
        <w:t xml:space="preserve"> Lett</w:t>
      </w:r>
      <w:r>
        <w:rPr>
          <w:rFonts w:ascii="Times New Roman" w:hAnsi="Times New Roman" w:cs="Times New Roman"/>
          <w:noProof/>
        </w:rPr>
        <w:t>.</w:t>
      </w:r>
      <w:r w:rsidRPr="002D56D5">
        <w:rPr>
          <w:rFonts w:ascii="Times New Roman" w:hAnsi="Times New Roman" w:cs="Times New Roman"/>
          <w:noProof/>
        </w:rPr>
        <w:t xml:space="preserve">, </w:t>
      </w:r>
      <w:r w:rsidRPr="00F85E37">
        <w:rPr>
          <w:rFonts w:ascii="Times New Roman" w:hAnsi="Times New Roman" w:cs="Times New Roman"/>
          <w:noProof/>
        </w:rPr>
        <w:t>8</w:t>
      </w:r>
      <w:r w:rsidRPr="002D56D5">
        <w:rPr>
          <w:rFonts w:ascii="Times New Roman" w:hAnsi="Times New Roman" w:cs="Times New Roman"/>
          <w:noProof/>
        </w:rPr>
        <w:t>, 024012</w:t>
      </w:r>
      <w:r>
        <w:rPr>
          <w:rFonts w:ascii="Times New Roman" w:hAnsi="Times New Roman" w:cs="Times New Roman"/>
          <w:noProof/>
        </w:rPr>
        <w:t>, 2013.</w:t>
      </w:r>
    </w:p>
    <w:p w14:paraId="6B71F380"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Pr>
          <w:rFonts w:ascii="Times New Roman" w:hAnsi="Times New Roman" w:cs="Times New Roman"/>
          <w:noProof/>
        </w:rPr>
        <w:lastRenderedPageBreak/>
        <w:t>Shi, X. Y., Thornton,</w:t>
      </w:r>
      <w:r w:rsidRPr="00237682">
        <w:rPr>
          <w:rFonts w:ascii="Times New Roman" w:hAnsi="Times New Roman" w:cs="Times New Roman"/>
          <w:noProof/>
        </w:rPr>
        <w:t xml:space="preserve"> </w:t>
      </w:r>
      <w:r>
        <w:rPr>
          <w:rFonts w:ascii="Times New Roman" w:hAnsi="Times New Roman" w:cs="Times New Roman"/>
          <w:noProof/>
        </w:rPr>
        <w:t>P. E., Ricciuto,</w:t>
      </w:r>
      <w:r w:rsidRPr="00237682">
        <w:rPr>
          <w:rFonts w:ascii="Times New Roman" w:hAnsi="Times New Roman" w:cs="Times New Roman"/>
          <w:noProof/>
        </w:rPr>
        <w:t xml:space="preserve"> </w:t>
      </w:r>
      <w:r>
        <w:rPr>
          <w:rFonts w:ascii="Times New Roman" w:hAnsi="Times New Roman" w:cs="Times New Roman"/>
          <w:noProof/>
        </w:rPr>
        <w:t>D. M., Hanson,</w:t>
      </w:r>
      <w:r w:rsidRPr="00237682">
        <w:rPr>
          <w:rFonts w:ascii="Times New Roman" w:hAnsi="Times New Roman" w:cs="Times New Roman"/>
          <w:noProof/>
        </w:rPr>
        <w:t xml:space="preserve"> </w:t>
      </w:r>
      <w:r>
        <w:rPr>
          <w:rFonts w:ascii="Times New Roman" w:hAnsi="Times New Roman" w:cs="Times New Roman"/>
          <w:noProof/>
        </w:rPr>
        <w:t>P. J., Mao,</w:t>
      </w:r>
      <w:r w:rsidRPr="00237682">
        <w:rPr>
          <w:rFonts w:ascii="Times New Roman" w:hAnsi="Times New Roman" w:cs="Times New Roman"/>
          <w:noProof/>
        </w:rPr>
        <w:t xml:space="preserve"> </w:t>
      </w:r>
      <w:r>
        <w:rPr>
          <w:rFonts w:ascii="Times New Roman" w:hAnsi="Times New Roman" w:cs="Times New Roman"/>
          <w:noProof/>
        </w:rPr>
        <w:t>J. F., Sebestyen,</w:t>
      </w:r>
      <w:r w:rsidRPr="00237682">
        <w:rPr>
          <w:rFonts w:ascii="Times New Roman" w:hAnsi="Times New Roman" w:cs="Times New Roman"/>
          <w:noProof/>
        </w:rPr>
        <w:t xml:space="preserve"> </w:t>
      </w:r>
      <w:r>
        <w:rPr>
          <w:rFonts w:ascii="Times New Roman" w:hAnsi="Times New Roman" w:cs="Times New Roman"/>
          <w:noProof/>
        </w:rPr>
        <w:t>S. D., and Griffiths,</w:t>
      </w:r>
      <w:r w:rsidRPr="00237682">
        <w:rPr>
          <w:rFonts w:ascii="Times New Roman" w:hAnsi="Times New Roman" w:cs="Times New Roman"/>
          <w:noProof/>
        </w:rPr>
        <w:t xml:space="preserve"> </w:t>
      </w:r>
      <w:r>
        <w:rPr>
          <w:rFonts w:ascii="Times New Roman" w:hAnsi="Times New Roman" w:cs="Times New Roman"/>
          <w:noProof/>
        </w:rPr>
        <w:t>N. A.: Capturing northern peatland microtopography and hydrology within the Community Land Model, Biogeosciences Discuss., 12, 3381-3418, 2015.</w:t>
      </w:r>
    </w:p>
    <w:p w14:paraId="0D9772A2" w14:textId="77777777" w:rsidR="009546B5" w:rsidRPr="00237682"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 xml:space="preserve">Stoy, P. C., </w:t>
      </w:r>
      <w:r>
        <w:rPr>
          <w:rFonts w:ascii="Times New Roman" w:hAnsi="Times New Roman" w:cs="Times New Roman"/>
          <w:noProof/>
        </w:rPr>
        <w:t xml:space="preserve">Dietze, M. C., Richardson, A. D., Vargas, R., Barr, A. G., Anderson, R. S., Arain, M. A., Baker, I. T., Black T. A., Chan, J. M., Cook, R. B., Gough, C. M., Grant, R. F., Hollinger, D. Y., Izaurralde, R. C., Kucharik, C. J., Lafleur, P., Law, B. E., Liu, S., Lokupitiya, E., Luo, Y., Munger, J. W., Peng, C., Poulter, B., Price, D. T., Ricciuto, D. M., Riley, W. J., Sahoo, A. K., Schaefer, K., Schwalm, C. R., Tian, H., Verbeeck, H., and Weng, E.: </w:t>
      </w:r>
      <w:r w:rsidRPr="008115D5">
        <w:rPr>
          <w:rFonts w:ascii="Times New Roman" w:hAnsi="Times New Roman" w:cs="Times New Roman"/>
          <w:noProof/>
        </w:rPr>
        <w:t>Evaluating the agreement between measurements and models of net ecosystem exchange at different times and timescales using wavelet coherence: an example using data from the North American Carbon Program Site-Level Interim Synthesis</w:t>
      </w:r>
      <w:r w:rsidRPr="00237682">
        <w:rPr>
          <w:rFonts w:ascii="Times New Roman" w:hAnsi="Times New Roman" w:cs="Times New Roman"/>
          <w:noProof/>
        </w:rPr>
        <w:t xml:space="preserve">, </w:t>
      </w:r>
      <w:r w:rsidRPr="00F85E37">
        <w:rPr>
          <w:rFonts w:ascii="Times New Roman" w:hAnsi="Times New Roman" w:cs="Times New Roman"/>
          <w:noProof/>
        </w:rPr>
        <w:t>Biogeosciences</w:t>
      </w:r>
      <w:r w:rsidRPr="00237682">
        <w:rPr>
          <w:rFonts w:ascii="Times New Roman" w:hAnsi="Times New Roman" w:cs="Times New Roman"/>
          <w:noProof/>
        </w:rPr>
        <w:t xml:space="preserve">, </w:t>
      </w:r>
      <w:r w:rsidRPr="00F85E37">
        <w:rPr>
          <w:rFonts w:ascii="Times New Roman" w:hAnsi="Times New Roman" w:cs="Times New Roman"/>
          <w:noProof/>
        </w:rPr>
        <w:t>10</w:t>
      </w:r>
      <w:r w:rsidRPr="00237682">
        <w:rPr>
          <w:rFonts w:ascii="Times New Roman" w:hAnsi="Times New Roman" w:cs="Times New Roman"/>
          <w:noProof/>
        </w:rPr>
        <w:t>, 6893-6909</w:t>
      </w:r>
      <w:r>
        <w:rPr>
          <w:rFonts w:ascii="Times New Roman" w:hAnsi="Times New Roman" w:cs="Times New Roman"/>
          <w:noProof/>
        </w:rPr>
        <w:t xml:space="preserve">, </w:t>
      </w:r>
      <w:r w:rsidRPr="00237682">
        <w:rPr>
          <w:rFonts w:ascii="Times New Roman" w:hAnsi="Times New Roman" w:cs="Times New Roman"/>
          <w:noProof/>
        </w:rPr>
        <w:t>2013.</w:t>
      </w:r>
    </w:p>
    <w:p w14:paraId="06157185" w14:textId="77777777" w:rsidR="009546B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Taylor, K. E., Stouffer</w:t>
      </w:r>
      <w:r>
        <w:rPr>
          <w:rFonts w:ascii="Times New Roman" w:hAnsi="Times New Roman" w:cs="Times New Roman"/>
          <w:noProof/>
        </w:rPr>
        <w:t>,</w:t>
      </w:r>
      <w:r w:rsidRPr="00237682">
        <w:rPr>
          <w:rFonts w:ascii="Times New Roman" w:hAnsi="Times New Roman" w:cs="Times New Roman"/>
          <w:noProof/>
        </w:rPr>
        <w:t xml:space="preserve"> </w:t>
      </w:r>
      <w:r w:rsidRPr="008115D5">
        <w:rPr>
          <w:rFonts w:ascii="Times New Roman" w:hAnsi="Times New Roman" w:cs="Times New Roman"/>
          <w:noProof/>
        </w:rPr>
        <w:t>R. J., and Meehl</w:t>
      </w:r>
      <w:r>
        <w:rPr>
          <w:rFonts w:ascii="Times New Roman" w:hAnsi="Times New Roman" w:cs="Times New Roman"/>
          <w:noProof/>
        </w:rPr>
        <w:t>,</w:t>
      </w:r>
      <w:r w:rsidRPr="008115D5">
        <w:rPr>
          <w:rFonts w:ascii="Times New Roman" w:hAnsi="Times New Roman" w:cs="Times New Roman"/>
          <w:noProof/>
        </w:rPr>
        <w:t xml:space="preserve"> G. A.</w:t>
      </w:r>
      <w:r>
        <w:rPr>
          <w:rFonts w:ascii="Times New Roman" w:hAnsi="Times New Roman" w:cs="Times New Roman"/>
          <w:noProof/>
        </w:rPr>
        <w:t>:</w:t>
      </w:r>
      <w:r w:rsidRPr="008115D5">
        <w:rPr>
          <w:rFonts w:ascii="Times New Roman" w:hAnsi="Times New Roman" w:cs="Times New Roman"/>
          <w:noProof/>
        </w:rPr>
        <w:t xml:space="preserve"> An Overview of C</w:t>
      </w:r>
      <w:r>
        <w:rPr>
          <w:rFonts w:ascii="Times New Roman" w:hAnsi="Times New Roman" w:cs="Times New Roman"/>
          <w:noProof/>
        </w:rPr>
        <w:t>MIP</w:t>
      </w:r>
      <w:r w:rsidRPr="008115D5">
        <w:rPr>
          <w:rFonts w:ascii="Times New Roman" w:hAnsi="Times New Roman" w:cs="Times New Roman"/>
          <w:noProof/>
        </w:rPr>
        <w:t xml:space="preserve">5 and the Experiment </w:t>
      </w:r>
      <w:r w:rsidRPr="00237682">
        <w:rPr>
          <w:rFonts w:ascii="Times New Roman" w:hAnsi="Times New Roman" w:cs="Times New Roman"/>
          <w:noProof/>
        </w:rPr>
        <w:t xml:space="preserve">Design, </w:t>
      </w:r>
      <w:r w:rsidRPr="00F85E37">
        <w:rPr>
          <w:rFonts w:ascii="Times New Roman" w:hAnsi="Times New Roman" w:cs="Times New Roman"/>
          <w:noProof/>
        </w:rPr>
        <w:t>B</w:t>
      </w:r>
      <w:r>
        <w:rPr>
          <w:rFonts w:ascii="Times New Roman" w:hAnsi="Times New Roman" w:cs="Times New Roman"/>
          <w:noProof/>
        </w:rPr>
        <w:t xml:space="preserve">. </w:t>
      </w:r>
      <w:r w:rsidRPr="00F85E37">
        <w:rPr>
          <w:rFonts w:ascii="Times New Roman" w:hAnsi="Times New Roman" w:cs="Times New Roman"/>
          <w:noProof/>
        </w:rPr>
        <w:t>Am</w:t>
      </w:r>
      <w:r>
        <w:rPr>
          <w:rFonts w:ascii="Times New Roman" w:hAnsi="Times New Roman" w:cs="Times New Roman"/>
          <w:noProof/>
        </w:rPr>
        <w:t>.</w:t>
      </w:r>
      <w:r w:rsidRPr="00F85E37">
        <w:rPr>
          <w:rFonts w:ascii="Times New Roman" w:hAnsi="Times New Roman" w:cs="Times New Roman"/>
          <w:noProof/>
        </w:rPr>
        <w:t xml:space="preserve"> Meteorol</w:t>
      </w:r>
      <w:r>
        <w:rPr>
          <w:rFonts w:ascii="Times New Roman" w:hAnsi="Times New Roman" w:cs="Times New Roman"/>
          <w:noProof/>
        </w:rPr>
        <w:t>.</w:t>
      </w:r>
      <w:r w:rsidRPr="00F85E37">
        <w:rPr>
          <w:rFonts w:ascii="Times New Roman" w:hAnsi="Times New Roman" w:cs="Times New Roman"/>
          <w:noProof/>
        </w:rPr>
        <w:t xml:space="preserve"> Soc</w:t>
      </w:r>
      <w:r>
        <w:rPr>
          <w:rFonts w:ascii="Times New Roman" w:hAnsi="Times New Roman" w:cs="Times New Roman"/>
          <w:noProof/>
        </w:rPr>
        <w:t>.</w:t>
      </w:r>
      <w:r w:rsidRPr="00237682">
        <w:rPr>
          <w:rFonts w:ascii="Times New Roman" w:hAnsi="Times New Roman" w:cs="Times New Roman"/>
          <w:noProof/>
        </w:rPr>
        <w:t xml:space="preserve">, </w:t>
      </w:r>
      <w:r w:rsidRPr="00F85E37">
        <w:rPr>
          <w:rFonts w:ascii="Times New Roman" w:hAnsi="Times New Roman" w:cs="Times New Roman"/>
          <w:noProof/>
        </w:rPr>
        <w:t>93</w:t>
      </w:r>
      <w:r w:rsidRPr="00237682">
        <w:rPr>
          <w:rFonts w:ascii="Times New Roman" w:hAnsi="Times New Roman" w:cs="Times New Roman"/>
          <w:noProof/>
        </w:rPr>
        <w:t>, 485-</w:t>
      </w:r>
      <w:r w:rsidRPr="008115D5">
        <w:rPr>
          <w:rFonts w:ascii="Times New Roman" w:hAnsi="Times New Roman" w:cs="Times New Roman"/>
          <w:noProof/>
        </w:rPr>
        <w:t>498</w:t>
      </w:r>
      <w:r>
        <w:rPr>
          <w:rFonts w:ascii="Times New Roman" w:hAnsi="Times New Roman" w:cs="Times New Roman"/>
          <w:noProof/>
        </w:rPr>
        <w:t xml:space="preserve">, </w:t>
      </w:r>
      <w:r w:rsidRPr="008115D5">
        <w:rPr>
          <w:rFonts w:ascii="Times New Roman" w:hAnsi="Times New Roman" w:cs="Times New Roman"/>
          <w:noProof/>
        </w:rPr>
        <w:t>2012.</w:t>
      </w:r>
    </w:p>
    <w:p w14:paraId="7FB0A56C" w14:textId="77777777" w:rsidR="009546B5" w:rsidRPr="00FA0D5E" w:rsidRDefault="009546B5" w:rsidP="009546B5">
      <w:pPr>
        <w:widowControl w:val="0"/>
        <w:autoSpaceDE w:val="0"/>
        <w:autoSpaceDN w:val="0"/>
        <w:adjustRightInd w:val="0"/>
        <w:spacing w:line="480" w:lineRule="auto"/>
        <w:ind w:left="270" w:hanging="270"/>
        <w:jc w:val="both"/>
        <w:rPr>
          <w:rFonts w:ascii="Times New Roman" w:hAnsi="Times New Roman" w:cs="Times New Roman"/>
        </w:rPr>
      </w:pPr>
      <w:r w:rsidRPr="008F0482">
        <w:rPr>
          <w:rFonts w:ascii="Times New Roman" w:hAnsi="Times New Roman" w:cs="Times New Roman"/>
        </w:rPr>
        <w:t>Tissue, D. T., Thomas</w:t>
      </w:r>
      <w:r>
        <w:rPr>
          <w:rFonts w:ascii="Times New Roman" w:hAnsi="Times New Roman" w:cs="Times New Roman"/>
        </w:rPr>
        <w:t>,</w:t>
      </w:r>
      <w:r w:rsidRPr="00FA0D5E">
        <w:rPr>
          <w:rFonts w:ascii="Times New Roman" w:hAnsi="Times New Roman" w:cs="Times New Roman"/>
        </w:rPr>
        <w:t xml:space="preserve"> </w:t>
      </w:r>
      <w:r w:rsidRPr="008F0482">
        <w:rPr>
          <w:rFonts w:ascii="Times New Roman" w:hAnsi="Times New Roman" w:cs="Times New Roman"/>
        </w:rPr>
        <w:t>R. B., and Strain</w:t>
      </w:r>
      <w:r>
        <w:rPr>
          <w:rFonts w:ascii="Times New Roman" w:hAnsi="Times New Roman" w:cs="Times New Roman"/>
        </w:rPr>
        <w:t>,</w:t>
      </w:r>
      <w:r w:rsidRPr="008F0482">
        <w:rPr>
          <w:rFonts w:ascii="Times New Roman" w:hAnsi="Times New Roman" w:cs="Times New Roman"/>
        </w:rPr>
        <w:t xml:space="preserve"> B. R.</w:t>
      </w:r>
      <w:r>
        <w:rPr>
          <w:rFonts w:ascii="Times New Roman" w:hAnsi="Times New Roman" w:cs="Times New Roman"/>
        </w:rPr>
        <w:t>:</w:t>
      </w:r>
      <w:r w:rsidRPr="008F0482">
        <w:rPr>
          <w:rFonts w:ascii="Times New Roman" w:hAnsi="Times New Roman" w:cs="Times New Roman"/>
        </w:rPr>
        <w:t xml:space="preserve"> Growth and photosynthesis of loblolly pine (</w:t>
      </w:r>
      <w:proofErr w:type="spellStart"/>
      <w:r w:rsidRPr="00F85E37">
        <w:rPr>
          <w:rFonts w:ascii="Times New Roman" w:hAnsi="Times New Roman" w:cs="Times New Roman"/>
          <w:i/>
        </w:rPr>
        <w:t>Pinus</w:t>
      </w:r>
      <w:proofErr w:type="spellEnd"/>
      <w:r w:rsidRPr="00F85E37">
        <w:rPr>
          <w:rFonts w:ascii="Times New Roman" w:hAnsi="Times New Roman" w:cs="Times New Roman"/>
          <w:i/>
        </w:rPr>
        <w:t xml:space="preserve"> </w:t>
      </w:r>
      <w:proofErr w:type="spellStart"/>
      <w:r w:rsidRPr="00F85E37">
        <w:rPr>
          <w:rFonts w:ascii="Times New Roman" w:hAnsi="Times New Roman" w:cs="Times New Roman"/>
          <w:i/>
        </w:rPr>
        <w:t>taeda</w:t>
      </w:r>
      <w:proofErr w:type="spellEnd"/>
      <w:r w:rsidRPr="008F0482">
        <w:rPr>
          <w:rFonts w:ascii="Times New Roman" w:hAnsi="Times New Roman" w:cs="Times New Roman"/>
        </w:rPr>
        <w:t xml:space="preserve">) after exposure to elevated CO2 for 19 months in the field, </w:t>
      </w:r>
      <w:r w:rsidRPr="00F85E37">
        <w:rPr>
          <w:rFonts w:ascii="Times New Roman" w:hAnsi="Times New Roman" w:cs="Times New Roman"/>
          <w:iCs/>
        </w:rPr>
        <w:t>Tree Physiol</w:t>
      </w:r>
      <w:r>
        <w:rPr>
          <w:rFonts w:ascii="Times New Roman" w:hAnsi="Times New Roman" w:cs="Times New Roman"/>
          <w:iCs/>
        </w:rPr>
        <w:t>.</w:t>
      </w:r>
      <w:r w:rsidRPr="00FA0D5E">
        <w:rPr>
          <w:rFonts w:ascii="Times New Roman" w:hAnsi="Times New Roman" w:cs="Times New Roman"/>
        </w:rPr>
        <w:t xml:space="preserve">, </w:t>
      </w:r>
      <w:r w:rsidRPr="00F85E37">
        <w:rPr>
          <w:rFonts w:ascii="Times New Roman" w:hAnsi="Times New Roman" w:cs="Times New Roman"/>
          <w:iCs/>
        </w:rPr>
        <w:t>16</w:t>
      </w:r>
      <w:r w:rsidRPr="00FA0D5E">
        <w:rPr>
          <w:rFonts w:ascii="Times New Roman" w:hAnsi="Times New Roman" w:cs="Times New Roman"/>
        </w:rPr>
        <w:t>, 49-59</w:t>
      </w:r>
      <w:r>
        <w:rPr>
          <w:rFonts w:ascii="Times New Roman" w:hAnsi="Times New Roman" w:cs="Times New Roman"/>
        </w:rPr>
        <w:t>,</w:t>
      </w:r>
      <w:r w:rsidRPr="00FA0D5E">
        <w:rPr>
          <w:rFonts w:ascii="Times New Roman" w:hAnsi="Times New Roman" w:cs="Times New Roman"/>
        </w:rPr>
        <w:t>199</w:t>
      </w:r>
      <w:r>
        <w:rPr>
          <w:rFonts w:ascii="Times New Roman" w:hAnsi="Times New Roman" w:cs="Times New Roman"/>
        </w:rPr>
        <w:t>5</w:t>
      </w:r>
      <w:r w:rsidRPr="00FA0D5E">
        <w:rPr>
          <w:rFonts w:ascii="Times New Roman" w:hAnsi="Times New Roman" w:cs="Times New Roman"/>
        </w:rPr>
        <w:t>.</w:t>
      </w:r>
    </w:p>
    <w:p w14:paraId="36C72396" w14:textId="77777777" w:rsidR="009546B5" w:rsidRPr="00FA0D5E"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Thornton, P. E., and Rosenbloom</w:t>
      </w:r>
      <w:r>
        <w:rPr>
          <w:rFonts w:ascii="Times New Roman" w:hAnsi="Times New Roman" w:cs="Times New Roman"/>
          <w:noProof/>
        </w:rPr>
        <w:t>,</w:t>
      </w:r>
      <w:r w:rsidRPr="008115D5">
        <w:rPr>
          <w:rFonts w:ascii="Times New Roman" w:hAnsi="Times New Roman" w:cs="Times New Roman"/>
          <w:noProof/>
        </w:rPr>
        <w:t xml:space="preserve"> N. A.</w:t>
      </w:r>
      <w:r>
        <w:rPr>
          <w:rFonts w:ascii="Times New Roman" w:hAnsi="Times New Roman" w:cs="Times New Roman"/>
          <w:noProof/>
        </w:rPr>
        <w:t>:</w:t>
      </w:r>
      <w:r w:rsidRPr="008115D5">
        <w:rPr>
          <w:rFonts w:ascii="Times New Roman" w:hAnsi="Times New Roman" w:cs="Times New Roman"/>
          <w:noProof/>
        </w:rPr>
        <w:t xml:space="preserve"> Ecosystem model spin-up: Estimating steady state conditions in a coupled terrestrial carbon and nitrogen cycle model</w:t>
      </w:r>
      <w:r w:rsidRPr="00FA0D5E">
        <w:rPr>
          <w:rFonts w:ascii="Times New Roman" w:hAnsi="Times New Roman" w:cs="Times New Roman"/>
          <w:noProof/>
        </w:rPr>
        <w:t xml:space="preserve">, </w:t>
      </w:r>
      <w:r w:rsidRPr="00F85E37">
        <w:rPr>
          <w:rFonts w:ascii="Times New Roman" w:hAnsi="Times New Roman" w:cs="Times New Roman"/>
          <w:noProof/>
        </w:rPr>
        <w:t>Ecol</w:t>
      </w:r>
      <w:r>
        <w:rPr>
          <w:rFonts w:ascii="Times New Roman" w:hAnsi="Times New Roman" w:cs="Times New Roman"/>
          <w:noProof/>
        </w:rPr>
        <w:t>.</w:t>
      </w:r>
      <w:r w:rsidRPr="00F85E37">
        <w:rPr>
          <w:rFonts w:ascii="Times New Roman" w:hAnsi="Times New Roman" w:cs="Times New Roman"/>
          <w:noProof/>
        </w:rPr>
        <w:t xml:space="preserve"> Model</w:t>
      </w:r>
      <w:r>
        <w:rPr>
          <w:rFonts w:ascii="Times New Roman" w:hAnsi="Times New Roman" w:cs="Times New Roman"/>
          <w:noProof/>
        </w:rPr>
        <w:t>.</w:t>
      </w:r>
      <w:r w:rsidRPr="00FA0D5E">
        <w:rPr>
          <w:rFonts w:ascii="Times New Roman" w:hAnsi="Times New Roman" w:cs="Times New Roman"/>
          <w:noProof/>
        </w:rPr>
        <w:t xml:space="preserve">, </w:t>
      </w:r>
      <w:r w:rsidRPr="00F85E37">
        <w:rPr>
          <w:rFonts w:ascii="Times New Roman" w:hAnsi="Times New Roman" w:cs="Times New Roman"/>
          <w:noProof/>
        </w:rPr>
        <w:t>189</w:t>
      </w:r>
      <w:r w:rsidRPr="00FA0D5E">
        <w:rPr>
          <w:rFonts w:ascii="Times New Roman" w:hAnsi="Times New Roman" w:cs="Times New Roman"/>
          <w:noProof/>
        </w:rPr>
        <w:t>, 25-48, 2005.</w:t>
      </w:r>
    </w:p>
    <w:p w14:paraId="10ACF501" w14:textId="77777777" w:rsidR="009546B5" w:rsidRPr="00FA0D5E"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Thornton, P. E., Lamarque</w:t>
      </w:r>
      <w:r>
        <w:rPr>
          <w:rFonts w:ascii="Times New Roman" w:hAnsi="Times New Roman" w:cs="Times New Roman"/>
          <w:noProof/>
        </w:rPr>
        <w:t>,</w:t>
      </w:r>
      <w:r w:rsidRPr="00FA0D5E">
        <w:rPr>
          <w:rFonts w:ascii="Times New Roman" w:hAnsi="Times New Roman" w:cs="Times New Roman"/>
          <w:noProof/>
        </w:rPr>
        <w:t xml:space="preserve"> </w:t>
      </w:r>
      <w:r w:rsidRPr="008115D5">
        <w:rPr>
          <w:rFonts w:ascii="Times New Roman" w:hAnsi="Times New Roman" w:cs="Times New Roman"/>
          <w:noProof/>
        </w:rPr>
        <w:t>J. F., Rosenbloom</w:t>
      </w:r>
      <w:r>
        <w:rPr>
          <w:rFonts w:ascii="Times New Roman" w:hAnsi="Times New Roman" w:cs="Times New Roman"/>
          <w:noProof/>
        </w:rPr>
        <w:t>,</w:t>
      </w:r>
      <w:r w:rsidRPr="00FA0D5E">
        <w:rPr>
          <w:rFonts w:ascii="Times New Roman" w:hAnsi="Times New Roman" w:cs="Times New Roman"/>
          <w:noProof/>
        </w:rPr>
        <w:t xml:space="preserve"> </w:t>
      </w:r>
      <w:r w:rsidRPr="008115D5">
        <w:rPr>
          <w:rFonts w:ascii="Times New Roman" w:hAnsi="Times New Roman" w:cs="Times New Roman"/>
          <w:noProof/>
        </w:rPr>
        <w:t>N. A., and Mahowald</w:t>
      </w:r>
      <w:r>
        <w:rPr>
          <w:rFonts w:ascii="Times New Roman" w:hAnsi="Times New Roman" w:cs="Times New Roman"/>
          <w:noProof/>
        </w:rPr>
        <w:t>,</w:t>
      </w:r>
      <w:r w:rsidRPr="008115D5">
        <w:rPr>
          <w:rFonts w:ascii="Times New Roman" w:hAnsi="Times New Roman" w:cs="Times New Roman"/>
          <w:noProof/>
        </w:rPr>
        <w:t xml:space="preserve"> N. M.</w:t>
      </w:r>
      <w:r>
        <w:rPr>
          <w:rFonts w:ascii="Times New Roman" w:hAnsi="Times New Roman" w:cs="Times New Roman"/>
          <w:noProof/>
        </w:rPr>
        <w:t xml:space="preserve">: </w:t>
      </w:r>
      <w:r w:rsidRPr="008115D5">
        <w:rPr>
          <w:rFonts w:ascii="Times New Roman" w:hAnsi="Times New Roman" w:cs="Times New Roman"/>
          <w:noProof/>
        </w:rPr>
        <w:t>Influence of carbon-nitrogen cycle coupling on land model response to CO</w:t>
      </w:r>
      <w:r>
        <w:rPr>
          <w:rFonts w:ascii="Times New Roman" w:hAnsi="Times New Roman" w:cs="Times New Roman"/>
          <w:noProof/>
          <w:vertAlign w:val="subscript"/>
        </w:rPr>
        <w:t>2</w:t>
      </w:r>
      <w:r w:rsidRPr="008115D5">
        <w:rPr>
          <w:rFonts w:ascii="Times New Roman" w:hAnsi="Times New Roman" w:cs="Times New Roman"/>
          <w:noProof/>
        </w:rPr>
        <w:t xml:space="preserve"> fertilization and climate variability, </w:t>
      </w:r>
      <w:r w:rsidRPr="00F85E37">
        <w:rPr>
          <w:rFonts w:ascii="Times New Roman" w:hAnsi="Times New Roman" w:cs="Times New Roman"/>
          <w:noProof/>
        </w:rPr>
        <w:t>Global Biogeochem</w:t>
      </w:r>
      <w:r>
        <w:rPr>
          <w:rFonts w:ascii="Times New Roman" w:hAnsi="Times New Roman" w:cs="Times New Roman"/>
          <w:noProof/>
        </w:rPr>
        <w:t>.</w:t>
      </w:r>
      <w:r w:rsidRPr="00F85E37">
        <w:rPr>
          <w:rFonts w:ascii="Times New Roman" w:hAnsi="Times New Roman" w:cs="Times New Roman"/>
          <w:noProof/>
        </w:rPr>
        <w:t xml:space="preserve"> Cy</w:t>
      </w:r>
      <w:r>
        <w:rPr>
          <w:rFonts w:ascii="Times New Roman" w:hAnsi="Times New Roman" w:cs="Times New Roman"/>
          <w:noProof/>
        </w:rPr>
        <w:t>.</w:t>
      </w:r>
      <w:r w:rsidRPr="00FA0D5E">
        <w:rPr>
          <w:rFonts w:ascii="Times New Roman" w:hAnsi="Times New Roman" w:cs="Times New Roman"/>
          <w:noProof/>
        </w:rPr>
        <w:t xml:space="preserve">, </w:t>
      </w:r>
      <w:r w:rsidRPr="00F85E37">
        <w:rPr>
          <w:rFonts w:ascii="Times New Roman" w:hAnsi="Times New Roman" w:cs="Times New Roman"/>
          <w:noProof/>
        </w:rPr>
        <w:t>21</w:t>
      </w:r>
      <w:r w:rsidRPr="00FA0D5E">
        <w:rPr>
          <w:rFonts w:ascii="Times New Roman" w:hAnsi="Times New Roman" w:cs="Times New Roman"/>
          <w:noProof/>
        </w:rPr>
        <w:t>, 2007.</w:t>
      </w:r>
    </w:p>
    <w:p w14:paraId="563FF417" w14:textId="77777777" w:rsidR="009546B5" w:rsidRPr="004E6920" w:rsidRDefault="009546B5" w:rsidP="009546B5">
      <w:pPr>
        <w:pStyle w:val="EndNoteBibliography"/>
        <w:spacing w:line="480" w:lineRule="auto"/>
        <w:ind w:left="270" w:hanging="270"/>
        <w:rPr>
          <w:rFonts w:ascii="Times New Roman" w:hAnsi="Times New Roman" w:cs="Times New Roman"/>
          <w:noProof/>
        </w:rPr>
      </w:pPr>
      <w:proofErr w:type="spellStart"/>
      <w:r w:rsidRPr="004E6920">
        <w:rPr>
          <w:rFonts w:ascii="Times New Roman" w:hAnsi="Times New Roman" w:cs="Times New Roman"/>
        </w:rPr>
        <w:lastRenderedPageBreak/>
        <w:t>Vandegehuchte</w:t>
      </w:r>
      <w:proofErr w:type="spellEnd"/>
      <w:r w:rsidRPr="004E6920">
        <w:rPr>
          <w:rFonts w:ascii="Times New Roman" w:hAnsi="Times New Roman" w:cs="Times New Roman"/>
        </w:rPr>
        <w:t xml:space="preserve">, M. W., </w:t>
      </w:r>
      <w:proofErr w:type="spellStart"/>
      <w:r w:rsidRPr="004E6920">
        <w:rPr>
          <w:rFonts w:ascii="Times New Roman" w:hAnsi="Times New Roman" w:cs="Times New Roman"/>
        </w:rPr>
        <w:t>Guyot</w:t>
      </w:r>
      <w:proofErr w:type="spellEnd"/>
      <w:r>
        <w:rPr>
          <w:rFonts w:ascii="Times New Roman" w:hAnsi="Times New Roman" w:cs="Times New Roman"/>
        </w:rPr>
        <w:t>,</w:t>
      </w:r>
      <w:r w:rsidRPr="00FA0D5E">
        <w:rPr>
          <w:rFonts w:ascii="Times New Roman" w:hAnsi="Times New Roman" w:cs="Times New Roman"/>
        </w:rPr>
        <w:t xml:space="preserve"> </w:t>
      </w:r>
      <w:r w:rsidRPr="004E6920">
        <w:rPr>
          <w:rFonts w:ascii="Times New Roman" w:hAnsi="Times New Roman" w:cs="Times New Roman"/>
        </w:rPr>
        <w:t xml:space="preserve">A., </w:t>
      </w:r>
      <w:proofErr w:type="spellStart"/>
      <w:r w:rsidRPr="004E6920">
        <w:rPr>
          <w:rFonts w:ascii="Times New Roman" w:hAnsi="Times New Roman" w:cs="Times New Roman"/>
        </w:rPr>
        <w:t>Hubeau</w:t>
      </w:r>
      <w:proofErr w:type="spellEnd"/>
      <w:r>
        <w:rPr>
          <w:rFonts w:ascii="Times New Roman" w:hAnsi="Times New Roman" w:cs="Times New Roman"/>
        </w:rPr>
        <w:t>,</w:t>
      </w:r>
      <w:r w:rsidRPr="00FA0D5E">
        <w:rPr>
          <w:rFonts w:ascii="Times New Roman" w:hAnsi="Times New Roman" w:cs="Times New Roman"/>
        </w:rPr>
        <w:t xml:space="preserve"> </w:t>
      </w:r>
      <w:r w:rsidRPr="004E6920">
        <w:rPr>
          <w:rFonts w:ascii="Times New Roman" w:hAnsi="Times New Roman" w:cs="Times New Roman"/>
        </w:rPr>
        <w:t xml:space="preserve">M., De </w:t>
      </w:r>
      <w:proofErr w:type="spellStart"/>
      <w:r w:rsidRPr="004E6920">
        <w:rPr>
          <w:rFonts w:ascii="Times New Roman" w:hAnsi="Times New Roman" w:cs="Times New Roman"/>
        </w:rPr>
        <w:t>Swaef</w:t>
      </w:r>
      <w:proofErr w:type="spellEnd"/>
      <w:r>
        <w:rPr>
          <w:rFonts w:ascii="Times New Roman" w:hAnsi="Times New Roman" w:cs="Times New Roman"/>
        </w:rPr>
        <w:t>,</w:t>
      </w:r>
      <w:r w:rsidRPr="00FA0D5E">
        <w:rPr>
          <w:rFonts w:ascii="Times New Roman" w:hAnsi="Times New Roman" w:cs="Times New Roman"/>
        </w:rPr>
        <w:t xml:space="preserve"> </w:t>
      </w:r>
      <w:r w:rsidRPr="004E6920">
        <w:rPr>
          <w:rFonts w:ascii="Times New Roman" w:hAnsi="Times New Roman" w:cs="Times New Roman"/>
        </w:rPr>
        <w:t xml:space="preserve">T., </w:t>
      </w:r>
      <w:proofErr w:type="spellStart"/>
      <w:r w:rsidRPr="004E6920">
        <w:rPr>
          <w:rFonts w:ascii="Times New Roman" w:hAnsi="Times New Roman" w:cs="Times New Roman"/>
        </w:rPr>
        <w:t>Lockington</w:t>
      </w:r>
      <w:proofErr w:type="spellEnd"/>
      <w:r>
        <w:rPr>
          <w:rFonts w:ascii="Times New Roman" w:hAnsi="Times New Roman" w:cs="Times New Roman"/>
        </w:rPr>
        <w:t>,</w:t>
      </w:r>
      <w:r w:rsidRPr="00FA0D5E">
        <w:rPr>
          <w:rFonts w:ascii="Times New Roman" w:hAnsi="Times New Roman" w:cs="Times New Roman"/>
        </w:rPr>
        <w:t xml:space="preserve"> </w:t>
      </w:r>
      <w:r w:rsidRPr="004E6920">
        <w:rPr>
          <w:rFonts w:ascii="Times New Roman" w:hAnsi="Times New Roman" w:cs="Times New Roman"/>
        </w:rPr>
        <w:t>D. A., and Steppe</w:t>
      </w:r>
      <w:r>
        <w:rPr>
          <w:rFonts w:ascii="Times New Roman" w:hAnsi="Times New Roman" w:cs="Times New Roman"/>
        </w:rPr>
        <w:t>,</w:t>
      </w:r>
      <w:r w:rsidRPr="004E6920">
        <w:rPr>
          <w:rFonts w:ascii="Times New Roman" w:hAnsi="Times New Roman" w:cs="Times New Roman"/>
        </w:rPr>
        <w:t xml:space="preserve"> K.</w:t>
      </w:r>
      <w:r>
        <w:rPr>
          <w:rFonts w:ascii="Times New Roman" w:hAnsi="Times New Roman" w:cs="Times New Roman"/>
        </w:rPr>
        <w:t xml:space="preserve">: </w:t>
      </w:r>
      <w:proofErr w:type="spellStart"/>
      <w:r w:rsidRPr="004E6920">
        <w:rPr>
          <w:rFonts w:ascii="Times New Roman" w:hAnsi="Times New Roman" w:cs="Times New Roman"/>
        </w:rPr>
        <w:t>Modelling</w:t>
      </w:r>
      <w:proofErr w:type="spellEnd"/>
      <w:r w:rsidRPr="004E6920">
        <w:rPr>
          <w:rFonts w:ascii="Times New Roman" w:hAnsi="Times New Roman" w:cs="Times New Roman"/>
        </w:rPr>
        <w:t xml:space="preserve"> reveals endogenous osmotic adaptation of storage tissue water potential as an important driver determining different stem diameter variation patterns in the mangrove species </w:t>
      </w:r>
      <w:proofErr w:type="spellStart"/>
      <w:r w:rsidRPr="004E6920">
        <w:rPr>
          <w:rFonts w:ascii="Times New Roman" w:hAnsi="Times New Roman" w:cs="Times New Roman"/>
          <w:i/>
          <w:iCs/>
        </w:rPr>
        <w:t>Avicennia</w:t>
      </w:r>
      <w:proofErr w:type="spellEnd"/>
      <w:r w:rsidRPr="004E6920">
        <w:rPr>
          <w:rFonts w:ascii="Times New Roman" w:hAnsi="Times New Roman" w:cs="Times New Roman"/>
          <w:i/>
          <w:iCs/>
        </w:rPr>
        <w:t xml:space="preserve"> marina</w:t>
      </w:r>
      <w:r w:rsidRPr="004E6920">
        <w:rPr>
          <w:rFonts w:ascii="Times New Roman" w:hAnsi="Times New Roman" w:cs="Times New Roman"/>
        </w:rPr>
        <w:t xml:space="preserve"> and </w:t>
      </w:r>
      <w:proofErr w:type="spellStart"/>
      <w:r w:rsidRPr="004E6920">
        <w:rPr>
          <w:rFonts w:ascii="Times New Roman" w:hAnsi="Times New Roman" w:cs="Times New Roman"/>
        </w:rPr>
        <w:t>Rhizophora</w:t>
      </w:r>
      <w:proofErr w:type="spellEnd"/>
      <w:r w:rsidRPr="004E6920">
        <w:rPr>
          <w:rFonts w:ascii="Times New Roman" w:hAnsi="Times New Roman" w:cs="Times New Roman"/>
        </w:rPr>
        <w:t xml:space="preserve"> </w:t>
      </w:r>
      <w:proofErr w:type="spellStart"/>
      <w:r w:rsidRPr="004E6920">
        <w:rPr>
          <w:rFonts w:ascii="Times New Roman" w:hAnsi="Times New Roman" w:cs="Times New Roman"/>
        </w:rPr>
        <w:t>stylosa</w:t>
      </w:r>
      <w:proofErr w:type="spellEnd"/>
      <w:r w:rsidRPr="004E6920">
        <w:rPr>
          <w:rFonts w:ascii="Times New Roman" w:hAnsi="Times New Roman" w:cs="Times New Roman"/>
        </w:rPr>
        <w:t xml:space="preserve">, </w:t>
      </w:r>
      <w:r w:rsidRPr="00F85E37">
        <w:rPr>
          <w:rFonts w:ascii="Times New Roman" w:hAnsi="Times New Roman" w:cs="Times New Roman"/>
          <w:iCs/>
        </w:rPr>
        <w:t>Ann. Bot.</w:t>
      </w:r>
      <w:r w:rsidRPr="00FA0D5E">
        <w:rPr>
          <w:rFonts w:ascii="Times New Roman" w:hAnsi="Times New Roman" w:cs="Times New Roman"/>
        </w:rPr>
        <w:t xml:space="preserve">, </w:t>
      </w:r>
      <w:r>
        <w:rPr>
          <w:rFonts w:ascii="Times New Roman" w:hAnsi="Times New Roman" w:cs="Times New Roman"/>
        </w:rPr>
        <w:t xml:space="preserve">114, 667-676, </w:t>
      </w:r>
      <w:r w:rsidRPr="004E6920">
        <w:rPr>
          <w:rFonts w:ascii="Times New Roman" w:hAnsi="Times New Roman" w:cs="Times New Roman"/>
        </w:rPr>
        <w:t>doi</w:t>
      </w:r>
      <w:proofErr w:type="gramStart"/>
      <w:r w:rsidRPr="004E6920">
        <w:rPr>
          <w:rFonts w:ascii="Times New Roman" w:hAnsi="Times New Roman" w:cs="Times New Roman"/>
        </w:rPr>
        <w:t>:10.1093</w:t>
      </w:r>
      <w:proofErr w:type="gramEnd"/>
      <w:r w:rsidRPr="004E6920">
        <w:rPr>
          <w:rFonts w:ascii="Times New Roman" w:hAnsi="Times New Roman" w:cs="Times New Roman"/>
        </w:rPr>
        <w:t>/</w:t>
      </w:r>
      <w:proofErr w:type="spellStart"/>
      <w:r w:rsidRPr="004E6920">
        <w:rPr>
          <w:rFonts w:ascii="Times New Roman" w:hAnsi="Times New Roman" w:cs="Times New Roman"/>
        </w:rPr>
        <w:t>aob</w:t>
      </w:r>
      <w:proofErr w:type="spellEnd"/>
      <w:r w:rsidRPr="004E6920">
        <w:rPr>
          <w:rFonts w:ascii="Times New Roman" w:hAnsi="Times New Roman" w:cs="Times New Roman"/>
        </w:rPr>
        <w:t>/mct311, 2014</w:t>
      </w:r>
      <w:r>
        <w:rPr>
          <w:rFonts w:ascii="Times New Roman" w:hAnsi="Times New Roman" w:cs="Times New Roman"/>
        </w:rPr>
        <w:t>.</w:t>
      </w:r>
    </w:p>
    <w:p w14:paraId="6E83F031" w14:textId="77777777" w:rsidR="009546B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Vanlear, D. H., Taras</w:t>
      </w:r>
      <w:r>
        <w:rPr>
          <w:rFonts w:ascii="Times New Roman" w:hAnsi="Times New Roman" w:cs="Times New Roman"/>
          <w:noProof/>
        </w:rPr>
        <w:t>,</w:t>
      </w:r>
      <w:r w:rsidRPr="00FA0D5E">
        <w:rPr>
          <w:rFonts w:ascii="Times New Roman" w:hAnsi="Times New Roman" w:cs="Times New Roman"/>
          <w:noProof/>
        </w:rPr>
        <w:t xml:space="preserve"> </w:t>
      </w:r>
      <w:r w:rsidRPr="008115D5">
        <w:rPr>
          <w:rFonts w:ascii="Times New Roman" w:hAnsi="Times New Roman" w:cs="Times New Roman"/>
          <w:noProof/>
        </w:rPr>
        <w:t>M. A., Waide</w:t>
      </w:r>
      <w:r>
        <w:rPr>
          <w:rFonts w:ascii="Times New Roman" w:hAnsi="Times New Roman" w:cs="Times New Roman"/>
          <w:noProof/>
        </w:rPr>
        <w:t>,</w:t>
      </w:r>
      <w:r w:rsidRPr="00FA0D5E">
        <w:rPr>
          <w:rFonts w:ascii="Times New Roman" w:hAnsi="Times New Roman" w:cs="Times New Roman"/>
          <w:noProof/>
        </w:rPr>
        <w:t xml:space="preserve"> </w:t>
      </w:r>
      <w:r w:rsidRPr="008115D5">
        <w:rPr>
          <w:rFonts w:ascii="Times New Roman" w:hAnsi="Times New Roman" w:cs="Times New Roman"/>
          <w:noProof/>
        </w:rPr>
        <w:t>J. B., and Augspurger</w:t>
      </w:r>
      <w:r>
        <w:rPr>
          <w:rFonts w:ascii="Times New Roman" w:hAnsi="Times New Roman" w:cs="Times New Roman"/>
          <w:noProof/>
        </w:rPr>
        <w:t>,</w:t>
      </w:r>
      <w:r w:rsidRPr="008115D5">
        <w:rPr>
          <w:rFonts w:ascii="Times New Roman" w:hAnsi="Times New Roman" w:cs="Times New Roman"/>
          <w:noProof/>
        </w:rPr>
        <w:t xml:space="preserve"> M. K.</w:t>
      </w:r>
      <w:r>
        <w:rPr>
          <w:rFonts w:ascii="Times New Roman" w:hAnsi="Times New Roman" w:cs="Times New Roman"/>
          <w:noProof/>
        </w:rPr>
        <w:t>:</w:t>
      </w:r>
      <w:r w:rsidRPr="008115D5">
        <w:rPr>
          <w:rFonts w:ascii="Times New Roman" w:hAnsi="Times New Roman" w:cs="Times New Roman"/>
          <w:noProof/>
        </w:rPr>
        <w:t xml:space="preserve"> Comparison of biomass equations for planted vs</w:t>
      </w:r>
      <w:r>
        <w:rPr>
          <w:rFonts w:ascii="Times New Roman" w:hAnsi="Times New Roman" w:cs="Times New Roman"/>
          <w:noProof/>
        </w:rPr>
        <w:t>.</w:t>
      </w:r>
      <w:r w:rsidRPr="008115D5">
        <w:rPr>
          <w:rFonts w:ascii="Times New Roman" w:hAnsi="Times New Roman" w:cs="Times New Roman"/>
          <w:noProof/>
        </w:rPr>
        <w:t xml:space="preserve"> natural loblolly-pine stands of sawtimber size, </w:t>
      </w:r>
      <w:r w:rsidRPr="00F85E37">
        <w:rPr>
          <w:rFonts w:ascii="Times New Roman" w:hAnsi="Times New Roman" w:cs="Times New Roman"/>
          <w:noProof/>
        </w:rPr>
        <w:t>Forest Ecol</w:t>
      </w:r>
      <w:r>
        <w:rPr>
          <w:rFonts w:ascii="Times New Roman" w:hAnsi="Times New Roman" w:cs="Times New Roman"/>
          <w:noProof/>
        </w:rPr>
        <w:t>.</w:t>
      </w:r>
      <w:r w:rsidRPr="00F85E37">
        <w:rPr>
          <w:rFonts w:ascii="Times New Roman" w:hAnsi="Times New Roman" w:cs="Times New Roman"/>
          <w:noProof/>
        </w:rPr>
        <w:t xml:space="preserve"> Manag</w:t>
      </w:r>
      <w:r>
        <w:rPr>
          <w:rFonts w:ascii="Times New Roman" w:hAnsi="Times New Roman" w:cs="Times New Roman"/>
          <w:noProof/>
        </w:rPr>
        <w:t>.</w:t>
      </w:r>
      <w:r w:rsidRPr="00FA0D5E">
        <w:rPr>
          <w:rFonts w:ascii="Times New Roman" w:hAnsi="Times New Roman" w:cs="Times New Roman"/>
          <w:noProof/>
        </w:rPr>
        <w:t xml:space="preserve">, </w:t>
      </w:r>
      <w:r w:rsidRPr="00F85E37">
        <w:rPr>
          <w:rFonts w:ascii="Times New Roman" w:hAnsi="Times New Roman" w:cs="Times New Roman"/>
          <w:noProof/>
        </w:rPr>
        <w:t>14</w:t>
      </w:r>
      <w:r w:rsidRPr="00FA0D5E">
        <w:rPr>
          <w:rFonts w:ascii="Times New Roman" w:hAnsi="Times New Roman" w:cs="Times New Roman"/>
          <w:noProof/>
        </w:rPr>
        <w:t>, 205-210</w:t>
      </w:r>
      <w:r>
        <w:rPr>
          <w:rFonts w:ascii="Times New Roman" w:hAnsi="Times New Roman" w:cs="Times New Roman"/>
          <w:noProof/>
        </w:rPr>
        <w:t xml:space="preserve">, </w:t>
      </w:r>
      <w:r w:rsidRPr="00FA0D5E">
        <w:rPr>
          <w:rFonts w:ascii="Times New Roman" w:hAnsi="Times New Roman" w:cs="Times New Roman"/>
          <w:noProof/>
        </w:rPr>
        <w:t>1986</w:t>
      </w:r>
      <w:r w:rsidRPr="008115D5">
        <w:rPr>
          <w:rFonts w:ascii="Times New Roman" w:hAnsi="Times New Roman" w:cs="Times New Roman"/>
          <w:noProof/>
        </w:rPr>
        <w:t>.</w:t>
      </w:r>
    </w:p>
    <w:p w14:paraId="56A27FD6"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Walker</w:t>
      </w:r>
      <w:r>
        <w:rPr>
          <w:rFonts w:ascii="Times New Roman" w:hAnsi="Times New Roman" w:cs="Times New Roman"/>
          <w:noProof/>
        </w:rPr>
        <w:t>, A. P.</w:t>
      </w:r>
      <w:r w:rsidRPr="008115D5">
        <w:rPr>
          <w:rFonts w:ascii="Times New Roman" w:hAnsi="Times New Roman" w:cs="Times New Roman"/>
          <w:noProof/>
        </w:rPr>
        <w:t>, H</w:t>
      </w:r>
      <w:r>
        <w:rPr>
          <w:rFonts w:ascii="Times New Roman" w:hAnsi="Times New Roman" w:cs="Times New Roman"/>
          <w:noProof/>
        </w:rPr>
        <w:t>anson,</w:t>
      </w:r>
      <w:r w:rsidRPr="00FA0D5E">
        <w:rPr>
          <w:rFonts w:ascii="Times New Roman" w:hAnsi="Times New Roman" w:cs="Times New Roman"/>
          <w:noProof/>
        </w:rPr>
        <w:t xml:space="preserve"> </w:t>
      </w:r>
      <w:r w:rsidRPr="008115D5">
        <w:rPr>
          <w:rFonts w:ascii="Times New Roman" w:hAnsi="Times New Roman" w:cs="Times New Roman"/>
          <w:noProof/>
        </w:rPr>
        <w:t>P. J.., De Kauwe</w:t>
      </w:r>
      <w:r>
        <w:rPr>
          <w:rFonts w:ascii="Times New Roman" w:hAnsi="Times New Roman" w:cs="Times New Roman"/>
          <w:noProof/>
        </w:rPr>
        <w:t>,</w:t>
      </w:r>
      <w:r w:rsidRPr="00FA0D5E">
        <w:rPr>
          <w:rFonts w:ascii="Times New Roman" w:hAnsi="Times New Roman" w:cs="Times New Roman"/>
          <w:noProof/>
        </w:rPr>
        <w:t xml:space="preserve"> </w:t>
      </w:r>
      <w:r>
        <w:rPr>
          <w:rFonts w:ascii="Times New Roman" w:hAnsi="Times New Roman" w:cs="Times New Roman"/>
          <w:noProof/>
        </w:rPr>
        <w:t>M.</w:t>
      </w:r>
      <w:r w:rsidRPr="008115D5">
        <w:rPr>
          <w:rFonts w:ascii="Times New Roman" w:hAnsi="Times New Roman" w:cs="Times New Roman"/>
          <w:noProof/>
        </w:rPr>
        <w:t xml:space="preserve"> G., Medlyn</w:t>
      </w:r>
      <w:r>
        <w:rPr>
          <w:rFonts w:ascii="Times New Roman" w:hAnsi="Times New Roman" w:cs="Times New Roman"/>
          <w:noProof/>
        </w:rPr>
        <w:t>,B. E.</w:t>
      </w:r>
      <w:r w:rsidRPr="008115D5">
        <w:rPr>
          <w:rFonts w:ascii="Times New Roman" w:hAnsi="Times New Roman" w:cs="Times New Roman"/>
          <w:noProof/>
        </w:rPr>
        <w:t>, Zaehle</w:t>
      </w:r>
      <w:r>
        <w:rPr>
          <w:rFonts w:ascii="Times New Roman" w:hAnsi="Times New Roman" w:cs="Times New Roman"/>
          <w:noProof/>
        </w:rPr>
        <w:t>, S.</w:t>
      </w:r>
      <w:r w:rsidRPr="008115D5">
        <w:rPr>
          <w:rFonts w:ascii="Times New Roman" w:hAnsi="Times New Roman" w:cs="Times New Roman"/>
          <w:noProof/>
        </w:rPr>
        <w:t>, Asao</w:t>
      </w:r>
      <w:r>
        <w:rPr>
          <w:rFonts w:ascii="Times New Roman" w:hAnsi="Times New Roman" w:cs="Times New Roman"/>
          <w:noProof/>
        </w:rPr>
        <w:t>, S.</w:t>
      </w:r>
      <w:r w:rsidRPr="008115D5">
        <w:rPr>
          <w:rFonts w:ascii="Times New Roman" w:hAnsi="Times New Roman" w:cs="Times New Roman"/>
          <w:noProof/>
        </w:rPr>
        <w:t>, Dietze</w:t>
      </w:r>
      <w:r>
        <w:rPr>
          <w:rFonts w:ascii="Times New Roman" w:hAnsi="Times New Roman" w:cs="Times New Roman"/>
          <w:noProof/>
        </w:rPr>
        <w:t>, M.</w:t>
      </w:r>
      <w:r w:rsidRPr="008115D5">
        <w:rPr>
          <w:rFonts w:ascii="Times New Roman" w:hAnsi="Times New Roman" w:cs="Times New Roman"/>
          <w:noProof/>
        </w:rPr>
        <w:t>, Hickler</w:t>
      </w:r>
      <w:r>
        <w:rPr>
          <w:rFonts w:ascii="Times New Roman" w:hAnsi="Times New Roman" w:cs="Times New Roman"/>
          <w:noProof/>
        </w:rPr>
        <w:t>, T.</w:t>
      </w:r>
      <w:r w:rsidRPr="008115D5">
        <w:rPr>
          <w:rFonts w:ascii="Times New Roman" w:hAnsi="Times New Roman" w:cs="Times New Roman"/>
          <w:noProof/>
        </w:rPr>
        <w:t>, Huntingford</w:t>
      </w:r>
      <w:r>
        <w:rPr>
          <w:rFonts w:ascii="Times New Roman" w:hAnsi="Times New Roman" w:cs="Times New Roman"/>
          <w:noProof/>
        </w:rPr>
        <w:t>, C.</w:t>
      </w:r>
      <w:r w:rsidRPr="008115D5">
        <w:rPr>
          <w:rFonts w:ascii="Times New Roman" w:hAnsi="Times New Roman" w:cs="Times New Roman"/>
          <w:noProof/>
        </w:rPr>
        <w:t>, Iversen</w:t>
      </w:r>
      <w:r>
        <w:rPr>
          <w:rFonts w:ascii="Times New Roman" w:hAnsi="Times New Roman" w:cs="Times New Roman"/>
          <w:noProof/>
        </w:rPr>
        <w:t xml:space="preserve"> C. M.</w:t>
      </w:r>
      <w:r w:rsidRPr="008115D5">
        <w:rPr>
          <w:rFonts w:ascii="Times New Roman" w:hAnsi="Times New Roman" w:cs="Times New Roman"/>
          <w:noProof/>
        </w:rPr>
        <w:t>, Jain</w:t>
      </w:r>
      <w:r>
        <w:rPr>
          <w:rFonts w:ascii="Times New Roman" w:hAnsi="Times New Roman" w:cs="Times New Roman"/>
          <w:noProof/>
        </w:rPr>
        <w:t>, A.</w:t>
      </w:r>
      <w:r w:rsidRPr="008115D5">
        <w:rPr>
          <w:rFonts w:ascii="Times New Roman" w:hAnsi="Times New Roman" w:cs="Times New Roman"/>
          <w:noProof/>
        </w:rPr>
        <w:t>, Lomas</w:t>
      </w:r>
      <w:r>
        <w:rPr>
          <w:rFonts w:ascii="Times New Roman" w:hAnsi="Times New Roman" w:cs="Times New Roman"/>
          <w:noProof/>
        </w:rPr>
        <w:t>, M.</w:t>
      </w:r>
      <w:r w:rsidRPr="008115D5">
        <w:rPr>
          <w:rFonts w:ascii="Times New Roman" w:hAnsi="Times New Roman" w:cs="Times New Roman"/>
          <w:noProof/>
        </w:rPr>
        <w:t>, Luo</w:t>
      </w:r>
      <w:r>
        <w:rPr>
          <w:rFonts w:ascii="Times New Roman" w:hAnsi="Times New Roman" w:cs="Times New Roman"/>
          <w:noProof/>
        </w:rPr>
        <w:t xml:space="preserve"> Y.</w:t>
      </w:r>
      <w:r w:rsidRPr="008115D5">
        <w:rPr>
          <w:rFonts w:ascii="Times New Roman" w:hAnsi="Times New Roman" w:cs="Times New Roman"/>
          <w:noProof/>
        </w:rPr>
        <w:t>, McCarthy</w:t>
      </w:r>
      <w:r>
        <w:rPr>
          <w:rFonts w:ascii="Times New Roman" w:hAnsi="Times New Roman" w:cs="Times New Roman"/>
          <w:noProof/>
        </w:rPr>
        <w:t>, H.</w:t>
      </w:r>
      <w:r w:rsidRPr="008115D5">
        <w:rPr>
          <w:rFonts w:ascii="Times New Roman" w:hAnsi="Times New Roman" w:cs="Times New Roman"/>
          <w:noProof/>
        </w:rPr>
        <w:t>, Parton</w:t>
      </w:r>
      <w:r>
        <w:rPr>
          <w:rFonts w:ascii="Times New Roman" w:hAnsi="Times New Roman" w:cs="Times New Roman"/>
          <w:noProof/>
        </w:rPr>
        <w:t>, W. J.</w:t>
      </w:r>
      <w:r w:rsidRPr="008115D5">
        <w:rPr>
          <w:rFonts w:ascii="Times New Roman" w:hAnsi="Times New Roman" w:cs="Times New Roman"/>
          <w:noProof/>
        </w:rPr>
        <w:t>, Prentice</w:t>
      </w:r>
      <w:r>
        <w:rPr>
          <w:rFonts w:ascii="Times New Roman" w:hAnsi="Times New Roman" w:cs="Times New Roman"/>
          <w:noProof/>
        </w:rPr>
        <w:t>, I. C..</w:t>
      </w:r>
      <w:r w:rsidRPr="008115D5">
        <w:rPr>
          <w:rFonts w:ascii="Times New Roman" w:hAnsi="Times New Roman" w:cs="Times New Roman"/>
          <w:noProof/>
        </w:rPr>
        <w:t>, Thornton</w:t>
      </w:r>
      <w:r>
        <w:rPr>
          <w:rFonts w:ascii="Times New Roman" w:hAnsi="Times New Roman" w:cs="Times New Roman"/>
          <w:noProof/>
        </w:rPr>
        <w:t>, P. E.</w:t>
      </w:r>
      <w:r w:rsidRPr="008115D5">
        <w:rPr>
          <w:rFonts w:ascii="Times New Roman" w:hAnsi="Times New Roman" w:cs="Times New Roman"/>
          <w:noProof/>
        </w:rPr>
        <w:t>, Wang</w:t>
      </w:r>
      <w:r>
        <w:rPr>
          <w:rFonts w:ascii="Times New Roman" w:hAnsi="Times New Roman" w:cs="Times New Roman"/>
          <w:noProof/>
        </w:rPr>
        <w:t xml:space="preserve"> S.</w:t>
      </w:r>
      <w:r w:rsidRPr="008115D5">
        <w:rPr>
          <w:rFonts w:ascii="Times New Roman" w:hAnsi="Times New Roman" w:cs="Times New Roman"/>
          <w:noProof/>
        </w:rPr>
        <w:t>, Wang</w:t>
      </w:r>
      <w:r>
        <w:rPr>
          <w:rFonts w:ascii="Times New Roman" w:hAnsi="Times New Roman" w:cs="Times New Roman"/>
          <w:noProof/>
        </w:rPr>
        <w:t>, Y. –P.</w:t>
      </w:r>
      <w:r w:rsidRPr="008115D5">
        <w:rPr>
          <w:rFonts w:ascii="Times New Roman" w:hAnsi="Times New Roman" w:cs="Times New Roman"/>
          <w:noProof/>
        </w:rPr>
        <w:t>, Warlind</w:t>
      </w:r>
      <w:r>
        <w:rPr>
          <w:rFonts w:ascii="Times New Roman" w:hAnsi="Times New Roman" w:cs="Times New Roman"/>
          <w:noProof/>
        </w:rPr>
        <w:t>, D.</w:t>
      </w:r>
      <w:r w:rsidRPr="008115D5">
        <w:rPr>
          <w:rFonts w:ascii="Times New Roman" w:hAnsi="Times New Roman" w:cs="Times New Roman"/>
          <w:noProof/>
        </w:rPr>
        <w:t>, Weng</w:t>
      </w:r>
      <w:r>
        <w:rPr>
          <w:rFonts w:ascii="Times New Roman" w:hAnsi="Times New Roman" w:cs="Times New Roman"/>
          <w:noProof/>
        </w:rPr>
        <w:t>, E.</w:t>
      </w:r>
      <w:r w:rsidRPr="008115D5">
        <w:rPr>
          <w:rFonts w:ascii="Times New Roman" w:hAnsi="Times New Roman" w:cs="Times New Roman"/>
          <w:noProof/>
        </w:rPr>
        <w:t>, Warren</w:t>
      </w:r>
      <w:r>
        <w:rPr>
          <w:rFonts w:ascii="Times New Roman" w:hAnsi="Times New Roman" w:cs="Times New Roman"/>
          <w:noProof/>
        </w:rPr>
        <w:t>, J. M.</w:t>
      </w:r>
      <w:r w:rsidRPr="008115D5">
        <w:rPr>
          <w:rFonts w:ascii="Times New Roman" w:hAnsi="Times New Roman" w:cs="Times New Roman"/>
          <w:noProof/>
        </w:rPr>
        <w:t>, Woodward</w:t>
      </w:r>
      <w:r>
        <w:rPr>
          <w:rFonts w:ascii="Times New Roman" w:hAnsi="Times New Roman" w:cs="Times New Roman"/>
          <w:noProof/>
        </w:rPr>
        <w:t>, F. I.</w:t>
      </w:r>
      <w:r w:rsidRPr="008115D5">
        <w:rPr>
          <w:rFonts w:ascii="Times New Roman" w:hAnsi="Times New Roman" w:cs="Times New Roman"/>
          <w:noProof/>
        </w:rPr>
        <w:t>, Oren</w:t>
      </w:r>
      <w:r>
        <w:rPr>
          <w:rFonts w:ascii="Times New Roman" w:hAnsi="Times New Roman" w:cs="Times New Roman"/>
          <w:noProof/>
        </w:rPr>
        <w:t>, R.,</w:t>
      </w:r>
      <w:r w:rsidRPr="008115D5">
        <w:rPr>
          <w:rFonts w:ascii="Times New Roman" w:hAnsi="Times New Roman" w:cs="Times New Roman"/>
          <w:noProof/>
        </w:rPr>
        <w:t xml:space="preserve"> and</w:t>
      </w:r>
      <w:r>
        <w:rPr>
          <w:rFonts w:ascii="Times New Roman" w:hAnsi="Times New Roman" w:cs="Times New Roman"/>
          <w:noProof/>
        </w:rPr>
        <w:t xml:space="preserve"> </w:t>
      </w:r>
      <w:r w:rsidRPr="008115D5">
        <w:rPr>
          <w:rFonts w:ascii="Times New Roman" w:hAnsi="Times New Roman" w:cs="Times New Roman"/>
          <w:noProof/>
        </w:rPr>
        <w:t>Norby</w:t>
      </w:r>
      <w:r>
        <w:rPr>
          <w:rFonts w:ascii="Times New Roman" w:hAnsi="Times New Roman" w:cs="Times New Roman"/>
          <w:noProof/>
        </w:rPr>
        <w:t>, R. J.:</w:t>
      </w:r>
      <w:r w:rsidRPr="008115D5">
        <w:rPr>
          <w:rFonts w:ascii="Times New Roman" w:hAnsi="Times New Roman" w:cs="Times New Roman"/>
          <w:noProof/>
        </w:rPr>
        <w:t xml:space="preserve"> Comprehensive ecosystem model-data synthesis using multiple data sets at two temperate forest free-air CO</w:t>
      </w:r>
      <w:r w:rsidRPr="008F2103">
        <w:rPr>
          <w:rFonts w:ascii="Times New Roman" w:hAnsi="Times New Roman" w:cs="Times New Roman"/>
          <w:noProof/>
          <w:vertAlign w:val="subscript"/>
        </w:rPr>
        <w:t>2</w:t>
      </w:r>
      <w:r w:rsidRPr="008115D5">
        <w:rPr>
          <w:rFonts w:ascii="Times New Roman" w:hAnsi="Times New Roman" w:cs="Times New Roman"/>
          <w:noProof/>
        </w:rPr>
        <w:t xml:space="preserve"> enrichment experiments: Model performance at ambient CO</w:t>
      </w:r>
      <w:r w:rsidRPr="008F2103">
        <w:rPr>
          <w:rFonts w:ascii="Times New Roman" w:hAnsi="Times New Roman" w:cs="Times New Roman"/>
          <w:noProof/>
          <w:vertAlign w:val="subscript"/>
        </w:rPr>
        <w:t>2</w:t>
      </w:r>
      <w:r w:rsidRPr="008115D5">
        <w:rPr>
          <w:rFonts w:ascii="Times New Roman" w:hAnsi="Times New Roman" w:cs="Times New Roman"/>
          <w:noProof/>
        </w:rPr>
        <w:t xml:space="preserve"> concentration</w:t>
      </w:r>
      <w:r w:rsidRPr="00FA0D5E">
        <w:rPr>
          <w:rFonts w:ascii="Times New Roman" w:hAnsi="Times New Roman" w:cs="Times New Roman"/>
          <w:noProof/>
        </w:rPr>
        <w:t>,</w:t>
      </w:r>
      <w:r w:rsidRPr="00F85E37">
        <w:rPr>
          <w:rFonts w:ascii="Times New Roman" w:hAnsi="Times New Roman" w:cs="Times New Roman"/>
          <w:noProof/>
        </w:rPr>
        <w:t xml:space="preserve"> J. Geophys. Res. Biogeosci.</w:t>
      </w:r>
      <w:r w:rsidRPr="00FA0D5E">
        <w:rPr>
          <w:rFonts w:ascii="Times New Roman" w:hAnsi="Times New Roman" w:cs="Times New Roman"/>
          <w:noProof/>
        </w:rPr>
        <w:t xml:space="preserve">, </w:t>
      </w:r>
      <w:r w:rsidRPr="00F85E37">
        <w:rPr>
          <w:rFonts w:ascii="Times New Roman" w:hAnsi="Times New Roman" w:cs="Times New Roman"/>
          <w:noProof/>
        </w:rPr>
        <w:t>119</w:t>
      </w:r>
      <w:r w:rsidRPr="00FA0D5E">
        <w:rPr>
          <w:rFonts w:ascii="Times New Roman" w:hAnsi="Times New Roman" w:cs="Times New Roman"/>
          <w:noProof/>
        </w:rPr>
        <w:t>, 937-964</w:t>
      </w:r>
      <w:r>
        <w:rPr>
          <w:rFonts w:ascii="Times New Roman" w:hAnsi="Times New Roman" w:cs="Times New Roman"/>
          <w:noProof/>
        </w:rPr>
        <w:t xml:space="preserve">, </w:t>
      </w:r>
      <w:r w:rsidRPr="00FA0D5E">
        <w:rPr>
          <w:rFonts w:ascii="Times New Roman" w:hAnsi="Times New Roman" w:cs="Times New Roman"/>
          <w:noProof/>
        </w:rPr>
        <w:t>2014</w:t>
      </w:r>
      <w:r w:rsidRPr="008115D5">
        <w:rPr>
          <w:rFonts w:ascii="Times New Roman" w:hAnsi="Times New Roman" w:cs="Times New Roman"/>
          <w:noProof/>
        </w:rPr>
        <w:t>.</w:t>
      </w:r>
    </w:p>
    <w:p w14:paraId="330F0E48" w14:textId="565FC39B"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Wang, D. L., Xu</w:t>
      </w:r>
      <w:r>
        <w:rPr>
          <w:rFonts w:ascii="Times New Roman" w:hAnsi="Times New Roman" w:cs="Times New Roman"/>
          <w:noProof/>
        </w:rPr>
        <w:t>,</w:t>
      </w:r>
      <w:r w:rsidRPr="00DD6096">
        <w:rPr>
          <w:rFonts w:ascii="Times New Roman" w:hAnsi="Times New Roman" w:cs="Times New Roman"/>
          <w:noProof/>
        </w:rPr>
        <w:t xml:space="preserve"> </w:t>
      </w:r>
      <w:r w:rsidRPr="008115D5">
        <w:rPr>
          <w:rFonts w:ascii="Times New Roman" w:hAnsi="Times New Roman" w:cs="Times New Roman"/>
          <w:noProof/>
        </w:rPr>
        <w:t>Y., Thornton</w:t>
      </w:r>
      <w:r>
        <w:rPr>
          <w:rFonts w:ascii="Times New Roman" w:hAnsi="Times New Roman" w:cs="Times New Roman"/>
          <w:noProof/>
        </w:rPr>
        <w:t>,</w:t>
      </w:r>
      <w:r w:rsidRPr="00DD6096">
        <w:rPr>
          <w:rFonts w:ascii="Times New Roman" w:hAnsi="Times New Roman" w:cs="Times New Roman"/>
          <w:noProof/>
        </w:rPr>
        <w:t xml:space="preserve"> </w:t>
      </w:r>
      <w:r w:rsidRPr="008115D5">
        <w:rPr>
          <w:rFonts w:ascii="Times New Roman" w:hAnsi="Times New Roman" w:cs="Times New Roman"/>
          <w:noProof/>
        </w:rPr>
        <w:t>P.</w:t>
      </w:r>
      <w:r w:rsidR="00561A3E">
        <w:rPr>
          <w:rFonts w:ascii="Times New Roman" w:hAnsi="Times New Roman" w:cs="Times New Roman"/>
          <w:noProof/>
        </w:rPr>
        <w:t xml:space="preserve"> E.</w:t>
      </w:r>
      <w:r w:rsidRPr="008115D5">
        <w:rPr>
          <w:rFonts w:ascii="Times New Roman" w:hAnsi="Times New Roman" w:cs="Times New Roman"/>
          <w:noProof/>
        </w:rPr>
        <w:t>, King</w:t>
      </w:r>
      <w:r>
        <w:rPr>
          <w:rFonts w:ascii="Times New Roman" w:hAnsi="Times New Roman" w:cs="Times New Roman"/>
          <w:noProof/>
        </w:rPr>
        <w:t>,</w:t>
      </w:r>
      <w:r w:rsidRPr="00DD6096">
        <w:rPr>
          <w:rFonts w:ascii="Times New Roman" w:hAnsi="Times New Roman" w:cs="Times New Roman"/>
          <w:noProof/>
        </w:rPr>
        <w:t xml:space="preserve"> </w:t>
      </w:r>
      <w:r w:rsidRPr="008115D5">
        <w:rPr>
          <w:rFonts w:ascii="Times New Roman" w:hAnsi="Times New Roman" w:cs="Times New Roman"/>
          <w:noProof/>
        </w:rPr>
        <w:t>A., Steed</w:t>
      </w:r>
      <w:r>
        <w:rPr>
          <w:rFonts w:ascii="Times New Roman" w:hAnsi="Times New Roman" w:cs="Times New Roman"/>
          <w:noProof/>
        </w:rPr>
        <w:t>,</w:t>
      </w:r>
      <w:r w:rsidRPr="00DD6096">
        <w:rPr>
          <w:rFonts w:ascii="Times New Roman" w:hAnsi="Times New Roman" w:cs="Times New Roman"/>
          <w:noProof/>
        </w:rPr>
        <w:t xml:space="preserve"> </w:t>
      </w:r>
      <w:r w:rsidRPr="008115D5">
        <w:rPr>
          <w:rFonts w:ascii="Times New Roman" w:hAnsi="Times New Roman" w:cs="Times New Roman"/>
          <w:noProof/>
        </w:rPr>
        <w:t>C., Gu</w:t>
      </w:r>
      <w:r>
        <w:rPr>
          <w:rFonts w:ascii="Times New Roman" w:hAnsi="Times New Roman" w:cs="Times New Roman"/>
          <w:noProof/>
        </w:rPr>
        <w:t>,</w:t>
      </w:r>
      <w:r w:rsidRPr="00DD6096">
        <w:rPr>
          <w:rFonts w:ascii="Times New Roman" w:hAnsi="Times New Roman" w:cs="Times New Roman"/>
          <w:noProof/>
        </w:rPr>
        <w:t xml:space="preserve"> </w:t>
      </w:r>
      <w:r w:rsidRPr="008115D5">
        <w:rPr>
          <w:rFonts w:ascii="Times New Roman" w:hAnsi="Times New Roman" w:cs="Times New Roman"/>
          <w:noProof/>
        </w:rPr>
        <w:t>L. H., and Schuchart</w:t>
      </w:r>
      <w:r>
        <w:rPr>
          <w:rFonts w:ascii="Times New Roman" w:hAnsi="Times New Roman" w:cs="Times New Roman"/>
          <w:noProof/>
        </w:rPr>
        <w:t>,</w:t>
      </w:r>
      <w:r w:rsidRPr="008115D5">
        <w:rPr>
          <w:rFonts w:ascii="Times New Roman" w:hAnsi="Times New Roman" w:cs="Times New Roman"/>
          <w:noProof/>
        </w:rPr>
        <w:t xml:space="preserve"> J.</w:t>
      </w:r>
      <w:r>
        <w:rPr>
          <w:rFonts w:ascii="Times New Roman" w:hAnsi="Times New Roman" w:cs="Times New Roman"/>
          <w:noProof/>
        </w:rPr>
        <w:t xml:space="preserve">: </w:t>
      </w:r>
      <w:r w:rsidRPr="008115D5">
        <w:rPr>
          <w:rFonts w:ascii="Times New Roman" w:hAnsi="Times New Roman" w:cs="Times New Roman"/>
          <w:noProof/>
        </w:rPr>
        <w:t xml:space="preserve">A functional test platform for the Community Land Model, </w:t>
      </w:r>
      <w:r w:rsidRPr="00F85E37">
        <w:rPr>
          <w:rFonts w:ascii="Times New Roman" w:hAnsi="Times New Roman" w:cs="Times New Roman"/>
          <w:noProof/>
        </w:rPr>
        <w:t>Environ</w:t>
      </w:r>
      <w:r>
        <w:rPr>
          <w:rFonts w:ascii="Times New Roman" w:hAnsi="Times New Roman" w:cs="Times New Roman"/>
          <w:noProof/>
        </w:rPr>
        <w:t>.</w:t>
      </w:r>
      <w:r w:rsidRPr="00F85E37">
        <w:rPr>
          <w:rFonts w:ascii="Times New Roman" w:hAnsi="Times New Roman" w:cs="Times New Roman"/>
          <w:noProof/>
        </w:rPr>
        <w:t xml:space="preserve"> Modell</w:t>
      </w:r>
      <w:r>
        <w:rPr>
          <w:rFonts w:ascii="Times New Roman" w:hAnsi="Times New Roman" w:cs="Times New Roman"/>
          <w:noProof/>
        </w:rPr>
        <w:t>.</w:t>
      </w:r>
      <w:r w:rsidRPr="00F85E37">
        <w:rPr>
          <w:rFonts w:ascii="Times New Roman" w:hAnsi="Times New Roman" w:cs="Times New Roman"/>
          <w:noProof/>
        </w:rPr>
        <w:t xml:space="preserve"> Softw</w:t>
      </w:r>
      <w:r>
        <w:rPr>
          <w:rFonts w:ascii="Times New Roman" w:hAnsi="Times New Roman" w:cs="Times New Roman"/>
          <w:noProof/>
        </w:rPr>
        <w:t>.</w:t>
      </w:r>
      <w:r w:rsidRPr="00DD6096">
        <w:rPr>
          <w:rFonts w:ascii="Times New Roman" w:hAnsi="Times New Roman" w:cs="Times New Roman"/>
          <w:noProof/>
        </w:rPr>
        <w:t xml:space="preserve">, </w:t>
      </w:r>
      <w:r w:rsidRPr="00F85E37">
        <w:rPr>
          <w:rFonts w:ascii="Times New Roman" w:hAnsi="Times New Roman" w:cs="Times New Roman"/>
          <w:noProof/>
        </w:rPr>
        <w:t>55</w:t>
      </w:r>
      <w:r w:rsidRPr="00DD6096">
        <w:rPr>
          <w:rFonts w:ascii="Times New Roman" w:hAnsi="Times New Roman" w:cs="Times New Roman"/>
          <w:noProof/>
        </w:rPr>
        <w:t>,</w:t>
      </w:r>
      <w:r w:rsidRPr="008115D5">
        <w:rPr>
          <w:rFonts w:ascii="Times New Roman" w:hAnsi="Times New Roman" w:cs="Times New Roman"/>
          <w:noProof/>
        </w:rPr>
        <w:t xml:space="preserve"> 25-31</w:t>
      </w:r>
      <w:r>
        <w:rPr>
          <w:rFonts w:ascii="Times New Roman" w:hAnsi="Times New Roman" w:cs="Times New Roman"/>
          <w:noProof/>
        </w:rPr>
        <w:t xml:space="preserve">, </w:t>
      </w:r>
      <w:r w:rsidRPr="008115D5">
        <w:rPr>
          <w:rFonts w:ascii="Times New Roman" w:hAnsi="Times New Roman" w:cs="Times New Roman"/>
          <w:noProof/>
        </w:rPr>
        <w:t>2014.</w:t>
      </w:r>
    </w:p>
    <w:p w14:paraId="63A3BC51"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Wang, Y. P., Kowalczyk</w:t>
      </w:r>
      <w:r>
        <w:rPr>
          <w:rFonts w:ascii="Times New Roman" w:hAnsi="Times New Roman" w:cs="Times New Roman"/>
          <w:noProof/>
        </w:rPr>
        <w:t>,</w:t>
      </w:r>
      <w:r w:rsidRPr="00DD6096">
        <w:rPr>
          <w:rFonts w:ascii="Times New Roman" w:hAnsi="Times New Roman" w:cs="Times New Roman"/>
          <w:noProof/>
        </w:rPr>
        <w:t xml:space="preserve"> </w:t>
      </w:r>
      <w:r w:rsidRPr="008115D5">
        <w:rPr>
          <w:rFonts w:ascii="Times New Roman" w:hAnsi="Times New Roman" w:cs="Times New Roman"/>
          <w:noProof/>
        </w:rPr>
        <w:t>E., Leuning</w:t>
      </w:r>
      <w:r>
        <w:rPr>
          <w:rFonts w:ascii="Times New Roman" w:hAnsi="Times New Roman" w:cs="Times New Roman"/>
          <w:noProof/>
        </w:rPr>
        <w:t>,</w:t>
      </w:r>
      <w:r w:rsidRPr="00DD6096">
        <w:rPr>
          <w:rFonts w:ascii="Times New Roman" w:hAnsi="Times New Roman" w:cs="Times New Roman"/>
          <w:noProof/>
        </w:rPr>
        <w:t xml:space="preserve"> </w:t>
      </w:r>
      <w:r w:rsidRPr="008115D5">
        <w:rPr>
          <w:rFonts w:ascii="Times New Roman" w:hAnsi="Times New Roman" w:cs="Times New Roman"/>
          <w:noProof/>
        </w:rPr>
        <w:t>R., Abramowitz</w:t>
      </w:r>
      <w:r>
        <w:rPr>
          <w:rFonts w:ascii="Times New Roman" w:hAnsi="Times New Roman" w:cs="Times New Roman"/>
          <w:noProof/>
        </w:rPr>
        <w:t>,</w:t>
      </w:r>
      <w:r w:rsidRPr="00DD6096">
        <w:rPr>
          <w:rFonts w:ascii="Times New Roman" w:hAnsi="Times New Roman" w:cs="Times New Roman"/>
          <w:noProof/>
        </w:rPr>
        <w:t xml:space="preserve"> </w:t>
      </w:r>
      <w:r w:rsidRPr="008115D5">
        <w:rPr>
          <w:rFonts w:ascii="Times New Roman" w:hAnsi="Times New Roman" w:cs="Times New Roman"/>
          <w:noProof/>
        </w:rPr>
        <w:t>G., Raupach</w:t>
      </w:r>
      <w:r>
        <w:rPr>
          <w:rFonts w:ascii="Times New Roman" w:hAnsi="Times New Roman" w:cs="Times New Roman"/>
          <w:noProof/>
        </w:rPr>
        <w:t>,</w:t>
      </w:r>
      <w:r w:rsidRPr="00DD6096">
        <w:rPr>
          <w:rFonts w:ascii="Times New Roman" w:hAnsi="Times New Roman" w:cs="Times New Roman"/>
          <w:noProof/>
        </w:rPr>
        <w:t xml:space="preserve"> </w:t>
      </w:r>
      <w:r w:rsidRPr="008115D5">
        <w:rPr>
          <w:rFonts w:ascii="Times New Roman" w:hAnsi="Times New Roman" w:cs="Times New Roman"/>
          <w:noProof/>
        </w:rPr>
        <w:t>M. R., Pak</w:t>
      </w:r>
      <w:r>
        <w:rPr>
          <w:rFonts w:ascii="Times New Roman" w:hAnsi="Times New Roman" w:cs="Times New Roman"/>
          <w:noProof/>
        </w:rPr>
        <w:t>,</w:t>
      </w:r>
      <w:r w:rsidRPr="00DD6096">
        <w:rPr>
          <w:rFonts w:ascii="Times New Roman" w:hAnsi="Times New Roman" w:cs="Times New Roman"/>
          <w:noProof/>
        </w:rPr>
        <w:t xml:space="preserve"> </w:t>
      </w:r>
      <w:r w:rsidRPr="008115D5">
        <w:rPr>
          <w:rFonts w:ascii="Times New Roman" w:hAnsi="Times New Roman" w:cs="Times New Roman"/>
          <w:noProof/>
        </w:rPr>
        <w:t>B., van Gorsel</w:t>
      </w:r>
      <w:r>
        <w:rPr>
          <w:rFonts w:ascii="Times New Roman" w:hAnsi="Times New Roman" w:cs="Times New Roman"/>
          <w:noProof/>
        </w:rPr>
        <w:t>,</w:t>
      </w:r>
      <w:r w:rsidRPr="00DD6096">
        <w:rPr>
          <w:rFonts w:ascii="Times New Roman" w:hAnsi="Times New Roman" w:cs="Times New Roman"/>
          <w:noProof/>
        </w:rPr>
        <w:t xml:space="preserve"> </w:t>
      </w:r>
      <w:r w:rsidRPr="008115D5">
        <w:rPr>
          <w:rFonts w:ascii="Times New Roman" w:hAnsi="Times New Roman" w:cs="Times New Roman"/>
          <w:noProof/>
        </w:rPr>
        <w:t>E., and Luhar</w:t>
      </w:r>
      <w:r>
        <w:rPr>
          <w:rFonts w:ascii="Times New Roman" w:hAnsi="Times New Roman" w:cs="Times New Roman"/>
          <w:noProof/>
        </w:rPr>
        <w:t>,</w:t>
      </w:r>
      <w:r w:rsidRPr="008115D5">
        <w:rPr>
          <w:rFonts w:ascii="Times New Roman" w:hAnsi="Times New Roman" w:cs="Times New Roman"/>
          <w:noProof/>
        </w:rPr>
        <w:t xml:space="preserve"> A.</w:t>
      </w:r>
      <w:r>
        <w:rPr>
          <w:rFonts w:ascii="Times New Roman" w:hAnsi="Times New Roman" w:cs="Times New Roman"/>
          <w:noProof/>
        </w:rPr>
        <w:t>:</w:t>
      </w:r>
      <w:r w:rsidRPr="008115D5">
        <w:rPr>
          <w:rFonts w:ascii="Times New Roman" w:hAnsi="Times New Roman" w:cs="Times New Roman"/>
          <w:noProof/>
        </w:rPr>
        <w:t xml:space="preserve"> Diagnosing errors in a land surface model (CABLE) in the time and frequency domains, </w:t>
      </w:r>
      <w:r w:rsidRPr="00F85E37">
        <w:rPr>
          <w:rFonts w:ascii="Times New Roman" w:hAnsi="Times New Roman" w:cs="Times New Roman"/>
          <w:noProof/>
        </w:rPr>
        <w:t>J</w:t>
      </w:r>
      <w:r>
        <w:rPr>
          <w:rFonts w:ascii="Times New Roman" w:hAnsi="Times New Roman" w:cs="Times New Roman"/>
          <w:noProof/>
        </w:rPr>
        <w:t>.</w:t>
      </w:r>
      <w:r w:rsidRPr="00F85E37">
        <w:rPr>
          <w:rFonts w:ascii="Times New Roman" w:hAnsi="Times New Roman" w:cs="Times New Roman"/>
          <w:noProof/>
        </w:rPr>
        <w:t xml:space="preserve"> Geophys</w:t>
      </w:r>
      <w:r>
        <w:rPr>
          <w:rFonts w:ascii="Times New Roman" w:hAnsi="Times New Roman" w:cs="Times New Roman"/>
          <w:noProof/>
        </w:rPr>
        <w:t>.</w:t>
      </w:r>
      <w:r w:rsidRPr="00F85E37">
        <w:rPr>
          <w:rFonts w:ascii="Times New Roman" w:hAnsi="Times New Roman" w:cs="Times New Roman"/>
          <w:noProof/>
        </w:rPr>
        <w:t xml:space="preserve"> Res</w:t>
      </w:r>
      <w:r>
        <w:rPr>
          <w:rFonts w:ascii="Times New Roman" w:hAnsi="Times New Roman" w:cs="Times New Roman"/>
          <w:noProof/>
        </w:rPr>
        <w:t>.</w:t>
      </w:r>
      <w:r w:rsidRPr="00F85E37">
        <w:rPr>
          <w:rFonts w:ascii="Times New Roman" w:hAnsi="Times New Roman" w:cs="Times New Roman"/>
          <w:noProof/>
        </w:rPr>
        <w:t>-Biogeo</w:t>
      </w:r>
      <w:r>
        <w:rPr>
          <w:rFonts w:ascii="Times New Roman" w:hAnsi="Times New Roman" w:cs="Times New Roman"/>
          <w:noProof/>
        </w:rPr>
        <w:t>.</w:t>
      </w:r>
      <w:r w:rsidRPr="00DD6096">
        <w:rPr>
          <w:rFonts w:ascii="Times New Roman" w:hAnsi="Times New Roman" w:cs="Times New Roman"/>
          <w:noProof/>
        </w:rPr>
        <w:t xml:space="preserve">, </w:t>
      </w:r>
      <w:r w:rsidRPr="00F85E37">
        <w:rPr>
          <w:rFonts w:ascii="Times New Roman" w:hAnsi="Times New Roman" w:cs="Times New Roman"/>
          <w:noProof/>
        </w:rPr>
        <w:t>116</w:t>
      </w:r>
      <w:r>
        <w:rPr>
          <w:rFonts w:ascii="Times New Roman" w:hAnsi="Times New Roman" w:cs="Times New Roman"/>
          <w:noProof/>
        </w:rPr>
        <w:t xml:space="preserve">, </w:t>
      </w:r>
      <w:r w:rsidRPr="00DD6096">
        <w:rPr>
          <w:rFonts w:ascii="Times New Roman" w:hAnsi="Times New Roman" w:cs="Times New Roman"/>
          <w:noProof/>
        </w:rPr>
        <w:t>2011</w:t>
      </w:r>
      <w:r w:rsidRPr="008115D5">
        <w:rPr>
          <w:rFonts w:ascii="Times New Roman" w:hAnsi="Times New Roman" w:cs="Times New Roman"/>
          <w:noProof/>
        </w:rPr>
        <w:t>.</w:t>
      </w:r>
    </w:p>
    <w:p w14:paraId="1B7C594D"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lastRenderedPageBreak/>
        <w:t xml:space="preserve">Warren, J. M., </w:t>
      </w:r>
      <w:r>
        <w:rPr>
          <w:rFonts w:ascii="Times New Roman" w:hAnsi="Times New Roman" w:cs="Times New Roman"/>
          <w:noProof/>
        </w:rPr>
        <w:t>Norby,</w:t>
      </w:r>
      <w:r w:rsidRPr="00DD6096">
        <w:rPr>
          <w:rFonts w:ascii="Times New Roman" w:hAnsi="Times New Roman" w:cs="Times New Roman"/>
          <w:noProof/>
        </w:rPr>
        <w:t xml:space="preserve"> </w:t>
      </w:r>
      <w:r>
        <w:rPr>
          <w:rFonts w:ascii="Times New Roman" w:hAnsi="Times New Roman" w:cs="Times New Roman"/>
          <w:noProof/>
        </w:rPr>
        <w:t>R. J.</w:t>
      </w:r>
      <w:r w:rsidRPr="008115D5">
        <w:rPr>
          <w:rFonts w:ascii="Times New Roman" w:hAnsi="Times New Roman" w:cs="Times New Roman"/>
          <w:noProof/>
        </w:rPr>
        <w:t xml:space="preserve">, and </w:t>
      </w:r>
      <w:r>
        <w:rPr>
          <w:rFonts w:ascii="Times New Roman" w:hAnsi="Times New Roman" w:cs="Times New Roman"/>
          <w:noProof/>
        </w:rPr>
        <w:t>Wullschleger, S. D.: Elevated CO</w:t>
      </w:r>
      <w:r w:rsidRPr="00C009FC">
        <w:rPr>
          <w:rFonts w:ascii="Times New Roman" w:hAnsi="Times New Roman" w:cs="Times New Roman"/>
          <w:noProof/>
          <w:vertAlign w:val="subscript"/>
        </w:rPr>
        <w:t>2</w:t>
      </w:r>
      <w:r>
        <w:rPr>
          <w:rFonts w:ascii="Times New Roman" w:hAnsi="Times New Roman" w:cs="Times New Roman"/>
          <w:noProof/>
        </w:rPr>
        <w:t xml:space="preserve"> enhances leaf senescence during extreme drought in a temperate forest</w:t>
      </w:r>
      <w:r w:rsidRPr="008115D5">
        <w:rPr>
          <w:rFonts w:ascii="Times New Roman" w:hAnsi="Times New Roman" w:cs="Times New Roman"/>
          <w:noProof/>
        </w:rPr>
        <w:t xml:space="preserve">, </w:t>
      </w:r>
      <w:r w:rsidRPr="00F85E37">
        <w:rPr>
          <w:rFonts w:ascii="Times New Roman" w:hAnsi="Times New Roman" w:cs="Times New Roman"/>
          <w:noProof/>
        </w:rPr>
        <w:t>Tree Physiol</w:t>
      </w:r>
      <w:r>
        <w:rPr>
          <w:rFonts w:ascii="Times New Roman" w:hAnsi="Times New Roman" w:cs="Times New Roman"/>
          <w:noProof/>
        </w:rPr>
        <w:t>.</w:t>
      </w:r>
      <w:r w:rsidRPr="00DD6096">
        <w:rPr>
          <w:rFonts w:ascii="Times New Roman" w:hAnsi="Times New Roman" w:cs="Times New Roman"/>
          <w:noProof/>
        </w:rPr>
        <w:t xml:space="preserve">, </w:t>
      </w:r>
      <w:r w:rsidRPr="00F85E37">
        <w:rPr>
          <w:rFonts w:ascii="Times New Roman" w:hAnsi="Times New Roman" w:cs="Times New Roman"/>
          <w:noProof/>
        </w:rPr>
        <w:t>31</w:t>
      </w:r>
      <w:r w:rsidRPr="00DD6096">
        <w:rPr>
          <w:rFonts w:ascii="Times New Roman" w:hAnsi="Times New Roman" w:cs="Times New Roman"/>
          <w:noProof/>
        </w:rPr>
        <w:t>, 117</w:t>
      </w:r>
      <w:r>
        <w:rPr>
          <w:rFonts w:ascii="Times New Roman" w:hAnsi="Times New Roman" w:cs="Times New Roman"/>
          <w:noProof/>
        </w:rPr>
        <w:t>-130, 2011</w:t>
      </w:r>
      <w:r w:rsidRPr="008115D5">
        <w:rPr>
          <w:rFonts w:ascii="Times New Roman" w:hAnsi="Times New Roman" w:cs="Times New Roman"/>
          <w:noProof/>
        </w:rPr>
        <w:t>.</w:t>
      </w:r>
    </w:p>
    <w:p w14:paraId="0C7AABB4" w14:textId="529CD8A6"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Warren, J. M., Iversen</w:t>
      </w:r>
      <w:r>
        <w:rPr>
          <w:rFonts w:ascii="Times New Roman" w:hAnsi="Times New Roman" w:cs="Times New Roman"/>
          <w:noProof/>
        </w:rPr>
        <w:t>,</w:t>
      </w:r>
      <w:r w:rsidRPr="006A41AD">
        <w:rPr>
          <w:rFonts w:ascii="Times New Roman" w:hAnsi="Times New Roman" w:cs="Times New Roman"/>
          <w:noProof/>
        </w:rPr>
        <w:t xml:space="preserve"> </w:t>
      </w:r>
      <w:r w:rsidRPr="008115D5">
        <w:rPr>
          <w:rFonts w:ascii="Times New Roman" w:hAnsi="Times New Roman" w:cs="Times New Roman"/>
          <w:noProof/>
        </w:rPr>
        <w:t>C. M., Garten</w:t>
      </w:r>
      <w:r>
        <w:rPr>
          <w:rFonts w:ascii="Times New Roman" w:hAnsi="Times New Roman" w:cs="Times New Roman"/>
          <w:noProof/>
        </w:rPr>
        <w:t>,</w:t>
      </w:r>
      <w:r w:rsidRPr="006A41AD">
        <w:rPr>
          <w:rFonts w:ascii="Times New Roman" w:hAnsi="Times New Roman" w:cs="Times New Roman"/>
          <w:noProof/>
        </w:rPr>
        <w:t xml:space="preserve"> </w:t>
      </w:r>
      <w:r w:rsidRPr="008115D5">
        <w:rPr>
          <w:rFonts w:ascii="Times New Roman" w:hAnsi="Times New Roman" w:cs="Times New Roman"/>
          <w:noProof/>
        </w:rPr>
        <w:t>C. T., Norby</w:t>
      </w:r>
      <w:r>
        <w:rPr>
          <w:rFonts w:ascii="Times New Roman" w:hAnsi="Times New Roman" w:cs="Times New Roman"/>
          <w:noProof/>
        </w:rPr>
        <w:t>,</w:t>
      </w:r>
      <w:r w:rsidRPr="006A41AD">
        <w:rPr>
          <w:rFonts w:ascii="Times New Roman" w:hAnsi="Times New Roman" w:cs="Times New Roman"/>
          <w:noProof/>
        </w:rPr>
        <w:t xml:space="preserve"> </w:t>
      </w:r>
      <w:r w:rsidRPr="008115D5">
        <w:rPr>
          <w:rFonts w:ascii="Times New Roman" w:hAnsi="Times New Roman" w:cs="Times New Roman"/>
          <w:noProof/>
        </w:rPr>
        <w:t>R. J., Childs</w:t>
      </w:r>
      <w:r>
        <w:rPr>
          <w:rFonts w:ascii="Times New Roman" w:hAnsi="Times New Roman" w:cs="Times New Roman"/>
          <w:noProof/>
        </w:rPr>
        <w:t>,</w:t>
      </w:r>
      <w:r w:rsidRPr="006A41AD">
        <w:rPr>
          <w:rFonts w:ascii="Times New Roman" w:hAnsi="Times New Roman" w:cs="Times New Roman"/>
          <w:noProof/>
        </w:rPr>
        <w:t xml:space="preserve"> </w:t>
      </w:r>
      <w:r w:rsidRPr="008115D5">
        <w:rPr>
          <w:rFonts w:ascii="Times New Roman" w:hAnsi="Times New Roman" w:cs="Times New Roman"/>
          <w:noProof/>
        </w:rPr>
        <w:t>J., Brice</w:t>
      </w:r>
      <w:r>
        <w:rPr>
          <w:rFonts w:ascii="Times New Roman" w:hAnsi="Times New Roman" w:cs="Times New Roman"/>
          <w:noProof/>
        </w:rPr>
        <w:t>,</w:t>
      </w:r>
      <w:r w:rsidRPr="006A41AD">
        <w:rPr>
          <w:rFonts w:ascii="Times New Roman" w:hAnsi="Times New Roman" w:cs="Times New Roman"/>
          <w:noProof/>
        </w:rPr>
        <w:t xml:space="preserve"> </w:t>
      </w:r>
      <w:r w:rsidRPr="008115D5">
        <w:rPr>
          <w:rFonts w:ascii="Times New Roman" w:hAnsi="Times New Roman" w:cs="Times New Roman"/>
          <w:noProof/>
        </w:rPr>
        <w:t>D., Evans</w:t>
      </w:r>
      <w:r>
        <w:rPr>
          <w:rFonts w:ascii="Times New Roman" w:hAnsi="Times New Roman" w:cs="Times New Roman"/>
          <w:noProof/>
        </w:rPr>
        <w:t>,</w:t>
      </w:r>
      <w:r w:rsidRPr="006A41AD">
        <w:rPr>
          <w:rFonts w:ascii="Times New Roman" w:hAnsi="Times New Roman" w:cs="Times New Roman"/>
          <w:noProof/>
        </w:rPr>
        <w:t xml:space="preserve"> </w:t>
      </w:r>
      <w:r w:rsidRPr="008115D5">
        <w:rPr>
          <w:rFonts w:ascii="Times New Roman" w:hAnsi="Times New Roman" w:cs="Times New Roman"/>
          <w:noProof/>
        </w:rPr>
        <w:t>R. M., Gu</w:t>
      </w:r>
      <w:r>
        <w:rPr>
          <w:rFonts w:ascii="Times New Roman" w:hAnsi="Times New Roman" w:cs="Times New Roman"/>
          <w:noProof/>
        </w:rPr>
        <w:t>,</w:t>
      </w:r>
      <w:r w:rsidRPr="006A41AD">
        <w:rPr>
          <w:rFonts w:ascii="Times New Roman" w:hAnsi="Times New Roman" w:cs="Times New Roman"/>
          <w:noProof/>
        </w:rPr>
        <w:t xml:space="preserve"> </w:t>
      </w:r>
      <w:r w:rsidRPr="008115D5">
        <w:rPr>
          <w:rFonts w:ascii="Times New Roman" w:hAnsi="Times New Roman" w:cs="Times New Roman"/>
          <w:noProof/>
        </w:rPr>
        <w:t>L., Thornton</w:t>
      </w:r>
      <w:r>
        <w:rPr>
          <w:rFonts w:ascii="Times New Roman" w:hAnsi="Times New Roman" w:cs="Times New Roman"/>
          <w:noProof/>
        </w:rPr>
        <w:t>,</w:t>
      </w:r>
      <w:r w:rsidRPr="006A41AD">
        <w:rPr>
          <w:rFonts w:ascii="Times New Roman" w:hAnsi="Times New Roman" w:cs="Times New Roman"/>
          <w:noProof/>
        </w:rPr>
        <w:t xml:space="preserve"> </w:t>
      </w:r>
      <w:r w:rsidRPr="008115D5">
        <w:rPr>
          <w:rFonts w:ascii="Times New Roman" w:hAnsi="Times New Roman" w:cs="Times New Roman"/>
          <w:noProof/>
        </w:rPr>
        <w:t>P.</w:t>
      </w:r>
      <w:r w:rsidR="00561A3E">
        <w:rPr>
          <w:rFonts w:ascii="Times New Roman" w:hAnsi="Times New Roman" w:cs="Times New Roman"/>
          <w:noProof/>
        </w:rPr>
        <w:t xml:space="preserve"> E.</w:t>
      </w:r>
      <w:r w:rsidRPr="008115D5">
        <w:rPr>
          <w:rFonts w:ascii="Times New Roman" w:hAnsi="Times New Roman" w:cs="Times New Roman"/>
          <w:noProof/>
        </w:rPr>
        <w:t>, and Weston</w:t>
      </w:r>
      <w:r>
        <w:rPr>
          <w:rFonts w:ascii="Times New Roman" w:hAnsi="Times New Roman" w:cs="Times New Roman"/>
          <w:noProof/>
        </w:rPr>
        <w:t>,</w:t>
      </w:r>
      <w:r w:rsidRPr="008115D5">
        <w:rPr>
          <w:rFonts w:ascii="Times New Roman" w:hAnsi="Times New Roman" w:cs="Times New Roman"/>
          <w:noProof/>
        </w:rPr>
        <w:t xml:space="preserve"> D. J.</w:t>
      </w:r>
      <w:r>
        <w:rPr>
          <w:rFonts w:ascii="Times New Roman" w:hAnsi="Times New Roman" w:cs="Times New Roman"/>
          <w:noProof/>
        </w:rPr>
        <w:t xml:space="preserve">: </w:t>
      </w:r>
      <w:r w:rsidRPr="008115D5">
        <w:rPr>
          <w:rFonts w:ascii="Times New Roman" w:hAnsi="Times New Roman" w:cs="Times New Roman"/>
          <w:noProof/>
        </w:rPr>
        <w:t xml:space="preserve">Timing and magnitude of C partitioning through a young loblolly pine (Pinus taeda L.) stand using C-13 labeling and shade treatments, </w:t>
      </w:r>
      <w:r w:rsidRPr="00F85E37">
        <w:rPr>
          <w:rFonts w:ascii="Times New Roman" w:hAnsi="Times New Roman" w:cs="Times New Roman"/>
          <w:noProof/>
        </w:rPr>
        <w:t>Tree Physiol</w:t>
      </w:r>
      <w:r>
        <w:rPr>
          <w:rFonts w:ascii="Times New Roman" w:hAnsi="Times New Roman" w:cs="Times New Roman"/>
          <w:noProof/>
        </w:rPr>
        <w:t>.</w:t>
      </w:r>
      <w:r w:rsidRPr="006A41AD">
        <w:rPr>
          <w:rFonts w:ascii="Times New Roman" w:hAnsi="Times New Roman" w:cs="Times New Roman"/>
          <w:noProof/>
        </w:rPr>
        <w:t xml:space="preserve">, </w:t>
      </w:r>
      <w:r w:rsidRPr="00F85E37">
        <w:rPr>
          <w:rFonts w:ascii="Times New Roman" w:hAnsi="Times New Roman" w:cs="Times New Roman"/>
          <w:noProof/>
        </w:rPr>
        <w:t>32</w:t>
      </w:r>
      <w:r w:rsidRPr="006A41AD">
        <w:rPr>
          <w:rFonts w:ascii="Times New Roman" w:hAnsi="Times New Roman" w:cs="Times New Roman"/>
          <w:noProof/>
        </w:rPr>
        <w:t>, 799-813</w:t>
      </w:r>
      <w:r>
        <w:rPr>
          <w:rFonts w:ascii="Times New Roman" w:hAnsi="Times New Roman" w:cs="Times New Roman"/>
          <w:noProof/>
        </w:rPr>
        <w:t xml:space="preserve">, </w:t>
      </w:r>
      <w:r w:rsidRPr="006A41AD">
        <w:rPr>
          <w:rFonts w:ascii="Times New Roman" w:hAnsi="Times New Roman" w:cs="Times New Roman"/>
          <w:noProof/>
        </w:rPr>
        <w:t>2012</w:t>
      </w:r>
      <w:r w:rsidRPr="008115D5">
        <w:rPr>
          <w:rFonts w:ascii="Times New Roman" w:hAnsi="Times New Roman" w:cs="Times New Roman"/>
          <w:noProof/>
        </w:rPr>
        <w:t>.</w:t>
      </w:r>
    </w:p>
    <w:p w14:paraId="5919CBDD" w14:textId="6BA5F166" w:rsidR="009546B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Warren, J. M., Iversen</w:t>
      </w:r>
      <w:r>
        <w:rPr>
          <w:rFonts w:ascii="Times New Roman" w:hAnsi="Times New Roman" w:cs="Times New Roman"/>
          <w:noProof/>
        </w:rPr>
        <w:t>,</w:t>
      </w:r>
      <w:r w:rsidRPr="006A41AD">
        <w:rPr>
          <w:rFonts w:ascii="Times New Roman" w:hAnsi="Times New Roman" w:cs="Times New Roman"/>
          <w:noProof/>
        </w:rPr>
        <w:t xml:space="preserve"> </w:t>
      </w:r>
      <w:r w:rsidRPr="008115D5">
        <w:rPr>
          <w:rFonts w:ascii="Times New Roman" w:hAnsi="Times New Roman" w:cs="Times New Roman"/>
          <w:noProof/>
        </w:rPr>
        <w:t>C.</w:t>
      </w:r>
      <w:r>
        <w:rPr>
          <w:rFonts w:ascii="Times New Roman" w:hAnsi="Times New Roman" w:cs="Times New Roman"/>
          <w:noProof/>
        </w:rPr>
        <w:t xml:space="preserve"> </w:t>
      </w:r>
      <w:r w:rsidRPr="008115D5">
        <w:rPr>
          <w:rFonts w:ascii="Times New Roman" w:hAnsi="Times New Roman" w:cs="Times New Roman"/>
          <w:noProof/>
        </w:rPr>
        <w:t>M., Garten</w:t>
      </w:r>
      <w:r w:rsidRPr="006A41AD">
        <w:rPr>
          <w:rFonts w:ascii="Times New Roman" w:hAnsi="Times New Roman" w:cs="Times New Roman"/>
          <w:noProof/>
        </w:rPr>
        <w:t xml:space="preserve"> </w:t>
      </w:r>
      <w:r w:rsidRPr="008115D5">
        <w:rPr>
          <w:rFonts w:ascii="Times New Roman" w:hAnsi="Times New Roman" w:cs="Times New Roman"/>
          <w:noProof/>
        </w:rPr>
        <w:t>Jr</w:t>
      </w:r>
      <w:r>
        <w:rPr>
          <w:rFonts w:ascii="Times New Roman" w:hAnsi="Times New Roman" w:cs="Times New Roman"/>
          <w:noProof/>
        </w:rPr>
        <w:t>.,</w:t>
      </w:r>
      <w:r w:rsidRPr="006A41AD">
        <w:rPr>
          <w:rFonts w:ascii="Times New Roman" w:hAnsi="Times New Roman" w:cs="Times New Roman"/>
          <w:noProof/>
        </w:rPr>
        <w:t xml:space="preserve"> </w:t>
      </w:r>
      <w:r w:rsidRPr="008115D5">
        <w:rPr>
          <w:rFonts w:ascii="Times New Roman" w:hAnsi="Times New Roman" w:cs="Times New Roman"/>
          <w:noProof/>
        </w:rPr>
        <w:t>C.</w:t>
      </w:r>
      <w:r>
        <w:rPr>
          <w:rFonts w:ascii="Times New Roman" w:hAnsi="Times New Roman" w:cs="Times New Roman"/>
          <w:noProof/>
        </w:rPr>
        <w:t xml:space="preserve"> </w:t>
      </w:r>
      <w:r w:rsidRPr="008115D5">
        <w:rPr>
          <w:rFonts w:ascii="Times New Roman" w:hAnsi="Times New Roman" w:cs="Times New Roman"/>
          <w:noProof/>
        </w:rPr>
        <w:t>T.</w:t>
      </w:r>
      <w:r>
        <w:rPr>
          <w:rFonts w:ascii="Times New Roman" w:hAnsi="Times New Roman" w:cs="Times New Roman"/>
          <w:noProof/>
        </w:rPr>
        <w:t>,</w:t>
      </w:r>
      <w:r w:rsidRPr="008115D5">
        <w:rPr>
          <w:rFonts w:ascii="Times New Roman" w:hAnsi="Times New Roman" w:cs="Times New Roman"/>
          <w:noProof/>
        </w:rPr>
        <w:t xml:space="preserve"> Norby</w:t>
      </w:r>
      <w:r>
        <w:rPr>
          <w:rFonts w:ascii="Times New Roman" w:hAnsi="Times New Roman" w:cs="Times New Roman"/>
          <w:noProof/>
        </w:rPr>
        <w:t>,</w:t>
      </w:r>
      <w:r w:rsidRPr="006A41AD">
        <w:rPr>
          <w:rFonts w:ascii="Times New Roman" w:hAnsi="Times New Roman" w:cs="Times New Roman"/>
          <w:noProof/>
        </w:rPr>
        <w:t xml:space="preserve"> </w:t>
      </w:r>
      <w:r w:rsidRPr="008115D5">
        <w:rPr>
          <w:rFonts w:ascii="Times New Roman" w:hAnsi="Times New Roman" w:cs="Times New Roman"/>
          <w:noProof/>
        </w:rPr>
        <w:t>R.</w:t>
      </w:r>
      <w:r>
        <w:rPr>
          <w:rFonts w:ascii="Times New Roman" w:hAnsi="Times New Roman" w:cs="Times New Roman"/>
          <w:noProof/>
        </w:rPr>
        <w:t xml:space="preserve"> </w:t>
      </w:r>
      <w:r w:rsidRPr="008115D5">
        <w:rPr>
          <w:rFonts w:ascii="Times New Roman" w:hAnsi="Times New Roman" w:cs="Times New Roman"/>
          <w:noProof/>
        </w:rPr>
        <w:t>J., Childs</w:t>
      </w:r>
      <w:r>
        <w:rPr>
          <w:rFonts w:ascii="Times New Roman" w:hAnsi="Times New Roman" w:cs="Times New Roman"/>
          <w:noProof/>
        </w:rPr>
        <w:t>,</w:t>
      </w:r>
      <w:r w:rsidRPr="006A41AD">
        <w:rPr>
          <w:rFonts w:ascii="Times New Roman" w:hAnsi="Times New Roman" w:cs="Times New Roman"/>
          <w:noProof/>
        </w:rPr>
        <w:t xml:space="preserve"> </w:t>
      </w:r>
      <w:r w:rsidRPr="008115D5">
        <w:rPr>
          <w:rFonts w:ascii="Times New Roman" w:hAnsi="Times New Roman" w:cs="Times New Roman"/>
          <w:noProof/>
        </w:rPr>
        <w:t>J., Brice</w:t>
      </w:r>
      <w:r>
        <w:rPr>
          <w:rFonts w:ascii="Times New Roman" w:hAnsi="Times New Roman" w:cs="Times New Roman"/>
          <w:noProof/>
        </w:rPr>
        <w:t>,</w:t>
      </w:r>
      <w:r w:rsidRPr="006A41AD">
        <w:rPr>
          <w:rFonts w:ascii="Times New Roman" w:hAnsi="Times New Roman" w:cs="Times New Roman"/>
          <w:noProof/>
        </w:rPr>
        <w:t xml:space="preserve"> </w:t>
      </w:r>
      <w:r w:rsidRPr="008115D5">
        <w:rPr>
          <w:rFonts w:ascii="Times New Roman" w:hAnsi="Times New Roman" w:cs="Times New Roman"/>
          <w:noProof/>
        </w:rPr>
        <w:t>D., Evans</w:t>
      </w:r>
      <w:r>
        <w:rPr>
          <w:rFonts w:ascii="Times New Roman" w:hAnsi="Times New Roman" w:cs="Times New Roman"/>
          <w:noProof/>
        </w:rPr>
        <w:t>,</w:t>
      </w:r>
      <w:r w:rsidRPr="006A41AD">
        <w:rPr>
          <w:rFonts w:ascii="Times New Roman" w:hAnsi="Times New Roman" w:cs="Times New Roman"/>
          <w:noProof/>
        </w:rPr>
        <w:t xml:space="preserve"> </w:t>
      </w:r>
      <w:r w:rsidRPr="008115D5">
        <w:rPr>
          <w:rFonts w:ascii="Times New Roman" w:hAnsi="Times New Roman" w:cs="Times New Roman"/>
          <w:noProof/>
        </w:rPr>
        <w:t>R.</w:t>
      </w:r>
      <w:r>
        <w:rPr>
          <w:rFonts w:ascii="Times New Roman" w:hAnsi="Times New Roman" w:cs="Times New Roman"/>
          <w:noProof/>
        </w:rPr>
        <w:t xml:space="preserve"> </w:t>
      </w:r>
      <w:r w:rsidRPr="008115D5">
        <w:rPr>
          <w:rFonts w:ascii="Times New Roman" w:hAnsi="Times New Roman" w:cs="Times New Roman"/>
          <w:noProof/>
        </w:rPr>
        <w:t>M., Gu</w:t>
      </w:r>
      <w:r>
        <w:rPr>
          <w:rFonts w:ascii="Times New Roman" w:hAnsi="Times New Roman" w:cs="Times New Roman"/>
          <w:noProof/>
        </w:rPr>
        <w:t>,</w:t>
      </w:r>
      <w:r w:rsidRPr="006A41AD">
        <w:rPr>
          <w:rFonts w:ascii="Times New Roman" w:hAnsi="Times New Roman" w:cs="Times New Roman"/>
          <w:noProof/>
        </w:rPr>
        <w:t xml:space="preserve"> </w:t>
      </w:r>
      <w:r w:rsidRPr="008115D5">
        <w:rPr>
          <w:rFonts w:ascii="Times New Roman" w:hAnsi="Times New Roman" w:cs="Times New Roman"/>
          <w:noProof/>
        </w:rPr>
        <w:t>L., Thornton</w:t>
      </w:r>
      <w:r>
        <w:rPr>
          <w:rFonts w:ascii="Times New Roman" w:hAnsi="Times New Roman" w:cs="Times New Roman"/>
          <w:noProof/>
        </w:rPr>
        <w:t>,</w:t>
      </w:r>
      <w:r w:rsidRPr="006A41AD">
        <w:rPr>
          <w:rFonts w:ascii="Times New Roman" w:hAnsi="Times New Roman" w:cs="Times New Roman"/>
          <w:noProof/>
        </w:rPr>
        <w:t xml:space="preserve"> </w:t>
      </w:r>
      <w:r w:rsidRPr="008115D5">
        <w:rPr>
          <w:rFonts w:ascii="Times New Roman" w:hAnsi="Times New Roman" w:cs="Times New Roman"/>
          <w:noProof/>
        </w:rPr>
        <w:t>P.</w:t>
      </w:r>
      <w:r w:rsidR="00561A3E">
        <w:rPr>
          <w:rFonts w:ascii="Times New Roman" w:hAnsi="Times New Roman" w:cs="Times New Roman"/>
          <w:noProof/>
        </w:rPr>
        <w:t xml:space="preserve"> E.</w:t>
      </w:r>
      <w:r w:rsidRPr="008115D5">
        <w:rPr>
          <w:rFonts w:ascii="Times New Roman" w:hAnsi="Times New Roman" w:cs="Times New Roman"/>
          <w:noProof/>
        </w:rPr>
        <w:t>, and Weston</w:t>
      </w:r>
      <w:r>
        <w:rPr>
          <w:rFonts w:ascii="Times New Roman" w:hAnsi="Times New Roman" w:cs="Times New Roman"/>
          <w:noProof/>
        </w:rPr>
        <w:t>,</w:t>
      </w:r>
      <w:r w:rsidRPr="008115D5">
        <w:rPr>
          <w:rFonts w:ascii="Times New Roman" w:hAnsi="Times New Roman" w:cs="Times New Roman"/>
          <w:noProof/>
        </w:rPr>
        <w:t xml:space="preserve"> D.</w:t>
      </w:r>
      <w:r>
        <w:rPr>
          <w:rFonts w:ascii="Times New Roman" w:hAnsi="Times New Roman" w:cs="Times New Roman"/>
          <w:noProof/>
        </w:rPr>
        <w:t xml:space="preserve"> </w:t>
      </w:r>
      <w:r w:rsidRPr="008115D5">
        <w:rPr>
          <w:rFonts w:ascii="Times New Roman" w:hAnsi="Times New Roman" w:cs="Times New Roman"/>
          <w:noProof/>
        </w:rPr>
        <w:t>J.</w:t>
      </w:r>
      <w:r>
        <w:rPr>
          <w:rFonts w:ascii="Times New Roman" w:hAnsi="Times New Roman" w:cs="Times New Roman"/>
          <w:noProof/>
        </w:rPr>
        <w:t>:</w:t>
      </w:r>
      <w:r w:rsidRPr="008115D5">
        <w:rPr>
          <w:rFonts w:ascii="Times New Roman" w:hAnsi="Times New Roman" w:cs="Times New Roman"/>
          <w:noProof/>
        </w:rPr>
        <w:t xml:space="preserve">  PiTS-1: Carbon partitioning in loblolly pine after 13</w:t>
      </w:r>
      <w:r>
        <w:rPr>
          <w:rFonts w:ascii="Times New Roman" w:hAnsi="Times New Roman" w:cs="Times New Roman"/>
          <w:noProof/>
        </w:rPr>
        <w:t>C</w:t>
      </w:r>
      <w:r w:rsidRPr="008115D5">
        <w:rPr>
          <w:rFonts w:ascii="Times New Roman" w:hAnsi="Times New Roman" w:cs="Times New Roman"/>
          <w:noProof/>
        </w:rPr>
        <w:t xml:space="preserve"> labeling and shade treatments, </w:t>
      </w:r>
      <w:r w:rsidRPr="00F85E37">
        <w:rPr>
          <w:rFonts w:ascii="Times New Roman" w:hAnsi="Times New Roman" w:cs="Times New Roman"/>
          <w:noProof/>
        </w:rPr>
        <w:t>Carbon Dioxide Information Analysis Center, Oak Ridge National Laboratory, U.S. Department of Energy, Oak Ridge, Tennessee, U.S.A</w:t>
      </w:r>
      <w:r>
        <w:rPr>
          <w:rFonts w:ascii="Times New Roman" w:hAnsi="Times New Roman" w:cs="Times New Roman"/>
          <w:noProof/>
        </w:rPr>
        <w:t xml:space="preserve">., doi: </w:t>
      </w:r>
      <w:r w:rsidRPr="00780A4A">
        <w:rPr>
          <w:rFonts w:ascii="Times New Roman" w:hAnsi="Times New Roman" w:cs="Times New Roman"/>
          <w:noProof/>
        </w:rPr>
        <w:t>10.3334/CDIAC/ornlsfa.001</w:t>
      </w:r>
      <w:r>
        <w:rPr>
          <w:rFonts w:ascii="Times New Roman" w:hAnsi="Times New Roman" w:cs="Times New Roman"/>
          <w:noProof/>
        </w:rPr>
        <w:t xml:space="preserve">, </w:t>
      </w:r>
      <w:r w:rsidRPr="008115D5">
        <w:rPr>
          <w:rFonts w:ascii="Times New Roman" w:hAnsi="Times New Roman" w:cs="Times New Roman"/>
          <w:noProof/>
        </w:rPr>
        <w:t>2013.</w:t>
      </w:r>
    </w:p>
    <w:p w14:paraId="4C953B1B" w14:textId="11E4D9B3" w:rsidR="00B72180" w:rsidRPr="008115D5" w:rsidRDefault="00B72180" w:rsidP="009546B5">
      <w:pPr>
        <w:pStyle w:val="EndNoteBibliography"/>
        <w:spacing w:line="480" w:lineRule="auto"/>
        <w:ind w:left="270" w:hanging="270"/>
        <w:rPr>
          <w:rFonts w:ascii="Times New Roman" w:hAnsi="Times New Roman" w:cs="Times New Roman"/>
          <w:noProof/>
        </w:rPr>
      </w:pPr>
      <w:r w:rsidRPr="00B72180">
        <w:rPr>
          <w:rFonts w:ascii="Times New Roman" w:hAnsi="Times New Roman" w:cs="Times New Roman"/>
          <w:noProof/>
        </w:rPr>
        <w:t xml:space="preserve">White, M. A., Thornton P. E., Running S. W., and Nemani </w:t>
      </w:r>
      <w:r>
        <w:rPr>
          <w:rFonts w:ascii="Times New Roman" w:hAnsi="Times New Roman" w:cs="Times New Roman"/>
          <w:noProof/>
        </w:rPr>
        <w:t>R. R.</w:t>
      </w:r>
      <w:r w:rsidRPr="008115D5">
        <w:rPr>
          <w:rFonts w:ascii="Times New Roman" w:hAnsi="Times New Roman" w:cs="Times New Roman"/>
          <w:noProof/>
        </w:rPr>
        <w:t xml:space="preserve">: </w:t>
      </w:r>
      <w:r w:rsidRPr="00B72180">
        <w:rPr>
          <w:rFonts w:ascii="Times New Roman" w:hAnsi="Times New Roman" w:cs="Times New Roman"/>
          <w:noProof/>
        </w:rPr>
        <w:t>Parameterization and sensitivity analysis of the BIOME-BGC terrestrial ecosystem model: net primary production controls, Earth Interactions, 4, 1–85</w:t>
      </w:r>
      <w:r>
        <w:rPr>
          <w:rFonts w:ascii="Times New Roman" w:hAnsi="Times New Roman" w:cs="Times New Roman"/>
          <w:noProof/>
        </w:rPr>
        <w:t>, 2000</w:t>
      </w:r>
      <w:r w:rsidRPr="00B72180">
        <w:rPr>
          <w:rFonts w:ascii="Times New Roman" w:hAnsi="Times New Roman" w:cs="Times New Roman"/>
          <w:noProof/>
        </w:rPr>
        <w:t>.</w:t>
      </w:r>
    </w:p>
    <w:p w14:paraId="4DAED552" w14:textId="77777777" w:rsidR="009546B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 xml:space="preserve">Williams, M., </w:t>
      </w:r>
      <w:r>
        <w:rPr>
          <w:rFonts w:ascii="Times New Roman" w:hAnsi="Times New Roman" w:cs="Times New Roman"/>
          <w:noProof/>
        </w:rPr>
        <w:t>Richardson, A. D., Reichstein, M., Stoy, P. C., Peylin, P., Verbeeck, H., Carvalhais, N., Jung, M., Hollinger, D. Y., Kattge, J., Leuning, R., Luo, Y., Tomelleri, E., Trudinger, C. M., and Wang, Y. –P.:</w:t>
      </w:r>
      <w:r w:rsidRPr="008115D5">
        <w:rPr>
          <w:rFonts w:ascii="Times New Roman" w:hAnsi="Times New Roman" w:cs="Times New Roman"/>
          <w:noProof/>
        </w:rPr>
        <w:t xml:space="preserve"> Improving land surface models with FLUXNET data, </w:t>
      </w:r>
      <w:r w:rsidRPr="00F85E37">
        <w:rPr>
          <w:rFonts w:ascii="Times New Roman" w:hAnsi="Times New Roman" w:cs="Times New Roman"/>
          <w:noProof/>
        </w:rPr>
        <w:t>Biogeosciences</w:t>
      </w:r>
      <w:r w:rsidRPr="006A41AD">
        <w:rPr>
          <w:rFonts w:ascii="Times New Roman" w:hAnsi="Times New Roman" w:cs="Times New Roman"/>
          <w:noProof/>
        </w:rPr>
        <w:t xml:space="preserve">, </w:t>
      </w:r>
      <w:r w:rsidRPr="00F85E37">
        <w:rPr>
          <w:rFonts w:ascii="Times New Roman" w:hAnsi="Times New Roman" w:cs="Times New Roman"/>
          <w:noProof/>
        </w:rPr>
        <w:t>6</w:t>
      </w:r>
      <w:r w:rsidRPr="006A41AD">
        <w:rPr>
          <w:rFonts w:ascii="Times New Roman" w:hAnsi="Times New Roman" w:cs="Times New Roman"/>
          <w:noProof/>
        </w:rPr>
        <w:t>, 1341</w:t>
      </w:r>
      <w:r w:rsidRPr="008115D5">
        <w:rPr>
          <w:rFonts w:ascii="Times New Roman" w:hAnsi="Times New Roman" w:cs="Times New Roman"/>
          <w:noProof/>
        </w:rPr>
        <w:t>-1359</w:t>
      </w:r>
      <w:r>
        <w:rPr>
          <w:rFonts w:ascii="Times New Roman" w:hAnsi="Times New Roman" w:cs="Times New Roman"/>
          <w:noProof/>
        </w:rPr>
        <w:t xml:space="preserve">, </w:t>
      </w:r>
      <w:r w:rsidRPr="008115D5">
        <w:rPr>
          <w:rFonts w:ascii="Times New Roman" w:hAnsi="Times New Roman" w:cs="Times New Roman"/>
          <w:noProof/>
        </w:rPr>
        <w:t>2009.</w:t>
      </w:r>
    </w:p>
    <w:p w14:paraId="473A842E" w14:textId="77777777" w:rsidR="009546B5" w:rsidRPr="00A2722C" w:rsidRDefault="009546B5" w:rsidP="009546B5">
      <w:pPr>
        <w:widowControl w:val="0"/>
        <w:tabs>
          <w:tab w:val="left" w:pos="220"/>
          <w:tab w:val="left" w:pos="720"/>
        </w:tabs>
        <w:autoSpaceDE w:val="0"/>
        <w:autoSpaceDN w:val="0"/>
        <w:adjustRightInd w:val="0"/>
        <w:spacing w:line="480" w:lineRule="auto"/>
        <w:ind w:left="270" w:hanging="270"/>
        <w:jc w:val="both"/>
        <w:rPr>
          <w:rFonts w:ascii="Times New Roman" w:hAnsi="Times New Roman" w:cs="Times New Roman"/>
          <w:b/>
          <w:bCs/>
        </w:rPr>
      </w:pPr>
      <w:proofErr w:type="spellStart"/>
      <w:r w:rsidRPr="008F0482">
        <w:rPr>
          <w:rFonts w:ascii="Times New Roman" w:hAnsi="Times New Roman" w:cs="Times New Roman"/>
        </w:rPr>
        <w:t>Wullschleger</w:t>
      </w:r>
      <w:proofErr w:type="spellEnd"/>
      <w:r w:rsidRPr="008F0482">
        <w:rPr>
          <w:rFonts w:ascii="Times New Roman" w:hAnsi="Times New Roman" w:cs="Times New Roman"/>
        </w:rPr>
        <w:t>, S. D., Hanson</w:t>
      </w:r>
      <w:r>
        <w:rPr>
          <w:rFonts w:ascii="Times New Roman" w:hAnsi="Times New Roman" w:cs="Times New Roman"/>
        </w:rPr>
        <w:t>,</w:t>
      </w:r>
      <w:r w:rsidRPr="00A2722C">
        <w:rPr>
          <w:rFonts w:ascii="Times New Roman" w:hAnsi="Times New Roman" w:cs="Times New Roman"/>
        </w:rPr>
        <w:t xml:space="preserve"> </w:t>
      </w:r>
      <w:r w:rsidRPr="008F0482">
        <w:rPr>
          <w:rFonts w:ascii="Times New Roman" w:hAnsi="Times New Roman" w:cs="Times New Roman"/>
        </w:rPr>
        <w:t>P. J., and Todd</w:t>
      </w:r>
      <w:r>
        <w:rPr>
          <w:rFonts w:ascii="Times New Roman" w:hAnsi="Times New Roman" w:cs="Times New Roman"/>
        </w:rPr>
        <w:t>,</w:t>
      </w:r>
      <w:r w:rsidRPr="008F0482">
        <w:rPr>
          <w:rFonts w:ascii="Times New Roman" w:hAnsi="Times New Roman" w:cs="Times New Roman"/>
        </w:rPr>
        <w:t xml:space="preserve"> D. </w:t>
      </w:r>
      <w:proofErr w:type="spellStart"/>
      <w:r w:rsidRPr="008F0482">
        <w:rPr>
          <w:rFonts w:ascii="Times New Roman" w:hAnsi="Times New Roman" w:cs="Times New Roman"/>
        </w:rPr>
        <w:t>E.</w:t>
      </w:r>
      <w:proofErr w:type="gramStart"/>
      <w:r>
        <w:rPr>
          <w:rFonts w:ascii="Times New Roman" w:hAnsi="Times New Roman" w:cs="Times New Roman"/>
        </w:rPr>
        <w:t>:</w:t>
      </w:r>
      <w:r w:rsidRPr="008F0482">
        <w:rPr>
          <w:rFonts w:ascii="Times New Roman" w:hAnsi="Times New Roman" w:cs="Times New Roman"/>
        </w:rPr>
        <w:t>Transpiration</w:t>
      </w:r>
      <w:proofErr w:type="spellEnd"/>
      <w:proofErr w:type="gramEnd"/>
      <w:r w:rsidRPr="008F0482">
        <w:rPr>
          <w:rFonts w:ascii="Times New Roman" w:hAnsi="Times New Roman" w:cs="Times New Roman"/>
        </w:rPr>
        <w:t xml:space="preserve"> from a multi-species deciduous forest as estimated by xylem sap flow </w:t>
      </w:r>
      <w:r w:rsidRPr="00A2722C">
        <w:rPr>
          <w:rFonts w:ascii="Times New Roman" w:hAnsi="Times New Roman" w:cs="Times New Roman"/>
        </w:rPr>
        <w:t xml:space="preserve">techniques, </w:t>
      </w:r>
      <w:r w:rsidRPr="00F85E37">
        <w:rPr>
          <w:rFonts w:ascii="Times New Roman" w:hAnsi="Times New Roman" w:cs="Times New Roman"/>
          <w:iCs/>
        </w:rPr>
        <w:t>Forest Ecol</w:t>
      </w:r>
      <w:r>
        <w:rPr>
          <w:rFonts w:ascii="Times New Roman" w:hAnsi="Times New Roman" w:cs="Times New Roman"/>
          <w:iCs/>
        </w:rPr>
        <w:t>.</w:t>
      </w:r>
      <w:r w:rsidRPr="00F85E37">
        <w:rPr>
          <w:rFonts w:ascii="Times New Roman" w:hAnsi="Times New Roman" w:cs="Times New Roman"/>
          <w:iCs/>
        </w:rPr>
        <w:t xml:space="preserve"> </w:t>
      </w:r>
      <w:proofErr w:type="spellStart"/>
      <w:r w:rsidRPr="00F85E37">
        <w:rPr>
          <w:rFonts w:ascii="Times New Roman" w:hAnsi="Times New Roman" w:cs="Times New Roman"/>
          <w:iCs/>
        </w:rPr>
        <w:t>Manag</w:t>
      </w:r>
      <w:proofErr w:type="spellEnd"/>
      <w:r>
        <w:rPr>
          <w:rFonts w:ascii="Times New Roman" w:hAnsi="Times New Roman" w:cs="Times New Roman"/>
          <w:iCs/>
        </w:rPr>
        <w:t>.</w:t>
      </w:r>
      <w:r w:rsidRPr="00A2722C">
        <w:rPr>
          <w:rFonts w:ascii="Times New Roman" w:hAnsi="Times New Roman" w:cs="Times New Roman"/>
        </w:rPr>
        <w:t xml:space="preserve">, </w:t>
      </w:r>
      <w:r w:rsidRPr="00F85E37">
        <w:rPr>
          <w:rFonts w:ascii="Times New Roman" w:hAnsi="Times New Roman" w:cs="Times New Roman"/>
          <w:iCs/>
        </w:rPr>
        <w:t>143</w:t>
      </w:r>
      <w:r w:rsidRPr="00A2722C">
        <w:rPr>
          <w:rFonts w:ascii="Times New Roman" w:hAnsi="Times New Roman" w:cs="Times New Roman"/>
        </w:rPr>
        <w:t>, 205-213</w:t>
      </w:r>
      <w:r>
        <w:rPr>
          <w:rFonts w:ascii="Times New Roman" w:hAnsi="Times New Roman" w:cs="Times New Roman"/>
        </w:rPr>
        <w:t xml:space="preserve">, </w:t>
      </w:r>
      <w:r w:rsidRPr="00A2722C">
        <w:rPr>
          <w:rFonts w:ascii="Times New Roman" w:hAnsi="Times New Roman" w:cs="Times New Roman"/>
        </w:rPr>
        <w:t>2001.</w:t>
      </w:r>
    </w:p>
    <w:p w14:paraId="751F5A8D" w14:textId="2AEDA6F0" w:rsidR="0011213C" w:rsidRPr="00E05C20"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lastRenderedPageBreak/>
        <w:t xml:space="preserve">Zaehle, S., </w:t>
      </w:r>
      <w:r>
        <w:rPr>
          <w:rFonts w:ascii="Times New Roman" w:hAnsi="Times New Roman" w:cs="Times New Roman"/>
          <w:noProof/>
        </w:rPr>
        <w:t>Medlyn, B. E., De Kauwe, M. G., Walker, A. P., Dietze, M. C., Hickler, T., Luo, Y. Q., Wang, Y. P., El-Masri, B., Thornton, P., Jain, A., Wang, S. S., Warlind, D., Weng, W. S., Parton, W., Iversen, C. M., Gallet-Budynek, A., McCarthy, H., Finzi, A. C., Hanson, P. J., Prentice, I. C., Oren, R. and Norby, R. J.:</w:t>
      </w:r>
      <w:r w:rsidRPr="008115D5">
        <w:rPr>
          <w:rFonts w:ascii="Times New Roman" w:hAnsi="Times New Roman" w:cs="Times New Roman"/>
          <w:noProof/>
        </w:rPr>
        <w:t xml:space="preserve"> Evaluation of 11 terrestrial carbon-nitrogen cycle models against observations from two temperate Free-Air CO</w:t>
      </w:r>
      <w:r>
        <w:rPr>
          <w:rFonts w:ascii="Times New Roman" w:hAnsi="Times New Roman" w:cs="Times New Roman"/>
          <w:noProof/>
          <w:vertAlign w:val="subscript"/>
        </w:rPr>
        <w:t>2</w:t>
      </w:r>
      <w:r w:rsidRPr="008115D5">
        <w:rPr>
          <w:rFonts w:ascii="Times New Roman" w:hAnsi="Times New Roman" w:cs="Times New Roman"/>
          <w:noProof/>
        </w:rPr>
        <w:t xml:space="preserve"> Enrichment studies, </w:t>
      </w:r>
      <w:r w:rsidRPr="00F85E37">
        <w:rPr>
          <w:rFonts w:ascii="Times New Roman" w:hAnsi="Times New Roman" w:cs="Times New Roman"/>
          <w:noProof/>
        </w:rPr>
        <w:t>New Phytol</w:t>
      </w:r>
      <w:r>
        <w:rPr>
          <w:rFonts w:ascii="Times New Roman" w:hAnsi="Times New Roman" w:cs="Times New Roman"/>
          <w:noProof/>
        </w:rPr>
        <w:t>.</w:t>
      </w:r>
      <w:r w:rsidRPr="00A2722C">
        <w:rPr>
          <w:rFonts w:ascii="Times New Roman" w:hAnsi="Times New Roman" w:cs="Times New Roman"/>
          <w:noProof/>
        </w:rPr>
        <w:t xml:space="preserve">, </w:t>
      </w:r>
      <w:r w:rsidRPr="00F85E37">
        <w:rPr>
          <w:rFonts w:ascii="Times New Roman" w:hAnsi="Times New Roman" w:cs="Times New Roman"/>
          <w:noProof/>
        </w:rPr>
        <w:t>202</w:t>
      </w:r>
      <w:r w:rsidRPr="00A2722C">
        <w:rPr>
          <w:rFonts w:ascii="Times New Roman" w:hAnsi="Times New Roman" w:cs="Times New Roman"/>
          <w:noProof/>
        </w:rPr>
        <w:t>, 803</w:t>
      </w:r>
      <w:r w:rsidRPr="008115D5">
        <w:rPr>
          <w:rFonts w:ascii="Times New Roman" w:hAnsi="Times New Roman" w:cs="Times New Roman"/>
          <w:noProof/>
        </w:rPr>
        <w:t>-822</w:t>
      </w:r>
      <w:r>
        <w:rPr>
          <w:rFonts w:ascii="Times New Roman" w:hAnsi="Times New Roman" w:cs="Times New Roman"/>
          <w:noProof/>
        </w:rPr>
        <w:t xml:space="preserve">, </w:t>
      </w:r>
      <w:r w:rsidRPr="008115D5">
        <w:rPr>
          <w:rFonts w:ascii="Times New Roman" w:hAnsi="Times New Roman" w:cs="Times New Roman"/>
          <w:noProof/>
        </w:rPr>
        <w:t>2014.</w:t>
      </w:r>
      <w:r w:rsidR="0011213C">
        <w:rPr>
          <w:rFonts w:ascii="Times New Roman" w:hAnsi="Times New Roman"/>
          <w:b/>
          <w:bCs/>
        </w:rPr>
        <w:br w:type="page"/>
      </w:r>
    </w:p>
    <w:p w14:paraId="4629F093" w14:textId="399D885B" w:rsidR="0011213C" w:rsidRPr="006071D6" w:rsidRDefault="007768B9" w:rsidP="00891CDC">
      <w:pPr>
        <w:widowControl w:val="0"/>
        <w:tabs>
          <w:tab w:val="left" w:pos="220"/>
          <w:tab w:val="left" w:pos="720"/>
        </w:tabs>
        <w:autoSpaceDE w:val="0"/>
        <w:autoSpaceDN w:val="0"/>
        <w:adjustRightInd w:val="0"/>
        <w:spacing w:line="480" w:lineRule="auto"/>
        <w:jc w:val="both"/>
        <w:rPr>
          <w:rFonts w:ascii="Times New Roman" w:hAnsi="Times New Roman"/>
          <w:b/>
          <w:bCs/>
          <w:sz w:val="20"/>
          <w:szCs w:val="20"/>
        </w:rPr>
      </w:pPr>
      <w:r w:rsidRPr="006071D6">
        <w:rPr>
          <w:rFonts w:ascii="Times New Roman" w:hAnsi="Times New Roman"/>
          <w:b/>
          <w:bCs/>
          <w:sz w:val="20"/>
          <w:szCs w:val="20"/>
        </w:rPr>
        <w:lastRenderedPageBreak/>
        <w:t xml:space="preserve">* </w:t>
      </w:r>
      <w:proofErr w:type="gramStart"/>
      <w:r w:rsidRPr="006071D6">
        <w:rPr>
          <w:rFonts w:ascii="Times New Roman" w:hAnsi="Times New Roman"/>
          <w:b/>
          <w:bCs/>
          <w:sz w:val="20"/>
          <w:szCs w:val="20"/>
        </w:rPr>
        <w:t>stem</w:t>
      </w:r>
      <w:proofErr w:type="gramEnd"/>
      <w:r w:rsidRPr="006071D6">
        <w:rPr>
          <w:rFonts w:ascii="Times New Roman" w:hAnsi="Times New Roman"/>
          <w:b/>
          <w:bCs/>
          <w:sz w:val="20"/>
          <w:szCs w:val="20"/>
        </w:rPr>
        <w:t>-leaf allocation is a function of annual NPP</w:t>
      </w:r>
      <w:r w:rsidR="006071D6" w:rsidRPr="006071D6">
        <w:rPr>
          <w:rFonts w:ascii="Times New Roman" w:hAnsi="Times New Roman"/>
          <w:b/>
          <w:bCs/>
          <w:sz w:val="20"/>
          <w:szCs w:val="20"/>
        </w:rPr>
        <w:t xml:space="preserve">.  2.2 is the nominal value at NPP = 800 </w:t>
      </w:r>
      <w:proofErr w:type="spellStart"/>
      <w:proofErr w:type="gramStart"/>
      <w:r w:rsidR="006071D6" w:rsidRPr="006071D6">
        <w:rPr>
          <w:rFonts w:ascii="Times New Roman" w:hAnsi="Times New Roman"/>
          <w:b/>
          <w:bCs/>
          <w:sz w:val="20"/>
          <w:szCs w:val="20"/>
        </w:rPr>
        <w:t>gC</w:t>
      </w:r>
      <w:proofErr w:type="spellEnd"/>
      <w:proofErr w:type="gramEnd"/>
      <w:r w:rsidR="006071D6" w:rsidRPr="006071D6">
        <w:rPr>
          <w:rFonts w:ascii="Times New Roman" w:hAnsi="Times New Roman"/>
          <w:b/>
          <w:bCs/>
          <w:sz w:val="20"/>
          <w:szCs w:val="20"/>
        </w:rPr>
        <w:t xml:space="preserve"> m</w:t>
      </w:r>
      <w:r w:rsidR="006071D6" w:rsidRPr="006071D6">
        <w:rPr>
          <w:rFonts w:ascii="Times New Roman" w:hAnsi="Times New Roman"/>
          <w:b/>
          <w:bCs/>
          <w:sz w:val="20"/>
          <w:szCs w:val="20"/>
          <w:vertAlign w:val="superscript"/>
        </w:rPr>
        <w:t>-2</w:t>
      </w:r>
      <w:r w:rsidR="006071D6" w:rsidRPr="006071D6">
        <w:rPr>
          <w:rFonts w:ascii="Times New Roman" w:hAnsi="Times New Roman"/>
          <w:b/>
          <w:bCs/>
          <w:sz w:val="20"/>
          <w:szCs w:val="20"/>
        </w:rPr>
        <w:t xml:space="preserve"> yr</w:t>
      </w:r>
      <w:r w:rsidR="006071D6" w:rsidRPr="006071D6">
        <w:rPr>
          <w:rFonts w:ascii="Times New Roman" w:hAnsi="Times New Roman"/>
          <w:b/>
          <w:bCs/>
          <w:sz w:val="20"/>
          <w:szCs w:val="20"/>
          <w:vertAlign w:val="superscript"/>
        </w:rPr>
        <w:t>-1</w:t>
      </w:r>
    </w:p>
    <w:p w14:paraId="4EE1C15E" w14:textId="77777777" w:rsidR="0011213C" w:rsidRDefault="0011213C" w:rsidP="00891CDC">
      <w:pPr>
        <w:widowControl w:val="0"/>
        <w:tabs>
          <w:tab w:val="left" w:pos="220"/>
          <w:tab w:val="left" w:pos="720"/>
        </w:tabs>
        <w:autoSpaceDE w:val="0"/>
        <w:autoSpaceDN w:val="0"/>
        <w:adjustRightInd w:val="0"/>
        <w:spacing w:line="480" w:lineRule="auto"/>
        <w:jc w:val="both"/>
        <w:rPr>
          <w:rFonts w:ascii="Times New Roman" w:hAnsi="Times New Roman"/>
          <w:b/>
          <w:bCs/>
        </w:rPr>
      </w:pPr>
    </w:p>
    <w:p w14:paraId="31B461F0" w14:textId="63BBFE56" w:rsidR="00B725B3" w:rsidRPr="00704921" w:rsidRDefault="00A73C77" w:rsidP="00891CDC">
      <w:pPr>
        <w:widowControl w:val="0"/>
        <w:tabs>
          <w:tab w:val="left" w:pos="220"/>
          <w:tab w:val="left" w:pos="720"/>
        </w:tabs>
        <w:autoSpaceDE w:val="0"/>
        <w:autoSpaceDN w:val="0"/>
        <w:adjustRightInd w:val="0"/>
        <w:spacing w:line="480" w:lineRule="auto"/>
        <w:jc w:val="both"/>
        <w:rPr>
          <w:rFonts w:ascii="Times New Roman" w:hAnsi="Times New Roman"/>
          <w:b/>
          <w:bCs/>
        </w:rPr>
      </w:pPr>
      <w:r w:rsidRPr="00704921">
        <w:rPr>
          <w:rFonts w:ascii="Times New Roman" w:hAnsi="Times New Roman"/>
          <w:b/>
          <w:bCs/>
        </w:rPr>
        <w:t xml:space="preserve">Captions of </w:t>
      </w:r>
      <w:r>
        <w:rPr>
          <w:rFonts w:ascii="Times New Roman" w:hAnsi="Times New Roman"/>
          <w:b/>
          <w:bCs/>
        </w:rPr>
        <w:t>T</w:t>
      </w:r>
      <w:r w:rsidRPr="00704921">
        <w:rPr>
          <w:rFonts w:ascii="Times New Roman" w:hAnsi="Times New Roman"/>
          <w:b/>
          <w:bCs/>
        </w:rPr>
        <w:t>able</w:t>
      </w:r>
      <w:r>
        <w:rPr>
          <w:rFonts w:ascii="Times New Roman" w:hAnsi="Times New Roman"/>
          <w:b/>
          <w:bCs/>
        </w:rPr>
        <w:t>s</w:t>
      </w:r>
      <w:r w:rsidRPr="00704921">
        <w:rPr>
          <w:rFonts w:ascii="Times New Roman" w:hAnsi="Times New Roman"/>
          <w:b/>
          <w:bCs/>
        </w:rPr>
        <w:t xml:space="preserve"> and </w:t>
      </w:r>
      <w:r>
        <w:rPr>
          <w:rFonts w:ascii="Times New Roman" w:hAnsi="Times New Roman"/>
          <w:b/>
          <w:bCs/>
        </w:rPr>
        <w:t>F</w:t>
      </w:r>
      <w:r w:rsidRPr="00704921">
        <w:rPr>
          <w:rFonts w:ascii="Times New Roman" w:hAnsi="Times New Roman"/>
          <w:b/>
          <w:bCs/>
        </w:rPr>
        <w:t>igure</w:t>
      </w:r>
      <w:r>
        <w:rPr>
          <w:rFonts w:ascii="Times New Roman" w:hAnsi="Times New Roman"/>
          <w:b/>
          <w:bCs/>
        </w:rPr>
        <w:t>s</w:t>
      </w:r>
      <w:r w:rsidRPr="00704921">
        <w:rPr>
          <w:rFonts w:ascii="Times New Roman" w:hAnsi="Times New Roman"/>
          <w:b/>
          <w:bCs/>
        </w:rPr>
        <w:t xml:space="preserve"> </w:t>
      </w:r>
    </w:p>
    <w:tbl>
      <w:tblPr>
        <w:tblpPr w:leftFromText="180" w:rightFromText="180" w:vertAnchor="page" w:horzAnchor="page" w:tblpX="937" w:tblpY="1441"/>
        <w:tblW w:w="10188" w:type="dxa"/>
        <w:tblLayout w:type="fixed"/>
        <w:tblLook w:val="04A0" w:firstRow="1" w:lastRow="0" w:firstColumn="1" w:lastColumn="0" w:noHBand="0" w:noVBand="1"/>
      </w:tblPr>
      <w:tblGrid>
        <w:gridCol w:w="1458"/>
        <w:gridCol w:w="4050"/>
        <w:gridCol w:w="1350"/>
        <w:gridCol w:w="1080"/>
        <w:gridCol w:w="1080"/>
        <w:gridCol w:w="1170"/>
      </w:tblGrid>
      <w:tr w:rsidR="00B24CAA" w:rsidRPr="00FF1337" w14:paraId="3AB09F71" w14:textId="77777777" w:rsidTr="00B24CAA">
        <w:trPr>
          <w:trHeight w:val="288"/>
        </w:trPr>
        <w:tc>
          <w:tcPr>
            <w:tcW w:w="1458" w:type="dxa"/>
            <w:tcBorders>
              <w:top w:val="single" w:sz="4" w:space="0" w:color="000000"/>
              <w:left w:val="nil"/>
              <w:bottom w:val="single" w:sz="4" w:space="0" w:color="000000"/>
              <w:right w:val="nil"/>
            </w:tcBorders>
            <w:shd w:val="clear" w:color="auto" w:fill="auto"/>
            <w:noWrap/>
            <w:vAlign w:val="bottom"/>
            <w:hideMark/>
          </w:tcPr>
          <w:p w14:paraId="11FC5C67" w14:textId="77777777" w:rsidR="0065114A" w:rsidRPr="00FF1337" w:rsidRDefault="0065114A" w:rsidP="00B24CAA">
            <w:pPr>
              <w:rPr>
                <w:rFonts w:ascii="Calibri" w:eastAsia="Times New Roman" w:hAnsi="Calibri" w:cs="Times New Roman"/>
                <w:b/>
                <w:bCs/>
                <w:color w:val="000000"/>
                <w:sz w:val="22"/>
                <w:szCs w:val="22"/>
              </w:rPr>
            </w:pPr>
            <w:proofErr w:type="gramStart"/>
            <w:r w:rsidRPr="00FF1337">
              <w:rPr>
                <w:rFonts w:ascii="Calibri" w:eastAsia="Times New Roman" w:hAnsi="Calibri" w:cs="Times New Roman"/>
                <w:b/>
                <w:bCs/>
                <w:color w:val="000000"/>
                <w:sz w:val="22"/>
                <w:szCs w:val="22"/>
              </w:rPr>
              <w:t>parameter</w:t>
            </w:r>
            <w:proofErr w:type="gramEnd"/>
          </w:p>
        </w:tc>
        <w:tc>
          <w:tcPr>
            <w:tcW w:w="4050" w:type="dxa"/>
            <w:tcBorders>
              <w:top w:val="single" w:sz="4" w:space="0" w:color="000000"/>
              <w:left w:val="nil"/>
              <w:bottom w:val="single" w:sz="4" w:space="0" w:color="000000"/>
              <w:right w:val="nil"/>
            </w:tcBorders>
            <w:shd w:val="clear" w:color="auto" w:fill="auto"/>
            <w:noWrap/>
            <w:vAlign w:val="bottom"/>
            <w:hideMark/>
          </w:tcPr>
          <w:p w14:paraId="19718CF3" w14:textId="77777777" w:rsidR="0065114A" w:rsidRPr="00FF1337" w:rsidRDefault="0065114A" w:rsidP="00B24CAA">
            <w:pPr>
              <w:rPr>
                <w:rFonts w:ascii="Calibri" w:eastAsia="Times New Roman" w:hAnsi="Calibri" w:cs="Times New Roman"/>
                <w:b/>
                <w:bCs/>
                <w:color w:val="000000"/>
                <w:sz w:val="22"/>
                <w:szCs w:val="22"/>
              </w:rPr>
            </w:pPr>
            <w:proofErr w:type="gramStart"/>
            <w:r w:rsidRPr="00FF1337">
              <w:rPr>
                <w:rFonts w:ascii="Calibri" w:eastAsia="Times New Roman" w:hAnsi="Calibri" w:cs="Times New Roman"/>
                <w:b/>
                <w:bCs/>
                <w:color w:val="000000"/>
                <w:sz w:val="22"/>
                <w:szCs w:val="22"/>
              </w:rPr>
              <w:t>description</w:t>
            </w:r>
            <w:proofErr w:type="gramEnd"/>
          </w:p>
        </w:tc>
        <w:tc>
          <w:tcPr>
            <w:tcW w:w="1350" w:type="dxa"/>
            <w:tcBorders>
              <w:top w:val="single" w:sz="4" w:space="0" w:color="000000"/>
              <w:left w:val="nil"/>
              <w:bottom w:val="single" w:sz="4" w:space="0" w:color="000000"/>
              <w:right w:val="nil"/>
            </w:tcBorders>
            <w:shd w:val="clear" w:color="auto" w:fill="auto"/>
            <w:noWrap/>
            <w:vAlign w:val="bottom"/>
            <w:hideMark/>
          </w:tcPr>
          <w:p w14:paraId="3438FC3A" w14:textId="77777777" w:rsidR="0065114A" w:rsidRPr="00FF1337" w:rsidRDefault="0065114A" w:rsidP="00B24CAA">
            <w:pPr>
              <w:rPr>
                <w:rFonts w:ascii="Calibri" w:eastAsia="Times New Roman" w:hAnsi="Calibri" w:cs="Times New Roman"/>
                <w:b/>
                <w:bCs/>
                <w:color w:val="000000"/>
                <w:sz w:val="22"/>
                <w:szCs w:val="22"/>
              </w:rPr>
            </w:pPr>
            <w:proofErr w:type="gramStart"/>
            <w:r w:rsidRPr="00FF1337">
              <w:rPr>
                <w:rFonts w:ascii="Calibri" w:eastAsia="Times New Roman" w:hAnsi="Calibri" w:cs="Times New Roman"/>
                <w:b/>
                <w:bCs/>
                <w:color w:val="000000"/>
                <w:sz w:val="22"/>
                <w:szCs w:val="22"/>
              </w:rPr>
              <w:t>units</w:t>
            </w:r>
            <w:proofErr w:type="gramEnd"/>
          </w:p>
        </w:tc>
        <w:tc>
          <w:tcPr>
            <w:tcW w:w="1080" w:type="dxa"/>
            <w:tcBorders>
              <w:top w:val="single" w:sz="4" w:space="0" w:color="000000"/>
              <w:left w:val="nil"/>
              <w:bottom w:val="single" w:sz="4" w:space="0" w:color="000000"/>
              <w:right w:val="nil"/>
            </w:tcBorders>
            <w:shd w:val="clear" w:color="auto" w:fill="auto"/>
            <w:noWrap/>
            <w:vAlign w:val="bottom"/>
            <w:hideMark/>
          </w:tcPr>
          <w:p w14:paraId="09310E85" w14:textId="77777777" w:rsidR="0065114A" w:rsidRPr="00FF1337" w:rsidRDefault="0065114A" w:rsidP="00B24CAA">
            <w:pPr>
              <w:jc w:val="right"/>
              <w:rPr>
                <w:rFonts w:ascii="Calibri" w:eastAsia="Times New Roman" w:hAnsi="Calibri" w:cs="Times New Roman"/>
                <w:b/>
                <w:bCs/>
                <w:color w:val="000000"/>
                <w:sz w:val="22"/>
                <w:szCs w:val="22"/>
              </w:rPr>
            </w:pPr>
            <w:r w:rsidRPr="00FF1337">
              <w:rPr>
                <w:rFonts w:ascii="Calibri" w:eastAsia="Times New Roman" w:hAnsi="Calibri" w:cs="Times New Roman"/>
                <w:b/>
                <w:bCs/>
                <w:color w:val="000000"/>
                <w:sz w:val="22"/>
                <w:szCs w:val="22"/>
              </w:rPr>
              <w:t>ENFT default</w:t>
            </w:r>
          </w:p>
        </w:tc>
        <w:tc>
          <w:tcPr>
            <w:tcW w:w="1080" w:type="dxa"/>
            <w:tcBorders>
              <w:top w:val="single" w:sz="4" w:space="0" w:color="000000"/>
              <w:left w:val="nil"/>
              <w:bottom w:val="single" w:sz="4" w:space="0" w:color="000000"/>
              <w:right w:val="nil"/>
            </w:tcBorders>
            <w:shd w:val="clear" w:color="auto" w:fill="auto"/>
            <w:noWrap/>
            <w:vAlign w:val="bottom"/>
            <w:hideMark/>
          </w:tcPr>
          <w:p w14:paraId="3A06C8CD" w14:textId="77777777" w:rsidR="0065114A" w:rsidRPr="00FF1337" w:rsidRDefault="0065114A" w:rsidP="00B24CAA">
            <w:pPr>
              <w:jc w:val="right"/>
              <w:rPr>
                <w:rFonts w:ascii="Calibri" w:eastAsia="Times New Roman" w:hAnsi="Calibri" w:cs="Times New Roman"/>
                <w:b/>
                <w:bCs/>
                <w:color w:val="000000"/>
                <w:sz w:val="22"/>
                <w:szCs w:val="22"/>
              </w:rPr>
            </w:pPr>
            <w:r w:rsidRPr="00FF1337">
              <w:rPr>
                <w:rFonts w:ascii="Calibri" w:eastAsia="Times New Roman" w:hAnsi="Calibri" w:cs="Times New Roman"/>
                <w:b/>
                <w:bCs/>
                <w:color w:val="000000"/>
                <w:sz w:val="22"/>
                <w:szCs w:val="22"/>
              </w:rPr>
              <w:t>PRE_OPT</w:t>
            </w:r>
          </w:p>
        </w:tc>
        <w:tc>
          <w:tcPr>
            <w:tcW w:w="1170" w:type="dxa"/>
            <w:tcBorders>
              <w:top w:val="single" w:sz="4" w:space="0" w:color="000000"/>
              <w:left w:val="nil"/>
              <w:bottom w:val="single" w:sz="4" w:space="0" w:color="000000"/>
              <w:right w:val="nil"/>
            </w:tcBorders>
            <w:shd w:val="clear" w:color="auto" w:fill="auto"/>
            <w:noWrap/>
            <w:vAlign w:val="bottom"/>
            <w:hideMark/>
          </w:tcPr>
          <w:p w14:paraId="31523B10" w14:textId="77777777" w:rsidR="0065114A" w:rsidRPr="00FF1337" w:rsidRDefault="0065114A" w:rsidP="00B24CAA">
            <w:pPr>
              <w:jc w:val="right"/>
              <w:rPr>
                <w:rFonts w:ascii="Calibri" w:eastAsia="Times New Roman" w:hAnsi="Calibri" w:cs="Times New Roman"/>
                <w:b/>
                <w:bCs/>
                <w:color w:val="000000"/>
                <w:sz w:val="22"/>
                <w:szCs w:val="22"/>
              </w:rPr>
            </w:pPr>
            <w:r w:rsidRPr="00FF1337">
              <w:rPr>
                <w:rFonts w:ascii="Calibri" w:eastAsia="Times New Roman" w:hAnsi="Calibri" w:cs="Times New Roman"/>
                <w:b/>
                <w:bCs/>
                <w:color w:val="000000"/>
                <w:sz w:val="22"/>
                <w:szCs w:val="22"/>
              </w:rPr>
              <w:t>HS_MB</w:t>
            </w:r>
          </w:p>
        </w:tc>
      </w:tr>
      <w:tr w:rsidR="00B24CAA" w:rsidRPr="00FF1337" w14:paraId="40B23AEB" w14:textId="77777777" w:rsidTr="00B24CAA">
        <w:trPr>
          <w:trHeight w:val="288"/>
        </w:trPr>
        <w:tc>
          <w:tcPr>
            <w:tcW w:w="1458" w:type="dxa"/>
            <w:tcBorders>
              <w:top w:val="nil"/>
              <w:left w:val="nil"/>
              <w:bottom w:val="nil"/>
              <w:right w:val="nil"/>
            </w:tcBorders>
            <w:shd w:val="clear" w:color="D9D9D9" w:fill="D9D9D9"/>
            <w:noWrap/>
            <w:vAlign w:val="bottom"/>
            <w:hideMark/>
          </w:tcPr>
          <w:p w14:paraId="24E18898" w14:textId="77777777" w:rsidR="0065114A" w:rsidRPr="00FF1337" w:rsidRDefault="0065114A" w:rsidP="00B24CAA">
            <w:pPr>
              <w:rPr>
                <w:rFonts w:ascii="Calibri" w:eastAsia="Times New Roman" w:hAnsi="Calibri" w:cs="Times New Roman"/>
                <w:i/>
                <w:iCs/>
                <w:color w:val="000000"/>
                <w:sz w:val="22"/>
                <w:szCs w:val="22"/>
              </w:rPr>
            </w:pPr>
            <w:proofErr w:type="gramStart"/>
            <w:r w:rsidRPr="00FF1337">
              <w:rPr>
                <w:rFonts w:ascii="Calibri" w:eastAsia="Times New Roman" w:hAnsi="Calibri" w:cs="Times New Roman"/>
                <w:i/>
                <w:iCs/>
                <w:color w:val="000000"/>
                <w:sz w:val="22"/>
                <w:szCs w:val="22"/>
              </w:rPr>
              <w:t>measured</w:t>
            </w:r>
            <w:proofErr w:type="gramEnd"/>
          </w:p>
        </w:tc>
        <w:tc>
          <w:tcPr>
            <w:tcW w:w="4050" w:type="dxa"/>
            <w:tcBorders>
              <w:top w:val="nil"/>
              <w:left w:val="nil"/>
              <w:bottom w:val="nil"/>
              <w:right w:val="nil"/>
            </w:tcBorders>
            <w:shd w:val="clear" w:color="D9D9D9" w:fill="D9D9D9"/>
            <w:noWrap/>
            <w:vAlign w:val="bottom"/>
            <w:hideMark/>
          </w:tcPr>
          <w:p w14:paraId="7B420130" w14:textId="77777777" w:rsidR="0065114A" w:rsidRPr="00FF1337" w:rsidRDefault="0065114A" w:rsidP="00B24CAA">
            <w:pPr>
              <w:rPr>
                <w:rFonts w:ascii="Calibri" w:eastAsia="Times New Roman" w:hAnsi="Calibri" w:cs="Times New Roman"/>
                <w:color w:val="000000"/>
                <w:sz w:val="22"/>
                <w:szCs w:val="22"/>
              </w:rPr>
            </w:pPr>
          </w:p>
        </w:tc>
        <w:tc>
          <w:tcPr>
            <w:tcW w:w="1350" w:type="dxa"/>
            <w:tcBorders>
              <w:top w:val="nil"/>
              <w:left w:val="nil"/>
              <w:bottom w:val="nil"/>
              <w:right w:val="nil"/>
            </w:tcBorders>
            <w:shd w:val="clear" w:color="D9D9D9" w:fill="D9D9D9"/>
            <w:noWrap/>
            <w:vAlign w:val="bottom"/>
            <w:hideMark/>
          </w:tcPr>
          <w:p w14:paraId="2E3483B4" w14:textId="77777777" w:rsidR="0065114A" w:rsidRPr="00FF1337" w:rsidRDefault="0065114A" w:rsidP="00B24CAA">
            <w:pPr>
              <w:rPr>
                <w:rFonts w:ascii="Calibri" w:eastAsia="Times New Roman" w:hAnsi="Calibri" w:cs="Times New Roman"/>
                <w:color w:val="000000"/>
                <w:sz w:val="22"/>
                <w:szCs w:val="22"/>
              </w:rPr>
            </w:pPr>
          </w:p>
        </w:tc>
        <w:tc>
          <w:tcPr>
            <w:tcW w:w="1080" w:type="dxa"/>
            <w:tcBorders>
              <w:top w:val="nil"/>
              <w:left w:val="nil"/>
              <w:bottom w:val="nil"/>
              <w:right w:val="nil"/>
            </w:tcBorders>
            <w:shd w:val="clear" w:color="D9D9D9" w:fill="D9D9D9"/>
            <w:noWrap/>
            <w:vAlign w:val="bottom"/>
            <w:hideMark/>
          </w:tcPr>
          <w:p w14:paraId="2FAD4E35" w14:textId="77777777" w:rsidR="0065114A" w:rsidRPr="00FF1337" w:rsidRDefault="0065114A" w:rsidP="00B24CAA">
            <w:pPr>
              <w:rPr>
                <w:rFonts w:ascii="Calibri" w:eastAsia="Times New Roman" w:hAnsi="Calibri" w:cs="Times New Roman"/>
                <w:color w:val="000000"/>
                <w:sz w:val="22"/>
                <w:szCs w:val="22"/>
              </w:rPr>
            </w:pPr>
          </w:p>
        </w:tc>
        <w:tc>
          <w:tcPr>
            <w:tcW w:w="1080" w:type="dxa"/>
            <w:tcBorders>
              <w:top w:val="nil"/>
              <w:left w:val="nil"/>
              <w:bottom w:val="nil"/>
              <w:right w:val="nil"/>
            </w:tcBorders>
            <w:shd w:val="clear" w:color="D9D9D9" w:fill="D9D9D9"/>
            <w:noWrap/>
            <w:vAlign w:val="bottom"/>
            <w:hideMark/>
          </w:tcPr>
          <w:p w14:paraId="269E1B7A" w14:textId="77777777" w:rsidR="0065114A" w:rsidRPr="00FF1337" w:rsidRDefault="0065114A" w:rsidP="00B24CAA">
            <w:pPr>
              <w:rPr>
                <w:rFonts w:ascii="Calibri" w:eastAsia="Times New Roman" w:hAnsi="Calibri" w:cs="Times New Roman"/>
                <w:color w:val="000000"/>
                <w:sz w:val="22"/>
                <w:szCs w:val="22"/>
              </w:rPr>
            </w:pPr>
          </w:p>
        </w:tc>
        <w:tc>
          <w:tcPr>
            <w:tcW w:w="1170" w:type="dxa"/>
            <w:tcBorders>
              <w:top w:val="nil"/>
              <w:left w:val="nil"/>
              <w:bottom w:val="nil"/>
              <w:right w:val="nil"/>
            </w:tcBorders>
            <w:shd w:val="clear" w:color="D9D9D9" w:fill="D9D9D9"/>
            <w:noWrap/>
            <w:vAlign w:val="bottom"/>
            <w:hideMark/>
          </w:tcPr>
          <w:p w14:paraId="1A90D118" w14:textId="77777777" w:rsidR="0065114A" w:rsidRPr="00FF1337" w:rsidRDefault="0065114A" w:rsidP="00B24CAA">
            <w:pPr>
              <w:rPr>
                <w:rFonts w:ascii="Calibri" w:eastAsia="Times New Roman" w:hAnsi="Calibri" w:cs="Times New Roman"/>
                <w:color w:val="000000"/>
                <w:sz w:val="22"/>
                <w:szCs w:val="22"/>
              </w:rPr>
            </w:pPr>
          </w:p>
        </w:tc>
      </w:tr>
      <w:tr w:rsidR="00B24CAA" w:rsidRPr="00FF1337" w14:paraId="019DD5BE" w14:textId="77777777" w:rsidTr="00B24CAA">
        <w:trPr>
          <w:trHeight w:val="308"/>
        </w:trPr>
        <w:tc>
          <w:tcPr>
            <w:tcW w:w="1458" w:type="dxa"/>
            <w:tcBorders>
              <w:top w:val="nil"/>
              <w:left w:val="nil"/>
              <w:bottom w:val="nil"/>
              <w:right w:val="nil"/>
            </w:tcBorders>
            <w:shd w:val="clear" w:color="auto" w:fill="auto"/>
            <w:noWrap/>
            <w:vAlign w:val="bottom"/>
            <w:hideMark/>
          </w:tcPr>
          <w:p w14:paraId="108B21DD" w14:textId="77777777" w:rsidR="0065114A" w:rsidRPr="00FF1337" w:rsidRDefault="0065114A" w:rsidP="00B24CAA">
            <w:pPr>
              <w:rPr>
                <w:rFonts w:ascii="Calibri" w:eastAsia="Times New Roman" w:hAnsi="Calibri" w:cs="Times New Roman"/>
                <w:color w:val="000000"/>
                <w:sz w:val="22"/>
                <w:szCs w:val="22"/>
              </w:rPr>
            </w:pPr>
            <w:proofErr w:type="spellStart"/>
            <w:proofErr w:type="gramStart"/>
            <w:r w:rsidRPr="00FF1337">
              <w:rPr>
                <w:rFonts w:ascii="Calibri" w:eastAsia="Times New Roman" w:hAnsi="Calibri" w:cs="Times New Roman"/>
                <w:color w:val="000000"/>
                <w:sz w:val="22"/>
                <w:szCs w:val="22"/>
              </w:rPr>
              <w:t>slatop</w:t>
            </w:r>
            <w:proofErr w:type="spellEnd"/>
            <w:proofErr w:type="gramEnd"/>
          </w:p>
        </w:tc>
        <w:tc>
          <w:tcPr>
            <w:tcW w:w="4050" w:type="dxa"/>
            <w:tcBorders>
              <w:top w:val="nil"/>
              <w:left w:val="nil"/>
              <w:bottom w:val="nil"/>
              <w:right w:val="nil"/>
            </w:tcBorders>
            <w:shd w:val="clear" w:color="auto" w:fill="auto"/>
            <w:noWrap/>
            <w:vAlign w:val="bottom"/>
            <w:hideMark/>
          </w:tcPr>
          <w:p w14:paraId="449EE29E" w14:textId="77777777" w:rsidR="0065114A" w:rsidRPr="00FF1337" w:rsidRDefault="0065114A" w:rsidP="00B24CAA">
            <w:pPr>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Top of canopy specific leaf area</w:t>
            </w:r>
          </w:p>
        </w:tc>
        <w:tc>
          <w:tcPr>
            <w:tcW w:w="1350" w:type="dxa"/>
            <w:tcBorders>
              <w:top w:val="nil"/>
              <w:left w:val="nil"/>
              <w:bottom w:val="nil"/>
              <w:right w:val="nil"/>
            </w:tcBorders>
            <w:shd w:val="clear" w:color="auto" w:fill="auto"/>
            <w:noWrap/>
            <w:vAlign w:val="bottom"/>
            <w:hideMark/>
          </w:tcPr>
          <w:p w14:paraId="1E689E3E" w14:textId="77777777" w:rsidR="0065114A" w:rsidRPr="00FF1337" w:rsidRDefault="0065114A" w:rsidP="00B24CAA">
            <w:pPr>
              <w:rPr>
                <w:rFonts w:ascii="Calibri" w:eastAsia="Times New Roman" w:hAnsi="Calibri" w:cs="Times New Roman"/>
                <w:color w:val="000000"/>
                <w:sz w:val="22"/>
                <w:szCs w:val="22"/>
              </w:rPr>
            </w:pPr>
            <w:proofErr w:type="gramStart"/>
            <w:r w:rsidRPr="00FF1337">
              <w:rPr>
                <w:rFonts w:ascii="Calibri" w:eastAsia="Times New Roman" w:hAnsi="Calibri" w:cs="Times New Roman"/>
                <w:color w:val="000000"/>
                <w:sz w:val="22"/>
                <w:szCs w:val="22"/>
              </w:rPr>
              <w:t>m</w:t>
            </w:r>
            <w:r w:rsidRPr="00FF1337">
              <w:rPr>
                <w:rFonts w:ascii="Calibri" w:eastAsia="Times New Roman" w:hAnsi="Calibri" w:cs="Times New Roman"/>
                <w:color w:val="000000"/>
                <w:sz w:val="22"/>
                <w:szCs w:val="22"/>
                <w:vertAlign w:val="superscript"/>
              </w:rPr>
              <w:t>2</w:t>
            </w:r>
            <w:proofErr w:type="gramEnd"/>
            <w:r w:rsidRPr="00FF1337">
              <w:rPr>
                <w:rFonts w:ascii="Calibri" w:eastAsia="Times New Roman" w:hAnsi="Calibri" w:cs="Times New Roman"/>
                <w:color w:val="000000"/>
                <w:sz w:val="22"/>
                <w:szCs w:val="22"/>
              </w:rPr>
              <w:t>/</w:t>
            </w:r>
            <w:proofErr w:type="spellStart"/>
            <w:r w:rsidRPr="00FF1337">
              <w:rPr>
                <w:rFonts w:ascii="Calibri" w:eastAsia="Times New Roman" w:hAnsi="Calibri" w:cs="Times New Roman"/>
                <w:color w:val="000000"/>
                <w:sz w:val="22"/>
                <w:szCs w:val="22"/>
              </w:rPr>
              <w:t>gC</w:t>
            </w:r>
            <w:proofErr w:type="spellEnd"/>
          </w:p>
        </w:tc>
        <w:tc>
          <w:tcPr>
            <w:tcW w:w="1080" w:type="dxa"/>
            <w:tcBorders>
              <w:top w:val="nil"/>
              <w:left w:val="nil"/>
              <w:bottom w:val="nil"/>
              <w:right w:val="nil"/>
            </w:tcBorders>
            <w:shd w:val="clear" w:color="auto" w:fill="auto"/>
            <w:noWrap/>
            <w:vAlign w:val="bottom"/>
            <w:hideMark/>
          </w:tcPr>
          <w:p w14:paraId="2E8B7802"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1.00E-02</w:t>
            </w:r>
          </w:p>
        </w:tc>
        <w:tc>
          <w:tcPr>
            <w:tcW w:w="1080" w:type="dxa"/>
            <w:tcBorders>
              <w:top w:val="nil"/>
              <w:left w:val="nil"/>
              <w:bottom w:val="nil"/>
              <w:right w:val="nil"/>
            </w:tcBorders>
            <w:shd w:val="clear" w:color="auto" w:fill="auto"/>
            <w:noWrap/>
            <w:vAlign w:val="bottom"/>
            <w:hideMark/>
          </w:tcPr>
          <w:p w14:paraId="3787A325"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1.02E-02</w:t>
            </w:r>
          </w:p>
        </w:tc>
        <w:tc>
          <w:tcPr>
            <w:tcW w:w="1170" w:type="dxa"/>
            <w:tcBorders>
              <w:top w:val="nil"/>
              <w:left w:val="nil"/>
              <w:bottom w:val="nil"/>
              <w:right w:val="nil"/>
            </w:tcBorders>
            <w:shd w:val="clear" w:color="auto" w:fill="auto"/>
            <w:noWrap/>
            <w:vAlign w:val="bottom"/>
            <w:hideMark/>
          </w:tcPr>
          <w:p w14:paraId="698A81AE"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1.02E-02</w:t>
            </w:r>
          </w:p>
        </w:tc>
      </w:tr>
      <w:tr w:rsidR="00B24CAA" w:rsidRPr="00FF1337" w14:paraId="3E16FE63" w14:textId="77777777" w:rsidTr="00B24CAA">
        <w:trPr>
          <w:trHeight w:val="308"/>
        </w:trPr>
        <w:tc>
          <w:tcPr>
            <w:tcW w:w="1458" w:type="dxa"/>
            <w:tcBorders>
              <w:top w:val="nil"/>
              <w:left w:val="nil"/>
              <w:bottom w:val="nil"/>
              <w:right w:val="nil"/>
            </w:tcBorders>
            <w:shd w:val="clear" w:color="D9D9D9" w:fill="D9D9D9"/>
            <w:noWrap/>
            <w:vAlign w:val="bottom"/>
            <w:hideMark/>
          </w:tcPr>
          <w:p w14:paraId="1F1D9239" w14:textId="77777777" w:rsidR="0065114A" w:rsidRPr="00FF1337" w:rsidRDefault="0065114A" w:rsidP="00B24CAA">
            <w:pPr>
              <w:rPr>
                <w:rFonts w:ascii="Calibri" w:eastAsia="Times New Roman" w:hAnsi="Calibri" w:cs="Times New Roman"/>
                <w:color w:val="000000"/>
                <w:sz w:val="22"/>
                <w:szCs w:val="22"/>
              </w:rPr>
            </w:pPr>
            <w:proofErr w:type="spellStart"/>
            <w:proofErr w:type="gramStart"/>
            <w:r w:rsidRPr="00FF1337">
              <w:rPr>
                <w:rFonts w:ascii="Calibri" w:eastAsia="Times New Roman" w:hAnsi="Calibri" w:cs="Times New Roman"/>
                <w:color w:val="000000"/>
                <w:sz w:val="22"/>
                <w:szCs w:val="22"/>
              </w:rPr>
              <w:t>dsladlai</w:t>
            </w:r>
            <w:proofErr w:type="spellEnd"/>
            <w:proofErr w:type="gramEnd"/>
          </w:p>
        </w:tc>
        <w:tc>
          <w:tcPr>
            <w:tcW w:w="4050" w:type="dxa"/>
            <w:tcBorders>
              <w:top w:val="nil"/>
              <w:left w:val="nil"/>
              <w:bottom w:val="nil"/>
              <w:right w:val="nil"/>
            </w:tcBorders>
            <w:shd w:val="clear" w:color="D9D9D9" w:fill="D9D9D9"/>
            <w:noWrap/>
            <w:vAlign w:val="bottom"/>
            <w:hideMark/>
          </w:tcPr>
          <w:p w14:paraId="4C7F5106" w14:textId="77777777" w:rsidR="0065114A" w:rsidRPr="00FF1337" w:rsidRDefault="0065114A" w:rsidP="00B24CAA">
            <w:pPr>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Change in SLA through per unit LAI</w:t>
            </w:r>
          </w:p>
        </w:tc>
        <w:tc>
          <w:tcPr>
            <w:tcW w:w="1350" w:type="dxa"/>
            <w:tcBorders>
              <w:top w:val="nil"/>
              <w:left w:val="nil"/>
              <w:bottom w:val="nil"/>
              <w:right w:val="nil"/>
            </w:tcBorders>
            <w:shd w:val="clear" w:color="D9D9D9" w:fill="D9D9D9"/>
            <w:noWrap/>
            <w:vAlign w:val="bottom"/>
            <w:hideMark/>
          </w:tcPr>
          <w:p w14:paraId="4B5440FD" w14:textId="77777777" w:rsidR="0065114A" w:rsidRPr="00FF1337" w:rsidRDefault="0065114A" w:rsidP="00B24CAA">
            <w:pPr>
              <w:rPr>
                <w:rFonts w:ascii="Calibri" w:eastAsia="Times New Roman" w:hAnsi="Calibri" w:cs="Times New Roman"/>
                <w:color w:val="000000"/>
                <w:sz w:val="22"/>
                <w:szCs w:val="22"/>
              </w:rPr>
            </w:pPr>
            <w:proofErr w:type="gramStart"/>
            <w:r w:rsidRPr="00FF1337">
              <w:rPr>
                <w:rFonts w:ascii="Calibri" w:eastAsia="Times New Roman" w:hAnsi="Calibri" w:cs="Times New Roman"/>
                <w:color w:val="000000"/>
                <w:sz w:val="22"/>
                <w:szCs w:val="22"/>
              </w:rPr>
              <w:t>gC</w:t>
            </w:r>
            <w:proofErr w:type="gramEnd"/>
            <w:r w:rsidRPr="00FF1337">
              <w:rPr>
                <w:rFonts w:ascii="Calibri" w:eastAsia="Times New Roman" w:hAnsi="Calibri" w:cs="Times New Roman"/>
                <w:color w:val="000000"/>
                <w:sz w:val="22"/>
                <w:szCs w:val="22"/>
                <w:vertAlign w:val="superscript"/>
              </w:rPr>
              <w:t>-1</w:t>
            </w:r>
          </w:p>
        </w:tc>
        <w:tc>
          <w:tcPr>
            <w:tcW w:w="1080" w:type="dxa"/>
            <w:tcBorders>
              <w:top w:val="nil"/>
              <w:left w:val="nil"/>
              <w:bottom w:val="nil"/>
              <w:right w:val="nil"/>
            </w:tcBorders>
            <w:shd w:val="clear" w:color="D9D9D9" w:fill="D9D9D9"/>
            <w:noWrap/>
            <w:vAlign w:val="bottom"/>
            <w:hideMark/>
          </w:tcPr>
          <w:p w14:paraId="7A4DF7FB"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1.25E-03</w:t>
            </w:r>
          </w:p>
        </w:tc>
        <w:tc>
          <w:tcPr>
            <w:tcW w:w="1080" w:type="dxa"/>
            <w:tcBorders>
              <w:top w:val="nil"/>
              <w:left w:val="nil"/>
              <w:bottom w:val="nil"/>
              <w:right w:val="nil"/>
            </w:tcBorders>
            <w:shd w:val="clear" w:color="D9D9D9" w:fill="D9D9D9"/>
            <w:noWrap/>
            <w:vAlign w:val="bottom"/>
            <w:hideMark/>
          </w:tcPr>
          <w:p w14:paraId="1C2F62BB"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0</w:t>
            </w:r>
          </w:p>
        </w:tc>
        <w:tc>
          <w:tcPr>
            <w:tcW w:w="1170" w:type="dxa"/>
            <w:tcBorders>
              <w:top w:val="nil"/>
              <w:left w:val="nil"/>
              <w:bottom w:val="nil"/>
              <w:right w:val="nil"/>
            </w:tcBorders>
            <w:shd w:val="clear" w:color="D9D9D9" w:fill="D9D9D9"/>
            <w:noWrap/>
            <w:vAlign w:val="bottom"/>
            <w:hideMark/>
          </w:tcPr>
          <w:p w14:paraId="60EB4DDD"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0</w:t>
            </w:r>
          </w:p>
        </w:tc>
      </w:tr>
      <w:tr w:rsidR="00B24CAA" w:rsidRPr="00FF1337" w14:paraId="1C11646C" w14:textId="77777777" w:rsidTr="00B24CAA">
        <w:trPr>
          <w:trHeight w:val="288"/>
        </w:trPr>
        <w:tc>
          <w:tcPr>
            <w:tcW w:w="1458" w:type="dxa"/>
            <w:tcBorders>
              <w:top w:val="nil"/>
              <w:left w:val="nil"/>
              <w:bottom w:val="nil"/>
              <w:right w:val="nil"/>
            </w:tcBorders>
            <w:shd w:val="clear" w:color="auto" w:fill="auto"/>
            <w:noWrap/>
            <w:vAlign w:val="bottom"/>
            <w:hideMark/>
          </w:tcPr>
          <w:p w14:paraId="1329F369" w14:textId="77777777" w:rsidR="0065114A" w:rsidRPr="00FF1337" w:rsidRDefault="0065114A" w:rsidP="00B24CAA">
            <w:pPr>
              <w:rPr>
                <w:rFonts w:ascii="Calibri" w:eastAsia="Times New Roman" w:hAnsi="Calibri" w:cs="Times New Roman"/>
                <w:color w:val="000000"/>
                <w:sz w:val="22"/>
                <w:szCs w:val="22"/>
              </w:rPr>
            </w:pPr>
            <w:proofErr w:type="spellStart"/>
            <w:proofErr w:type="gramStart"/>
            <w:r w:rsidRPr="00FF1337">
              <w:rPr>
                <w:rFonts w:ascii="Calibri" w:eastAsia="Times New Roman" w:hAnsi="Calibri" w:cs="Times New Roman"/>
                <w:color w:val="000000"/>
                <w:sz w:val="22"/>
                <w:szCs w:val="22"/>
              </w:rPr>
              <w:t>leafcn</w:t>
            </w:r>
            <w:proofErr w:type="spellEnd"/>
            <w:proofErr w:type="gramEnd"/>
          </w:p>
        </w:tc>
        <w:tc>
          <w:tcPr>
            <w:tcW w:w="4050" w:type="dxa"/>
            <w:tcBorders>
              <w:top w:val="nil"/>
              <w:left w:val="nil"/>
              <w:bottom w:val="nil"/>
              <w:right w:val="nil"/>
            </w:tcBorders>
            <w:shd w:val="clear" w:color="auto" w:fill="auto"/>
            <w:noWrap/>
            <w:vAlign w:val="bottom"/>
            <w:hideMark/>
          </w:tcPr>
          <w:p w14:paraId="4B6BB5A5" w14:textId="77777777" w:rsidR="0065114A" w:rsidRPr="00FF1337" w:rsidRDefault="0065114A" w:rsidP="00B24CAA">
            <w:pPr>
              <w:rPr>
                <w:rFonts w:ascii="Calibri" w:eastAsia="Times New Roman" w:hAnsi="Calibri" w:cs="Times New Roman"/>
                <w:color w:val="000000"/>
                <w:sz w:val="22"/>
                <w:szCs w:val="22"/>
              </w:rPr>
            </w:pPr>
            <w:proofErr w:type="gramStart"/>
            <w:r w:rsidRPr="00FF1337">
              <w:rPr>
                <w:rFonts w:ascii="Calibri" w:eastAsia="Times New Roman" w:hAnsi="Calibri" w:cs="Times New Roman"/>
                <w:color w:val="000000"/>
                <w:sz w:val="22"/>
                <w:szCs w:val="22"/>
              </w:rPr>
              <w:t>leaf</w:t>
            </w:r>
            <w:proofErr w:type="gramEnd"/>
            <w:r w:rsidRPr="00FF1337">
              <w:rPr>
                <w:rFonts w:ascii="Calibri" w:eastAsia="Times New Roman" w:hAnsi="Calibri" w:cs="Times New Roman"/>
                <w:color w:val="000000"/>
                <w:sz w:val="22"/>
                <w:szCs w:val="22"/>
              </w:rPr>
              <w:t xml:space="preserve"> C:N ratio</w:t>
            </w:r>
          </w:p>
        </w:tc>
        <w:tc>
          <w:tcPr>
            <w:tcW w:w="1350" w:type="dxa"/>
            <w:tcBorders>
              <w:top w:val="nil"/>
              <w:left w:val="nil"/>
              <w:bottom w:val="nil"/>
              <w:right w:val="nil"/>
            </w:tcBorders>
            <w:shd w:val="clear" w:color="auto" w:fill="auto"/>
            <w:noWrap/>
            <w:vAlign w:val="bottom"/>
            <w:hideMark/>
          </w:tcPr>
          <w:p w14:paraId="7E24651C" w14:textId="77777777" w:rsidR="0065114A" w:rsidRPr="00FF1337" w:rsidRDefault="0065114A" w:rsidP="00B24CAA">
            <w:pPr>
              <w:rPr>
                <w:rFonts w:ascii="Calibri" w:eastAsia="Times New Roman" w:hAnsi="Calibri" w:cs="Times New Roman"/>
                <w:color w:val="000000"/>
                <w:sz w:val="22"/>
                <w:szCs w:val="22"/>
              </w:rPr>
            </w:pPr>
            <w:proofErr w:type="spellStart"/>
            <w:proofErr w:type="gramStart"/>
            <w:r w:rsidRPr="00FF1337">
              <w:rPr>
                <w:rFonts w:ascii="Calibri" w:eastAsia="Times New Roman" w:hAnsi="Calibri" w:cs="Times New Roman"/>
                <w:color w:val="000000"/>
                <w:sz w:val="22"/>
                <w:szCs w:val="22"/>
              </w:rPr>
              <w:t>gC</w:t>
            </w:r>
            <w:proofErr w:type="spellEnd"/>
            <w:proofErr w:type="gramEnd"/>
            <w:r w:rsidRPr="00FF1337">
              <w:rPr>
                <w:rFonts w:ascii="Calibri" w:eastAsia="Times New Roman" w:hAnsi="Calibri" w:cs="Times New Roman"/>
                <w:color w:val="000000"/>
                <w:sz w:val="22"/>
                <w:szCs w:val="22"/>
              </w:rPr>
              <w:t>/</w:t>
            </w:r>
            <w:proofErr w:type="spellStart"/>
            <w:r w:rsidRPr="00FF1337">
              <w:rPr>
                <w:rFonts w:ascii="Calibri" w:eastAsia="Times New Roman" w:hAnsi="Calibri" w:cs="Times New Roman"/>
                <w:color w:val="000000"/>
                <w:sz w:val="22"/>
                <w:szCs w:val="22"/>
              </w:rPr>
              <w:t>gN</w:t>
            </w:r>
            <w:proofErr w:type="spellEnd"/>
          </w:p>
        </w:tc>
        <w:tc>
          <w:tcPr>
            <w:tcW w:w="1080" w:type="dxa"/>
            <w:tcBorders>
              <w:top w:val="nil"/>
              <w:left w:val="nil"/>
              <w:bottom w:val="nil"/>
              <w:right w:val="nil"/>
            </w:tcBorders>
            <w:shd w:val="clear" w:color="auto" w:fill="auto"/>
            <w:noWrap/>
            <w:vAlign w:val="bottom"/>
            <w:hideMark/>
          </w:tcPr>
          <w:p w14:paraId="5547F222"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35</w:t>
            </w:r>
          </w:p>
        </w:tc>
        <w:tc>
          <w:tcPr>
            <w:tcW w:w="1080" w:type="dxa"/>
            <w:tcBorders>
              <w:top w:val="nil"/>
              <w:left w:val="nil"/>
              <w:bottom w:val="nil"/>
              <w:right w:val="nil"/>
            </w:tcBorders>
            <w:shd w:val="clear" w:color="auto" w:fill="auto"/>
            <w:noWrap/>
            <w:vAlign w:val="bottom"/>
            <w:hideMark/>
          </w:tcPr>
          <w:p w14:paraId="4420F212"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50</w:t>
            </w:r>
          </w:p>
        </w:tc>
        <w:tc>
          <w:tcPr>
            <w:tcW w:w="1170" w:type="dxa"/>
            <w:tcBorders>
              <w:top w:val="nil"/>
              <w:left w:val="nil"/>
              <w:bottom w:val="nil"/>
              <w:right w:val="nil"/>
            </w:tcBorders>
            <w:shd w:val="clear" w:color="auto" w:fill="auto"/>
            <w:noWrap/>
            <w:vAlign w:val="bottom"/>
            <w:hideMark/>
          </w:tcPr>
          <w:p w14:paraId="3EF36FB6"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50</w:t>
            </w:r>
          </w:p>
        </w:tc>
      </w:tr>
      <w:tr w:rsidR="00B24CAA" w:rsidRPr="00FF1337" w14:paraId="5F772B6B" w14:textId="77777777" w:rsidTr="00B24CAA">
        <w:trPr>
          <w:trHeight w:val="288"/>
        </w:trPr>
        <w:tc>
          <w:tcPr>
            <w:tcW w:w="1458" w:type="dxa"/>
            <w:tcBorders>
              <w:top w:val="nil"/>
              <w:left w:val="nil"/>
              <w:bottom w:val="nil"/>
              <w:right w:val="nil"/>
            </w:tcBorders>
            <w:shd w:val="clear" w:color="D9D9D9" w:fill="D9D9D9"/>
            <w:noWrap/>
            <w:vAlign w:val="bottom"/>
            <w:hideMark/>
          </w:tcPr>
          <w:p w14:paraId="62464BC3" w14:textId="77777777" w:rsidR="0065114A" w:rsidRPr="00FF1337" w:rsidRDefault="0065114A" w:rsidP="00B24CAA">
            <w:pPr>
              <w:rPr>
                <w:rFonts w:ascii="Calibri" w:eastAsia="Times New Roman" w:hAnsi="Calibri" w:cs="Times New Roman"/>
                <w:i/>
                <w:iCs/>
                <w:color w:val="000000"/>
                <w:sz w:val="22"/>
                <w:szCs w:val="22"/>
              </w:rPr>
            </w:pPr>
            <w:proofErr w:type="gramStart"/>
            <w:r w:rsidRPr="00FF1337">
              <w:rPr>
                <w:rFonts w:ascii="Calibri" w:eastAsia="Times New Roman" w:hAnsi="Calibri" w:cs="Times New Roman"/>
                <w:i/>
                <w:iCs/>
                <w:color w:val="000000"/>
                <w:sz w:val="22"/>
                <w:szCs w:val="22"/>
              </w:rPr>
              <w:t>optimized</w:t>
            </w:r>
            <w:proofErr w:type="gramEnd"/>
          </w:p>
        </w:tc>
        <w:tc>
          <w:tcPr>
            <w:tcW w:w="4050" w:type="dxa"/>
            <w:tcBorders>
              <w:top w:val="nil"/>
              <w:left w:val="nil"/>
              <w:bottom w:val="nil"/>
              <w:right w:val="nil"/>
            </w:tcBorders>
            <w:shd w:val="clear" w:color="D9D9D9" w:fill="D9D9D9"/>
            <w:noWrap/>
            <w:vAlign w:val="bottom"/>
            <w:hideMark/>
          </w:tcPr>
          <w:p w14:paraId="3DD57173" w14:textId="77777777" w:rsidR="0065114A" w:rsidRPr="00FF1337" w:rsidRDefault="0065114A" w:rsidP="00B24CAA">
            <w:pPr>
              <w:rPr>
                <w:rFonts w:ascii="Calibri" w:eastAsia="Times New Roman" w:hAnsi="Calibri" w:cs="Times New Roman"/>
                <w:color w:val="000000"/>
                <w:sz w:val="22"/>
                <w:szCs w:val="22"/>
              </w:rPr>
            </w:pPr>
          </w:p>
        </w:tc>
        <w:tc>
          <w:tcPr>
            <w:tcW w:w="1350" w:type="dxa"/>
            <w:tcBorders>
              <w:top w:val="nil"/>
              <w:left w:val="nil"/>
              <w:bottom w:val="nil"/>
              <w:right w:val="nil"/>
            </w:tcBorders>
            <w:shd w:val="clear" w:color="D9D9D9" w:fill="D9D9D9"/>
            <w:noWrap/>
            <w:vAlign w:val="bottom"/>
            <w:hideMark/>
          </w:tcPr>
          <w:p w14:paraId="406E1B0D" w14:textId="77777777" w:rsidR="0065114A" w:rsidRPr="00FF1337" w:rsidRDefault="0065114A" w:rsidP="00B24CAA">
            <w:pPr>
              <w:rPr>
                <w:rFonts w:ascii="Calibri" w:eastAsia="Times New Roman" w:hAnsi="Calibri" w:cs="Times New Roman"/>
                <w:color w:val="000000"/>
                <w:sz w:val="22"/>
                <w:szCs w:val="22"/>
              </w:rPr>
            </w:pPr>
          </w:p>
        </w:tc>
        <w:tc>
          <w:tcPr>
            <w:tcW w:w="1080" w:type="dxa"/>
            <w:tcBorders>
              <w:top w:val="nil"/>
              <w:left w:val="nil"/>
              <w:bottom w:val="nil"/>
              <w:right w:val="nil"/>
            </w:tcBorders>
            <w:shd w:val="clear" w:color="D9D9D9" w:fill="D9D9D9"/>
            <w:noWrap/>
            <w:vAlign w:val="bottom"/>
            <w:hideMark/>
          </w:tcPr>
          <w:p w14:paraId="5B108622" w14:textId="77777777" w:rsidR="0065114A" w:rsidRPr="00FF1337" w:rsidRDefault="0065114A" w:rsidP="00B24CAA">
            <w:pPr>
              <w:rPr>
                <w:rFonts w:ascii="Calibri" w:eastAsia="Times New Roman" w:hAnsi="Calibri" w:cs="Times New Roman"/>
                <w:color w:val="000000"/>
                <w:sz w:val="22"/>
                <w:szCs w:val="22"/>
              </w:rPr>
            </w:pPr>
          </w:p>
        </w:tc>
        <w:tc>
          <w:tcPr>
            <w:tcW w:w="1080" w:type="dxa"/>
            <w:tcBorders>
              <w:top w:val="nil"/>
              <w:left w:val="nil"/>
              <w:bottom w:val="nil"/>
              <w:right w:val="nil"/>
            </w:tcBorders>
            <w:shd w:val="clear" w:color="D9D9D9" w:fill="D9D9D9"/>
            <w:noWrap/>
            <w:vAlign w:val="bottom"/>
            <w:hideMark/>
          </w:tcPr>
          <w:p w14:paraId="23F699F9" w14:textId="77777777" w:rsidR="0065114A" w:rsidRPr="00FF1337" w:rsidRDefault="0065114A" w:rsidP="00B24CAA">
            <w:pPr>
              <w:rPr>
                <w:rFonts w:ascii="Calibri" w:eastAsia="Times New Roman" w:hAnsi="Calibri" w:cs="Times New Roman"/>
                <w:color w:val="000000"/>
                <w:sz w:val="22"/>
                <w:szCs w:val="22"/>
              </w:rPr>
            </w:pPr>
          </w:p>
        </w:tc>
        <w:tc>
          <w:tcPr>
            <w:tcW w:w="1170" w:type="dxa"/>
            <w:tcBorders>
              <w:top w:val="nil"/>
              <w:left w:val="nil"/>
              <w:bottom w:val="nil"/>
              <w:right w:val="nil"/>
            </w:tcBorders>
            <w:shd w:val="clear" w:color="D9D9D9" w:fill="D9D9D9"/>
            <w:noWrap/>
            <w:vAlign w:val="bottom"/>
            <w:hideMark/>
          </w:tcPr>
          <w:p w14:paraId="467DB435" w14:textId="77777777" w:rsidR="0065114A" w:rsidRPr="00FF1337" w:rsidRDefault="0065114A" w:rsidP="00B24CAA">
            <w:pPr>
              <w:rPr>
                <w:rFonts w:ascii="Calibri" w:eastAsia="Times New Roman" w:hAnsi="Calibri" w:cs="Times New Roman"/>
                <w:color w:val="000000"/>
                <w:sz w:val="22"/>
                <w:szCs w:val="22"/>
              </w:rPr>
            </w:pPr>
          </w:p>
        </w:tc>
      </w:tr>
      <w:tr w:rsidR="00B24CAA" w:rsidRPr="00FF1337" w14:paraId="7C423903" w14:textId="77777777" w:rsidTr="00B24CAA">
        <w:trPr>
          <w:trHeight w:val="288"/>
        </w:trPr>
        <w:tc>
          <w:tcPr>
            <w:tcW w:w="1458" w:type="dxa"/>
            <w:tcBorders>
              <w:top w:val="nil"/>
              <w:left w:val="nil"/>
              <w:bottom w:val="nil"/>
              <w:right w:val="nil"/>
            </w:tcBorders>
            <w:shd w:val="clear" w:color="auto" w:fill="auto"/>
            <w:noWrap/>
            <w:vAlign w:val="bottom"/>
            <w:hideMark/>
          </w:tcPr>
          <w:p w14:paraId="79C9A3B9" w14:textId="77777777" w:rsidR="0065114A" w:rsidRPr="00FF1337" w:rsidRDefault="0065114A" w:rsidP="00B24CAA">
            <w:pPr>
              <w:rPr>
                <w:rFonts w:ascii="Calibri" w:eastAsia="Times New Roman" w:hAnsi="Calibri" w:cs="Times New Roman"/>
                <w:color w:val="000000"/>
                <w:sz w:val="22"/>
                <w:szCs w:val="22"/>
              </w:rPr>
            </w:pPr>
            <w:proofErr w:type="spellStart"/>
            <w:proofErr w:type="gramStart"/>
            <w:r w:rsidRPr="00FF1337">
              <w:rPr>
                <w:rFonts w:ascii="Calibri" w:eastAsia="Times New Roman" w:hAnsi="Calibri" w:cs="Times New Roman"/>
                <w:color w:val="000000"/>
                <w:sz w:val="22"/>
                <w:szCs w:val="22"/>
              </w:rPr>
              <w:t>mp</w:t>
            </w:r>
            <w:proofErr w:type="spellEnd"/>
            <w:proofErr w:type="gramEnd"/>
          </w:p>
        </w:tc>
        <w:tc>
          <w:tcPr>
            <w:tcW w:w="4050" w:type="dxa"/>
            <w:tcBorders>
              <w:top w:val="nil"/>
              <w:left w:val="nil"/>
              <w:bottom w:val="nil"/>
              <w:right w:val="nil"/>
            </w:tcBorders>
            <w:shd w:val="clear" w:color="auto" w:fill="auto"/>
            <w:noWrap/>
            <w:vAlign w:val="bottom"/>
            <w:hideMark/>
          </w:tcPr>
          <w:p w14:paraId="479AFA13" w14:textId="77777777" w:rsidR="0065114A" w:rsidRPr="00FF1337" w:rsidRDefault="0065114A" w:rsidP="00B24CAA">
            <w:pPr>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 xml:space="preserve">Ball-Berry </w:t>
            </w:r>
            <w:proofErr w:type="spellStart"/>
            <w:r w:rsidRPr="00FF1337">
              <w:rPr>
                <w:rFonts w:ascii="Calibri" w:eastAsia="Times New Roman" w:hAnsi="Calibri" w:cs="Times New Roman"/>
                <w:color w:val="000000"/>
                <w:sz w:val="22"/>
                <w:szCs w:val="22"/>
              </w:rPr>
              <w:t>stomatal</w:t>
            </w:r>
            <w:proofErr w:type="spellEnd"/>
            <w:r w:rsidRPr="00FF1337">
              <w:rPr>
                <w:rFonts w:ascii="Calibri" w:eastAsia="Times New Roman" w:hAnsi="Calibri" w:cs="Times New Roman"/>
                <w:color w:val="000000"/>
                <w:sz w:val="22"/>
                <w:szCs w:val="22"/>
              </w:rPr>
              <w:t xml:space="preserve"> conductance slope</w:t>
            </w:r>
          </w:p>
        </w:tc>
        <w:tc>
          <w:tcPr>
            <w:tcW w:w="1350" w:type="dxa"/>
            <w:tcBorders>
              <w:top w:val="nil"/>
              <w:left w:val="nil"/>
              <w:bottom w:val="nil"/>
              <w:right w:val="nil"/>
            </w:tcBorders>
            <w:shd w:val="clear" w:color="auto" w:fill="auto"/>
            <w:noWrap/>
            <w:vAlign w:val="bottom"/>
            <w:hideMark/>
          </w:tcPr>
          <w:p w14:paraId="1F788D23" w14:textId="77777777" w:rsidR="0065114A" w:rsidRPr="00FF1337" w:rsidRDefault="0065114A" w:rsidP="00B24CAA">
            <w:pPr>
              <w:rPr>
                <w:rFonts w:ascii="Calibri" w:eastAsia="Times New Roman" w:hAnsi="Calibri" w:cs="Times New Roman"/>
                <w:color w:val="000000"/>
                <w:sz w:val="22"/>
                <w:szCs w:val="22"/>
              </w:rPr>
            </w:pPr>
            <w:proofErr w:type="gramStart"/>
            <w:r w:rsidRPr="00FF1337">
              <w:rPr>
                <w:rFonts w:ascii="Calibri" w:eastAsia="Times New Roman" w:hAnsi="Calibri" w:cs="Times New Roman"/>
                <w:color w:val="000000"/>
                <w:sz w:val="22"/>
                <w:szCs w:val="22"/>
              </w:rPr>
              <w:t>none</w:t>
            </w:r>
            <w:proofErr w:type="gramEnd"/>
          </w:p>
        </w:tc>
        <w:tc>
          <w:tcPr>
            <w:tcW w:w="1080" w:type="dxa"/>
            <w:tcBorders>
              <w:top w:val="nil"/>
              <w:left w:val="nil"/>
              <w:bottom w:val="nil"/>
              <w:right w:val="nil"/>
            </w:tcBorders>
            <w:shd w:val="clear" w:color="auto" w:fill="auto"/>
            <w:noWrap/>
            <w:vAlign w:val="bottom"/>
            <w:hideMark/>
          </w:tcPr>
          <w:p w14:paraId="6ECB3035"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6</w:t>
            </w:r>
          </w:p>
        </w:tc>
        <w:tc>
          <w:tcPr>
            <w:tcW w:w="1080" w:type="dxa"/>
            <w:tcBorders>
              <w:top w:val="nil"/>
              <w:left w:val="nil"/>
              <w:bottom w:val="nil"/>
              <w:right w:val="nil"/>
            </w:tcBorders>
            <w:shd w:val="clear" w:color="auto" w:fill="auto"/>
            <w:noWrap/>
            <w:vAlign w:val="bottom"/>
            <w:hideMark/>
          </w:tcPr>
          <w:p w14:paraId="04055FD0"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5.59</w:t>
            </w:r>
          </w:p>
        </w:tc>
        <w:tc>
          <w:tcPr>
            <w:tcW w:w="1170" w:type="dxa"/>
            <w:tcBorders>
              <w:top w:val="nil"/>
              <w:left w:val="nil"/>
              <w:bottom w:val="nil"/>
              <w:right w:val="nil"/>
            </w:tcBorders>
            <w:shd w:val="clear" w:color="auto" w:fill="auto"/>
            <w:noWrap/>
            <w:vAlign w:val="bottom"/>
            <w:hideMark/>
          </w:tcPr>
          <w:p w14:paraId="5D395A18"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71.3</w:t>
            </w:r>
          </w:p>
        </w:tc>
      </w:tr>
      <w:tr w:rsidR="00B24CAA" w:rsidRPr="00FF1337" w14:paraId="7742F90C" w14:textId="77777777" w:rsidTr="00B24CAA">
        <w:trPr>
          <w:trHeight w:val="327"/>
        </w:trPr>
        <w:tc>
          <w:tcPr>
            <w:tcW w:w="1458" w:type="dxa"/>
            <w:tcBorders>
              <w:top w:val="nil"/>
              <w:left w:val="nil"/>
              <w:bottom w:val="nil"/>
              <w:right w:val="nil"/>
            </w:tcBorders>
            <w:shd w:val="clear" w:color="D9D9D9" w:fill="D9D9D9"/>
            <w:noWrap/>
            <w:vAlign w:val="bottom"/>
            <w:hideMark/>
          </w:tcPr>
          <w:p w14:paraId="13921051" w14:textId="77777777" w:rsidR="0065114A" w:rsidRPr="00FF1337" w:rsidRDefault="0065114A" w:rsidP="00B24CAA">
            <w:pPr>
              <w:rPr>
                <w:rFonts w:ascii="Calibri" w:eastAsia="Times New Roman" w:hAnsi="Calibri" w:cs="Times New Roman"/>
                <w:color w:val="000000"/>
                <w:sz w:val="22"/>
                <w:szCs w:val="22"/>
              </w:rPr>
            </w:pPr>
            <w:proofErr w:type="spellStart"/>
            <w:proofErr w:type="gramStart"/>
            <w:r w:rsidRPr="00FF1337">
              <w:rPr>
                <w:rFonts w:ascii="Calibri" w:eastAsia="Times New Roman" w:hAnsi="Calibri" w:cs="Times New Roman"/>
                <w:color w:val="000000"/>
                <w:sz w:val="22"/>
                <w:szCs w:val="22"/>
              </w:rPr>
              <w:t>bp</w:t>
            </w:r>
            <w:proofErr w:type="spellEnd"/>
            <w:proofErr w:type="gramEnd"/>
          </w:p>
        </w:tc>
        <w:tc>
          <w:tcPr>
            <w:tcW w:w="4050" w:type="dxa"/>
            <w:tcBorders>
              <w:top w:val="nil"/>
              <w:left w:val="nil"/>
              <w:bottom w:val="nil"/>
              <w:right w:val="nil"/>
            </w:tcBorders>
            <w:shd w:val="clear" w:color="D9D9D9" w:fill="D9D9D9"/>
            <w:noWrap/>
            <w:vAlign w:val="bottom"/>
            <w:hideMark/>
          </w:tcPr>
          <w:p w14:paraId="6588C060" w14:textId="77777777" w:rsidR="0065114A" w:rsidRPr="00FF1337" w:rsidRDefault="0065114A" w:rsidP="00B24CAA">
            <w:pPr>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 xml:space="preserve">Ball-Berry </w:t>
            </w:r>
            <w:proofErr w:type="spellStart"/>
            <w:r w:rsidRPr="00FF1337">
              <w:rPr>
                <w:rFonts w:ascii="Calibri" w:eastAsia="Times New Roman" w:hAnsi="Calibri" w:cs="Times New Roman"/>
                <w:color w:val="000000"/>
                <w:sz w:val="22"/>
                <w:szCs w:val="22"/>
              </w:rPr>
              <w:t>stomatal</w:t>
            </w:r>
            <w:proofErr w:type="spellEnd"/>
            <w:r w:rsidRPr="00FF1337">
              <w:rPr>
                <w:rFonts w:ascii="Calibri" w:eastAsia="Times New Roman" w:hAnsi="Calibri" w:cs="Times New Roman"/>
                <w:color w:val="000000"/>
                <w:sz w:val="22"/>
                <w:szCs w:val="22"/>
              </w:rPr>
              <w:t xml:space="preserve"> conductance intercept</w:t>
            </w:r>
          </w:p>
        </w:tc>
        <w:tc>
          <w:tcPr>
            <w:tcW w:w="1350" w:type="dxa"/>
            <w:tcBorders>
              <w:top w:val="nil"/>
              <w:left w:val="nil"/>
              <w:bottom w:val="nil"/>
              <w:right w:val="nil"/>
            </w:tcBorders>
            <w:shd w:val="clear" w:color="D9D9D9" w:fill="D9D9D9"/>
            <w:noWrap/>
            <w:vAlign w:val="bottom"/>
            <w:hideMark/>
          </w:tcPr>
          <w:p w14:paraId="4A49119E" w14:textId="77777777" w:rsidR="0065114A" w:rsidRPr="00FF1337" w:rsidRDefault="0065114A" w:rsidP="00B24CAA">
            <w:pPr>
              <w:rPr>
                <w:rFonts w:ascii="Calibri" w:eastAsia="Times New Roman" w:hAnsi="Calibri" w:cs="Times New Roman"/>
                <w:color w:val="000000"/>
                <w:sz w:val="22"/>
                <w:szCs w:val="22"/>
              </w:rPr>
            </w:pPr>
            <w:r w:rsidRPr="00FF1337">
              <w:rPr>
                <w:rFonts w:ascii="Symbol" w:eastAsia="Times New Roman" w:hAnsi="Symbol" w:cs="Times New Roman"/>
                <w:color w:val="000000"/>
                <w:sz w:val="22"/>
                <w:szCs w:val="22"/>
              </w:rPr>
              <w:t></w:t>
            </w:r>
            <w:proofErr w:type="spellStart"/>
            <w:r w:rsidRPr="00FF1337">
              <w:rPr>
                <w:rFonts w:ascii="Calibri" w:eastAsia="Times New Roman" w:hAnsi="Calibri" w:cs="Times New Roman"/>
                <w:color w:val="000000"/>
                <w:sz w:val="22"/>
                <w:szCs w:val="22"/>
              </w:rPr>
              <w:t>mol</w:t>
            </w:r>
            <w:proofErr w:type="spellEnd"/>
            <w:r w:rsidRPr="00FF1337">
              <w:rPr>
                <w:rFonts w:ascii="Calibri" w:eastAsia="Times New Roman" w:hAnsi="Calibri" w:cs="Times New Roman"/>
                <w:color w:val="000000"/>
                <w:sz w:val="22"/>
                <w:szCs w:val="22"/>
              </w:rPr>
              <w:t xml:space="preserve"> m</w:t>
            </w:r>
            <w:r w:rsidRPr="00FF1337">
              <w:rPr>
                <w:rFonts w:ascii="Calibri" w:eastAsia="Times New Roman" w:hAnsi="Calibri" w:cs="Times New Roman"/>
                <w:color w:val="000000"/>
                <w:sz w:val="22"/>
                <w:szCs w:val="22"/>
                <w:vertAlign w:val="superscript"/>
              </w:rPr>
              <w:t>-2</w:t>
            </w:r>
            <w:r w:rsidRPr="00FF1337">
              <w:rPr>
                <w:rFonts w:ascii="Calibri" w:eastAsia="Times New Roman" w:hAnsi="Calibri" w:cs="Times New Roman"/>
                <w:color w:val="000000"/>
                <w:sz w:val="22"/>
                <w:szCs w:val="22"/>
              </w:rPr>
              <w:t xml:space="preserve"> s</w:t>
            </w:r>
            <w:r w:rsidRPr="00FF1337">
              <w:rPr>
                <w:rFonts w:ascii="Calibri" w:eastAsia="Times New Roman" w:hAnsi="Calibri" w:cs="Times New Roman"/>
                <w:color w:val="000000"/>
                <w:sz w:val="22"/>
                <w:szCs w:val="22"/>
                <w:vertAlign w:val="superscript"/>
              </w:rPr>
              <w:t>-1</w:t>
            </w:r>
          </w:p>
        </w:tc>
        <w:tc>
          <w:tcPr>
            <w:tcW w:w="1080" w:type="dxa"/>
            <w:tcBorders>
              <w:top w:val="nil"/>
              <w:left w:val="nil"/>
              <w:bottom w:val="nil"/>
              <w:right w:val="nil"/>
            </w:tcBorders>
            <w:shd w:val="clear" w:color="D9D9D9" w:fill="D9D9D9"/>
            <w:noWrap/>
            <w:vAlign w:val="bottom"/>
            <w:hideMark/>
          </w:tcPr>
          <w:p w14:paraId="7035C611"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5000</w:t>
            </w:r>
          </w:p>
        </w:tc>
        <w:tc>
          <w:tcPr>
            <w:tcW w:w="1080" w:type="dxa"/>
            <w:tcBorders>
              <w:top w:val="nil"/>
              <w:left w:val="nil"/>
              <w:bottom w:val="nil"/>
              <w:right w:val="nil"/>
            </w:tcBorders>
            <w:shd w:val="clear" w:color="D9D9D9" w:fill="D9D9D9"/>
            <w:noWrap/>
            <w:vAlign w:val="bottom"/>
            <w:hideMark/>
          </w:tcPr>
          <w:p w14:paraId="59FC7B0D"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4960</w:t>
            </w:r>
          </w:p>
        </w:tc>
        <w:tc>
          <w:tcPr>
            <w:tcW w:w="1170" w:type="dxa"/>
            <w:tcBorders>
              <w:top w:val="nil"/>
              <w:left w:val="nil"/>
              <w:bottom w:val="nil"/>
              <w:right w:val="nil"/>
            </w:tcBorders>
            <w:shd w:val="clear" w:color="D9D9D9" w:fill="D9D9D9"/>
            <w:noWrap/>
            <w:vAlign w:val="bottom"/>
            <w:hideMark/>
          </w:tcPr>
          <w:p w14:paraId="46098BBF"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61100</w:t>
            </w:r>
          </w:p>
        </w:tc>
      </w:tr>
      <w:tr w:rsidR="00B24CAA" w:rsidRPr="00FF1337" w14:paraId="24618B1E" w14:textId="77777777" w:rsidTr="00B24CAA">
        <w:trPr>
          <w:trHeight w:val="288"/>
        </w:trPr>
        <w:tc>
          <w:tcPr>
            <w:tcW w:w="1458" w:type="dxa"/>
            <w:tcBorders>
              <w:top w:val="nil"/>
              <w:left w:val="nil"/>
              <w:bottom w:val="nil"/>
              <w:right w:val="nil"/>
            </w:tcBorders>
            <w:shd w:val="clear" w:color="auto" w:fill="auto"/>
            <w:noWrap/>
            <w:vAlign w:val="bottom"/>
            <w:hideMark/>
          </w:tcPr>
          <w:p w14:paraId="5F593951" w14:textId="77777777" w:rsidR="0065114A" w:rsidRPr="00FF1337" w:rsidRDefault="0065114A" w:rsidP="00B24CAA">
            <w:pPr>
              <w:rPr>
                <w:rFonts w:ascii="Calibri" w:eastAsia="Times New Roman" w:hAnsi="Calibri" w:cs="Times New Roman"/>
                <w:color w:val="000000"/>
                <w:sz w:val="22"/>
                <w:szCs w:val="22"/>
              </w:rPr>
            </w:pPr>
            <w:proofErr w:type="spellStart"/>
            <w:proofErr w:type="gramStart"/>
            <w:r w:rsidRPr="00FF1337">
              <w:rPr>
                <w:rFonts w:ascii="Calibri" w:eastAsia="Times New Roman" w:hAnsi="Calibri" w:cs="Times New Roman"/>
                <w:color w:val="000000"/>
                <w:sz w:val="22"/>
                <w:szCs w:val="22"/>
              </w:rPr>
              <w:t>froot</w:t>
            </w:r>
            <w:proofErr w:type="gramEnd"/>
            <w:r w:rsidRPr="00FF1337">
              <w:rPr>
                <w:rFonts w:ascii="Calibri" w:eastAsia="Times New Roman" w:hAnsi="Calibri" w:cs="Times New Roman"/>
                <w:color w:val="000000"/>
                <w:sz w:val="22"/>
                <w:szCs w:val="22"/>
              </w:rPr>
              <w:t>_leaf</w:t>
            </w:r>
            <w:proofErr w:type="spellEnd"/>
          </w:p>
        </w:tc>
        <w:tc>
          <w:tcPr>
            <w:tcW w:w="4050" w:type="dxa"/>
            <w:tcBorders>
              <w:top w:val="nil"/>
              <w:left w:val="nil"/>
              <w:bottom w:val="nil"/>
              <w:right w:val="nil"/>
            </w:tcBorders>
            <w:shd w:val="clear" w:color="auto" w:fill="auto"/>
            <w:noWrap/>
            <w:vAlign w:val="bottom"/>
            <w:hideMark/>
          </w:tcPr>
          <w:p w14:paraId="7CF8D148" w14:textId="77777777" w:rsidR="0065114A" w:rsidRPr="00FF1337" w:rsidRDefault="0065114A" w:rsidP="00B24CAA">
            <w:pPr>
              <w:rPr>
                <w:rFonts w:ascii="Calibri" w:eastAsia="Times New Roman" w:hAnsi="Calibri" w:cs="Times New Roman"/>
                <w:color w:val="000000"/>
                <w:sz w:val="22"/>
                <w:szCs w:val="22"/>
              </w:rPr>
            </w:pPr>
            <w:proofErr w:type="gramStart"/>
            <w:r w:rsidRPr="00FF1337">
              <w:rPr>
                <w:rFonts w:ascii="Calibri" w:eastAsia="Times New Roman" w:hAnsi="Calibri" w:cs="Times New Roman"/>
                <w:color w:val="000000"/>
                <w:sz w:val="22"/>
                <w:szCs w:val="22"/>
              </w:rPr>
              <w:t>fine</w:t>
            </w:r>
            <w:proofErr w:type="gramEnd"/>
            <w:r w:rsidRPr="00FF1337">
              <w:rPr>
                <w:rFonts w:ascii="Calibri" w:eastAsia="Times New Roman" w:hAnsi="Calibri" w:cs="Times New Roman"/>
                <w:color w:val="000000"/>
                <w:sz w:val="22"/>
                <w:szCs w:val="22"/>
              </w:rPr>
              <w:t xml:space="preserve"> root to leaf allocation ratio</w:t>
            </w:r>
          </w:p>
        </w:tc>
        <w:tc>
          <w:tcPr>
            <w:tcW w:w="1350" w:type="dxa"/>
            <w:tcBorders>
              <w:top w:val="nil"/>
              <w:left w:val="nil"/>
              <w:bottom w:val="nil"/>
              <w:right w:val="nil"/>
            </w:tcBorders>
            <w:shd w:val="clear" w:color="auto" w:fill="auto"/>
            <w:noWrap/>
            <w:vAlign w:val="bottom"/>
            <w:hideMark/>
          </w:tcPr>
          <w:p w14:paraId="7081B6D5" w14:textId="77777777" w:rsidR="0065114A" w:rsidRPr="00FF1337" w:rsidRDefault="0065114A" w:rsidP="00B24CAA">
            <w:pPr>
              <w:rPr>
                <w:rFonts w:ascii="Calibri" w:eastAsia="Times New Roman" w:hAnsi="Calibri" w:cs="Times New Roman"/>
                <w:color w:val="000000"/>
                <w:sz w:val="22"/>
                <w:szCs w:val="22"/>
              </w:rPr>
            </w:pPr>
            <w:proofErr w:type="gramStart"/>
            <w:r w:rsidRPr="00FF1337">
              <w:rPr>
                <w:rFonts w:ascii="Calibri" w:eastAsia="Times New Roman" w:hAnsi="Calibri" w:cs="Times New Roman"/>
                <w:color w:val="000000"/>
                <w:sz w:val="22"/>
                <w:szCs w:val="22"/>
              </w:rPr>
              <w:t>none</w:t>
            </w:r>
            <w:proofErr w:type="gramEnd"/>
          </w:p>
        </w:tc>
        <w:tc>
          <w:tcPr>
            <w:tcW w:w="1080" w:type="dxa"/>
            <w:tcBorders>
              <w:top w:val="nil"/>
              <w:left w:val="nil"/>
              <w:bottom w:val="nil"/>
              <w:right w:val="nil"/>
            </w:tcBorders>
            <w:shd w:val="clear" w:color="auto" w:fill="auto"/>
            <w:noWrap/>
            <w:vAlign w:val="bottom"/>
            <w:hideMark/>
          </w:tcPr>
          <w:p w14:paraId="3B4FF700"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1</w:t>
            </w:r>
          </w:p>
        </w:tc>
        <w:tc>
          <w:tcPr>
            <w:tcW w:w="1080" w:type="dxa"/>
            <w:tcBorders>
              <w:top w:val="nil"/>
              <w:left w:val="nil"/>
              <w:bottom w:val="nil"/>
              <w:right w:val="nil"/>
            </w:tcBorders>
            <w:shd w:val="clear" w:color="auto" w:fill="auto"/>
            <w:noWrap/>
            <w:vAlign w:val="bottom"/>
            <w:hideMark/>
          </w:tcPr>
          <w:p w14:paraId="05C38AF4"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1.24</w:t>
            </w:r>
          </w:p>
        </w:tc>
        <w:tc>
          <w:tcPr>
            <w:tcW w:w="1170" w:type="dxa"/>
            <w:tcBorders>
              <w:top w:val="nil"/>
              <w:left w:val="nil"/>
              <w:bottom w:val="nil"/>
              <w:right w:val="nil"/>
            </w:tcBorders>
            <w:shd w:val="clear" w:color="auto" w:fill="auto"/>
            <w:noWrap/>
            <w:vAlign w:val="bottom"/>
            <w:hideMark/>
          </w:tcPr>
          <w:p w14:paraId="39B65ED9"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1.24</w:t>
            </w:r>
          </w:p>
        </w:tc>
      </w:tr>
      <w:tr w:rsidR="00B24CAA" w:rsidRPr="00FF1337" w14:paraId="07253AE8" w14:textId="77777777" w:rsidTr="00B24CAA">
        <w:trPr>
          <w:trHeight w:val="288"/>
        </w:trPr>
        <w:tc>
          <w:tcPr>
            <w:tcW w:w="1458" w:type="dxa"/>
            <w:tcBorders>
              <w:top w:val="nil"/>
              <w:left w:val="nil"/>
              <w:bottom w:val="nil"/>
              <w:right w:val="nil"/>
            </w:tcBorders>
            <w:shd w:val="clear" w:color="D9D9D9" w:fill="D9D9D9"/>
            <w:noWrap/>
            <w:vAlign w:val="bottom"/>
            <w:hideMark/>
          </w:tcPr>
          <w:p w14:paraId="4D22C109" w14:textId="77777777" w:rsidR="0065114A" w:rsidRPr="00FF1337" w:rsidRDefault="0065114A" w:rsidP="00B24CAA">
            <w:pPr>
              <w:rPr>
                <w:rFonts w:ascii="Calibri" w:eastAsia="Times New Roman" w:hAnsi="Calibri" w:cs="Times New Roman"/>
                <w:color w:val="000000"/>
                <w:sz w:val="22"/>
                <w:szCs w:val="22"/>
              </w:rPr>
            </w:pPr>
            <w:proofErr w:type="spellStart"/>
            <w:proofErr w:type="gramStart"/>
            <w:r w:rsidRPr="00FF1337">
              <w:rPr>
                <w:rFonts w:ascii="Calibri" w:eastAsia="Times New Roman" w:hAnsi="Calibri" w:cs="Times New Roman"/>
                <w:color w:val="000000"/>
                <w:sz w:val="22"/>
                <w:szCs w:val="22"/>
              </w:rPr>
              <w:t>stem</w:t>
            </w:r>
            <w:proofErr w:type="gramEnd"/>
            <w:r w:rsidRPr="00FF1337">
              <w:rPr>
                <w:rFonts w:ascii="Calibri" w:eastAsia="Times New Roman" w:hAnsi="Calibri" w:cs="Times New Roman"/>
                <w:color w:val="000000"/>
                <w:sz w:val="22"/>
                <w:szCs w:val="22"/>
              </w:rPr>
              <w:t>_leaf</w:t>
            </w:r>
            <w:proofErr w:type="spellEnd"/>
          </w:p>
        </w:tc>
        <w:tc>
          <w:tcPr>
            <w:tcW w:w="4050" w:type="dxa"/>
            <w:tcBorders>
              <w:top w:val="nil"/>
              <w:left w:val="nil"/>
              <w:bottom w:val="nil"/>
              <w:right w:val="nil"/>
            </w:tcBorders>
            <w:shd w:val="clear" w:color="D9D9D9" w:fill="D9D9D9"/>
            <w:noWrap/>
            <w:vAlign w:val="bottom"/>
            <w:hideMark/>
          </w:tcPr>
          <w:p w14:paraId="49544684" w14:textId="77777777" w:rsidR="0065114A" w:rsidRPr="00FF1337" w:rsidRDefault="0065114A" w:rsidP="00B24CAA">
            <w:pPr>
              <w:rPr>
                <w:rFonts w:ascii="Calibri" w:eastAsia="Times New Roman" w:hAnsi="Calibri" w:cs="Times New Roman"/>
                <w:color w:val="000000"/>
                <w:sz w:val="22"/>
                <w:szCs w:val="22"/>
              </w:rPr>
            </w:pPr>
            <w:proofErr w:type="gramStart"/>
            <w:r w:rsidRPr="00FF1337">
              <w:rPr>
                <w:rFonts w:ascii="Calibri" w:eastAsia="Times New Roman" w:hAnsi="Calibri" w:cs="Times New Roman"/>
                <w:color w:val="000000"/>
                <w:sz w:val="22"/>
                <w:szCs w:val="22"/>
              </w:rPr>
              <w:t>stem</w:t>
            </w:r>
            <w:proofErr w:type="gramEnd"/>
            <w:r w:rsidRPr="00FF1337">
              <w:rPr>
                <w:rFonts w:ascii="Calibri" w:eastAsia="Times New Roman" w:hAnsi="Calibri" w:cs="Times New Roman"/>
                <w:color w:val="000000"/>
                <w:sz w:val="22"/>
                <w:szCs w:val="22"/>
              </w:rPr>
              <w:t xml:space="preserve"> to leaf allocation ratio</w:t>
            </w:r>
          </w:p>
        </w:tc>
        <w:tc>
          <w:tcPr>
            <w:tcW w:w="1350" w:type="dxa"/>
            <w:tcBorders>
              <w:top w:val="nil"/>
              <w:left w:val="nil"/>
              <w:bottom w:val="nil"/>
              <w:right w:val="nil"/>
            </w:tcBorders>
            <w:shd w:val="clear" w:color="D9D9D9" w:fill="D9D9D9"/>
            <w:noWrap/>
            <w:vAlign w:val="bottom"/>
            <w:hideMark/>
          </w:tcPr>
          <w:p w14:paraId="41222466" w14:textId="77777777" w:rsidR="0065114A" w:rsidRPr="00FF1337" w:rsidRDefault="0065114A" w:rsidP="00B24CAA">
            <w:pPr>
              <w:rPr>
                <w:rFonts w:ascii="Calibri" w:eastAsia="Times New Roman" w:hAnsi="Calibri" w:cs="Times New Roman"/>
                <w:color w:val="000000"/>
                <w:sz w:val="22"/>
                <w:szCs w:val="22"/>
              </w:rPr>
            </w:pPr>
            <w:proofErr w:type="gramStart"/>
            <w:r w:rsidRPr="00FF1337">
              <w:rPr>
                <w:rFonts w:ascii="Calibri" w:eastAsia="Times New Roman" w:hAnsi="Calibri" w:cs="Times New Roman"/>
                <w:color w:val="000000"/>
                <w:sz w:val="22"/>
                <w:szCs w:val="22"/>
              </w:rPr>
              <w:t>none</w:t>
            </w:r>
            <w:proofErr w:type="gramEnd"/>
          </w:p>
        </w:tc>
        <w:tc>
          <w:tcPr>
            <w:tcW w:w="1080" w:type="dxa"/>
            <w:tcBorders>
              <w:top w:val="nil"/>
              <w:left w:val="nil"/>
              <w:bottom w:val="nil"/>
              <w:right w:val="nil"/>
            </w:tcBorders>
            <w:shd w:val="clear" w:color="D9D9D9" w:fill="D9D9D9"/>
            <w:noWrap/>
            <w:vAlign w:val="bottom"/>
            <w:hideMark/>
          </w:tcPr>
          <w:p w14:paraId="55DB2CDA" w14:textId="6B84D0AA"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2.</w:t>
            </w:r>
            <w:r w:rsidR="006071D6" w:rsidRPr="00FF1337">
              <w:rPr>
                <w:rFonts w:ascii="Calibri" w:eastAsia="Times New Roman" w:hAnsi="Calibri" w:cs="Times New Roman"/>
                <w:color w:val="000000"/>
                <w:sz w:val="22"/>
                <w:szCs w:val="22"/>
              </w:rPr>
              <w:t>2</w:t>
            </w:r>
            <w:r w:rsidR="007768B9" w:rsidRPr="00FF1337">
              <w:rPr>
                <w:rFonts w:ascii="Calibri" w:eastAsia="Times New Roman" w:hAnsi="Calibri" w:cs="Times New Roman"/>
                <w:color w:val="000000"/>
                <w:sz w:val="22"/>
                <w:szCs w:val="22"/>
              </w:rPr>
              <w:t>*</w:t>
            </w:r>
          </w:p>
        </w:tc>
        <w:tc>
          <w:tcPr>
            <w:tcW w:w="1080" w:type="dxa"/>
            <w:tcBorders>
              <w:top w:val="nil"/>
              <w:left w:val="nil"/>
              <w:bottom w:val="nil"/>
              <w:right w:val="nil"/>
            </w:tcBorders>
            <w:shd w:val="clear" w:color="D9D9D9" w:fill="D9D9D9"/>
            <w:noWrap/>
            <w:vAlign w:val="bottom"/>
            <w:hideMark/>
          </w:tcPr>
          <w:p w14:paraId="54549231"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3.29</w:t>
            </w:r>
          </w:p>
        </w:tc>
        <w:tc>
          <w:tcPr>
            <w:tcW w:w="1170" w:type="dxa"/>
            <w:tcBorders>
              <w:top w:val="nil"/>
              <w:left w:val="nil"/>
              <w:bottom w:val="nil"/>
              <w:right w:val="nil"/>
            </w:tcBorders>
            <w:shd w:val="clear" w:color="D9D9D9" w:fill="D9D9D9"/>
            <w:noWrap/>
            <w:vAlign w:val="bottom"/>
            <w:hideMark/>
          </w:tcPr>
          <w:p w14:paraId="4B794A53"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3.29</w:t>
            </w:r>
          </w:p>
        </w:tc>
      </w:tr>
      <w:tr w:rsidR="00B24CAA" w:rsidRPr="00FF1337" w14:paraId="6EBF96F0" w14:textId="77777777" w:rsidTr="00B24CAA">
        <w:trPr>
          <w:trHeight w:val="288"/>
        </w:trPr>
        <w:tc>
          <w:tcPr>
            <w:tcW w:w="1458" w:type="dxa"/>
            <w:tcBorders>
              <w:top w:val="nil"/>
              <w:left w:val="nil"/>
              <w:bottom w:val="nil"/>
              <w:right w:val="nil"/>
            </w:tcBorders>
            <w:shd w:val="clear" w:color="auto" w:fill="auto"/>
            <w:noWrap/>
            <w:vAlign w:val="bottom"/>
            <w:hideMark/>
          </w:tcPr>
          <w:p w14:paraId="3A518736" w14:textId="77777777" w:rsidR="0065114A" w:rsidRPr="00FF1337" w:rsidRDefault="0065114A" w:rsidP="00B24CAA">
            <w:pPr>
              <w:rPr>
                <w:rFonts w:ascii="Calibri" w:eastAsia="Times New Roman" w:hAnsi="Calibri" w:cs="Times New Roman"/>
                <w:color w:val="000000"/>
                <w:sz w:val="22"/>
                <w:szCs w:val="22"/>
              </w:rPr>
            </w:pPr>
            <w:proofErr w:type="spellStart"/>
            <w:proofErr w:type="gramStart"/>
            <w:r w:rsidRPr="00FF1337">
              <w:rPr>
                <w:rFonts w:ascii="Calibri" w:eastAsia="Times New Roman" w:hAnsi="Calibri" w:cs="Times New Roman"/>
                <w:color w:val="000000"/>
                <w:sz w:val="22"/>
                <w:szCs w:val="22"/>
              </w:rPr>
              <w:t>flnr</w:t>
            </w:r>
            <w:proofErr w:type="spellEnd"/>
            <w:proofErr w:type="gramEnd"/>
          </w:p>
        </w:tc>
        <w:tc>
          <w:tcPr>
            <w:tcW w:w="4050" w:type="dxa"/>
            <w:tcBorders>
              <w:top w:val="nil"/>
              <w:left w:val="nil"/>
              <w:bottom w:val="nil"/>
              <w:right w:val="nil"/>
            </w:tcBorders>
            <w:shd w:val="clear" w:color="auto" w:fill="auto"/>
            <w:noWrap/>
            <w:vAlign w:val="bottom"/>
            <w:hideMark/>
          </w:tcPr>
          <w:p w14:paraId="64BCED8B" w14:textId="77777777" w:rsidR="0065114A" w:rsidRPr="00FF1337" w:rsidRDefault="0065114A" w:rsidP="00B24CAA">
            <w:pPr>
              <w:rPr>
                <w:rFonts w:ascii="Calibri" w:eastAsia="Times New Roman" w:hAnsi="Calibri" w:cs="Times New Roman"/>
                <w:color w:val="000000"/>
                <w:sz w:val="22"/>
                <w:szCs w:val="22"/>
              </w:rPr>
            </w:pPr>
            <w:proofErr w:type="gramStart"/>
            <w:r w:rsidRPr="00FF1337">
              <w:rPr>
                <w:rFonts w:ascii="Calibri" w:eastAsia="Times New Roman" w:hAnsi="Calibri" w:cs="Times New Roman"/>
                <w:color w:val="000000"/>
                <w:sz w:val="22"/>
                <w:szCs w:val="22"/>
              </w:rPr>
              <w:t>fraction</w:t>
            </w:r>
            <w:proofErr w:type="gramEnd"/>
            <w:r w:rsidRPr="00FF1337">
              <w:rPr>
                <w:rFonts w:ascii="Calibri" w:eastAsia="Times New Roman" w:hAnsi="Calibri" w:cs="Times New Roman"/>
                <w:color w:val="000000"/>
                <w:sz w:val="22"/>
                <w:szCs w:val="22"/>
              </w:rPr>
              <w:t xml:space="preserve"> of leaf N in </w:t>
            </w:r>
            <w:proofErr w:type="spellStart"/>
            <w:r w:rsidRPr="00FF1337">
              <w:rPr>
                <w:rFonts w:ascii="Calibri" w:eastAsia="Times New Roman" w:hAnsi="Calibri" w:cs="Times New Roman"/>
                <w:color w:val="000000"/>
                <w:sz w:val="22"/>
                <w:szCs w:val="22"/>
              </w:rPr>
              <w:t>RuBisCO</w:t>
            </w:r>
            <w:proofErr w:type="spellEnd"/>
          </w:p>
        </w:tc>
        <w:tc>
          <w:tcPr>
            <w:tcW w:w="1350" w:type="dxa"/>
            <w:tcBorders>
              <w:top w:val="nil"/>
              <w:left w:val="nil"/>
              <w:bottom w:val="nil"/>
              <w:right w:val="nil"/>
            </w:tcBorders>
            <w:shd w:val="clear" w:color="auto" w:fill="auto"/>
            <w:noWrap/>
            <w:vAlign w:val="bottom"/>
            <w:hideMark/>
          </w:tcPr>
          <w:p w14:paraId="3EF1DFE9" w14:textId="77777777" w:rsidR="0065114A" w:rsidRPr="00FF1337" w:rsidRDefault="0065114A" w:rsidP="00B24CAA">
            <w:pPr>
              <w:rPr>
                <w:rFonts w:ascii="Calibri" w:eastAsia="Times New Roman" w:hAnsi="Calibri" w:cs="Times New Roman"/>
                <w:color w:val="000000"/>
                <w:sz w:val="22"/>
                <w:szCs w:val="22"/>
              </w:rPr>
            </w:pPr>
            <w:proofErr w:type="gramStart"/>
            <w:r w:rsidRPr="00FF1337">
              <w:rPr>
                <w:rFonts w:ascii="Calibri" w:eastAsia="Times New Roman" w:hAnsi="Calibri" w:cs="Times New Roman"/>
                <w:color w:val="000000"/>
                <w:sz w:val="22"/>
                <w:szCs w:val="22"/>
              </w:rPr>
              <w:t>none</w:t>
            </w:r>
            <w:proofErr w:type="gramEnd"/>
          </w:p>
        </w:tc>
        <w:tc>
          <w:tcPr>
            <w:tcW w:w="1080" w:type="dxa"/>
            <w:tcBorders>
              <w:top w:val="nil"/>
              <w:left w:val="nil"/>
              <w:bottom w:val="nil"/>
              <w:right w:val="nil"/>
            </w:tcBorders>
            <w:shd w:val="clear" w:color="auto" w:fill="auto"/>
            <w:noWrap/>
            <w:vAlign w:val="bottom"/>
            <w:hideMark/>
          </w:tcPr>
          <w:p w14:paraId="6027D57E"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0.05</w:t>
            </w:r>
          </w:p>
        </w:tc>
        <w:tc>
          <w:tcPr>
            <w:tcW w:w="1080" w:type="dxa"/>
            <w:tcBorders>
              <w:top w:val="nil"/>
              <w:left w:val="nil"/>
              <w:bottom w:val="nil"/>
              <w:right w:val="nil"/>
            </w:tcBorders>
            <w:shd w:val="clear" w:color="auto" w:fill="auto"/>
            <w:noWrap/>
            <w:vAlign w:val="bottom"/>
            <w:hideMark/>
          </w:tcPr>
          <w:p w14:paraId="73363988"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0.0845</w:t>
            </w:r>
          </w:p>
        </w:tc>
        <w:tc>
          <w:tcPr>
            <w:tcW w:w="1170" w:type="dxa"/>
            <w:tcBorders>
              <w:top w:val="nil"/>
              <w:left w:val="nil"/>
              <w:bottom w:val="nil"/>
              <w:right w:val="nil"/>
            </w:tcBorders>
            <w:shd w:val="clear" w:color="auto" w:fill="auto"/>
            <w:noWrap/>
            <w:vAlign w:val="bottom"/>
            <w:hideMark/>
          </w:tcPr>
          <w:p w14:paraId="024A12CB"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0.0845</w:t>
            </w:r>
          </w:p>
        </w:tc>
      </w:tr>
      <w:tr w:rsidR="00B24CAA" w:rsidRPr="00FF1337" w14:paraId="62795407" w14:textId="77777777" w:rsidTr="00B24CAA">
        <w:trPr>
          <w:trHeight w:val="288"/>
        </w:trPr>
        <w:tc>
          <w:tcPr>
            <w:tcW w:w="1458" w:type="dxa"/>
            <w:tcBorders>
              <w:top w:val="nil"/>
              <w:left w:val="nil"/>
              <w:bottom w:val="nil"/>
              <w:right w:val="nil"/>
            </w:tcBorders>
            <w:shd w:val="clear" w:color="D9D9D9" w:fill="D9D9D9"/>
            <w:noWrap/>
            <w:vAlign w:val="bottom"/>
            <w:hideMark/>
          </w:tcPr>
          <w:p w14:paraId="470E60F0" w14:textId="77777777" w:rsidR="0065114A" w:rsidRPr="00FF1337" w:rsidRDefault="0065114A" w:rsidP="00B24CAA">
            <w:pPr>
              <w:rPr>
                <w:rFonts w:ascii="Calibri" w:eastAsia="Times New Roman" w:hAnsi="Calibri" w:cs="Times New Roman"/>
                <w:color w:val="000000"/>
                <w:sz w:val="22"/>
                <w:szCs w:val="22"/>
              </w:rPr>
            </w:pPr>
            <w:proofErr w:type="gramStart"/>
            <w:r w:rsidRPr="00FF1337">
              <w:rPr>
                <w:rFonts w:ascii="Calibri" w:eastAsia="Times New Roman" w:hAnsi="Calibri" w:cs="Times New Roman"/>
                <w:color w:val="000000"/>
                <w:sz w:val="22"/>
                <w:szCs w:val="22"/>
              </w:rPr>
              <w:t>q10</w:t>
            </w:r>
            <w:proofErr w:type="gramEnd"/>
            <w:r w:rsidRPr="00FF1337">
              <w:rPr>
                <w:rFonts w:ascii="Calibri" w:eastAsia="Times New Roman" w:hAnsi="Calibri" w:cs="Times New Roman"/>
                <w:color w:val="000000"/>
                <w:sz w:val="22"/>
                <w:szCs w:val="22"/>
              </w:rPr>
              <w:t>_mr</w:t>
            </w:r>
          </w:p>
        </w:tc>
        <w:tc>
          <w:tcPr>
            <w:tcW w:w="4050" w:type="dxa"/>
            <w:tcBorders>
              <w:top w:val="nil"/>
              <w:left w:val="nil"/>
              <w:bottom w:val="nil"/>
              <w:right w:val="nil"/>
            </w:tcBorders>
            <w:shd w:val="clear" w:color="D9D9D9" w:fill="D9D9D9"/>
            <w:noWrap/>
            <w:vAlign w:val="bottom"/>
            <w:hideMark/>
          </w:tcPr>
          <w:p w14:paraId="0DA9A963" w14:textId="77777777" w:rsidR="0065114A" w:rsidRPr="00FF1337" w:rsidRDefault="0065114A" w:rsidP="00B24CAA">
            <w:pPr>
              <w:rPr>
                <w:rFonts w:ascii="Calibri" w:eastAsia="Times New Roman" w:hAnsi="Calibri" w:cs="Times New Roman"/>
                <w:color w:val="000000"/>
                <w:sz w:val="22"/>
                <w:szCs w:val="22"/>
              </w:rPr>
            </w:pPr>
            <w:proofErr w:type="gramStart"/>
            <w:r w:rsidRPr="00FF1337">
              <w:rPr>
                <w:rFonts w:ascii="Calibri" w:eastAsia="Times New Roman" w:hAnsi="Calibri" w:cs="Times New Roman"/>
                <w:color w:val="000000"/>
                <w:sz w:val="22"/>
                <w:szCs w:val="22"/>
              </w:rPr>
              <w:t>maintenance</w:t>
            </w:r>
            <w:proofErr w:type="gramEnd"/>
            <w:r w:rsidRPr="00FF1337">
              <w:rPr>
                <w:rFonts w:ascii="Calibri" w:eastAsia="Times New Roman" w:hAnsi="Calibri" w:cs="Times New Roman"/>
                <w:color w:val="000000"/>
                <w:sz w:val="22"/>
                <w:szCs w:val="22"/>
              </w:rPr>
              <w:t xml:space="preserve"> respiration t-sensitivity</w:t>
            </w:r>
          </w:p>
        </w:tc>
        <w:tc>
          <w:tcPr>
            <w:tcW w:w="1350" w:type="dxa"/>
            <w:tcBorders>
              <w:top w:val="nil"/>
              <w:left w:val="nil"/>
              <w:bottom w:val="nil"/>
              <w:right w:val="nil"/>
            </w:tcBorders>
            <w:shd w:val="clear" w:color="D9D9D9" w:fill="D9D9D9"/>
            <w:noWrap/>
            <w:vAlign w:val="bottom"/>
            <w:hideMark/>
          </w:tcPr>
          <w:p w14:paraId="40D3F868" w14:textId="77777777" w:rsidR="0065114A" w:rsidRPr="00FF1337" w:rsidRDefault="0065114A" w:rsidP="00B24CAA">
            <w:pPr>
              <w:rPr>
                <w:rFonts w:ascii="Calibri" w:eastAsia="Times New Roman" w:hAnsi="Calibri" w:cs="Times New Roman"/>
                <w:color w:val="000000"/>
                <w:sz w:val="22"/>
                <w:szCs w:val="22"/>
              </w:rPr>
            </w:pPr>
            <w:proofErr w:type="gramStart"/>
            <w:r w:rsidRPr="00FF1337">
              <w:rPr>
                <w:rFonts w:ascii="Calibri" w:eastAsia="Times New Roman" w:hAnsi="Calibri" w:cs="Times New Roman"/>
                <w:color w:val="000000"/>
                <w:sz w:val="22"/>
                <w:szCs w:val="22"/>
              </w:rPr>
              <w:t>none</w:t>
            </w:r>
            <w:proofErr w:type="gramEnd"/>
          </w:p>
        </w:tc>
        <w:tc>
          <w:tcPr>
            <w:tcW w:w="1080" w:type="dxa"/>
            <w:tcBorders>
              <w:top w:val="nil"/>
              <w:left w:val="nil"/>
              <w:bottom w:val="nil"/>
              <w:right w:val="nil"/>
            </w:tcBorders>
            <w:shd w:val="clear" w:color="D9D9D9" w:fill="D9D9D9"/>
            <w:noWrap/>
            <w:vAlign w:val="bottom"/>
            <w:hideMark/>
          </w:tcPr>
          <w:p w14:paraId="1EED8586"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1.5</w:t>
            </w:r>
          </w:p>
        </w:tc>
        <w:tc>
          <w:tcPr>
            <w:tcW w:w="1080" w:type="dxa"/>
            <w:tcBorders>
              <w:top w:val="nil"/>
              <w:left w:val="nil"/>
              <w:bottom w:val="nil"/>
              <w:right w:val="nil"/>
            </w:tcBorders>
            <w:shd w:val="clear" w:color="D9D9D9" w:fill="D9D9D9"/>
            <w:noWrap/>
            <w:vAlign w:val="bottom"/>
            <w:hideMark/>
          </w:tcPr>
          <w:p w14:paraId="1928340F"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2.83</w:t>
            </w:r>
          </w:p>
        </w:tc>
        <w:tc>
          <w:tcPr>
            <w:tcW w:w="1170" w:type="dxa"/>
            <w:tcBorders>
              <w:top w:val="nil"/>
              <w:left w:val="nil"/>
              <w:bottom w:val="nil"/>
              <w:right w:val="nil"/>
            </w:tcBorders>
            <w:shd w:val="clear" w:color="D9D9D9" w:fill="D9D9D9"/>
            <w:noWrap/>
            <w:vAlign w:val="bottom"/>
            <w:hideMark/>
          </w:tcPr>
          <w:p w14:paraId="3661D6C7"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2.83</w:t>
            </w:r>
          </w:p>
        </w:tc>
      </w:tr>
      <w:tr w:rsidR="00B24CAA" w:rsidRPr="00FF1337" w14:paraId="69961BE1" w14:textId="77777777" w:rsidTr="00B24CAA">
        <w:trPr>
          <w:trHeight w:val="288"/>
        </w:trPr>
        <w:tc>
          <w:tcPr>
            <w:tcW w:w="1458" w:type="dxa"/>
            <w:tcBorders>
              <w:top w:val="nil"/>
              <w:left w:val="nil"/>
              <w:bottom w:val="single" w:sz="4" w:space="0" w:color="000000"/>
              <w:right w:val="nil"/>
            </w:tcBorders>
            <w:shd w:val="clear" w:color="auto" w:fill="auto"/>
            <w:noWrap/>
            <w:vAlign w:val="bottom"/>
            <w:hideMark/>
          </w:tcPr>
          <w:p w14:paraId="6399722C" w14:textId="581CAE5A" w:rsidR="0065114A" w:rsidRPr="00FF1337" w:rsidRDefault="0065114A" w:rsidP="00B24CAA">
            <w:pPr>
              <w:rPr>
                <w:rFonts w:ascii="Calibri" w:eastAsia="Times New Roman" w:hAnsi="Calibri" w:cs="Times New Roman"/>
                <w:color w:val="000000"/>
                <w:sz w:val="22"/>
                <w:szCs w:val="22"/>
              </w:rPr>
            </w:pPr>
          </w:p>
        </w:tc>
        <w:tc>
          <w:tcPr>
            <w:tcW w:w="4050" w:type="dxa"/>
            <w:tcBorders>
              <w:top w:val="nil"/>
              <w:left w:val="nil"/>
              <w:bottom w:val="single" w:sz="4" w:space="0" w:color="000000"/>
              <w:right w:val="nil"/>
            </w:tcBorders>
            <w:shd w:val="clear" w:color="auto" w:fill="auto"/>
            <w:noWrap/>
            <w:vAlign w:val="bottom"/>
            <w:hideMark/>
          </w:tcPr>
          <w:p w14:paraId="10BDF5D4" w14:textId="77777777" w:rsidR="0065114A" w:rsidRPr="00FF1337" w:rsidRDefault="0065114A" w:rsidP="00B24CAA">
            <w:pPr>
              <w:rPr>
                <w:rFonts w:ascii="Calibri" w:eastAsia="Times New Roman" w:hAnsi="Calibri" w:cs="Times New Roman"/>
                <w:color w:val="000000"/>
                <w:sz w:val="22"/>
                <w:szCs w:val="22"/>
              </w:rPr>
            </w:pPr>
          </w:p>
        </w:tc>
        <w:tc>
          <w:tcPr>
            <w:tcW w:w="1350" w:type="dxa"/>
            <w:tcBorders>
              <w:top w:val="nil"/>
              <w:left w:val="nil"/>
              <w:bottom w:val="single" w:sz="4" w:space="0" w:color="000000"/>
              <w:right w:val="nil"/>
            </w:tcBorders>
            <w:shd w:val="clear" w:color="auto" w:fill="auto"/>
            <w:noWrap/>
            <w:vAlign w:val="bottom"/>
            <w:hideMark/>
          </w:tcPr>
          <w:p w14:paraId="628C7272" w14:textId="77777777" w:rsidR="0065114A" w:rsidRPr="00FF1337" w:rsidRDefault="0065114A" w:rsidP="00B24CAA">
            <w:pPr>
              <w:rPr>
                <w:rFonts w:ascii="Calibri" w:eastAsia="Times New Roman" w:hAnsi="Calibri" w:cs="Times New Roman"/>
                <w:color w:val="000000"/>
                <w:sz w:val="22"/>
                <w:szCs w:val="22"/>
              </w:rPr>
            </w:pPr>
          </w:p>
        </w:tc>
        <w:tc>
          <w:tcPr>
            <w:tcW w:w="1080" w:type="dxa"/>
            <w:tcBorders>
              <w:top w:val="nil"/>
              <w:left w:val="nil"/>
              <w:bottom w:val="single" w:sz="4" w:space="0" w:color="000000"/>
              <w:right w:val="nil"/>
            </w:tcBorders>
            <w:shd w:val="clear" w:color="auto" w:fill="auto"/>
            <w:noWrap/>
            <w:vAlign w:val="bottom"/>
            <w:hideMark/>
          </w:tcPr>
          <w:p w14:paraId="410F749A" w14:textId="77777777" w:rsidR="0065114A" w:rsidRPr="00FF1337" w:rsidRDefault="0065114A" w:rsidP="00B24CAA">
            <w:pPr>
              <w:rPr>
                <w:rFonts w:ascii="Calibri" w:eastAsia="Times New Roman" w:hAnsi="Calibri" w:cs="Times New Roman"/>
                <w:color w:val="000000"/>
                <w:sz w:val="22"/>
                <w:szCs w:val="22"/>
              </w:rPr>
            </w:pPr>
          </w:p>
        </w:tc>
        <w:tc>
          <w:tcPr>
            <w:tcW w:w="1080" w:type="dxa"/>
            <w:tcBorders>
              <w:top w:val="nil"/>
              <w:left w:val="nil"/>
              <w:bottom w:val="single" w:sz="4" w:space="0" w:color="000000"/>
              <w:right w:val="nil"/>
            </w:tcBorders>
            <w:shd w:val="clear" w:color="auto" w:fill="auto"/>
            <w:noWrap/>
            <w:vAlign w:val="bottom"/>
            <w:hideMark/>
          </w:tcPr>
          <w:p w14:paraId="08F91516" w14:textId="77777777" w:rsidR="0065114A" w:rsidRPr="00FF1337" w:rsidRDefault="0065114A" w:rsidP="00B24CAA">
            <w:pPr>
              <w:rPr>
                <w:rFonts w:ascii="Calibri" w:eastAsia="Times New Roman" w:hAnsi="Calibri" w:cs="Times New Roman"/>
                <w:color w:val="000000"/>
                <w:sz w:val="22"/>
                <w:szCs w:val="22"/>
              </w:rPr>
            </w:pPr>
          </w:p>
        </w:tc>
        <w:tc>
          <w:tcPr>
            <w:tcW w:w="1170" w:type="dxa"/>
            <w:tcBorders>
              <w:top w:val="nil"/>
              <w:left w:val="nil"/>
              <w:bottom w:val="single" w:sz="4" w:space="0" w:color="000000"/>
              <w:right w:val="nil"/>
            </w:tcBorders>
            <w:shd w:val="clear" w:color="auto" w:fill="auto"/>
            <w:noWrap/>
            <w:vAlign w:val="bottom"/>
            <w:hideMark/>
          </w:tcPr>
          <w:p w14:paraId="56AA9800" w14:textId="77777777" w:rsidR="0065114A" w:rsidRPr="00FF1337" w:rsidRDefault="0065114A" w:rsidP="00B24CAA">
            <w:pPr>
              <w:rPr>
                <w:rFonts w:ascii="Calibri" w:eastAsia="Times New Roman" w:hAnsi="Calibri" w:cs="Times New Roman"/>
                <w:color w:val="000000"/>
                <w:sz w:val="22"/>
                <w:szCs w:val="22"/>
              </w:rPr>
            </w:pPr>
          </w:p>
        </w:tc>
      </w:tr>
    </w:tbl>
    <w:p w14:paraId="6F0D6282" w14:textId="44A7DEF9" w:rsidR="0065114A" w:rsidRDefault="00CF1E35" w:rsidP="00863FF6">
      <w:pPr>
        <w:spacing w:line="480" w:lineRule="auto"/>
        <w:jc w:val="both"/>
        <w:rPr>
          <w:rFonts w:ascii="Times New Roman" w:hAnsi="Times New Roman"/>
          <w:b/>
          <w:bCs/>
        </w:rPr>
      </w:pPr>
      <w:r>
        <w:rPr>
          <w:rFonts w:ascii="Times New Roman" w:hAnsi="Times New Roman"/>
          <w:b/>
          <w:bCs/>
        </w:rPr>
        <w:t>Table 1</w:t>
      </w:r>
      <w:r w:rsidR="00426F69">
        <w:rPr>
          <w:rFonts w:ascii="Times New Roman" w:hAnsi="Times New Roman"/>
          <w:b/>
          <w:bCs/>
        </w:rPr>
        <w:t>.</w:t>
      </w:r>
      <w:r w:rsidR="0065114A">
        <w:rPr>
          <w:rFonts w:ascii="Times New Roman" w:hAnsi="Times New Roman"/>
          <w:b/>
          <w:bCs/>
        </w:rPr>
        <w:t xml:space="preserve"> </w:t>
      </w:r>
      <w:r w:rsidR="0065114A" w:rsidRPr="0015648C">
        <w:rPr>
          <w:rFonts w:ascii="Times New Roman" w:hAnsi="Times New Roman"/>
        </w:rPr>
        <w:t xml:space="preserve">Default PFT-level, site-specific and optimized parameters for the </w:t>
      </w:r>
      <w:proofErr w:type="spellStart"/>
      <w:r w:rsidR="0065114A" w:rsidRPr="0015648C">
        <w:rPr>
          <w:rFonts w:ascii="Times New Roman" w:hAnsi="Times New Roman"/>
        </w:rPr>
        <w:t>PiTS</w:t>
      </w:r>
      <w:proofErr w:type="spellEnd"/>
      <w:r w:rsidR="0065114A" w:rsidRPr="0015648C">
        <w:rPr>
          <w:rFonts w:ascii="Times New Roman" w:hAnsi="Times New Roman"/>
        </w:rPr>
        <w:t xml:space="preserve"> site used in CLM 4.0.  PFT-level parameters are for the temperate evergreen </w:t>
      </w:r>
      <w:proofErr w:type="spellStart"/>
      <w:r w:rsidR="0065114A" w:rsidRPr="0015648C">
        <w:rPr>
          <w:rFonts w:ascii="Times New Roman" w:hAnsi="Times New Roman"/>
        </w:rPr>
        <w:t>needleleaf</w:t>
      </w:r>
      <w:proofErr w:type="spellEnd"/>
      <w:r w:rsidR="0065114A" w:rsidRPr="0015648C">
        <w:rPr>
          <w:rFonts w:ascii="Times New Roman" w:hAnsi="Times New Roman"/>
        </w:rPr>
        <w:t xml:space="preserve"> forest type.  Optimized val</w:t>
      </w:r>
      <w:r w:rsidR="000D0C62">
        <w:rPr>
          <w:rFonts w:ascii="Times New Roman" w:hAnsi="Times New Roman"/>
        </w:rPr>
        <w:t xml:space="preserve">ues were obtained using the </w:t>
      </w:r>
      <w:del w:id="265" w:author="Jiafu Mao" w:date="2015-09-10T21:30:00Z">
        <w:r w:rsidR="0065114A" w:rsidRPr="0015648C">
          <w:rPr>
            <w:rFonts w:ascii="Times New Roman" w:hAnsi="Times New Roman"/>
          </w:rPr>
          <w:delText>pre-treatment</w:delText>
        </w:r>
      </w:del>
      <w:ins w:id="266" w:author="Jiafu Mao" w:date="2015-09-10T21:30:00Z">
        <w:r w:rsidR="000D0C62">
          <w:rPr>
            <w:rFonts w:ascii="Times New Roman" w:hAnsi="Times New Roman"/>
          </w:rPr>
          <w:t>pre</w:t>
        </w:r>
        <w:r w:rsidR="0065114A" w:rsidRPr="0015648C">
          <w:rPr>
            <w:rFonts w:ascii="Times New Roman" w:hAnsi="Times New Roman"/>
          </w:rPr>
          <w:t>treatment</w:t>
        </w:r>
      </w:ins>
      <w:r w:rsidR="0065114A" w:rsidRPr="0015648C">
        <w:rPr>
          <w:rFonts w:ascii="Times New Roman" w:hAnsi="Times New Roman"/>
        </w:rPr>
        <w:t xml:space="preserve"> data (PRE_OPT), and for the </w:t>
      </w:r>
      <w:r w:rsidR="00514121">
        <w:rPr>
          <w:rFonts w:ascii="Times New Roman" w:hAnsi="Times New Roman"/>
        </w:rPr>
        <w:t>transpiration</w:t>
      </w:r>
      <w:r w:rsidR="0065114A" w:rsidRPr="0015648C">
        <w:rPr>
          <w:rFonts w:ascii="Times New Roman" w:hAnsi="Times New Roman"/>
        </w:rPr>
        <w:t xml:space="preserve"> data during the shading period (HS_MB).  In the HS_MB optimization, only the </w:t>
      </w:r>
      <w:proofErr w:type="spellStart"/>
      <w:r w:rsidR="0065114A" w:rsidRPr="0015648C">
        <w:rPr>
          <w:rFonts w:ascii="Times New Roman" w:hAnsi="Times New Roman"/>
        </w:rPr>
        <w:t>mp</w:t>
      </w:r>
      <w:proofErr w:type="spellEnd"/>
      <w:r w:rsidR="0065114A" w:rsidRPr="0015648C">
        <w:rPr>
          <w:rFonts w:ascii="Times New Roman" w:hAnsi="Times New Roman"/>
        </w:rPr>
        <w:t xml:space="preserve"> and </w:t>
      </w:r>
      <w:proofErr w:type="spellStart"/>
      <w:r w:rsidR="0065114A" w:rsidRPr="0015648C">
        <w:rPr>
          <w:rFonts w:ascii="Times New Roman" w:hAnsi="Times New Roman"/>
        </w:rPr>
        <w:t>bp</w:t>
      </w:r>
      <w:proofErr w:type="spellEnd"/>
      <w:r w:rsidR="0065114A" w:rsidRPr="0015648C">
        <w:rPr>
          <w:rFonts w:ascii="Times New Roman" w:hAnsi="Times New Roman"/>
        </w:rPr>
        <w:t xml:space="preserve"> parameters were optimized, while ot</w:t>
      </w:r>
      <w:r w:rsidR="000D0C62">
        <w:rPr>
          <w:rFonts w:ascii="Times New Roman" w:hAnsi="Times New Roman"/>
        </w:rPr>
        <w:t xml:space="preserve">her parameters retain their </w:t>
      </w:r>
      <w:del w:id="267" w:author="Jiafu Mao" w:date="2015-09-10T21:30:00Z">
        <w:r w:rsidR="0065114A" w:rsidRPr="0015648C">
          <w:rPr>
            <w:rFonts w:ascii="Times New Roman" w:hAnsi="Times New Roman"/>
          </w:rPr>
          <w:delText>pre-treatment</w:delText>
        </w:r>
      </w:del>
      <w:ins w:id="268" w:author="Jiafu Mao" w:date="2015-09-10T21:30:00Z">
        <w:r w:rsidR="000D0C62">
          <w:rPr>
            <w:rFonts w:ascii="Times New Roman" w:hAnsi="Times New Roman"/>
          </w:rPr>
          <w:t>pre</w:t>
        </w:r>
        <w:r w:rsidR="0065114A" w:rsidRPr="0015648C">
          <w:rPr>
            <w:rFonts w:ascii="Times New Roman" w:hAnsi="Times New Roman"/>
          </w:rPr>
          <w:t>treatment</w:t>
        </w:r>
      </w:ins>
      <w:r w:rsidR="0065114A" w:rsidRPr="0015648C">
        <w:rPr>
          <w:rFonts w:ascii="Times New Roman" w:hAnsi="Times New Roman"/>
        </w:rPr>
        <w:t xml:space="preserve"> optimization values.</w:t>
      </w:r>
      <w:r w:rsidR="0065114A" w:rsidRPr="00D428DC">
        <w:rPr>
          <w:rFonts w:ascii="Times New Roman" w:hAnsi="Times New Roman"/>
          <w:b/>
          <w:bCs/>
        </w:rPr>
        <w:t xml:space="preserve"> </w:t>
      </w:r>
    </w:p>
    <w:p w14:paraId="7BA18B54" w14:textId="7721D17E" w:rsidR="008150D3" w:rsidRPr="00A07CFE" w:rsidRDefault="008150D3" w:rsidP="008150D3">
      <w:pPr>
        <w:spacing w:line="480" w:lineRule="auto"/>
        <w:jc w:val="both"/>
        <w:rPr>
          <w:rFonts w:ascii="Times New Roman" w:hAnsi="Times New Roman"/>
        </w:rPr>
      </w:pPr>
      <w:r w:rsidRPr="00D428DC">
        <w:rPr>
          <w:rFonts w:ascii="Times New Roman" w:hAnsi="Times New Roman"/>
          <w:b/>
          <w:bCs/>
        </w:rPr>
        <w:t>Figure 1</w:t>
      </w:r>
      <w:del w:id="269" w:author="Jiafu Mao" w:date="2015-09-10T21:30:00Z">
        <w:r w:rsidR="00426F69">
          <w:rPr>
            <w:rFonts w:ascii="Times New Roman" w:hAnsi="Times New Roman"/>
            <w:b/>
            <w:bCs/>
          </w:rPr>
          <w:delText>.</w:delText>
        </w:r>
      </w:del>
      <w:r>
        <w:rPr>
          <w:rFonts w:ascii="Times New Roman" w:hAnsi="Times New Roman"/>
        </w:rPr>
        <w:t xml:space="preserve"> (a) Air temperature (</w:t>
      </w:r>
      <w:r w:rsidRPr="00A06236">
        <w:rPr>
          <w:rFonts w:ascii="Times New Roman" w:hAnsi="Times New Roman"/>
        </w:rPr>
        <w:t>T</w:t>
      </w:r>
      <w:r>
        <w:rPr>
          <w:rFonts w:ascii="Times New Roman" w:hAnsi="Times New Roman"/>
        </w:rPr>
        <w:t xml:space="preserve">, </w:t>
      </w:r>
      <w:r>
        <w:rPr>
          <w:rFonts w:ascii="Times New Roman" w:hAnsi="Times New Roman"/>
        </w:rPr>
        <w:sym w:font="Symbol" w:char="F0B0"/>
      </w:r>
      <w:r>
        <w:rPr>
          <w:rFonts w:ascii="Times New Roman" w:hAnsi="Times New Roman"/>
        </w:rPr>
        <w:t>C), relative humidity (</w:t>
      </w:r>
      <w:proofErr w:type="spellStart"/>
      <w:r w:rsidRPr="00A06236">
        <w:rPr>
          <w:rFonts w:ascii="Times New Roman" w:hAnsi="Times New Roman"/>
        </w:rPr>
        <w:t>Hr</w:t>
      </w:r>
      <w:proofErr w:type="spellEnd"/>
      <w:r>
        <w:rPr>
          <w:rFonts w:ascii="Times New Roman" w:hAnsi="Times New Roman"/>
        </w:rPr>
        <w:t>, %) and (b) wind speed (</w:t>
      </w:r>
      <w:r w:rsidRPr="00A06236">
        <w:rPr>
          <w:rFonts w:ascii="Times New Roman" w:hAnsi="Times New Roman"/>
        </w:rPr>
        <w:t>u</w:t>
      </w:r>
      <w:r>
        <w:rPr>
          <w:rFonts w:ascii="Times New Roman" w:hAnsi="Times New Roman"/>
        </w:rPr>
        <w:t>, m s</w:t>
      </w:r>
      <w:r>
        <w:rPr>
          <w:rFonts w:ascii="Times New Roman" w:hAnsi="Times New Roman"/>
          <w:vertAlign w:val="superscript"/>
        </w:rPr>
        <w:t>-1</w:t>
      </w:r>
      <w:r>
        <w:rPr>
          <w:rFonts w:ascii="Times New Roman" w:hAnsi="Times New Roman"/>
        </w:rPr>
        <w:t xml:space="preserve">) under the shade cloth at the top of the canopy compared with open field measurements at 2 m height; (c) Typical diurnal patterns of </w:t>
      </w:r>
      <w:proofErr w:type="spellStart"/>
      <w:r>
        <w:rPr>
          <w:rFonts w:ascii="Times New Roman" w:hAnsi="Times New Roman"/>
        </w:rPr>
        <w:t>photosynthetically</w:t>
      </w:r>
      <w:proofErr w:type="spellEnd"/>
      <w:r>
        <w:rPr>
          <w:rFonts w:ascii="Times New Roman" w:hAnsi="Times New Roman"/>
        </w:rPr>
        <w:t xml:space="preserve"> active radiation (PAR, </w:t>
      </w:r>
      <w:r>
        <w:rPr>
          <w:rFonts w:ascii="Times New Roman" w:hAnsi="Times New Roman"/>
        </w:rPr>
        <w:sym w:font="Symbol" w:char="F06D"/>
      </w:r>
      <w:proofErr w:type="spellStart"/>
      <w:r>
        <w:rPr>
          <w:rFonts w:ascii="Times New Roman" w:hAnsi="Times New Roman"/>
        </w:rPr>
        <w:t>mol</w:t>
      </w:r>
      <w:proofErr w:type="spellEnd"/>
      <w:r>
        <w:rPr>
          <w:rFonts w:ascii="Times New Roman" w:hAnsi="Times New Roman"/>
        </w:rPr>
        <w:t xml:space="preserve"> m</w:t>
      </w:r>
      <w:r w:rsidRPr="009D5B13">
        <w:rPr>
          <w:rFonts w:ascii="Times New Roman" w:hAnsi="Times New Roman"/>
          <w:vertAlign w:val="superscript"/>
        </w:rPr>
        <w:t>-2</w:t>
      </w:r>
      <w:r>
        <w:rPr>
          <w:rFonts w:ascii="Times New Roman" w:hAnsi="Times New Roman"/>
        </w:rPr>
        <w:t xml:space="preserve"> s</w:t>
      </w:r>
      <w:r w:rsidRPr="009D5B13">
        <w:rPr>
          <w:rFonts w:ascii="Times New Roman" w:hAnsi="Times New Roman"/>
          <w:vertAlign w:val="superscript"/>
        </w:rPr>
        <w:t>-1</w:t>
      </w:r>
      <w:r>
        <w:rPr>
          <w:rFonts w:ascii="Times New Roman" w:hAnsi="Times New Roman"/>
        </w:rPr>
        <w:t>) at the site under full sun, light shade or heavy shade treatments.</w:t>
      </w:r>
    </w:p>
    <w:p w14:paraId="6D51A769" w14:textId="676EC336" w:rsidR="00584203" w:rsidRDefault="00584203" w:rsidP="00584203">
      <w:pPr>
        <w:spacing w:line="480" w:lineRule="auto"/>
        <w:jc w:val="both"/>
        <w:rPr>
          <w:rFonts w:ascii="Times New Roman" w:hAnsi="Times New Roman"/>
        </w:rPr>
      </w:pPr>
      <w:r w:rsidRPr="00D428DC">
        <w:rPr>
          <w:rFonts w:ascii="Times New Roman" w:hAnsi="Times New Roman"/>
          <w:b/>
          <w:bCs/>
        </w:rPr>
        <w:t>Figure 2</w:t>
      </w:r>
      <w:del w:id="270" w:author="Jiafu Mao" w:date="2015-09-10T21:30:00Z">
        <w:r w:rsidR="00426F69">
          <w:rPr>
            <w:rFonts w:ascii="Times New Roman" w:hAnsi="Times New Roman"/>
            <w:b/>
            <w:bCs/>
          </w:rPr>
          <w:delText>.</w:delText>
        </w:r>
      </w:del>
      <w:r w:rsidRPr="00A07CFE">
        <w:rPr>
          <w:rFonts w:ascii="Times New Roman" w:hAnsi="Times New Roman"/>
        </w:rPr>
        <w:t xml:space="preserve"> (a) Daily air temperature</w:t>
      </w:r>
      <w:r>
        <w:rPr>
          <w:rFonts w:ascii="Times New Roman" w:hAnsi="Times New Roman"/>
        </w:rPr>
        <w:t xml:space="preserve"> (</w:t>
      </w:r>
      <w:r>
        <w:rPr>
          <w:rFonts w:ascii="Times New Roman" w:hAnsi="Times New Roman"/>
        </w:rPr>
        <w:sym w:font="Symbol" w:char="F0B0"/>
      </w:r>
      <w:r>
        <w:rPr>
          <w:rFonts w:ascii="Times New Roman" w:hAnsi="Times New Roman"/>
        </w:rPr>
        <w:t>C)</w:t>
      </w:r>
      <w:r w:rsidRPr="00A07CFE">
        <w:rPr>
          <w:rFonts w:ascii="Times New Roman" w:hAnsi="Times New Roman"/>
        </w:rPr>
        <w:t xml:space="preserve"> and precipitation</w:t>
      </w:r>
      <w:r>
        <w:rPr>
          <w:rFonts w:ascii="Times New Roman" w:hAnsi="Times New Roman"/>
        </w:rPr>
        <w:t xml:space="preserve"> (mm d</w:t>
      </w:r>
      <w:r w:rsidRPr="003629F6">
        <w:rPr>
          <w:rFonts w:ascii="Times New Roman" w:hAnsi="Times New Roman"/>
          <w:vertAlign w:val="superscript"/>
        </w:rPr>
        <w:t>-1</w:t>
      </w:r>
      <w:r>
        <w:rPr>
          <w:rFonts w:ascii="Times New Roman" w:hAnsi="Times New Roman"/>
        </w:rPr>
        <w:t>)</w:t>
      </w:r>
      <w:r w:rsidRPr="00A07CFE">
        <w:rPr>
          <w:rFonts w:ascii="Times New Roman" w:hAnsi="Times New Roman"/>
        </w:rPr>
        <w:t xml:space="preserve"> for the pretreatment and treatment of light shade (LS) and heavy shade (HS) (Day -20 to 25),</w:t>
      </w:r>
      <w:r>
        <w:rPr>
          <w:rFonts w:ascii="Times New Roman" w:hAnsi="Times New Roman"/>
        </w:rPr>
        <w:t xml:space="preserve"> (b) c</w:t>
      </w:r>
      <w:r w:rsidRPr="00A07CFE">
        <w:rPr>
          <w:rFonts w:ascii="Times New Roman" w:hAnsi="Times New Roman"/>
        </w:rPr>
        <w:t xml:space="preserve">hange in </w:t>
      </w:r>
      <w:ins w:id="271" w:author="Jiafu Mao" w:date="2015-09-10T21:30:00Z">
        <w:r>
          <w:rPr>
            <w:rFonts w:ascii="Times New Roman" w:hAnsi="Times New Roman"/>
          </w:rPr>
          <w:lastRenderedPageBreak/>
          <w:t xml:space="preserve">daily </w:t>
        </w:r>
      </w:ins>
      <w:r w:rsidRPr="00A07CFE">
        <w:rPr>
          <w:rFonts w:ascii="Times New Roman" w:hAnsi="Times New Roman"/>
        </w:rPr>
        <w:t>atmospheric long wave radiation (LW</w:t>
      </w:r>
      <w:r>
        <w:rPr>
          <w:rFonts w:ascii="Times New Roman" w:hAnsi="Times New Roman"/>
        </w:rPr>
        <w:t>, W m</w:t>
      </w:r>
      <w:r w:rsidRPr="003629F6">
        <w:rPr>
          <w:rFonts w:ascii="Times New Roman" w:hAnsi="Times New Roman"/>
          <w:vertAlign w:val="superscript"/>
        </w:rPr>
        <w:t>-2</w:t>
      </w:r>
      <w:r w:rsidRPr="00A07CFE">
        <w:rPr>
          <w:rFonts w:ascii="Times New Roman" w:hAnsi="Times New Roman"/>
        </w:rPr>
        <w:t>), short wave radiation (SW</w:t>
      </w:r>
      <w:r>
        <w:rPr>
          <w:rFonts w:ascii="Times New Roman" w:hAnsi="Times New Roman"/>
        </w:rPr>
        <w:t>, W m</w:t>
      </w:r>
      <w:r w:rsidRPr="00EA7C75">
        <w:rPr>
          <w:rFonts w:ascii="Times New Roman" w:hAnsi="Times New Roman"/>
          <w:vertAlign w:val="superscript"/>
        </w:rPr>
        <w:t>-2</w:t>
      </w:r>
      <w:r w:rsidRPr="00A07CFE">
        <w:rPr>
          <w:rFonts w:ascii="Times New Roman" w:hAnsi="Times New Roman"/>
        </w:rPr>
        <w:t xml:space="preserve">) and </w:t>
      </w:r>
      <w:r w:rsidRPr="00A07CFE">
        <w:rPr>
          <w:rFonts w:ascii="Times New Roman" w:hAnsi="Times New Roman"/>
          <w:vertAlign w:val="superscript"/>
        </w:rPr>
        <w:t>13</w:t>
      </w:r>
      <w:r w:rsidRPr="00A07CFE">
        <w:rPr>
          <w:rFonts w:ascii="Times New Roman" w:hAnsi="Times New Roman"/>
        </w:rPr>
        <w:t>CO</w:t>
      </w:r>
      <w:r w:rsidRPr="00A07CFE">
        <w:rPr>
          <w:rFonts w:ascii="Times New Roman" w:hAnsi="Times New Roman"/>
          <w:vertAlign w:val="subscript"/>
        </w:rPr>
        <w:t>2</w:t>
      </w:r>
      <w:r w:rsidRPr="00A07CFE">
        <w:rPr>
          <w:rFonts w:ascii="Times New Roman" w:hAnsi="Times New Roman"/>
        </w:rPr>
        <w:t xml:space="preserve"> </w:t>
      </w:r>
      <w:r>
        <w:rPr>
          <w:rFonts w:ascii="Times New Roman" w:hAnsi="Times New Roman"/>
        </w:rPr>
        <w:t xml:space="preserve">(PPMV) </w:t>
      </w:r>
      <w:r w:rsidRPr="00A07CFE">
        <w:rPr>
          <w:rFonts w:ascii="Times New Roman" w:hAnsi="Times New Roman"/>
        </w:rPr>
        <w:t>prior to and aft</w:t>
      </w:r>
      <w:r>
        <w:rPr>
          <w:rFonts w:ascii="Times New Roman" w:hAnsi="Times New Roman"/>
        </w:rPr>
        <w:t>er exposure to shade treatments. Dashed gray line represents the starting day of the treatment.</w:t>
      </w:r>
    </w:p>
    <w:p w14:paraId="574119E1" w14:textId="596E4B3D" w:rsidR="007A2BC4" w:rsidRDefault="00031AB0" w:rsidP="00FA085B">
      <w:pPr>
        <w:spacing w:line="480" w:lineRule="auto"/>
        <w:jc w:val="both"/>
        <w:rPr>
          <w:rFonts w:ascii="Times New Roman" w:hAnsi="Times New Roman"/>
        </w:rPr>
        <w:pPrChange w:id="272" w:author="Jiafu Mao" w:date="2015-09-10T21:30:00Z">
          <w:pPr>
            <w:spacing w:line="480" w:lineRule="auto"/>
            <w:contextualSpacing/>
            <w:jc w:val="both"/>
          </w:pPr>
        </w:pPrChange>
      </w:pPr>
      <w:r w:rsidRPr="00D428DC">
        <w:rPr>
          <w:rFonts w:ascii="Times New Roman" w:hAnsi="Times New Roman"/>
          <w:b/>
          <w:bCs/>
        </w:rPr>
        <w:t>Figure 3</w:t>
      </w:r>
      <w:del w:id="273" w:author="Jiafu Mao" w:date="2015-09-10T21:30:00Z">
        <w:r w:rsidR="00426F69">
          <w:rPr>
            <w:rFonts w:ascii="Times New Roman" w:hAnsi="Times New Roman"/>
            <w:b/>
            <w:bCs/>
          </w:rPr>
          <w:delText>.</w:delText>
        </w:r>
      </w:del>
      <w:r w:rsidRPr="00A07CFE">
        <w:rPr>
          <w:rFonts w:ascii="Times New Roman" w:hAnsi="Times New Roman"/>
        </w:rPr>
        <w:t xml:space="preserve"> (a) </w:t>
      </w:r>
      <w:r w:rsidRPr="007F7261">
        <w:rPr>
          <w:rFonts w:ascii="Times New Roman" w:hAnsi="Times New Roman"/>
        </w:rPr>
        <w:t>CLM simulated change of leaf carbon (</w:t>
      </w:r>
      <w:proofErr w:type="spellStart"/>
      <w:r w:rsidRPr="007F7261">
        <w:rPr>
          <w:rFonts w:ascii="Times New Roman" w:hAnsi="Times New Roman"/>
        </w:rPr>
        <w:t>PRE_STD_LeafC</w:t>
      </w:r>
      <w:proofErr w:type="spellEnd"/>
      <w:r w:rsidRPr="007F7261">
        <w:rPr>
          <w:rFonts w:ascii="Times New Roman" w:hAnsi="Times New Roman"/>
        </w:rPr>
        <w:t>), stem carbon (</w:t>
      </w:r>
      <w:proofErr w:type="spellStart"/>
      <w:r w:rsidRPr="007F7261">
        <w:rPr>
          <w:rFonts w:ascii="Times New Roman" w:hAnsi="Times New Roman"/>
        </w:rPr>
        <w:t>PRE_STD_StemC</w:t>
      </w:r>
      <w:proofErr w:type="spellEnd"/>
      <w:del w:id="274" w:author="Jiafu Mao" w:date="2015-09-10T21:30:00Z">
        <w:r w:rsidR="00E70437" w:rsidRPr="00A07CFE">
          <w:rPr>
            <w:rFonts w:ascii="Times New Roman" w:hAnsi="Times New Roman"/>
          </w:rPr>
          <w:delText>),</w:delText>
        </w:r>
      </w:del>
      <w:ins w:id="275" w:author="Jiafu Mao" w:date="2015-09-10T21:30:00Z">
        <w:r w:rsidRPr="007F7261">
          <w:rPr>
            <w:rFonts w:ascii="Times New Roman" w:hAnsi="Times New Roman"/>
          </w:rPr>
          <w:t>) and</w:t>
        </w:r>
      </w:ins>
      <w:r w:rsidRPr="007F7261">
        <w:rPr>
          <w:rFonts w:ascii="Times New Roman" w:hAnsi="Times New Roman"/>
        </w:rPr>
        <w:t xml:space="preserve"> root carbon (</w:t>
      </w:r>
      <w:proofErr w:type="spellStart"/>
      <w:r w:rsidRPr="007F7261">
        <w:rPr>
          <w:rFonts w:ascii="Times New Roman" w:hAnsi="Times New Roman"/>
        </w:rPr>
        <w:t>PRE_STD_RootC</w:t>
      </w:r>
      <w:proofErr w:type="spellEnd"/>
      <w:del w:id="276" w:author="Jiafu Mao" w:date="2015-09-10T21:30:00Z">
        <w:r w:rsidR="00E70437" w:rsidRPr="00A07CFE">
          <w:rPr>
            <w:rFonts w:ascii="Times New Roman" w:hAnsi="Times New Roman"/>
          </w:rPr>
          <w:delText>), total above ground carbon (PRE_STD_AboveC) and total biomass (PRE_STD_Biomass</w:delText>
        </w:r>
      </w:del>
      <w:r w:rsidRPr="007F7261">
        <w:rPr>
          <w:rFonts w:ascii="Times New Roman" w:hAnsi="Times New Roman"/>
        </w:rPr>
        <w:t>) with default parameters, and change of those (</w:t>
      </w:r>
      <w:proofErr w:type="spellStart"/>
      <w:r w:rsidRPr="007F7261">
        <w:rPr>
          <w:rFonts w:ascii="Times New Roman" w:hAnsi="Times New Roman"/>
        </w:rPr>
        <w:t>PRE_OPT_LeafC</w:t>
      </w:r>
      <w:proofErr w:type="spellEnd"/>
      <w:r w:rsidRPr="007F7261">
        <w:rPr>
          <w:rFonts w:ascii="Times New Roman" w:hAnsi="Times New Roman"/>
        </w:rPr>
        <w:t xml:space="preserve">, </w:t>
      </w:r>
      <w:proofErr w:type="spellStart"/>
      <w:r w:rsidRPr="007F7261">
        <w:rPr>
          <w:rFonts w:ascii="Times New Roman" w:hAnsi="Times New Roman"/>
        </w:rPr>
        <w:t>PRE_OPT_StemC</w:t>
      </w:r>
      <w:proofErr w:type="spellEnd"/>
      <w:del w:id="277" w:author="Jiafu Mao" w:date="2015-09-10T21:30:00Z">
        <w:r w:rsidR="00E70437" w:rsidRPr="00A07CFE">
          <w:rPr>
            <w:rFonts w:ascii="Times New Roman" w:hAnsi="Times New Roman"/>
          </w:rPr>
          <w:delText>, PRE_OPT_RootC, PRE_OPT_AboveC</w:delText>
        </w:r>
      </w:del>
      <w:r w:rsidRPr="007F7261">
        <w:rPr>
          <w:rFonts w:ascii="Times New Roman" w:hAnsi="Times New Roman"/>
        </w:rPr>
        <w:t xml:space="preserve"> and </w:t>
      </w:r>
      <w:proofErr w:type="spellStart"/>
      <w:r w:rsidRPr="007F7261">
        <w:rPr>
          <w:rFonts w:ascii="Times New Roman" w:hAnsi="Times New Roman"/>
        </w:rPr>
        <w:t>PRE_OPT_</w:t>
      </w:r>
      <w:del w:id="278" w:author="Jiafu Mao" w:date="2015-09-10T21:30:00Z">
        <w:r w:rsidR="00E70437" w:rsidRPr="00A07CFE">
          <w:rPr>
            <w:rFonts w:ascii="Times New Roman" w:hAnsi="Times New Roman"/>
          </w:rPr>
          <w:delText>Biomass</w:delText>
        </w:r>
      </w:del>
      <w:ins w:id="279" w:author="Jiafu Mao" w:date="2015-09-10T21:30:00Z">
        <w:r w:rsidRPr="007F7261">
          <w:rPr>
            <w:rFonts w:ascii="Times New Roman" w:hAnsi="Times New Roman"/>
          </w:rPr>
          <w:t>RootC</w:t>
        </w:r>
      </w:ins>
      <w:proofErr w:type="spellEnd"/>
      <w:r w:rsidRPr="007F7261">
        <w:rPr>
          <w:rFonts w:ascii="Times New Roman" w:hAnsi="Times New Roman"/>
        </w:rPr>
        <w:t>) simulated with optimized parameters for the pretreatment period between year 2003 and Sep. 1</w:t>
      </w:r>
      <w:r w:rsidRPr="007F7261">
        <w:rPr>
          <w:rFonts w:ascii="Times New Roman" w:hAnsi="Times New Roman"/>
          <w:vertAlign w:val="superscript"/>
        </w:rPr>
        <w:t xml:space="preserve">st </w:t>
      </w:r>
      <w:r w:rsidRPr="007F7261">
        <w:rPr>
          <w:rFonts w:ascii="Times New Roman" w:hAnsi="Times New Roman"/>
        </w:rPr>
        <w:t>(dashed gray line) of year 2010. Observational</w:t>
      </w:r>
      <w:r w:rsidRPr="00A07CFE">
        <w:rPr>
          <w:rFonts w:ascii="Times New Roman" w:hAnsi="Times New Roman"/>
        </w:rPr>
        <w:t xml:space="preserve"> estimations of lea</w:t>
      </w:r>
      <w:r>
        <w:rPr>
          <w:rFonts w:ascii="Times New Roman" w:hAnsi="Times New Roman"/>
        </w:rPr>
        <w:t>f (</w:t>
      </w:r>
      <w:proofErr w:type="spellStart"/>
      <w:r>
        <w:rPr>
          <w:rFonts w:ascii="Times New Roman" w:hAnsi="Times New Roman"/>
        </w:rPr>
        <w:t>OBS_LeafC</w:t>
      </w:r>
      <w:proofErr w:type="spellEnd"/>
      <w:ins w:id="280" w:author="Jiafu Mao" w:date="2015-09-10T21:30:00Z">
        <w:r>
          <w:rPr>
            <w:rFonts w:ascii="Times New Roman" w:hAnsi="Times New Roman"/>
          </w:rPr>
          <w:t>, which are 221.1 g C m</w:t>
        </w:r>
        <w:r>
          <w:rPr>
            <w:rFonts w:ascii="Times New Roman" w:hAnsi="Times New Roman"/>
            <w:vertAlign w:val="superscript"/>
          </w:rPr>
          <w:t>-2</w:t>
        </w:r>
        <w:r>
          <w:rPr>
            <w:rFonts w:ascii="Times New Roman" w:hAnsi="Times New Roman"/>
          </w:rPr>
          <w:t>, 283.8 g C m</w:t>
        </w:r>
        <w:r>
          <w:rPr>
            <w:rFonts w:ascii="Times New Roman" w:hAnsi="Times New Roman"/>
            <w:vertAlign w:val="superscript"/>
          </w:rPr>
          <w:t xml:space="preserve">-2 </w:t>
        </w:r>
        <w:r>
          <w:rPr>
            <w:rFonts w:ascii="Times New Roman" w:hAnsi="Times New Roman"/>
          </w:rPr>
          <w:t>and 181.9 g C m</w:t>
        </w:r>
        <w:r>
          <w:rPr>
            <w:rFonts w:ascii="Times New Roman" w:hAnsi="Times New Roman"/>
            <w:vertAlign w:val="superscript"/>
          </w:rPr>
          <w:t>-2</w:t>
        </w:r>
      </w:ins>
      <w:r>
        <w:rPr>
          <w:rFonts w:ascii="Times New Roman" w:hAnsi="Times New Roman"/>
        </w:rPr>
        <w:t>), stem (</w:t>
      </w:r>
      <w:proofErr w:type="spellStart"/>
      <w:r>
        <w:rPr>
          <w:rFonts w:ascii="Times New Roman" w:hAnsi="Times New Roman"/>
        </w:rPr>
        <w:t>OBS_StemC</w:t>
      </w:r>
      <w:proofErr w:type="spellEnd"/>
      <w:del w:id="281" w:author="Jiafu Mao" w:date="2015-09-10T21:30:00Z">
        <w:r w:rsidR="00E70437" w:rsidRPr="00A07CFE">
          <w:rPr>
            <w:rFonts w:ascii="Times New Roman" w:hAnsi="Times New Roman"/>
          </w:rPr>
          <w:delText>),</w:delText>
        </w:r>
      </w:del>
      <w:ins w:id="282" w:author="Jiafu Mao" w:date="2015-09-10T21:30:00Z">
        <w:r>
          <w:rPr>
            <w:rFonts w:ascii="Times New Roman" w:hAnsi="Times New Roman"/>
          </w:rPr>
          <w:t>, which are 1011.2 g C m</w:t>
        </w:r>
        <w:r>
          <w:rPr>
            <w:rFonts w:ascii="Times New Roman" w:hAnsi="Times New Roman"/>
            <w:vertAlign w:val="superscript"/>
          </w:rPr>
          <w:t>-2</w:t>
        </w:r>
        <w:r>
          <w:rPr>
            <w:rFonts w:ascii="Times New Roman" w:hAnsi="Times New Roman"/>
          </w:rPr>
          <w:t>, 973.8 g C m</w:t>
        </w:r>
        <w:r>
          <w:rPr>
            <w:rFonts w:ascii="Times New Roman" w:hAnsi="Times New Roman"/>
            <w:vertAlign w:val="superscript"/>
          </w:rPr>
          <w:t>-2</w:t>
        </w:r>
        <w:r>
          <w:rPr>
            <w:rFonts w:ascii="Times New Roman" w:hAnsi="Times New Roman"/>
          </w:rPr>
          <w:t xml:space="preserve"> and 1220.1 g C m</w:t>
        </w:r>
        <w:r>
          <w:rPr>
            <w:rFonts w:ascii="Times New Roman" w:hAnsi="Times New Roman"/>
            <w:vertAlign w:val="superscript"/>
          </w:rPr>
          <w:t>-2</w:t>
        </w:r>
        <w:r>
          <w:rPr>
            <w:rFonts w:ascii="Times New Roman" w:hAnsi="Times New Roman"/>
          </w:rPr>
          <w:t>) and</w:t>
        </w:r>
      </w:ins>
      <w:r w:rsidRPr="00A07CFE">
        <w:rPr>
          <w:rFonts w:ascii="Times New Roman" w:hAnsi="Times New Roman"/>
        </w:rPr>
        <w:t xml:space="preserve"> root (</w:t>
      </w:r>
      <w:proofErr w:type="spellStart"/>
      <w:r w:rsidRPr="00A07CFE">
        <w:rPr>
          <w:rFonts w:ascii="Times New Roman" w:hAnsi="Times New Roman"/>
        </w:rPr>
        <w:t>OBS_RootC</w:t>
      </w:r>
      <w:proofErr w:type="spellEnd"/>
      <w:del w:id="283" w:author="Jiafu Mao" w:date="2015-09-10T21:30:00Z">
        <w:r w:rsidR="00E70437" w:rsidRPr="00A07CFE">
          <w:rPr>
            <w:rFonts w:ascii="Times New Roman" w:hAnsi="Times New Roman"/>
          </w:rPr>
          <w:delText>) and aboveground carbon (OBS_AboveC</w:delText>
        </w:r>
      </w:del>
      <w:ins w:id="284" w:author="Jiafu Mao" w:date="2015-09-10T21:30:00Z">
        <w:r>
          <w:rPr>
            <w:rFonts w:ascii="Times New Roman" w:hAnsi="Times New Roman"/>
          </w:rPr>
          <w:t>, which is 488.4 g C m</w:t>
        </w:r>
        <w:r>
          <w:rPr>
            <w:rFonts w:ascii="Times New Roman" w:hAnsi="Times New Roman"/>
            <w:vertAlign w:val="superscript"/>
          </w:rPr>
          <w:t>-2</w:t>
        </w:r>
      </w:ins>
      <w:r w:rsidRPr="00A07CFE">
        <w:rPr>
          <w:rFonts w:ascii="Times New Roman" w:hAnsi="Times New Roman"/>
        </w:rPr>
        <w:t xml:space="preserve">) </w:t>
      </w:r>
      <w:r>
        <w:rPr>
          <w:rFonts w:ascii="Times New Roman" w:hAnsi="Times New Roman"/>
        </w:rPr>
        <w:t xml:space="preserve">are based on measured stem diameters at breast height and </w:t>
      </w:r>
      <w:proofErr w:type="spellStart"/>
      <w:r>
        <w:rPr>
          <w:rFonts w:ascii="Times New Roman" w:hAnsi="Times New Roman"/>
        </w:rPr>
        <w:t>allometric</w:t>
      </w:r>
      <w:proofErr w:type="spellEnd"/>
      <w:r>
        <w:rPr>
          <w:rFonts w:ascii="Times New Roman" w:hAnsi="Times New Roman"/>
        </w:rPr>
        <w:t xml:space="preserve"> relationships from similarly aged loblolly pine (</w:t>
      </w:r>
      <w:r w:rsidRPr="00E376FB">
        <w:rPr>
          <w:rFonts w:ascii="Times New Roman" w:hAnsi="Times New Roman"/>
          <w:i/>
          <w:rPrChange w:id="285" w:author="Jiafu Mao" w:date="2015-09-10T21:30:00Z">
            <w:rPr>
              <w:rFonts w:ascii="Times New Roman" w:hAnsi="Times New Roman"/>
            </w:rPr>
          </w:rPrChange>
        </w:rPr>
        <w:t>Baldwin</w:t>
      </w:r>
      <w:r>
        <w:rPr>
          <w:rFonts w:ascii="Times New Roman" w:hAnsi="Times New Roman"/>
          <w:noProof/>
        </w:rPr>
        <w:t xml:space="preserve">, 1987; </w:t>
      </w:r>
      <w:r w:rsidRPr="00E376FB">
        <w:rPr>
          <w:rFonts w:ascii="Times New Roman" w:hAnsi="Times New Roman"/>
          <w:i/>
          <w:rPrChange w:id="286" w:author="Jiafu Mao" w:date="2015-09-10T21:30:00Z">
            <w:rPr>
              <w:rFonts w:ascii="Times New Roman" w:hAnsi="Times New Roman"/>
            </w:rPr>
          </w:rPrChange>
        </w:rPr>
        <w:t>Naidu et al.</w:t>
      </w:r>
      <w:r>
        <w:rPr>
          <w:rFonts w:ascii="Times New Roman" w:hAnsi="Times New Roman"/>
          <w:noProof/>
        </w:rPr>
        <w:t xml:space="preserve">, 1998; </w:t>
      </w:r>
      <w:r w:rsidRPr="00E376FB">
        <w:rPr>
          <w:rFonts w:ascii="Times New Roman" w:hAnsi="Times New Roman"/>
          <w:i/>
          <w:rPrChange w:id="287" w:author="Jiafu Mao" w:date="2015-09-10T21:30:00Z">
            <w:rPr>
              <w:rFonts w:ascii="Times New Roman" w:hAnsi="Times New Roman"/>
            </w:rPr>
          </w:rPrChange>
        </w:rPr>
        <w:t>Vanlear et al.</w:t>
      </w:r>
      <w:r>
        <w:rPr>
          <w:rFonts w:ascii="Times New Roman" w:hAnsi="Times New Roman"/>
          <w:noProof/>
        </w:rPr>
        <w:t>, 1986</w:t>
      </w:r>
      <w:r>
        <w:rPr>
          <w:rFonts w:ascii="Times New Roman" w:hAnsi="Times New Roman"/>
        </w:rPr>
        <w:t xml:space="preserve">). Note that y-axis is </w:t>
      </w:r>
      <w:del w:id="288" w:author="Jiafu Mao" w:date="2015-09-10T21:30:00Z">
        <w:r w:rsidR="00E70437">
          <w:rPr>
            <w:rFonts w:ascii="Times New Roman" w:hAnsi="Times New Roman"/>
          </w:rPr>
          <w:delText>log</w:delText>
        </w:r>
      </w:del>
      <w:ins w:id="289" w:author="Jiafu Mao" w:date="2015-09-10T21:30:00Z">
        <w:r>
          <w:rPr>
            <w:rFonts w:ascii="Times New Roman" w:hAnsi="Times New Roman"/>
          </w:rPr>
          <w:t>log10</w:t>
        </w:r>
      </w:ins>
      <w:r>
        <w:rPr>
          <w:rFonts w:ascii="Times New Roman" w:hAnsi="Times New Roman"/>
        </w:rPr>
        <w:t xml:space="preserve">-scaled. </w:t>
      </w:r>
      <w:r w:rsidRPr="00A07CFE">
        <w:rPr>
          <w:rFonts w:ascii="Times New Roman" w:hAnsi="Times New Roman"/>
        </w:rPr>
        <w:t xml:space="preserve">(b) </w:t>
      </w:r>
      <w:r>
        <w:rPr>
          <w:rFonts w:ascii="Times New Roman" w:hAnsi="Times New Roman"/>
        </w:rPr>
        <w:t>C</w:t>
      </w:r>
      <w:r w:rsidRPr="00471C46">
        <w:rPr>
          <w:rFonts w:ascii="Times New Roman" w:hAnsi="Times New Roman"/>
        </w:rPr>
        <w:t xml:space="preserve">omparison of observed and simulated light response of top of the canopy leaves of loblolly pine at the PiTS-1 site.  Solid black circles are mean ± 1 </w:t>
      </w:r>
      <w:proofErr w:type="spellStart"/>
      <w:proofErr w:type="gramStart"/>
      <w:r w:rsidRPr="00471C46">
        <w:rPr>
          <w:rFonts w:ascii="Times New Roman" w:hAnsi="Times New Roman"/>
        </w:rPr>
        <w:t>std</w:t>
      </w:r>
      <w:proofErr w:type="spellEnd"/>
      <w:proofErr w:type="gramEnd"/>
      <w:r w:rsidRPr="00471C46">
        <w:rPr>
          <w:rFonts w:ascii="Times New Roman" w:hAnsi="Times New Roman"/>
        </w:rPr>
        <w:t xml:space="preserve"> </w:t>
      </w:r>
      <w:proofErr w:type="spellStart"/>
      <w:r w:rsidRPr="00471C46">
        <w:rPr>
          <w:rFonts w:ascii="Times New Roman" w:hAnsi="Times New Roman"/>
        </w:rPr>
        <w:t>dev</w:t>
      </w:r>
      <w:proofErr w:type="spellEnd"/>
      <w:r w:rsidRPr="00471C46">
        <w:rPr>
          <w:rFonts w:ascii="Times New Roman" w:hAnsi="Times New Roman"/>
        </w:rPr>
        <w:t xml:space="preserve"> of observations.  Solid red and green circles are simulated results from the net photosynthesis module of the functional </w:t>
      </w:r>
      <w:proofErr w:type="gramStart"/>
      <w:r w:rsidRPr="00471C46">
        <w:rPr>
          <w:rFonts w:ascii="Times New Roman" w:hAnsi="Times New Roman"/>
        </w:rPr>
        <w:t>unit testing</w:t>
      </w:r>
      <w:proofErr w:type="gramEnd"/>
      <w:r w:rsidRPr="00471C46">
        <w:rPr>
          <w:rFonts w:ascii="Times New Roman" w:hAnsi="Times New Roman"/>
        </w:rPr>
        <w:t xml:space="preserve"> framework using site-observed parameters (PRE_STD) and optimized parameters (PRE_OPT), respectively (see section 2.2.2). Simulations are with the mean observed internal CO</w:t>
      </w:r>
      <w:r w:rsidRPr="00ED1729">
        <w:rPr>
          <w:rFonts w:ascii="Times New Roman" w:hAnsi="Times New Roman"/>
          <w:vertAlign w:val="subscript"/>
        </w:rPr>
        <w:t>2</w:t>
      </w:r>
      <w:r w:rsidRPr="00471C46">
        <w:rPr>
          <w:rFonts w:ascii="Times New Roman" w:hAnsi="Times New Roman"/>
        </w:rPr>
        <w:t xml:space="preserve"> concentrations (</w:t>
      </w:r>
      <w:proofErr w:type="spellStart"/>
      <w:r w:rsidRPr="00471C46">
        <w:rPr>
          <w:rFonts w:ascii="Times New Roman" w:hAnsi="Times New Roman"/>
        </w:rPr>
        <w:t>Ci</w:t>
      </w:r>
      <w:proofErr w:type="spellEnd"/>
      <w:r w:rsidRPr="00471C46">
        <w:rPr>
          <w:rFonts w:ascii="Times New Roman" w:hAnsi="Times New Roman"/>
        </w:rPr>
        <w:t>) and leaf temperatures (</w:t>
      </w:r>
      <w:proofErr w:type="spellStart"/>
      <w:r w:rsidRPr="00471C46">
        <w:rPr>
          <w:rFonts w:ascii="Times New Roman" w:hAnsi="Times New Roman"/>
        </w:rPr>
        <w:t>Tleaf</w:t>
      </w:r>
      <w:proofErr w:type="spellEnd"/>
      <w:r w:rsidRPr="00471C46">
        <w:rPr>
          <w:rFonts w:ascii="Times New Roman" w:hAnsi="Times New Roman"/>
        </w:rPr>
        <w:t>) at the observed light (PAR) levels and the site’s observed leaf nitrogen (Na).</w:t>
      </w:r>
    </w:p>
    <w:p w14:paraId="4CF92960" w14:textId="6A3AA52F" w:rsidR="007A2BC4" w:rsidRPr="00953D27" w:rsidRDefault="007A2BC4" w:rsidP="007A2BC4">
      <w:pPr>
        <w:spacing w:line="480" w:lineRule="auto"/>
        <w:jc w:val="both"/>
        <w:rPr>
          <w:rFonts w:ascii="Times New Roman" w:hAnsi="Times New Roman"/>
        </w:rPr>
      </w:pPr>
      <w:r w:rsidRPr="00D428DC">
        <w:rPr>
          <w:rFonts w:ascii="Times New Roman" w:hAnsi="Times New Roman"/>
          <w:b/>
          <w:bCs/>
        </w:rPr>
        <w:t>Figure 4</w:t>
      </w:r>
      <w:del w:id="290" w:author="Jiafu Mao" w:date="2015-09-10T21:30:00Z">
        <w:r w:rsidR="00426F69">
          <w:rPr>
            <w:rFonts w:ascii="Times New Roman" w:hAnsi="Times New Roman"/>
            <w:b/>
            <w:bCs/>
          </w:rPr>
          <w:delText>.</w:delText>
        </w:r>
      </w:del>
      <w:r w:rsidRPr="00A07CFE">
        <w:rPr>
          <w:rFonts w:ascii="Times New Roman" w:hAnsi="Times New Roman"/>
        </w:rPr>
        <w:t xml:space="preserve"> (a) Observed (</w:t>
      </w:r>
      <w:del w:id="291" w:author="Jiafu Mao" w:date="2015-09-10T21:30:00Z">
        <w:r w:rsidR="00FA085B" w:rsidRPr="00A07CFE">
          <w:rPr>
            <w:rFonts w:ascii="Times New Roman" w:hAnsi="Times New Roman"/>
          </w:rPr>
          <w:delText>OBS</w:delText>
        </w:r>
      </w:del>
      <w:proofErr w:type="spellStart"/>
      <w:ins w:id="292" w:author="Jiafu Mao" w:date="2015-09-10T21:30:00Z">
        <w:r>
          <w:rPr>
            <w:rFonts w:ascii="Times New Roman" w:hAnsi="Times New Roman"/>
          </w:rPr>
          <w:t>obs</w:t>
        </w:r>
      </w:ins>
      <w:proofErr w:type="spellEnd"/>
      <w:r w:rsidRPr="00A07CFE">
        <w:rPr>
          <w:rFonts w:ascii="Times New Roman" w:hAnsi="Times New Roman"/>
        </w:rPr>
        <w:t>) and CLM simulated</w:t>
      </w:r>
      <w:r>
        <w:rPr>
          <w:rFonts w:ascii="Times New Roman" w:hAnsi="Times New Roman"/>
        </w:rPr>
        <w:t xml:space="preserve"> </w:t>
      </w:r>
      <w:ins w:id="293" w:author="Jiafu Mao" w:date="2015-09-10T21:30:00Z">
        <w:r>
          <w:rPr>
            <w:rFonts w:ascii="Times New Roman" w:hAnsi="Times New Roman"/>
          </w:rPr>
          <w:t>(</w:t>
        </w:r>
        <w:proofErr w:type="spellStart"/>
        <w:r>
          <w:rPr>
            <w:rFonts w:ascii="Times New Roman" w:hAnsi="Times New Roman"/>
          </w:rPr>
          <w:t>sim</w:t>
        </w:r>
        <w:proofErr w:type="spellEnd"/>
        <w:r>
          <w:rPr>
            <w:rFonts w:ascii="Times New Roman" w:hAnsi="Times New Roman"/>
          </w:rPr>
          <w:t>)</w:t>
        </w:r>
        <w:r w:rsidRPr="00A07CFE">
          <w:rPr>
            <w:rFonts w:ascii="Times New Roman" w:hAnsi="Times New Roman"/>
          </w:rPr>
          <w:t xml:space="preserve"> </w:t>
        </w:r>
      </w:ins>
      <w:r w:rsidRPr="00A07CFE">
        <w:rPr>
          <w:rFonts w:ascii="Times New Roman" w:hAnsi="Times New Roman"/>
        </w:rPr>
        <w:t>daily soil temperature at 0-5cm depth</w:t>
      </w:r>
      <w:del w:id="294" w:author="Jiafu Mao" w:date="2015-09-10T21:30:00Z">
        <w:r w:rsidR="00FA085B" w:rsidRPr="00A07CFE">
          <w:rPr>
            <w:rFonts w:ascii="Times New Roman" w:hAnsi="Times New Roman"/>
          </w:rPr>
          <w:delText>,</w:delText>
        </w:r>
      </w:del>
      <w:ins w:id="295" w:author="Jiafu Mao" w:date="2015-09-10T21:30:00Z">
        <w:r>
          <w:rPr>
            <w:rFonts w:ascii="Times New Roman" w:hAnsi="Times New Roman"/>
          </w:rPr>
          <w:t xml:space="preserve"> (standard deviation, </w:t>
        </w:r>
        <w:r w:rsidRPr="00FA4CF4">
          <w:rPr>
            <w:rFonts w:ascii="Times New Roman" w:hAnsi="Times New Roman"/>
            <w:i/>
          </w:rPr>
          <w:t>SD</w:t>
        </w:r>
        <w:r>
          <w:rPr>
            <w:rFonts w:ascii="Times New Roman" w:hAnsi="Times New Roman"/>
          </w:rPr>
          <w:t xml:space="preserve"> = 0.6-1.4 </w:t>
        </w:r>
        <w:r>
          <w:rPr>
            <w:rFonts w:ascii="Times New Roman" w:hAnsi="Times New Roman"/>
          </w:rPr>
          <w:sym w:font="Symbol" w:char="F0B0"/>
        </w:r>
        <w:r>
          <w:rPr>
            <w:rFonts w:ascii="Times New Roman" w:hAnsi="Times New Roman"/>
          </w:rPr>
          <w:t>C)</w:t>
        </w:r>
        <w:r w:rsidRPr="00A07CFE">
          <w:rPr>
            <w:rFonts w:ascii="Times New Roman" w:hAnsi="Times New Roman"/>
          </w:rPr>
          <w:t>,</w:t>
        </w:r>
      </w:ins>
      <w:r w:rsidRPr="00A07CFE">
        <w:rPr>
          <w:rFonts w:ascii="Times New Roman" w:hAnsi="Times New Roman"/>
        </w:rPr>
        <w:t xml:space="preserve"> (b) </w:t>
      </w:r>
      <w:del w:id="296" w:author="Jiafu Mao" w:date="2015-09-10T21:30:00Z">
        <w:r w:rsidR="00FA085B" w:rsidRPr="00A07CFE">
          <w:rPr>
            <w:rFonts w:ascii="Times New Roman" w:hAnsi="Times New Roman"/>
          </w:rPr>
          <w:delText>mean</w:delText>
        </w:r>
      </w:del>
      <w:ins w:id="297" w:author="Jiafu Mao" w:date="2015-09-10T21:30:00Z">
        <w:r>
          <w:rPr>
            <w:rFonts w:ascii="Times New Roman" w:hAnsi="Times New Roman"/>
          </w:rPr>
          <w:t>volumetric</w:t>
        </w:r>
      </w:ins>
      <w:r w:rsidRPr="00A07CFE">
        <w:rPr>
          <w:rFonts w:ascii="Times New Roman" w:hAnsi="Times New Roman"/>
        </w:rPr>
        <w:t xml:space="preserve"> soil water content at 15-95cm depth</w:t>
      </w:r>
      <w:ins w:id="298" w:author="Jiafu Mao" w:date="2015-09-10T21:30:00Z">
        <w:r>
          <w:rPr>
            <w:rFonts w:ascii="Times New Roman" w:hAnsi="Times New Roman"/>
          </w:rPr>
          <w:t xml:space="preserve"> (</w:t>
        </w:r>
        <w:r>
          <w:rPr>
            <w:rFonts w:ascii="Times New Roman" w:hAnsi="Times New Roman" w:cs="Times New Roman"/>
          </w:rPr>
          <w:t>±</w:t>
        </w:r>
        <w:r w:rsidRPr="00FA4CF4">
          <w:rPr>
            <w:rFonts w:ascii="Times New Roman" w:hAnsi="Times New Roman"/>
            <w:i/>
          </w:rPr>
          <w:t>SD</w:t>
        </w:r>
        <w:r>
          <w:rPr>
            <w:rFonts w:ascii="Times New Roman" w:hAnsi="Times New Roman"/>
          </w:rPr>
          <w:t>)</w:t>
        </w:r>
      </w:ins>
      <w:r w:rsidRPr="00A07CFE">
        <w:rPr>
          <w:rFonts w:ascii="Times New Roman" w:hAnsi="Times New Roman"/>
        </w:rPr>
        <w:t xml:space="preserve"> and (c) the </w:t>
      </w:r>
      <w:r>
        <w:rPr>
          <w:rFonts w:ascii="Times New Roman" w:hAnsi="Times New Roman"/>
        </w:rPr>
        <w:t>transpiration</w:t>
      </w:r>
      <w:r w:rsidRPr="00A07CFE">
        <w:rPr>
          <w:rFonts w:ascii="Times New Roman" w:hAnsi="Times New Roman"/>
        </w:rPr>
        <w:t xml:space="preserve"> before and after initiation of light shade (LS) or </w:t>
      </w:r>
      <w:r w:rsidRPr="00A07CFE">
        <w:rPr>
          <w:rFonts w:ascii="Times New Roman" w:hAnsi="Times New Roman"/>
        </w:rPr>
        <w:lastRenderedPageBreak/>
        <w:t>heavy shade (HS) treatments</w:t>
      </w:r>
      <w:del w:id="299" w:author="Jiafu Mao" w:date="2015-09-10T21:30:00Z">
        <w:r w:rsidR="00FA085B" w:rsidRPr="00A07CFE">
          <w:rPr>
            <w:rFonts w:ascii="Times New Roman" w:hAnsi="Times New Roman"/>
          </w:rPr>
          <w:delText>. MB</w:delText>
        </w:r>
      </w:del>
      <w:ins w:id="300" w:author="Jiafu Mao" w:date="2015-09-10T21:30:00Z">
        <w:r>
          <w:rPr>
            <w:rFonts w:ascii="Times New Roman" w:hAnsi="Times New Roman"/>
          </w:rPr>
          <w:t xml:space="preserve"> (</w:t>
        </w:r>
        <w:r w:rsidRPr="00FA4CF4">
          <w:rPr>
            <w:rFonts w:ascii="Times New Roman" w:hAnsi="Times New Roman"/>
            <w:i/>
          </w:rPr>
          <w:t>SD</w:t>
        </w:r>
        <w:r>
          <w:rPr>
            <w:rFonts w:ascii="Times New Roman" w:hAnsi="Times New Roman"/>
          </w:rPr>
          <w:t xml:space="preserve"> = 0.1-1.7 mm day</w:t>
        </w:r>
        <w:r w:rsidRPr="00FA4CF4">
          <w:rPr>
            <w:rFonts w:ascii="Times New Roman" w:hAnsi="Times New Roman"/>
            <w:vertAlign w:val="superscript"/>
          </w:rPr>
          <w:t>-1</w:t>
        </w:r>
        <w:r>
          <w:rPr>
            <w:rFonts w:ascii="Times New Roman" w:hAnsi="Times New Roman"/>
          </w:rPr>
          <w:t>)</w:t>
        </w:r>
        <w:r w:rsidRPr="00A07CFE">
          <w:rPr>
            <w:rFonts w:ascii="Times New Roman" w:hAnsi="Times New Roman"/>
          </w:rPr>
          <w:t xml:space="preserve">. </w:t>
        </w:r>
        <w:r>
          <w:rPr>
            <w:rFonts w:ascii="Times New Roman" w:hAnsi="Times New Roman"/>
          </w:rPr>
          <w:t>“HS – opt”</w:t>
        </w:r>
      </w:ins>
      <w:r>
        <w:rPr>
          <w:rFonts w:ascii="Times New Roman" w:hAnsi="Times New Roman"/>
        </w:rPr>
        <w:t xml:space="preserve"> r</w:t>
      </w:r>
      <w:r w:rsidRPr="00A07CFE">
        <w:rPr>
          <w:rFonts w:ascii="Times New Roman" w:hAnsi="Times New Roman"/>
        </w:rPr>
        <w:t>epresents the CLM simulation with optimized leaf conductance parameters.</w:t>
      </w:r>
      <w:r>
        <w:rPr>
          <w:rFonts w:ascii="Times New Roman" w:hAnsi="Times New Roman"/>
        </w:rPr>
        <w:t xml:space="preserve"> </w:t>
      </w:r>
      <w:del w:id="301" w:author="Jiafu Mao" w:date="2015-09-10T21:30:00Z">
        <w:r w:rsidR="00FA085B">
          <w:rPr>
            <w:rFonts w:ascii="Times New Roman" w:hAnsi="Times New Roman"/>
          </w:rPr>
          <w:delText>Dashed gray line in all the figures represents</w:delText>
        </w:r>
      </w:del>
      <w:ins w:id="302" w:author="Jiafu Mao" w:date="2015-09-10T21:30:00Z">
        <w:r>
          <w:rPr>
            <w:rFonts w:ascii="Times New Roman" w:hAnsi="Times New Roman"/>
          </w:rPr>
          <w:t>The vertical dashed lines indicate</w:t>
        </w:r>
      </w:ins>
      <w:r>
        <w:rPr>
          <w:rFonts w:ascii="Times New Roman" w:hAnsi="Times New Roman"/>
        </w:rPr>
        <w:t xml:space="preserve"> the starting day of the </w:t>
      </w:r>
      <w:del w:id="303" w:author="Jiafu Mao" w:date="2015-09-10T21:30:00Z">
        <w:r w:rsidR="00FA085B">
          <w:rPr>
            <w:rFonts w:ascii="Times New Roman" w:hAnsi="Times New Roman"/>
          </w:rPr>
          <w:delText xml:space="preserve">treatment. The error bars in (b) represent the standard deviation of the observed soil water content. </w:delText>
        </w:r>
      </w:del>
      <w:ins w:id="304" w:author="Jiafu Mao" w:date="2015-09-10T21:30:00Z">
        <w:r>
          <w:rPr>
            <w:rFonts w:ascii="Times New Roman" w:hAnsi="Times New Roman"/>
          </w:rPr>
          <w:t>shade treatments.</w:t>
        </w:r>
      </w:ins>
    </w:p>
    <w:p w14:paraId="6CA8A86A" w14:textId="0BA64CBB" w:rsidR="00D44417" w:rsidRPr="00953D27" w:rsidRDefault="00D44417" w:rsidP="00D44417">
      <w:pPr>
        <w:spacing w:line="480" w:lineRule="auto"/>
        <w:jc w:val="both"/>
        <w:rPr>
          <w:rFonts w:ascii="Times New Roman" w:hAnsi="Times New Roman"/>
        </w:rPr>
      </w:pPr>
      <w:r w:rsidRPr="00D428DC">
        <w:rPr>
          <w:rFonts w:ascii="Times New Roman" w:hAnsi="Times New Roman"/>
          <w:b/>
          <w:bCs/>
        </w:rPr>
        <w:t>Figure 5</w:t>
      </w:r>
      <w:del w:id="305" w:author="Jiafu Mao" w:date="2015-09-10T21:30:00Z">
        <w:r w:rsidR="00426F69">
          <w:rPr>
            <w:rFonts w:ascii="Times New Roman" w:hAnsi="Times New Roman"/>
            <w:b/>
            <w:bCs/>
          </w:rPr>
          <w:delText>.</w:delText>
        </w:r>
      </w:del>
      <w:r w:rsidRPr="00A07CFE">
        <w:rPr>
          <w:rFonts w:ascii="Times New Roman" w:hAnsi="Times New Roman"/>
        </w:rPr>
        <w:t xml:space="preserve"> (a) Observed (</w:t>
      </w:r>
      <w:del w:id="306" w:author="Jiafu Mao" w:date="2015-09-10T21:30:00Z">
        <w:r w:rsidR="009C5816" w:rsidRPr="00A07CFE">
          <w:rPr>
            <w:rFonts w:ascii="Times New Roman" w:hAnsi="Times New Roman"/>
          </w:rPr>
          <w:delText>OBS</w:delText>
        </w:r>
      </w:del>
      <w:proofErr w:type="spellStart"/>
      <w:ins w:id="307" w:author="Jiafu Mao" w:date="2015-09-10T21:30:00Z">
        <w:r>
          <w:rPr>
            <w:rFonts w:ascii="Times New Roman" w:hAnsi="Times New Roman"/>
          </w:rPr>
          <w:t>obs</w:t>
        </w:r>
      </w:ins>
      <w:proofErr w:type="spellEnd"/>
      <w:r w:rsidRPr="00A07CFE">
        <w:rPr>
          <w:rFonts w:ascii="Times New Roman" w:hAnsi="Times New Roman"/>
        </w:rPr>
        <w:t xml:space="preserve">) and CLM simulated </w:t>
      </w:r>
      <w:ins w:id="308" w:author="Jiafu Mao" w:date="2015-09-10T21:30:00Z">
        <w:r>
          <w:rPr>
            <w:rFonts w:ascii="Times New Roman" w:hAnsi="Times New Roman"/>
          </w:rPr>
          <w:t>(</w:t>
        </w:r>
        <w:proofErr w:type="spellStart"/>
        <w:r>
          <w:rPr>
            <w:rFonts w:ascii="Times New Roman" w:hAnsi="Times New Roman"/>
          </w:rPr>
          <w:t>sim</w:t>
        </w:r>
        <w:proofErr w:type="spellEnd"/>
        <w:r>
          <w:rPr>
            <w:rFonts w:ascii="Times New Roman" w:hAnsi="Times New Roman"/>
          </w:rPr>
          <w:t xml:space="preserve">) </w:t>
        </w:r>
      </w:ins>
      <w:r w:rsidRPr="00A07CFE">
        <w:rPr>
          <w:rFonts w:ascii="Times New Roman" w:hAnsi="Times New Roman"/>
        </w:rPr>
        <w:t xml:space="preserve">daily stem carbon relative </w:t>
      </w:r>
      <w:r>
        <w:rPr>
          <w:rFonts w:ascii="Times New Roman" w:hAnsi="Times New Roman"/>
        </w:rPr>
        <w:t>to day 0</w:t>
      </w:r>
      <w:del w:id="309" w:author="Jiafu Mao" w:date="2015-09-10T21:30:00Z">
        <w:r w:rsidR="009C5816">
          <w:rPr>
            <w:rFonts w:ascii="Times New Roman" w:hAnsi="Times New Roman"/>
          </w:rPr>
          <w:delText>,</w:delText>
        </w:r>
      </w:del>
      <w:ins w:id="310" w:author="Jiafu Mao" w:date="2015-09-10T21:30:00Z">
        <w:r>
          <w:rPr>
            <w:rFonts w:ascii="Times New Roman" w:hAnsi="Times New Roman"/>
          </w:rPr>
          <w:t xml:space="preserve"> (</w:t>
        </w:r>
        <w:r>
          <w:rPr>
            <w:rFonts w:ascii="Times New Roman" w:hAnsi="Times New Roman" w:cs="Times New Roman"/>
          </w:rPr>
          <w:t>±</w:t>
        </w:r>
        <w:r w:rsidRPr="00431960">
          <w:rPr>
            <w:rFonts w:ascii="Times New Roman" w:hAnsi="Times New Roman"/>
            <w:i/>
          </w:rPr>
          <w:t>SD</w:t>
        </w:r>
        <w:r>
          <w:rPr>
            <w:rFonts w:ascii="Times New Roman" w:hAnsi="Times New Roman"/>
          </w:rPr>
          <w:t>),</w:t>
        </w:r>
      </w:ins>
      <w:r>
        <w:rPr>
          <w:rFonts w:ascii="Times New Roman" w:hAnsi="Times New Roman"/>
        </w:rPr>
        <w:t xml:space="preserve"> </w:t>
      </w:r>
      <w:r w:rsidRPr="00A07CFE">
        <w:rPr>
          <w:rFonts w:ascii="Times New Roman" w:hAnsi="Times New Roman"/>
        </w:rPr>
        <w:t>and (b) soil respiration prior to and after exposure to light shade (LS) and heavy shade (HS) treatments</w:t>
      </w:r>
      <w:del w:id="311" w:author="Jiafu Mao" w:date="2015-09-10T21:30:00Z">
        <w:r w:rsidR="009C5816" w:rsidRPr="00A07CFE">
          <w:rPr>
            <w:rFonts w:ascii="Times New Roman" w:hAnsi="Times New Roman"/>
          </w:rPr>
          <w:delText>.</w:delText>
        </w:r>
      </w:del>
      <w:ins w:id="312" w:author="Jiafu Mao" w:date="2015-09-10T21:30:00Z">
        <w:r>
          <w:rPr>
            <w:rFonts w:ascii="Times New Roman" w:hAnsi="Times New Roman"/>
          </w:rPr>
          <w:t xml:space="preserve"> (</w:t>
        </w:r>
        <w:r>
          <w:rPr>
            <w:rFonts w:ascii="Times New Roman" w:hAnsi="Times New Roman" w:cs="Times New Roman"/>
          </w:rPr>
          <w:t>±</w:t>
        </w:r>
        <w:r w:rsidRPr="00431960">
          <w:rPr>
            <w:rFonts w:ascii="Times New Roman" w:hAnsi="Times New Roman"/>
            <w:i/>
          </w:rPr>
          <w:t>SD</w:t>
        </w:r>
        <w:r>
          <w:rPr>
            <w:rFonts w:ascii="Times New Roman" w:hAnsi="Times New Roman"/>
          </w:rPr>
          <w:t>)</w:t>
        </w:r>
        <w:r w:rsidRPr="00A07CFE">
          <w:rPr>
            <w:rFonts w:ascii="Times New Roman" w:hAnsi="Times New Roman"/>
          </w:rPr>
          <w:t>.</w:t>
        </w:r>
      </w:ins>
      <w:r w:rsidRPr="00A07CFE">
        <w:rPr>
          <w:rFonts w:ascii="Times New Roman" w:hAnsi="Times New Roman"/>
        </w:rPr>
        <w:t xml:space="preserve"> Both observed and simulated stem carbon were normalized to 1 at Day 0. </w:t>
      </w:r>
      <w:r>
        <w:rPr>
          <w:rFonts w:ascii="Times New Roman" w:hAnsi="Times New Roman"/>
        </w:rPr>
        <w:t xml:space="preserve">The simulated soil respiration is the combination of autotrophic </w:t>
      </w:r>
      <w:ins w:id="313" w:author="Jiafu Mao" w:date="2015-09-10T21:30:00Z">
        <w:r>
          <w:rPr>
            <w:rFonts w:ascii="Times New Roman" w:hAnsi="Times New Roman"/>
          </w:rPr>
          <w:t xml:space="preserve">respiration </w:t>
        </w:r>
      </w:ins>
      <w:r>
        <w:rPr>
          <w:rFonts w:ascii="Times New Roman" w:hAnsi="Times New Roman"/>
        </w:rPr>
        <w:t xml:space="preserve">from roots and heterotrophic respiration from the decay of litter and soil organic matter. </w:t>
      </w:r>
      <w:del w:id="314" w:author="Jiafu Mao" w:date="2015-09-10T21:30:00Z">
        <w:r w:rsidR="009C5816">
          <w:rPr>
            <w:rFonts w:ascii="Times New Roman" w:hAnsi="Times New Roman"/>
          </w:rPr>
          <w:delText>Dashed gray line represents</w:delText>
        </w:r>
      </w:del>
      <w:ins w:id="315" w:author="Jiafu Mao" w:date="2015-09-10T21:30:00Z">
        <w:r>
          <w:rPr>
            <w:rFonts w:ascii="Times New Roman" w:hAnsi="Times New Roman"/>
          </w:rPr>
          <w:t>The vertical dashed lines indicate</w:t>
        </w:r>
      </w:ins>
      <w:r>
        <w:rPr>
          <w:rFonts w:ascii="Times New Roman" w:hAnsi="Times New Roman"/>
        </w:rPr>
        <w:t xml:space="preserve"> the starting day of the </w:t>
      </w:r>
      <w:del w:id="316" w:author="Jiafu Mao" w:date="2015-09-10T21:30:00Z">
        <w:r w:rsidR="009C5816">
          <w:rPr>
            <w:rFonts w:ascii="Times New Roman" w:hAnsi="Times New Roman"/>
          </w:rPr>
          <w:delText>treatment</w:delText>
        </w:r>
      </w:del>
      <w:ins w:id="317" w:author="Jiafu Mao" w:date="2015-09-10T21:30:00Z">
        <w:r>
          <w:rPr>
            <w:rFonts w:ascii="Times New Roman" w:hAnsi="Times New Roman"/>
          </w:rPr>
          <w:t>treatments</w:t>
        </w:r>
      </w:ins>
      <w:r>
        <w:rPr>
          <w:rFonts w:ascii="Times New Roman" w:hAnsi="Times New Roman"/>
        </w:rPr>
        <w:t>.</w:t>
      </w:r>
    </w:p>
    <w:p w14:paraId="35A3EECD" w14:textId="661F8DB7" w:rsidR="00B40989" w:rsidRPr="005C6A9C" w:rsidRDefault="00532282" w:rsidP="00532282">
      <w:pPr>
        <w:widowControl w:val="0"/>
        <w:autoSpaceDE w:val="0"/>
        <w:autoSpaceDN w:val="0"/>
        <w:adjustRightInd w:val="0"/>
        <w:spacing w:after="240" w:line="480" w:lineRule="auto"/>
        <w:jc w:val="both"/>
        <w:rPr>
          <w:rFonts w:ascii="Times New Roman" w:hAnsi="Times New Roman"/>
        </w:rPr>
      </w:pPr>
      <w:r w:rsidRPr="00D428DC">
        <w:rPr>
          <w:rFonts w:ascii="Times New Roman" w:hAnsi="Times New Roman"/>
          <w:b/>
          <w:bCs/>
        </w:rPr>
        <w:t>Figure 6</w:t>
      </w:r>
      <w:del w:id="318" w:author="Jiafu Mao" w:date="2015-09-10T21:30:00Z">
        <w:r w:rsidR="00426F69">
          <w:rPr>
            <w:rFonts w:ascii="Times New Roman" w:hAnsi="Times New Roman"/>
            <w:b/>
            <w:bCs/>
          </w:rPr>
          <w:delText>.</w:delText>
        </w:r>
      </w:del>
      <w:r w:rsidRPr="00A07CFE">
        <w:rPr>
          <w:rFonts w:ascii="Times New Roman" w:hAnsi="Times New Roman"/>
        </w:rPr>
        <w:t xml:space="preserve"> (a) Observed (</w:t>
      </w:r>
      <w:r>
        <w:rPr>
          <w:rFonts w:ascii="Times New Roman" w:hAnsi="Times New Roman"/>
        </w:rPr>
        <w:t>black</w:t>
      </w:r>
      <w:r w:rsidRPr="00A07CFE">
        <w:rPr>
          <w:rFonts w:ascii="Times New Roman" w:hAnsi="Times New Roman"/>
        </w:rPr>
        <w:t xml:space="preserve">) and CLM simulated </w:t>
      </w:r>
      <w:r>
        <w:rPr>
          <w:rFonts w:ascii="Times New Roman" w:hAnsi="Times New Roman"/>
        </w:rPr>
        <w:t xml:space="preserve">(blue) </w:t>
      </w:r>
      <w:r w:rsidRPr="00A07CFE">
        <w:rPr>
          <w:rFonts w:ascii="Times New Roman" w:hAnsi="Times New Roman"/>
        </w:rPr>
        <w:t>change in δ</w:t>
      </w:r>
      <w:r w:rsidRPr="00A07CFE">
        <w:rPr>
          <w:rFonts w:ascii="Times New Roman" w:hAnsi="Times New Roman"/>
          <w:vertAlign w:val="superscript"/>
        </w:rPr>
        <w:t>13</w:t>
      </w:r>
      <w:r w:rsidRPr="00A07CFE">
        <w:rPr>
          <w:rFonts w:ascii="Times New Roman" w:hAnsi="Times New Roman"/>
        </w:rPr>
        <w:t>C</w:t>
      </w:r>
      <w:ins w:id="319" w:author="Jiafu Mao" w:date="2015-09-10T21:30:00Z">
        <w:r>
          <w:rPr>
            <w:rFonts w:ascii="Times New Roman" w:hAnsi="Times New Roman"/>
          </w:rPr>
          <w:t xml:space="preserve"> (</w:t>
        </w:r>
        <w:r w:rsidRPr="003821E1">
          <w:rPr>
            <w:rFonts w:ascii="Times New Roman" w:hAnsi="Times New Roman"/>
          </w:rPr>
          <w:t>parts per thousand (‰)</w:t>
        </w:r>
        <w:r>
          <w:rPr>
            <w:rFonts w:ascii="Times New Roman" w:hAnsi="Times New Roman"/>
          </w:rPr>
          <w:t>)</w:t>
        </w:r>
      </w:ins>
      <w:r w:rsidRPr="00A07CFE">
        <w:rPr>
          <w:rFonts w:ascii="Times New Roman" w:hAnsi="Times New Roman"/>
        </w:rPr>
        <w:t xml:space="preserve"> of (a) leaf, (b) phloem, (c) bulk root and (d) soil </w:t>
      </w:r>
      <w:r w:rsidRPr="00A07CFE">
        <w:rPr>
          <w:rFonts w:ascii="Times New Roman" w:hAnsi="Times New Roman" w:hint="eastAsia"/>
        </w:rPr>
        <w:t>surface</w:t>
      </w:r>
      <w:r w:rsidRPr="00A07CFE">
        <w:rPr>
          <w:rFonts w:ascii="Times New Roman" w:hAnsi="Times New Roman"/>
        </w:rPr>
        <w:t xml:space="preserve"> efflux δ</w:t>
      </w:r>
      <w:r w:rsidRPr="00A07CFE">
        <w:rPr>
          <w:rFonts w:ascii="Times New Roman" w:hAnsi="Times New Roman"/>
          <w:vertAlign w:val="superscript"/>
        </w:rPr>
        <w:t>13</w:t>
      </w:r>
      <w:r w:rsidRPr="00A07CFE">
        <w:rPr>
          <w:rFonts w:ascii="Times New Roman" w:hAnsi="Times New Roman"/>
        </w:rPr>
        <w:t xml:space="preserve">C for the light </w:t>
      </w:r>
      <w:r w:rsidRPr="00A07CFE">
        <w:rPr>
          <w:rFonts w:ascii="Times New Roman" w:hAnsi="Times New Roman" w:hint="eastAsia"/>
        </w:rPr>
        <w:t>shade</w:t>
      </w:r>
      <w:r w:rsidRPr="00A07CFE">
        <w:rPr>
          <w:rFonts w:ascii="Times New Roman" w:hAnsi="Times New Roman"/>
        </w:rPr>
        <w:t xml:space="preserve"> (LS</w:t>
      </w:r>
      <w:r>
        <w:rPr>
          <w:rFonts w:ascii="Times New Roman" w:hAnsi="Times New Roman"/>
        </w:rPr>
        <w:t>, open circle</w:t>
      </w:r>
      <w:r w:rsidRPr="00A07CFE">
        <w:rPr>
          <w:rFonts w:ascii="Times New Roman" w:hAnsi="Times New Roman"/>
        </w:rPr>
        <w:t>) and heavy shade (HS</w:t>
      </w:r>
      <w:r>
        <w:rPr>
          <w:rFonts w:ascii="Times New Roman" w:hAnsi="Times New Roman"/>
        </w:rPr>
        <w:t>, filled circle</w:t>
      </w:r>
      <w:r w:rsidRPr="00A07CFE">
        <w:rPr>
          <w:rFonts w:ascii="Times New Roman" w:hAnsi="Times New Roman"/>
        </w:rPr>
        <w:t>) pretreatment and treatment periods</w:t>
      </w:r>
      <w:del w:id="320" w:author="Jiafu Mao" w:date="2015-09-10T21:30:00Z">
        <w:r w:rsidR="005C6A9C" w:rsidRPr="00A07CFE">
          <w:rPr>
            <w:rFonts w:ascii="Times New Roman" w:hAnsi="Times New Roman"/>
          </w:rPr>
          <w:delText>.</w:delText>
        </w:r>
      </w:del>
      <w:ins w:id="321" w:author="Jiafu Mao" w:date="2015-09-10T21:30:00Z">
        <w:r>
          <w:rPr>
            <w:rFonts w:ascii="Times New Roman" w:hAnsi="Times New Roman"/>
          </w:rPr>
          <w:t xml:space="preserve"> (</w:t>
        </w:r>
        <w:r>
          <w:rPr>
            <w:rFonts w:ascii="Times New Roman" w:hAnsi="Times New Roman" w:cs="Times New Roman"/>
          </w:rPr>
          <w:t xml:space="preserve">± </w:t>
        </w:r>
        <w:r>
          <w:rPr>
            <w:rFonts w:ascii="Times New Roman" w:hAnsi="Times New Roman"/>
          </w:rPr>
          <w:t>standard error (SE))</w:t>
        </w:r>
        <w:r w:rsidRPr="00A07CFE">
          <w:rPr>
            <w:rFonts w:ascii="Times New Roman" w:hAnsi="Times New Roman"/>
          </w:rPr>
          <w:t xml:space="preserve">. </w:t>
        </w:r>
        <w:r>
          <w:rPr>
            <w:rFonts w:ascii="Times New Roman" w:hAnsi="Times New Roman"/>
          </w:rPr>
          <w:t xml:space="preserve">The modeled </w:t>
        </w:r>
        <w:r w:rsidRPr="00A07CFE">
          <w:rPr>
            <w:rFonts w:ascii="Times New Roman" w:hAnsi="Times New Roman"/>
          </w:rPr>
          <w:t>δ</w:t>
        </w:r>
        <w:r w:rsidRPr="00A07CFE">
          <w:rPr>
            <w:rFonts w:ascii="Times New Roman" w:hAnsi="Times New Roman"/>
            <w:vertAlign w:val="superscript"/>
          </w:rPr>
          <w:t>13</w:t>
        </w:r>
        <w:r w:rsidRPr="00A07CFE">
          <w:rPr>
            <w:rFonts w:ascii="Times New Roman" w:hAnsi="Times New Roman"/>
          </w:rPr>
          <w:t>C</w:t>
        </w:r>
        <w:r>
          <w:rPr>
            <w:rFonts w:ascii="Times New Roman" w:hAnsi="Times New Roman"/>
          </w:rPr>
          <w:t xml:space="preserve"> values were calculated from the CLM simulated </w:t>
        </w:r>
        <w:r w:rsidRPr="00CC5BA3">
          <w:rPr>
            <w:rFonts w:ascii="Times New Roman" w:hAnsi="Times New Roman"/>
            <w:vertAlign w:val="superscript"/>
          </w:rPr>
          <w:t>13</w:t>
        </w:r>
        <w:r>
          <w:rPr>
            <w:rFonts w:ascii="Times New Roman" w:hAnsi="Times New Roman"/>
          </w:rPr>
          <w:t xml:space="preserve">C and </w:t>
        </w:r>
        <w:r w:rsidRPr="00CC5BA3">
          <w:rPr>
            <w:rFonts w:ascii="Times New Roman" w:hAnsi="Times New Roman"/>
            <w:vertAlign w:val="superscript"/>
          </w:rPr>
          <w:t>12</w:t>
        </w:r>
        <w:r>
          <w:rPr>
            <w:rFonts w:ascii="Times New Roman" w:hAnsi="Times New Roman"/>
          </w:rPr>
          <w:t xml:space="preserve">C variables and the reference standard (0.0112372) using the equation described in </w:t>
        </w:r>
        <w:r w:rsidRPr="009B1DD5">
          <w:rPr>
            <w:rFonts w:ascii="Times New Roman" w:hAnsi="Times New Roman"/>
          </w:rPr>
          <w:t>https://en.wikipedia.org/wiki/Δ13C</w:t>
        </w:r>
        <w:r>
          <w:rPr>
            <w:rFonts w:ascii="Times New Roman" w:hAnsi="Times New Roman"/>
          </w:rPr>
          <w:t>.</w:t>
        </w:r>
      </w:ins>
      <w:r>
        <w:rPr>
          <w:rFonts w:ascii="Times New Roman" w:hAnsi="Times New Roman"/>
        </w:rPr>
        <w:t xml:space="preserve"> </w:t>
      </w:r>
      <w:r w:rsidRPr="00A07CFE">
        <w:rPr>
          <w:rFonts w:ascii="Times New Roman" w:hAnsi="Times New Roman"/>
        </w:rPr>
        <w:t xml:space="preserve">The </w:t>
      </w:r>
      <w:r w:rsidRPr="00A07CFE">
        <w:rPr>
          <w:rFonts w:ascii="Times New Roman" w:hAnsi="Times New Roman"/>
          <w:vertAlign w:val="superscript"/>
        </w:rPr>
        <w:t>13</w:t>
      </w:r>
      <w:r w:rsidRPr="00A07CFE">
        <w:rPr>
          <w:rFonts w:ascii="Times New Roman" w:hAnsi="Times New Roman"/>
        </w:rPr>
        <w:t>CO</w:t>
      </w:r>
      <w:r w:rsidRPr="00A07CFE">
        <w:rPr>
          <w:rFonts w:ascii="Times New Roman" w:hAnsi="Times New Roman"/>
          <w:vertAlign w:val="subscript"/>
        </w:rPr>
        <w:t>2</w:t>
      </w:r>
      <w:r w:rsidRPr="00A07CFE">
        <w:rPr>
          <w:rFonts w:ascii="Times New Roman" w:hAnsi="Times New Roman"/>
        </w:rPr>
        <w:t xml:space="preserve"> labeling pulse was initiated on Sep. 1</w:t>
      </w:r>
      <w:r w:rsidRPr="00A07CFE">
        <w:rPr>
          <w:rFonts w:ascii="Times New Roman" w:hAnsi="Times New Roman"/>
          <w:vertAlign w:val="superscript"/>
        </w:rPr>
        <w:t>st</w:t>
      </w:r>
      <w:r w:rsidRPr="00A07CFE">
        <w:rPr>
          <w:rFonts w:ascii="Times New Roman" w:hAnsi="Times New Roman"/>
        </w:rPr>
        <w:t xml:space="preserve"> in year 2010 (Day 0). </w:t>
      </w:r>
      <w:r>
        <w:rPr>
          <w:rFonts w:ascii="Times New Roman" w:hAnsi="Times New Roman"/>
        </w:rPr>
        <w:t xml:space="preserve">Dashed gray line represents the starting day (again Day 0) of the shading treatment. To better visualize the model results, </w:t>
      </w:r>
      <w:del w:id="322" w:author="Jiafu Mao" w:date="2015-09-10T21:30:00Z">
        <w:r w:rsidR="005C6A9C">
          <w:rPr>
            <w:rFonts w:ascii="Times New Roman" w:hAnsi="Times New Roman"/>
          </w:rPr>
          <w:delText>in the upper right corner of each figure, we show</w:delText>
        </w:r>
      </w:del>
      <w:ins w:id="323" w:author="Jiafu Mao" w:date="2015-09-10T21:30:00Z">
        <w:r>
          <w:rPr>
            <w:rFonts w:ascii="Times New Roman" w:hAnsi="Times New Roman"/>
          </w:rPr>
          <w:t>inset figures illustrate</w:t>
        </w:r>
      </w:ins>
      <w:r>
        <w:rPr>
          <w:rFonts w:ascii="Times New Roman" w:hAnsi="Times New Roman"/>
        </w:rPr>
        <w:t xml:space="preserve"> the </w:t>
      </w:r>
      <w:r w:rsidRPr="00A07CFE">
        <w:rPr>
          <w:rFonts w:ascii="Times New Roman" w:hAnsi="Times New Roman"/>
        </w:rPr>
        <w:t xml:space="preserve">CLM </w:t>
      </w:r>
      <w:r>
        <w:rPr>
          <w:rFonts w:ascii="Times New Roman" w:hAnsi="Times New Roman"/>
        </w:rPr>
        <w:t xml:space="preserve">simulated </w:t>
      </w:r>
      <w:r w:rsidRPr="00A07CFE">
        <w:rPr>
          <w:rFonts w:ascii="Times New Roman" w:hAnsi="Times New Roman"/>
        </w:rPr>
        <w:t>δ</w:t>
      </w:r>
      <w:r w:rsidRPr="00A07CFE">
        <w:rPr>
          <w:rFonts w:ascii="Times New Roman" w:hAnsi="Times New Roman"/>
          <w:vertAlign w:val="superscript"/>
        </w:rPr>
        <w:t>13</w:t>
      </w:r>
      <w:r w:rsidRPr="00A07CFE">
        <w:rPr>
          <w:rFonts w:ascii="Times New Roman" w:hAnsi="Times New Roman"/>
        </w:rPr>
        <w:t>C</w:t>
      </w:r>
      <w:r>
        <w:rPr>
          <w:rFonts w:ascii="Times New Roman" w:hAnsi="Times New Roman"/>
        </w:rPr>
        <w:t xml:space="preserve"> values for the light shade (open </w:t>
      </w:r>
      <w:del w:id="324" w:author="Jiafu Mao" w:date="2015-09-10T21:30:00Z">
        <w:r w:rsidR="005C6A9C">
          <w:rPr>
            <w:rFonts w:ascii="Times New Roman" w:hAnsi="Times New Roman"/>
          </w:rPr>
          <w:delText>circle</w:delText>
        </w:r>
      </w:del>
      <w:ins w:id="325" w:author="Jiafu Mao" w:date="2015-09-10T21:30:00Z">
        <w:r>
          <w:rPr>
            <w:rFonts w:ascii="Times New Roman" w:hAnsi="Times New Roman"/>
          </w:rPr>
          <w:t>triangle</w:t>
        </w:r>
      </w:ins>
      <w:r>
        <w:rPr>
          <w:rFonts w:ascii="Times New Roman" w:hAnsi="Times New Roman"/>
        </w:rPr>
        <w:t xml:space="preserve">) and heavy shade (filled </w:t>
      </w:r>
      <w:del w:id="326" w:author="Jiafu Mao" w:date="2015-09-10T21:30:00Z">
        <w:r w:rsidR="005C6A9C">
          <w:rPr>
            <w:rFonts w:ascii="Times New Roman" w:hAnsi="Times New Roman"/>
          </w:rPr>
          <w:delText>circle</w:delText>
        </w:r>
      </w:del>
      <w:ins w:id="327" w:author="Jiafu Mao" w:date="2015-09-10T21:30:00Z">
        <w:r>
          <w:rPr>
            <w:rFonts w:ascii="Times New Roman" w:hAnsi="Times New Roman"/>
          </w:rPr>
          <w:t>triangle</w:t>
        </w:r>
      </w:ins>
      <w:r>
        <w:rPr>
          <w:rFonts w:ascii="Times New Roman" w:hAnsi="Times New Roman"/>
        </w:rPr>
        <w:t>) treatments</w:t>
      </w:r>
      <w:r w:rsidRPr="007B70FD">
        <w:rPr>
          <w:rFonts w:ascii="Times New Roman" w:hAnsi="Times New Roman"/>
        </w:rPr>
        <w:t xml:space="preserve"> </w:t>
      </w:r>
      <w:r>
        <w:rPr>
          <w:rFonts w:ascii="Times New Roman" w:hAnsi="Times New Roman"/>
        </w:rPr>
        <w:t>from Day 1 to Day 25</w:t>
      </w:r>
      <w:r w:rsidRPr="00A07CFE">
        <w:rPr>
          <w:rFonts w:ascii="Times New Roman" w:hAnsi="Times New Roman"/>
        </w:rPr>
        <w:t>.</w:t>
      </w:r>
    </w:p>
    <w:sectPr w:rsidR="00B40989" w:rsidRPr="005C6A9C" w:rsidSect="00094CE6">
      <w:headerReference w:type="default" r:id="rId11"/>
      <w:footerReference w:type="even" r:id="rId12"/>
      <w:footerReference w:type="default" r:id="rId13"/>
      <w:pgSz w:w="12240" w:h="15840"/>
      <w:pgMar w:top="1440" w:right="1800" w:bottom="1440" w:left="1800" w:header="720" w:footer="720" w:gutter="0"/>
      <w:lnNumType w:countBy="1" w:restart="continuous"/>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64A6A9" w14:textId="77777777" w:rsidR="00A31262" w:rsidRDefault="00A31262">
      <w:r>
        <w:separator/>
      </w:r>
    </w:p>
  </w:endnote>
  <w:endnote w:type="continuationSeparator" w:id="0">
    <w:p w14:paraId="590164CA" w14:textId="77777777" w:rsidR="00A31262" w:rsidRDefault="00A31262">
      <w:r>
        <w:continuationSeparator/>
      </w:r>
    </w:p>
  </w:endnote>
  <w:endnote w:type="continuationNotice" w:id="1">
    <w:p w14:paraId="33A31D51" w14:textId="77777777" w:rsidR="00A31262" w:rsidRDefault="00A312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Lucida Grande">
    <w:altName w:val="Arial"/>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Minngs">
    <w:altName w:val="MS Mincho"/>
    <w:panose1 w:val="00000000000000000000"/>
    <w:charset w:val="80"/>
    <w:family w:val="roman"/>
    <w:notTrueType/>
    <w:pitch w:val="fixed"/>
    <w:sig w:usb0="00000001" w:usb1="08070000" w:usb2="00000010" w:usb3="00000000" w:csb0="00020000" w:csb1="00000000"/>
  </w:font>
  <w:font w:name="Symbol">
    <w:panose1 w:val="00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Palatino Linotype">
    <w:panose1 w:val="0204050205050503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4960B8" w14:textId="77777777" w:rsidR="000B00DA" w:rsidRDefault="000B00DA" w:rsidP="00891CD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7104BEF" w14:textId="77777777" w:rsidR="000B00DA" w:rsidRDefault="000B00D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0ED25F" w14:textId="77777777" w:rsidR="000B00DA" w:rsidRDefault="000B00DA" w:rsidP="00891CD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31262">
      <w:rPr>
        <w:rStyle w:val="PageNumber"/>
        <w:noProof/>
      </w:rPr>
      <w:t>46</w:t>
    </w:r>
    <w:r>
      <w:rPr>
        <w:rStyle w:val="PageNumber"/>
      </w:rPr>
      <w:fldChar w:fldCharType="end"/>
    </w:r>
  </w:p>
  <w:p w14:paraId="0CA950FE" w14:textId="77777777" w:rsidR="000B00DA" w:rsidRDefault="000B00D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14DDF9" w14:textId="77777777" w:rsidR="00A31262" w:rsidRDefault="00A31262">
      <w:r>
        <w:separator/>
      </w:r>
    </w:p>
  </w:footnote>
  <w:footnote w:type="continuationSeparator" w:id="0">
    <w:p w14:paraId="3C73A120" w14:textId="77777777" w:rsidR="00A31262" w:rsidRDefault="00A31262">
      <w:r>
        <w:continuationSeparator/>
      </w:r>
    </w:p>
  </w:footnote>
  <w:footnote w:type="continuationNotice" w:id="1">
    <w:p w14:paraId="208CF7FF" w14:textId="77777777" w:rsidR="00A31262" w:rsidRDefault="00A31262"/>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32470E" w14:textId="77777777" w:rsidR="00A31262" w:rsidRDefault="00A3126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690"/>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871526"/>
    <w:multiLevelType w:val="multilevel"/>
    <w:tmpl w:val="30860D44"/>
    <w:lvl w:ilvl="0">
      <w:start w:val="1"/>
      <w:numFmt w:val="decimal"/>
      <w:lvlText w:val="(%1)"/>
      <w:lvlJc w:val="left"/>
      <w:pPr>
        <w:tabs>
          <w:tab w:val="num" w:pos="612"/>
        </w:tabs>
        <w:ind w:left="972" w:hanging="792"/>
      </w:pPr>
      <w:rPr>
        <w:rFonts w:hint="default"/>
        <w:b w:val="0"/>
        <w:i w:val="0"/>
      </w:r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2">
    <w:nsid w:val="123E7B65"/>
    <w:multiLevelType w:val="hybridMultilevel"/>
    <w:tmpl w:val="8A58BC76"/>
    <w:lvl w:ilvl="0" w:tplc="826E2FA0">
      <w:start w:val="1"/>
      <w:numFmt w:val="decimal"/>
      <w:lvlText w:val="%1."/>
      <w:lvlJc w:val="left"/>
      <w:pPr>
        <w:ind w:left="360" w:hanging="360"/>
      </w:pPr>
      <w:rPr>
        <w:rFonts w:ascii="Times New Roman" w:hAnsi="Times New Roman" w:cs="Times New Roman" w:hint="default"/>
        <w:b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6577A0"/>
    <w:multiLevelType w:val="hybridMultilevel"/>
    <w:tmpl w:val="A210DB9C"/>
    <w:lvl w:ilvl="0" w:tplc="14848D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1B250F"/>
    <w:multiLevelType w:val="hybridMultilevel"/>
    <w:tmpl w:val="BEC2A9C2"/>
    <w:lvl w:ilvl="0" w:tplc="A5764D2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8D5549F"/>
    <w:multiLevelType w:val="hybridMultilevel"/>
    <w:tmpl w:val="E5EABD16"/>
    <w:lvl w:ilvl="0" w:tplc="0E344A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F8865D8"/>
    <w:multiLevelType w:val="hybridMultilevel"/>
    <w:tmpl w:val="30860D44"/>
    <w:lvl w:ilvl="0" w:tplc="6D0E26D4">
      <w:start w:val="1"/>
      <w:numFmt w:val="decimal"/>
      <w:lvlText w:val="(%1)"/>
      <w:lvlJc w:val="left"/>
      <w:pPr>
        <w:tabs>
          <w:tab w:val="num" w:pos="612"/>
        </w:tabs>
        <w:ind w:left="972" w:hanging="792"/>
      </w:pPr>
      <w:rPr>
        <w:rFonts w:hint="default"/>
        <w:b w:val="0"/>
        <w:i w:val="0"/>
      </w:rPr>
    </w:lvl>
    <w:lvl w:ilvl="1" w:tplc="04090019">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7">
    <w:nsid w:val="704A1168"/>
    <w:multiLevelType w:val="hybridMultilevel"/>
    <w:tmpl w:val="1DE2EA44"/>
    <w:lvl w:ilvl="0" w:tplc="9ACE7BC8">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3"/>
  </w:num>
  <w:num w:numId="3">
    <w:abstractNumId w:val="5"/>
  </w:num>
  <w:num w:numId="4">
    <w:abstractNumId w:val="6"/>
  </w:num>
  <w:num w:numId="5">
    <w:abstractNumId w:val="0"/>
  </w:num>
  <w:num w:numId="6">
    <w:abstractNumId w:val="1"/>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B725B3"/>
    <w:rsid w:val="000004F1"/>
    <w:rsid w:val="00000E0C"/>
    <w:rsid w:val="0000466D"/>
    <w:rsid w:val="000059CB"/>
    <w:rsid w:val="00011538"/>
    <w:rsid w:val="00016466"/>
    <w:rsid w:val="00016EDC"/>
    <w:rsid w:val="00020A67"/>
    <w:rsid w:val="000211D4"/>
    <w:rsid w:val="00027E1A"/>
    <w:rsid w:val="00031AB0"/>
    <w:rsid w:val="00035056"/>
    <w:rsid w:val="000351A0"/>
    <w:rsid w:val="000371E8"/>
    <w:rsid w:val="00040F7A"/>
    <w:rsid w:val="00041534"/>
    <w:rsid w:val="00042686"/>
    <w:rsid w:val="00043EAA"/>
    <w:rsid w:val="000514FF"/>
    <w:rsid w:val="00051F08"/>
    <w:rsid w:val="0005676D"/>
    <w:rsid w:val="0006029C"/>
    <w:rsid w:val="000618DA"/>
    <w:rsid w:val="000633E6"/>
    <w:rsid w:val="000641AD"/>
    <w:rsid w:val="0007017D"/>
    <w:rsid w:val="00070FB7"/>
    <w:rsid w:val="00072476"/>
    <w:rsid w:val="000764DA"/>
    <w:rsid w:val="000816CC"/>
    <w:rsid w:val="00085A11"/>
    <w:rsid w:val="000862A8"/>
    <w:rsid w:val="00086A57"/>
    <w:rsid w:val="00093497"/>
    <w:rsid w:val="00094CE6"/>
    <w:rsid w:val="000A0AA6"/>
    <w:rsid w:val="000A236E"/>
    <w:rsid w:val="000A2FC7"/>
    <w:rsid w:val="000A36B7"/>
    <w:rsid w:val="000A629D"/>
    <w:rsid w:val="000B00DA"/>
    <w:rsid w:val="000B30F6"/>
    <w:rsid w:val="000C3449"/>
    <w:rsid w:val="000C34E7"/>
    <w:rsid w:val="000C46C5"/>
    <w:rsid w:val="000C595E"/>
    <w:rsid w:val="000C70F0"/>
    <w:rsid w:val="000D0C62"/>
    <w:rsid w:val="000D1EF0"/>
    <w:rsid w:val="000D4560"/>
    <w:rsid w:val="000D6A1A"/>
    <w:rsid w:val="000E094D"/>
    <w:rsid w:val="000E1A8E"/>
    <w:rsid w:val="000E1D5C"/>
    <w:rsid w:val="000E208F"/>
    <w:rsid w:val="000E3B1A"/>
    <w:rsid w:val="000E4998"/>
    <w:rsid w:val="000F7BD8"/>
    <w:rsid w:val="0010289B"/>
    <w:rsid w:val="00102910"/>
    <w:rsid w:val="001062F7"/>
    <w:rsid w:val="00106D06"/>
    <w:rsid w:val="00107BD9"/>
    <w:rsid w:val="00110E95"/>
    <w:rsid w:val="001117DC"/>
    <w:rsid w:val="0011213C"/>
    <w:rsid w:val="0011278D"/>
    <w:rsid w:val="001163BA"/>
    <w:rsid w:val="001168D6"/>
    <w:rsid w:val="001202CA"/>
    <w:rsid w:val="001264FE"/>
    <w:rsid w:val="00126E3D"/>
    <w:rsid w:val="0013709A"/>
    <w:rsid w:val="00137A58"/>
    <w:rsid w:val="00143505"/>
    <w:rsid w:val="00150743"/>
    <w:rsid w:val="0015648C"/>
    <w:rsid w:val="001569C6"/>
    <w:rsid w:val="00160D63"/>
    <w:rsid w:val="0016176B"/>
    <w:rsid w:val="00162087"/>
    <w:rsid w:val="001645AD"/>
    <w:rsid w:val="00171B2D"/>
    <w:rsid w:val="00175403"/>
    <w:rsid w:val="001801A4"/>
    <w:rsid w:val="00185D8B"/>
    <w:rsid w:val="00185FD0"/>
    <w:rsid w:val="0019214C"/>
    <w:rsid w:val="00197C0C"/>
    <w:rsid w:val="001A372B"/>
    <w:rsid w:val="001B5557"/>
    <w:rsid w:val="001C1391"/>
    <w:rsid w:val="001C2BCF"/>
    <w:rsid w:val="001C405E"/>
    <w:rsid w:val="001D6D5F"/>
    <w:rsid w:val="001E1D9E"/>
    <w:rsid w:val="001E5D8B"/>
    <w:rsid w:val="001E660D"/>
    <w:rsid w:val="001E694F"/>
    <w:rsid w:val="001E703E"/>
    <w:rsid w:val="001F284F"/>
    <w:rsid w:val="001F2A30"/>
    <w:rsid w:val="0020404E"/>
    <w:rsid w:val="00204DF0"/>
    <w:rsid w:val="0021041F"/>
    <w:rsid w:val="00210E17"/>
    <w:rsid w:val="00212E86"/>
    <w:rsid w:val="00213785"/>
    <w:rsid w:val="00213A54"/>
    <w:rsid w:val="00214EE6"/>
    <w:rsid w:val="00223106"/>
    <w:rsid w:val="00230F2C"/>
    <w:rsid w:val="00234564"/>
    <w:rsid w:val="002352ED"/>
    <w:rsid w:val="0023606B"/>
    <w:rsid w:val="00236B7F"/>
    <w:rsid w:val="002371EC"/>
    <w:rsid w:val="002401F5"/>
    <w:rsid w:val="002503E7"/>
    <w:rsid w:val="002505E1"/>
    <w:rsid w:val="002514D3"/>
    <w:rsid w:val="00255263"/>
    <w:rsid w:val="00256E46"/>
    <w:rsid w:val="00262D16"/>
    <w:rsid w:val="00263A8A"/>
    <w:rsid w:val="0027084D"/>
    <w:rsid w:val="0027171C"/>
    <w:rsid w:val="0027265E"/>
    <w:rsid w:val="00277497"/>
    <w:rsid w:val="00277E64"/>
    <w:rsid w:val="00280E92"/>
    <w:rsid w:val="00282B80"/>
    <w:rsid w:val="00283DDC"/>
    <w:rsid w:val="00286B0E"/>
    <w:rsid w:val="002870EA"/>
    <w:rsid w:val="0028779F"/>
    <w:rsid w:val="002923E7"/>
    <w:rsid w:val="002959F3"/>
    <w:rsid w:val="00297217"/>
    <w:rsid w:val="002977C4"/>
    <w:rsid w:val="002A0AC2"/>
    <w:rsid w:val="002A1BF3"/>
    <w:rsid w:val="002A5785"/>
    <w:rsid w:val="002A7F8A"/>
    <w:rsid w:val="002B1AB4"/>
    <w:rsid w:val="002B3070"/>
    <w:rsid w:val="002C0A1F"/>
    <w:rsid w:val="002C1FD5"/>
    <w:rsid w:val="002C472A"/>
    <w:rsid w:val="002C7D50"/>
    <w:rsid w:val="002D3AE8"/>
    <w:rsid w:val="002D7AD3"/>
    <w:rsid w:val="002E3434"/>
    <w:rsid w:val="002F0D3A"/>
    <w:rsid w:val="002F5C50"/>
    <w:rsid w:val="002F60A8"/>
    <w:rsid w:val="002F6439"/>
    <w:rsid w:val="002F6759"/>
    <w:rsid w:val="003007C0"/>
    <w:rsid w:val="003116BE"/>
    <w:rsid w:val="003218DF"/>
    <w:rsid w:val="00323742"/>
    <w:rsid w:val="00323B07"/>
    <w:rsid w:val="003267AC"/>
    <w:rsid w:val="003275D1"/>
    <w:rsid w:val="00330CDD"/>
    <w:rsid w:val="00332A26"/>
    <w:rsid w:val="00334ED7"/>
    <w:rsid w:val="0033700C"/>
    <w:rsid w:val="00337CEC"/>
    <w:rsid w:val="00340CEF"/>
    <w:rsid w:val="003552EA"/>
    <w:rsid w:val="00356A61"/>
    <w:rsid w:val="00357CCB"/>
    <w:rsid w:val="00360BD7"/>
    <w:rsid w:val="003649C8"/>
    <w:rsid w:val="00364D0D"/>
    <w:rsid w:val="0036637B"/>
    <w:rsid w:val="00374B3C"/>
    <w:rsid w:val="003755AF"/>
    <w:rsid w:val="00380350"/>
    <w:rsid w:val="00380636"/>
    <w:rsid w:val="00380CF9"/>
    <w:rsid w:val="00382C56"/>
    <w:rsid w:val="0038377C"/>
    <w:rsid w:val="00387AD1"/>
    <w:rsid w:val="00393B59"/>
    <w:rsid w:val="00394D90"/>
    <w:rsid w:val="00395AAF"/>
    <w:rsid w:val="00395B5D"/>
    <w:rsid w:val="003A15BE"/>
    <w:rsid w:val="003A61CC"/>
    <w:rsid w:val="003A799A"/>
    <w:rsid w:val="003B4A07"/>
    <w:rsid w:val="003B4B11"/>
    <w:rsid w:val="003B7EF9"/>
    <w:rsid w:val="003B7FB6"/>
    <w:rsid w:val="003C0FE3"/>
    <w:rsid w:val="003C122A"/>
    <w:rsid w:val="003C2782"/>
    <w:rsid w:val="003C2E12"/>
    <w:rsid w:val="003C48F9"/>
    <w:rsid w:val="003C5989"/>
    <w:rsid w:val="003D02FE"/>
    <w:rsid w:val="003D0D31"/>
    <w:rsid w:val="003D2B7E"/>
    <w:rsid w:val="003D2E1A"/>
    <w:rsid w:val="003D7BDE"/>
    <w:rsid w:val="003E346C"/>
    <w:rsid w:val="003E693C"/>
    <w:rsid w:val="003F08BA"/>
    <w:rsid w:val="003F1A44"/>
    <w:rsid w:val="003F24D8"/>
    <w:rsid w:val="003F305B"/>
    <w:rsid w:val="003F3E28"/>
    <w:rsid w:val="003F3F8B"/>
    <w:rsid w:val="003F41C7"/>
    <w:rsid w:val="00400B1D"/>
    <w:rsid w:val="0040514A"/>
    <w:rsid w:val="00406DDF"/>
    <w:rsid w:val="0040777A"/>
    <w:rsid w:val="00412764"/>
    <w:rsid w:val="00414821"/>
    <w:rsid w:val="00417CFC"/>
    <w:rsid w:val="004233AE"/>
    <w:rsid w:val="00426F69"/>
    <w:rsid w:val="00434003"/>
    <w:rsid w:val="00437A0F"/>
    <w:rsid w:val="00437F62"/>
    <w:rsid w:val="0045046B"/>
    <w:rsid w:val="004543FF"/>
    <w:rsid w:val="0045655A"/>
    <w:rsid w:val="004568EC"/>
    <w:rsid w:val="004646FD"/>
    <w:rsid w:val="0046793C"/>
    <w:rsid w:val="0047240E"/>
    <w:rsid w:val="00474700"/>
    <w:rsid w:val="00476BC3"/>
    <w:rsid w:val="00477D09"/>
    <w:rsid w:val="004812FA"/>
    <w:rsid w:val="0048325B"/>
    <w:rsid w:val="00483515"/>
    <w:rsid w:val="0048560D"/>
    <w:rsid w:val="00485E5E"/>
    <w:rsid w:val="004862D7"/>
    <w:rsid w:val="004964D7"/>
    <w:rsid w:val="00496653"/>
    <w:rsid w:val="004A5BDE"/>
    <w:rsid w:val="004A6F33"/>
    <w:rsid w:val="004A71C2"/>
    <w:rsid w:val="004C1270"/>
    <w:rsid w:val="004C639F"/>
    <w:rsid w:val="004C6E13"/>
    <w:rsid w:val="004D143A"/>
    <w:rsid w:val="004D1755"/>
    <w:rsid w:val="004D29A1"/>
    <w:rsid w:val="004D3623"/>
    <w:rsid w:val="004D3D97"/>
    <w:rsid w:val="004D506F"/>
    <w:rsid w:val="004D7C7D"/>
    <w:rsid w:val="004E0AE7"/>
    <w:rsid w:val="004E247F"/>
    <w:rsid w:val="004E5120"/>
    <w:rsid w:val="004E6920"/>
    <w:rsid w:val="004E6E95"/>
    <w:rsid w:val="0050116D"/>
    <w:rsid w:val="00513BC8"/>
    <w:rsid w:val="00514121"/>
    <w:rsid w:val="0051471B"/>
    <w:rsid w:val="00522627"/>
    <w:rsid w:val="00525A93"/>
    <w:rsid w:val="0053170D"/>
    <w:rsid w:val="00532282"/>
    <w:rsid w:val="00533074"/>
    <w:rsid w:val="005355A6"/>
    <w:rsid w:val="00536AAF"/>
    <w:rsid w:val="005379BD"/>
    <w:rsid w:val="005445CF"/>
    <w:rsid w:val="005470EC"/>
    <w:rsid w:val="00553D72"/>
    <w:rsid w:val="00555EF0"/>
    <w:rsid w:val="00560F27"/>
    <w:rsid w:val="00561183"/>
    <w:rsid w:val="00561A3E"/>
    <w:rsid w:val="00561FF1"/>
    <w:rsid w:val="00563A13"/>
    <w:rsid w:val="00563EA1"/>
    <w:rsid w:val="00564912"/>
    <w:rsid w:val="00564EEF"/>
    <w:rsid w:val="00566DE8"/>
    <w:rsid w:val="00573D71"/>
    <w:rsid w:val="00582F8C"/>
    <w:rsid w:val="00584203"/>
    <w:rsid w:val="00592820"/>
    <w:rsid w:val="00594A2B"/>
    <w:rsid w:val="005B036B"/>
    <w:rsid w:val="005B0D55"/>
    <w:rsid w:val="005B30C3"/>
    <w:rsid w:val="005B34AA"/>
    <w:rsid w:val="005B44EB"/>
    <w:rsid w:val="005B52EB"/>
    <w:rsid w:val="005B55F8"/>
    <w:rsid w:val="005B5B90"/>
    <w:rsid w:val="005B7EB7"/>
    <w:rsid w:val="005C1023"/>
    <w:rsid w:val="005C3A7A"/>
    <w:rsid w:val="005C4297"/>
    <w:rsid w:val="005C5284"/>
    <w:rsid w:val="005C5DD2"/>
    <w:rsid w:val="005C6A9C"/>
    <w:rsid w:val="005D1223"/>
    <w:rsid w:val="005D44C1"/>
    <w:rsid w:val="005E006D"/>
    <w:rsid w:val="005E044C"/>
    <w:rsid w:val="005E2FC4"/>
    <w:rsid w:val="005E3A5E"/>
    <w:rsid w:val="005E3F8C"/>
    <w:rsid w:val="005E44B2"/>
    <w:rsid w:val="005E6EC7"/>
    <w:rsid w:val="005F0D10"/>
    <w:rsid w:val="005F39BD"/>
    <w:rsid w:val="005F60EA"/>
    <w:rsid w:val="005F6382"/>
    <w:rsid w:val="00600347"/>
    <w:rsid w:val="00603F47"/>
    <w:rsid w:val="006071D6"/>
    <w:rsid w:val="0061242E"/>
    <w:rsid w:val="00616152"/>
    <w:rsid w:val="00620BF1"/>
    <w:rsid w:val="00627543"/>
    <w:rsid w:val="00630467"/>
    <w:rsid w:val="006365B6"/>
    <w:rsid w:val="00637100"/>
    <w:rsid w:val="006424CE"/>
    <w:rsid w:val="00645A9E"/>
    <w:rsid w:val="0065114A"/>
    <w:rsid w:val="00651F03"/>
    <w:rsid w:val="006552AA"/>
    <w:rsid w:val="00655B6B"/>
    <w:rsid w:val="0065614E"/>
    <w:rsid w:val="00656980"/>
    <w:rsid w:val="006610F8"/>
    <w:rsid w:val="006646CD"/>
    <w:rsid w:val="00665371"/>
    <w:rsid w:val="0066592F"/>
    <w:rsid w:val="00671FDB"/>
    <w:rsid w:val="00672C70"/>
    <w:rsid w:val="006752D9"/>
    <w:rsid w:val="0067789B"/>
    <w:rsid w:val="006834AE"/>
    <w:rsid w:val="006876BC"/>
    <w:rsid w:val="0069021E"/>
    <w:rsid w:val="006907DA"/>
    <w:rsid w:val="0069234A"/>
    <w:rsid w:val="00694D67"/>
    <w:rsid w:val="00695026"/>
    <w:rsid w:val="00695616"/>
    <w:rsid w:val="006A13A5"/>
    <w:rsid w:val="006A2F9C"/>
    <w:rsid w:val="006A6C98"/>
    <w:rsid w:val="006A6D2A"/>
    <w:rsid w:val="006B08C3"/>
    <w:rsid w:val="006B17E6"/>
    <w:rsid w:val="006B311D"/>
    <w:rsid w:val="006B3FE2"/>
    <w:rsid w:val="006B6FB1"/>
    <w:rsid w:val="006C0A8A"/>
    <w:rsid w:val="006C0DFA"/>
    <w:rsid w:val="006C1E5B"/>
    <w:rsid w:val="006C5690"/>
    <w:rsid w:val="006D1F21"/>
    <w:rsid w:val="006D22CA"/>
    <w:rsid w:val="006D5FD8"/>
    <w:rsid w:val="006D674D"/>
    <w:rsid w:val="006D7E6F"/>
    <w:rsid w:val="006E048E"/>
    <w:rsid w:val="006E0763"/>
    <w:rsid w:val="006E39E4"/>
    <w:rsid w:val="006E5574"/>
    <w:rsid w:val="006F12E9"/>
    <w:rsid w:val="00702BA4"/>
    <w:rsid w:val="00707681"/>
    <w:rsid w:val="0071394C"/>
    <w:rsid w:val="007167DB"/>
    <w:rsid w:val="00720D20"/>
    <w:rsid w:val="00732D88"/>
    <w:rsid w:val="00733526"/>
    <w:rsid w:val="00735F6A"/>
    <w:rsid w:val="00740C98"/>
    <w:rsid w:val="00742F5B"/>
    <w:rsid w:val="00752605"/>
    <w:rsid w:val="00754521"/>
    <w:rsid w:val="007565BA"/>
    <w:rsid w:val="007574FE"/>
    <w:rsid w:val="007618C2"/>
    <w:rsid w:val="00773847"/>
    <w:rsid w:val="007739DF"/>
    <w:rsid w:val="007768B9"/>
    <w:rsid w:val="007770B6"/>
    <w:rsid w:val="007771EC"/>
    <w:rsid w:val="00780A4A"/>
    <w:rsid w:val="0078616D"/>
    <w:rsid w:val="0078733B"/>
    <w:rsid w:val="00787925"/>
    <w:rsid w:val="00787CFA"/>
    <w:rsid w:val="007903F2"/>
    <w:rsid w:val="007942EB"/>
    <w:rsid w:val="007A00B5"/>
    <w:rsid w:val="007A2BC4"/>
    <w:rsid w:val="007A33FF"/>
    <w:rsid w:val="007A409D"/>
    <w:rsid w:val="007A52B6"/>
    <w:rsid w:val="007B137B"/>
    <w:rsid w:val="007B3572"/>
    <w:rsid w:val="007B38F9"/>
    <w:rsid w:val="007C1D69"/>
    <w:rsid w:val="007C6660"/>
    <w:rsid w:val="007C6CC4"/>
    <w:rsid w:val="007C7F26"/>
    <w:rsid w:val="007D4E74"/>
    <w:rsid w:val="007D76F3"/>
    <w:rsid w:val="007D7EF7"/>
    <w:rsid w:val="007E01E8"/>
    <w:rsid w:val="007E17AF"/>
    <w:rsid w:val="007E6D3D"/>
    <w:rsid w:val="007F2623"/>
    <w:rsid w:val="007F2948"/>
    <w:rsid w:val="007F433B"/>
    <w:rsid w:val="007F7BA7"/>
    <w:rsid w:val="00800C17"/>
    <w:rsid w:val="0080123F"/>
    <w:rsid w:val="00802FBD"/>
    <w:rsid w:val="008038BA"/>
    <w:rsid w:val="00810822"/>
    <w:rsid w:val="008150D3"/>
    <w:rsid w:val="00816D0C"/>
    <w:rsid w:val="008170A2"/>
    <w:rsid w:val="008265EE"/>
    <w:rsid w:val="00843A50"/>
    <w:rsid w:val="00845E7C"/>
    <w:rsid w:val="00846215"/>
    <w:rsid w:val="008537AA"/>
    <w:rsid w:val="00854756"/>
    <w:rsid w:val="00854D2B"/>
    <w:rsid w:val="00855C80"/>
    <w:rsid w:val="00862877"/>
    <w:rsid w:val="00862B41"/>
    <w:rsid w:val="00863C70"/>
    <w:rsid w:val="00863FF6"/>
    <w:rsid w:val="00864718"/>
    <w:rsid w:val="008711C1"/>
    <w:rsid w:val="00871940"/>
    <w:rsid w:val="008753BB"/>
    <w:rsid w:val="0087768A"/>
    <w:rsid w:val="00885697"/>
    <w:rsid w:val="00887D9F"/>
    <w:rsid w:val="00891CDC"/>
    <w:rsid w:val="0089553E"/>
    <w:rsid w:val="0089613D"/>
    <w:rsid w:val="008A421C"/>
    <w:rsid w:val="008A6993"/>
    <w:rsid w:val="008B51F2"/>
    <w:rsid w:val="008B662D"/>
    <w:rsid w:val="008C312A"/>
    <w:rsid w:val="008C5AA3"/>
    <w:rsid w:val="008C5DBA"/>
    <w:rsid w:val="008D352C"/>
    <w:rsid w:val="008E40CB"/>
    <w:rsid w:val="008F0482"/>
    <w:rsid w:val="008F08EB"/>
    <w:rsid w:val="008F2103"/>
    <w:rsid w:val="008F5FD8"/>
    <w:rsid w:val="008F7119"/>
    <w:rsid w:val="00906C51"/>
    <w:rsid w:val="009158C5"/>
    <w:rsid w:val="0091623A"/>
    <w:rsid w:val="00924916"/>
    <w:rsid w:val="009254F1"/>
    <w:rsid w:val="00936F85"/>
    <w:rsid w:val="009418EE"/>
    <w:rsid w:val="009422F3"/>
    <w:rsid w:val="0094359D"/>
    <w:rsid w:val="009516E1"/>
    <w:rsid w:val="00952A3A"/>
    <w:rsid w:val="009546B5"/>
    <w:rsid w:val="00954B70"/>
    <w:rsid w:val="0096070E"/>
    <w:rsid w:val="00960AA4"/>
    <w:rsid w:val="009657BC"/>
    <w:rsid w:val="009706E5"/>
    <w:rsid w:val="00970D4E"/>
    <w:rsid w:val="009728D5"/>
    <w:rsid w:val="00982350"/>
    <w:rsid w:val="009864E2"/>
    <w:rsid w:val="00990F44"/>
    <w:rsid w:val="0099165C"/>
    <w:rsid w:val="00991955"/>
    <w:rsid w:val="009975F8"/>
    <w:rsid w:val="00997749"/>
    <w:rsid w:val="009A3352"/>
    <w:rsid w:val="009B63F0"/>
    <w:rsid w:val="009C0156"/>
    <w:rsid w:val="009C0174"/>
    <w:rsid w:val="009C0889"/>
    <w:rsid w:val="009C0D84"/>
    <w:rsid w:val="009C0FB1"/>
    <w:rsid w:val="009C1884"/>
    <w:rsid w:val="009C2064"/>
    <w:rsid w:val="009C4DF6"/>
    <w:rsid w:val="009C5816"/>
    <w:rsid w:val="009D0087"/>
    <w:rsid w:val="009D2FD6"/>
    <w:rsid w:val="009D36DA"/>
    <w:rsid w:val="009D7616"/>
    <w:rsid w:val="009D7704"/>
    <w:rsid w:val="009D79E1"/>
    <w:rsid w:val="009D7F8A"/>
    <w:rsid w:val="009E3EF2"/>
    <w:rsid w:val="009E7AF9"/>
    <w:rsid w:val="009F2600"/>
    <w:rsid w:val="009F39D3"/>
    <w:rsid w:val="00A0196F"/>
    <w:rsid w:val="00A13B7E"/>
    <w:rsid w:val="00A15F1F"/>
    <w:rsid w:val="00A16C12"/>
    <w:rsid w:val="00A2647D"/>
    <w:rsid w:val="00A31262"/>
    <w:rsid w:val="00A34425"/>
    <w:rsid w:val="00A37B89"/>
    <w:rsid w:val="00A551E8"/>
    <w:rsid w:val="00A5572D"/>
    <w:rsid w:val="00A56496"/>
    <w:rsid w:val="00A576E5"/>
    <w:rsid w:val="00A60873"/>
    <w:rsid w:val="00A61952"/>
    <w:rsid w:val="00A619FA"/>
    <w:rsid w:val="00A63184"/>
    <w:rsid w:val="00A65195"/>
    <w:rsid w:val="00A656E5"/>
    <w:rsid w:val="00A73C77"/>
    <w:rsid w:val="00A77556"/>
    <w:rsid w:val="00A82049"/>
    <w:rsid w:val="00A84370"/>
    <w:rsid w:val="00A93B06"/>
    <w:rsid w:val="00AA056B"/>
    <w:rsid w:val="00AA0DA6"/>
    <w:rsid w:val="00AA2DC0"/>
    <w:rsid w:val="00AA3FC7"/>
    <w:rsid w:val="00AA5BAD"/>
    <w:rsid w:val="00AA7C59"/>
    <w:rsid w:val="00AB05F4"/>
    <w:rsid w:val="00AB1828"/>
    <w:rsid w:val="00AB31AC"/>
    <w:rsid w:val="00AB3421"/>
    <w:rsid w:val="00AB56C0"/>
    <w:rsid w:val="00AB62AA"/>
    <w:rsid w:val="00AB7922"/>
    <w:rsid w:val="00AC16A6"/>
    <w:rsid w:val="00AC27D4"/>
    <w:rsid w:val="00AC6723"/>
    <w:rsid w:val="00AC74E0"/>
    <w:rsid w:val="00AD1358"/>
    <w:rsid w:val="00AD378B"/>
    <w:rsid w:val="00AD7A73"/>
    <w:rsid w:val="00AE3D25"/>
    <w:rsid w:val="00AE539D"/>
    <w:rsid w:val="00AF0283"/>
    <w:rsid w:val="00AF0CFF"/>
    <w:rsid w:val="00AF14ED"/>
    <w:rsid w:val="00AF233E"/>
    <w:rsid w:val="00B038F5"/>
    <w:rsid w:val="00B04234"/>
    <w:rsid w:val="00B12E78"/>
    <w:rsid w:val="00B1475E"/>
    <w:rsid w:val="00B16075"/>
    <w:rsid w:val="00B17CB3"/>
    <w:rsid w:val="00B20E7D"/>
    <w:rsid w:val="00B248FA"/>
    <w:rsid w:val="00B24CAA"/>
    <w:rsid w:val="00B24DBC"/>
    <w:rsid w:val="00B252E1"/>
    <w:rsid w:val="00B26212"/>
    <w:rsid w:val="00B308DB"/>
    <w:rsid w:val="00B34633"/>
    <w:rsid w:val="00B3478A"/>
    <w:rsid w:val="00B361DB"/>
    <w:rsid w:val="00B3735A"/>
    <w:rsid w:val="00B37BA6"/>
    <w:rsid w:val="00B40989"/>
    <w:rsid w:val="00B46473"/>
    <w:rsid w:val="00B47017"/>
    <w:rsid w:val="00B4714A"/>
    <w:rsid w:val="00B53365"/>
    <w:rsid w:val="00B56C22"/>
    <w:rsid w:val="00B57EBF"/>
    <w:rsid w:val="00B6064E"/>
    <w:rsid w:val="00B608B0"/>
    <w:rsid w:val="00B675FA"/>
    <w:rsid w:val="00B711FF"/>
    <w:rsid w:val="00B72180"/>
    <w:rsid w:val="00B725B3"/>
    <w:rsid w:val="00B75E26"/>
    <w:rsid w:val="00B77F6E"/>
    <w:rsid w:val="00B80451"/>
    <w:rsid w:val="00B80CE8"/>
    <w:rsid w:val="00B830CE"/>
    <w:rsid w:val="00B83267"/>
    <w:rsid w:val="00B84C69"/>
    <w:rsid w:val="00B92D2D"/>
    <w:rsid w:val="00B952B2"/>
    <w:rsid w:val="00B956BD"/>
    <w:rsid w:val="00BA0251"/>
    <w:rsid w:val="00BA0267"/>
    <w:rsid w:val="00BA3201"/>
    <w:rsid w:val="00BA615F"/>
    <w:rsid w:val="00BB223F"/>
    <w:rsid w:val="00BB5AA9"/>
    <w:rsid w:val="00BC0A3D"/>
    <w:rsid w:val="00BC319F"/>
    <w:rsid w:val="00BC5752"/>
    <w:rsid w:val="00BD323A"/>
    <w:rsid w:val="00BD4F86"/>
    <w:rsid w:val="00BD6126"/>
    <w:rsid w:val="00BD689B"/>
    <w:rsid w:val="00BD7650"/>
    <w:rsid w:val="00BE52D3"/>
    <w:rsid w:val="00BF225A"/>
    <w:rsid w:val="00BF4CDC"/>
    <w:rsid w:val="00BF61F4"/>
    <w:rsid w:val="00BF6236"/>
    <w:rsid w:val="00BF7906"/>
    <w:rsid w:val="00BF7D83"/>
    <w:rsid w:val="00C009FC"/>
    <w:rsid w:val="00C03E2E"/>
    <w:rsid w:val="00C06297"/>
    <w:rsid w:val="00C07D25"/>
    <w:rsid w:val="00C101E3"/>
    <w:rsid w:val="00C15B46"/>
    <w:rsid w:val="00C16711"/>
    <w:rsid w:val="00C17796"/>
    <w:rsid w:val="00C200BA"/>
    <w:rsid w:val="00C246AE"/>
    <w:rsid w:val="00C3050F"/>
    <w:rsid w:val="00C315F4"/>
    <w:rsid w:val="00C345FF"/>
    <w:rsid w:val="00C410A9"/>
    <w:rsid w:val="00C4263C"/>
    <w:rsid w:val="00C43AC5"/>
    <w:rsid w:val="00C43B7D"/>
    <w:rsid w:val="00C44937"/>
    <w:rsid w:val="00C47342"/>
    <w:rsid w:val="00C5135F"/>
    <w:rsid w:val="00C526C2"/>
    <w:rsid w:val="00C57086"/>
    <w:rsid w:val="00C607AA"/>
    <w:rsid w:val="00C60851"/>
    <w:rsid w:val="00C71589"/>
    <w:rsid w:val="00C74156"/>
    <w:rsid w:val="00C76870"/>
    <w:rsid w:val="00C76DC9"/>
    <w:rsid w:val="00C76F19"/>
    <w:rsid w:val="00C809CB"/>
    <w:rsid w:val="00C84BB3"/>
    <w:rsid w:val="00C8682D"/>
    <w:rsid w:val="00C9217C"/>
    <w:rsid w:val="00C95E38"/>
    <w:rsid w:val="00C9750B"/>
    <w:rsid w:val="00C97D5A"/>
    <w:rsid w:val="00CA4475"/>
    <w:rsid w:val="00CB36E5"/>
    <w:rsid w:val="00CB4E5B"/>
    <w:rsid w:val="00CC05F7"/>
    <w:rsid w:val="00CC2058"/>
    <w:rsid w:val="00CC2DEB"/>
    <w:rsid w:val="00CC39B5"/>
    <w:rsid w:val="00CC6330"/>
    <w:rsid w:val="00CC6E4A"/>
    <w:rsid w:val="00CC71F5"/>
    <w:rsid w:val="00CD184D"/>
    <w:rsid w:val="00CD22CE"/>
    <w:rsid w:val="00CE4D0D"/>
    <w:rsid w:val="00CE4EF2"/>
    <w:rsid w:val="00CE7267"/>
    <w:rsid w:val="00CF1E35"/>
    <w:rsid w:val="00CF226E"/>
    <w:rsid w:val="00CF3AD9"/>
    <w:rsid w:val="00CF5FF7"/>
    <w:rsid w:val="00CF6DEA"/>
    <w:rsid w:val="00CF7ECA"/>
    <w:rsid w:val="00D06192"/>
    <w:rsid w:val="00D119E2"/>
    <w:rsid w:val="00D2059E"/>
    <w:rsid w:val="00D231D7"/>
    <w:rsid w:val="00D24487"/>
    <w:rsid w:val="00D27AE1"/>
    <w:rsid w:val="00D33EC5"/>
    <w:rsid w:val="00D44417"/>
    <w:rsid w:val="00D5004F"/>
    <w:rsid w:val="00D50FE2"/>
    <w:rsid w:val="00D51445"/>
    <w:rsid w:val="00D51CE0"/>
    <w:rsid w:val="00D611FE"/>
    <w:rsid w:val="00D63081"/>
    <w:rsid w:val="00D64C88"/>
    <w:rsid w:val="00D740BA"/>
    <w:rsid w:val="00D87B0C"/>
    <w:rsid w:val="00D93429"/>
    <w:rsid w:val="00D93EEA"/>
    <w:rsid w:val="00D95464"/>
    <w:rsid w:val="00DA6909"/>
    <w:rsid w:val="00DA6CD3"/>
    <w:rsid w:val="00DA7E6E"/>
    <w:rsid w:val="00DB4681"/>
    <w:rsid w:val="00DB6C4C"/>
    <w:rsid w:val="00DC040A"/>
    <w:rsid w:val="00DC3D1D"/>
    <w:rsid w:val="00DC5557"/>
    <w:rsid w:val="00DC5B1C"/>
    <w:rsid w:val="00DC619A"/>
    <w:rsid w:val="00DD39FD"/>
    <w:rsid w:val="00DD5D9A"/>
    <w:rsid w:val="00DD7000"/>
    <w:rsid w:val="00DE3DE5"/>
    <w:rsid w:val="00DE56D2"/>
    <w:rsid w:val="00DF05FA"/>
    <w:rsid w:val="00DF138E"/>
    <w:rsid w:val="00DF25F4"/>
    <w:rsid w:val="00DF2FB7"/>
    <w:rsid w:val="00DF37C2"/>
    <w:rsid w:val="00DF39D3"/>
    <w:rsid w:val="00DF5001"/>
    <w:rsid w:val="00E036CA"/>
    <w:rsid w:val="00E056ED"/>
    <w:rsid w:val="00E05C20"/>
    <w:rsid w:val="00E06CAD"/>
    <w:rsid w:val="00E10E16"/>
    <w:rsid w:val="00E115C5"/>
    <w:rsid w:val="00E11EED"/>
    <w:rsid w:val="00E12013"/>
    <w:rsid w:val="00E1589A"/>
    <w:rsid w:val="00E16236"/>
    <w:rsid w:val="00E16B46"/>
    <w:rsid w:val="00E21348"/>
    <w:rsid w:val="00E21484"/>
    <w:rsid w:val="00E218A3"/>
    <w:rsid w:val="00E21A53"/>
    <w:rsid w:val="00E25FAB"/>
    <w:rsid w:val="00E329B2"/>
    <w:rsid w:val="00E537FE"/>
    <w:rsid w:val="00E53C28"/>
    <w:rsid w:val="00E54519"/>
    <w:rsid w:val="00E55DF0"/>
    <w:rsid w:val="00E66B82"/>
    <w:rsid w:val="00E70437"/>
    <w:rsid w:val="00E70F5A"/>
    <w:rsid w:val="00E73BBF"/>
    <w:rsid w:val="00E74144"/>
    <w:rsid w:val="00E74B2D"/>
    <w:rsid w:val="00E80DE3"/>
    <w:rsid w:val="00E82302"/>
    <w:rsid w:val="00E83997"/>
    <w:rsid w:val="00E94929"/>
    <w:rsid w:val="00E95CDC"/>
    <w:rsid w:val="00E97134"/>
    <w:rsid w:val="00EA2189"/>
    <w:rsid w:val="00EA21A5"/>
    <w:rsid w:val="00EA2868"/>
    <w:rsid w:val="00EA3E48"/>
    <w:rsid w:val="00EA3F85"/>
    <w:rsid w:val="00EA4D28"/>
    <w:rsid w:val="00EA6106"/>
    <w:rsid w:val="00EB44AB"/>
    <w:rsid w:val="00EB594F"/>
    <w:rsid w:val="00EB6816"/>
    <w:rsid w:val="00EC34C9"/>
    <w:rsid w:val="00EC4DA5"/>
    <w:rsid w:val="00EC4EB7"/>
    <w:rsid w:val="00ED3642"/>
    <w:rsid w:val="00ED3D01"/>
    <w:rsid w:val="00ED4BA1"/>
    <w:rsid w:val="00ED6BF1"/>
    <w:rsid w:val="00ED7AE8"/>
    <w:rsid w:val="00EE073B"/>
    <w:rsid w:val="00EE44CB"/>
    <w:rsid w:val="00EF27C3"/>
    <w:rsid w:val="00F010B7"/>
    <w:rsid w:val="00F01A77"/>
    <w:rsid w:val="00F03F9E"/>
    <w:rsid w:val="00F07BCF"/>
    <w:rsid w:val="00F15BF3"/>
    <w:rsid w:val="00F17A62"/>
    <w:rsid w:val="00F21B8F"/>
    <w:rsid w:val="00F22B35"/>
    <w:rsid w:val="00F23856"/>
    <w:rsid w:val="00F27C82"/>
    <w:rsid w:val="00F35D61"/>
    <w:rsid w:val="00F36A85"/>
    <w:rsid w:val="00F447C3"/>
    <w:rsid w:val="00F55FE1"/>
    <w:rsid w:val="00F5616B"/>
    <w:rsid w:val="00F56D83"/>
    <w:rsid w:val="00F57814"/>
    <w:rsid w:val="00F648F0"/>
    <w:rsid w:val="00F64966"/>
    <w:rsid w:val="00F64B04"/>
    <w:rsid w:val="00F64D36"/>
    <w:rsid w:val="00F70532"/>
    <w:rsid w:val="00F7402F"/>
    <w:rsid w:val="00F74252"/>
    <w:rsid w:val="00F7501C"/>
    <w:rsid w:val="00F7714F"/>
    <w:rsid w:val="00F920B3"/>
    <w:rsid w:val="00F92BCE"/>
    <w:rsid w:val="00FA085B"/>
    <w:rsid w:val="00FA2BFF"/>
    <w:rsid w:val="00FA4778"/>
    <w:rsid w:val="00FA65E5"/>
    <w:rsid w:val="00FB04C9"/>
    <w:rsid w:val="00FB092D"/>
    <w:rsid w:val="00FB3FC9"/>
    <w:rsid w:val="00FB6EE7"/>
    <w:rsid w:val="00FC0EAD"/>
    <w:rsid w:val="00FC2D43"/>
    <w:rsid w:val="00FC2DFA"/>
    <w:rsid w:val="00FD3181"/>
    <w:rsid w:val="00FE2ECF"/>
    <w:rsid w:val="00FE3AAF"/>
    <w:rsid w:val="00FF1337"/>
    <w:rsid w:val="00FF29F9"/>
    <w:rsid w:val="00FF40A6"/>
    <w:rsid w:val="00FF54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D3B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5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25B3"/>
    <w:pPr>
      <w:ind w:left="720"/>
      <w:contextualSpacing/>
    </w:pPr>
  </w:style>
  <w:style w:type="paragraph" w:styleId="BalloonText">
    <w:name w:val="Balloon Text"/>
    <w:basedOn w:val="Normal"/>
    <w:link w:val="BalloonTextChar"/>
    <w:uiPriority w:val="99"/>
    <w:semiHidden/>
    <w:unhideWhenUsed/>
    <w:rsid w:val="00B725B3"/>
    <w:rPr>
      <w:rFonts w:ascii="Lucida Grande" w:hAnsi="Lucida Grande"/>
      <w:sz w:val="18"/>
      <w:szCs w:val="18"/>
    </w:rPr>
  </w:style>
  <w:style w:type="character" w:customStyle="1" w:styleId="BalloonTextChar">
    <w:name w:val="Balloon Text Char"/>
    <w:basedOn w:val="DefaultParagraphFont"/>
    <w:link w:val="BalloonText"/>
    <w:uiPriority w:val="99"/>
    <w:semiHidden/>
    <w:rsid w:val="00B725B3"/>
    <w:rPr>
      <w:rFonts w:ascii="Lucida Grande" w:hAnsi="Lucida Grande"/>
      <w:sz w:val="18"/>
      <w:szCs w:val="18"/>
    </w:rPr>
  </w:style>
  <w:style w:type="character" w:styleId="CommentReference">
    <w:name w:val="annotation reference"/>
    <w:basedOn w:val="DefaultParagraphFont"/>
    <w:uiPriority w:val="99"/>
    <w:semiHidden/>
    <w:unhideWhenUsed/>
    <w:rsid w:val="00B725B3"/>
    <w:rPr>
      <w:sz w:val="18"/>
      <w:szCs w:val="18"/>
    </w:rPr>
  </w:style>
  <w:style w:type="paragraph" w:styleId="CommentText">
    <w:name w:val="annotation text"/>
    <w:basedOn w:val="Normal"/>
    <w:link w:val="CommentTextChar"/>
    <w:uiPriority w:val="99"/>
    <w:semiHidden/>
    <w:unhideWhenUsed/>
    <w:rsid w:val="00B725B3"/>
  </w:style>
  <w:style w:type="character" w:customStyle="1" w:styleId="CommentTextChar">
    <w:name w:val="Comment Text Char"/>
    <w:basedOn w:val="DefaultParagraphFont"/>
    <w:link w:val="CommentText"/>
    <w:uiPriority w:val="99"/>
    <w:semiHidden/>
    <w:rsid w:val="00B725B3"/>
  </w:style>
  <w:style w:type="paragraph" w:styleId="CommentSubject">
    <w:name w:val="annotation subject"/>
    <w:basedOn w:val="CommentText"/>
    <w:next w:val="CommentText"/>
    <w:link w:val="CommentSubjectChar"/>
    <w:uiPriority w:val="99"/>
    <w:semiHidden/>
    <w:unhideWhenUsed/>
    <w:rsid w:val="00B725B3"/>
    <w:rPr>
      <w:b/>
      <w:bCs/>
      <w:sz w:val="20"/>
      <w:szCs w:val="20"/>
    </w:rPr>
  </w:style>
  <w:style w:type="character" w:customStyle="1" w:styleId="CommentSubjectChar">
    <w:name w:val="Comment Subject Char"/>
    <w:basedOn w:val="CommentTextChar"/>
    <w:link w:val="CommentSubject"/>
    <w:uiPriority w:val="99"/>
    <w:semiHidden/>
    <w:rsid w:val="00B725B3"/>
    <w:rPr>
      <w:b/>
      <w:bCs/>
      <w:sz w:val="20"/>
      <w:szCs w:val="20"/>
    </w:rPr>
  </w:style>
  <w:style w:type="character" w:styleId="Hyperlink">
    <w:name w:val="Hyperlink"/>
    <w:basedOn w:val="DefaultParagraphFont"/>
    <w:uiPriority w:val="99"/>
    <w:unhideWhenUsed/>
    <w:rsid w:val="00B725B3"/>
    <w:rPr>
      <w:color w:val="0000FF" w:themeColor="hyperlink"/>
      <w:u w:val="single"/>
    </w:rPr>
  </w:style>
  <w:style w:type="paragraph" w:styleId="NormalWeb">
    <w:name w:val="Normal (Web)"/>
    <w:basedOn w:val="Normal"/>
    <w:uiPriority w:val="99"/>
    <w:unhideWhenUsed/>
    <w:rsid w:val="00B725B3"/>
    <w:pPr>
      <w:spacing w:before="100" w:beforeAutospacing="1" w:after="100" w:afterAutospacing="1"/>
    </w:pPr>
    <w:rPr>
      <w:rFonts w:ascii="Times" w:hAnsi="Times" w:cs="Times New Roman"/>
      <w:sz w:val="20"/>
      <w:szCs w:val="20"/>
    </w:rPr>
  </w:style>
  <w:style w:type="character" w:styleId="LineNumber">
    <w:name w:val="line number"/>
    <w:basedOn w:val="DefaultParagraphFont"/>
    <w:uiPriority w:val="99"/>
    <w:semiHidden/>
    <w:unhideWhenUsed/>
    <w:rsid w:val="00B725B3"/>
  </w:style>
  <w:style w:type="paragraph" w:styleId="Footer">
    <w:name w:val="footer"/>
    <w:basedOn w:val="Normal"/>
    <w:link w:val="FooterChar"/>
    <w:uiPriority w:val="99"/>
    <w:unhideWhenUsed/>
    <w:rsid w:val="00B725B3"/>
    <w:pPr>
      <w:tabs>
        <w:tab w:val="center" w:pos="4320"/>
        <w:tab w:val="right" w:pos="8640"/>
      </w:tabs>
    </w:pPr>
  </w:style>
  <w:style w:type="character" w:customStyle="1" w:styleId="FooterChar">
    <w:name w:val="Footer Char"/>
    <w:basedOn w:val="DefaultParagraphFont"/>
    <w:link w:val="Footer"/>
    <w:uiPriority w:val="99"/>
    <w:rsid w:val="00B725B3"/>
  </w:style>
  <w:style w:type="character" w:styleId="PageNumber">
    <w:name w:val="page number"/>
    <w:basedOn w:val="DefaultParagraphFont"/>
    <w:uiPriority w:val="99"/>
    <w:semiHidden/>
    <w:unhideWhenUsed/>
    <w:rsid w:val="00B725B3"/>
  </w:style>
  <w:style w:type="paragraph" w:customStyle="1" w:styleId="Mdeck2authoraffiliation">
    <w:name w:val="M_deck_2_author_affiliation"/>
    <w:qFormat/>
    <w:rsid w:val="00B725B3"/>
    <w:pPr>
      <w:widowControl w:val="0"/>
      <w:kinsoku w:val="0"/>
      <w:overflowPunct w:val="0"/>
      <w:autoSpaceDE w:val="0"/>
      <w:autoSpaceDN w:val="0"/>
      <w:adjustRightInd w:val="0"/>
      <w:snapToGrid w:val="0"/>
      <w:spacing w:line="340" w:lineRule="atLeast"/>
      <w:ind w:left="288" w:hanging="288"/>
    </w:pPr>
    <w:rPr>
      <w:rFonts w:ascii="Times New Roman" w:eastAsia="Times New Roman" w:hAnsi="Times New Roman"/>
      <w:snapToGrid w:val="0"/>
      <w:color w:val="000000"/>
      <w:szCs w:val="20"/>
      <w:lang w:eastAsia="de-DE" w:bidi="en-US"/>
    </w:rPr>
  </w:style>
  <w:style w:type="paragraph" w:customStyle="1" w:styleId="Mdeck2authorname">
    <w:name w:val="M_deck_2_author_name"/>
    <w:next w:val="Mdeck2authoraffiliation"/>
    <w:qFormat/>
    <w:rsid w:val="00B725B3"/>
    <w:pPr>
      <w:widowControl w:val="0"/>
      <w:kinsoku w:val="0"/>
      <w:overflowPunct w:val="0"/>
      <w:autoSpaceDE w:val="0"/>
      <w:autoSpaceDN w:val="0"/>
      <w:adjustRightInd w:val="0"/>
      <w:snapToGrid w:val="0"/>
      <w:spacing w:after="240" w:line="340" w:lineRule="atLeast"/>
    </w:pPr>
    <w:rPr>
      <w:rFonts w:ascii="Times New Roman" w:eastAsia="Times New Roman" w:hAnsi="Times New Roman"/>
      <w:b/>
      <w:snapToGrid w:val="0"/>
      <w:color w:val="000000"/>
      <w:szCs w:val="20"/>
      <w:lang w:eastAsia="de-DE" w:bidi="en-US"/>
    </w:rPr>
  </w:style>
  <w:style w:type="paragraph" w:customStyle="1" w:styleId="Mdeck2authorcorrespondence">
    <w:name w:val="M_deck_2_author_correspondence"/>
    <w:next w:val="Normal"/>
    <w:qFormat/>
    <w:rsid w:val="00B725B3"/>
    <w:pPr>
      <w:widowControl w:val="0"/>
      <w:kinsoku w:val="0"/>
      <w:overflowPunct w:val="0"/>
      <w:autoSpaceDE w:val="0"/>
      <w:autoSpaceDN w:val="0"/>
      <w:adjustRightInd w:val="0"/>
      <w:snapToGrid w:val="0"/>
      <w:spacing w:before="240" w:after="240" w:line="340" w:lineRule="atLeast"/>
      <w:ind w:left="288" w:hanging="288"/>
    </w:pPr>
    <w:rPr>
      <w:rFonts w:ascii="Times New Roman" w:eastAsia="Times New Roman" w:hAnsi="Times New Roman"/>
      <w:snapToGrid w:val="0"/>
      <w:color w:val="000000"/>
      <w:szCs w:val="20"/>
      <w:lang w:eastAsia="de-DE" w:bidi="en-US"/>
    </w:rPr>
  </w:style>
  <w:style w:type="paragraph" w:styleId="Revision">
    <w:name w:val="Revision"/>
    <w:hidden/>
    <w:uiPriority w:val="99"/>
    <w:semiHidden/>
    <w:rsid w:val="00B725B3"/>
  </w:style>
  <w:style w:type="paragraph" w:customStyle="1" w:styleId="EndNoteBibliographyTitle">
    <w:name w:val="EndNote Bibliography Title"/>
    <w:basedOn w:val="Normal"/>
    <w:rsid w:val="00B725B3"/>
    <w:pPr>
      <w:jc w:val="center"/>
    </w:pPr>
    <w:rPr>
      <w:rFonts w:ascii="Cambria" w:hAnsi="Cambria"/>
    </w:rPr>
  </w:style>
  <w:style w:type="paragraph" w:customStyle="1" w:styleId="EndNoteBibliography">
    <w:name w:val="EndNote Bibliography"/>
    <w:basedOn w:val="Normal"/>
    <w:rsid w:val="00B725B3"/>
    <w:pPr>
      <w:jc w:val="both"/>
    </w:pPr>
    <w:rPr>
      <w:rFonts w:ascii="Cambria" w:hAnsi="Cambria"/>
    </w:rPr>
  </w:style>
  <w:style w:type="paragraph" w:customStyle="1" w:styleId="Heading3b">
    <w:name w:val="Heading 3b"/>
    <w:basedOn w:val="Normal"/>
    <w:rsid w:val="009546B5"/>
    <w:pPr>
      <w:spacing w:before="120" w:after="40" w:line="100" w:lineRule="atLeast"/>
    </w:pPr>
    <w:rPr>
      <w:rFonts w:ascii="Arial" w:eastAsiaTheme="minorHAnsi" w:hAnsi="Arial" w:cs="Arial"/>
      <w:b/>
      <w:bCs/>
      <w:i/>
      <w:iCs/>
      <w:color w:val="4F81BD"/>
      <w:sz w:val="21"/>
      <w:szCs w:val="21"/>
    </w:rPr>
  </w:style>
  <w:style w:type="character" w:styleId="Emphasis">
    <w:name w:val="Emphasis"/>
    <w:uiPriority w:val="20"/>
    <w:qFormat/>
    <w:rsid w:val="000A2FC7"/>
    <w:rPr>
      <w:i/>
      <w:iCs/>
    </w:rPr>
  </w:style>
  <w:style w:type="character" w:customStyle="1" w:styleId="apple-converted-space">
    <w:name w:val="apple-converted-space"/>
    <w:basedOn w:val="DefaultParagraphFont"/>
    <w:rsid w:val="000A2FC7"/>
  </w:style>
  <w:style w:type="paragraph" w:styleId="Header">
    <w:name w:val="header"/>
    <w:basedOn w:val="Normal"/>
    <w:link w:val="HeaderChar"/>
    <w:uiPriority w:val="99"/>
    <w:unhideWhenUsed/>
    <w:rsid w:val="00A31262"/>
    <w:pPr>
      <w:tabs>
        <w:tab w:val="center" w:pos="4320"/>
        <w:tab w:val="right" w:pos="8640"/>
      </w:tabs>
    </w:pPr>
  </w:style>
  <w:style w:type="character" w:customStyle="1" w:styleId="HeaderChar">
    <w:name w:val="Header Char"/>
    <w:basedOn w:val="DefaultParagraphFont"/>
    <w:link w:val="Header"/>
    <w:uiPriority w:val="99"/>
    <w:rsid w:val="00A3126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5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25B3"/>
    <w:pPr>
      <w:ind w:left="720"/>
      <w:contextualSpacing/>
    </w:pPr>
  </w:style>
  <w:style w:type="paragraph" w:styleId="BalloonText">
    <w:name w:val="Balloon Text"/>
    <w:basedOn w:val="Normal"/>
    <w:link w:val="BalloonTextChar"/>
    <w:uiPriority w:val="99"/>
    <w:semiHidden/>
    <w:unhideWhenUsed/>
    <w:rsid w:val="00B725B3"/>
    <w:rPr>
      <w:rFonts w:ascii="Lucida Grande" w:hAnsi="Lucida Grande"/>
      <w:sz w:val="18"/>
      <w:szCs w:val="18"/>
    </w:rPr>
  </w:style>
  <w:style w:type="character" w:customStyle="1" w:styleId="BalloonTextChar">
    <w:name w:val="Balloon Text Char"/>
    <w:basedOn w:val="DefaultParagraphFont"/>
    <w:link w:val="BalloonText"/>
    <w:uiPriority w:val="99"/>
    <w:semiHidden/>
    <w:rsid w:val="00B725B3"/>
    <w:rPr>
      <w:rFonts w:ascii="Lucida Grande" w:hAnsi="Lucida Grande"/>
      <w:sz w:val="18"/>
      <w:szCs w:val="18"/>
    </w:rPr>
  </w:style>
  <w:style w:type="character" w:styleId="CommentReference">
    <w:name w:val="annotation reference"/>
    <w:basedOn w:val="DefaultParagraphFont"/>
    <w:uiPriority w:val="99"/>
    <w:semiHidden/>
    <w:unhideWhenUsed/>
    <w:rsid w:val="00B725B3"/>
    <w:rPr>
      <w:sz w:val="18"/>
      <w:szCs w:val="18"/>
    </w:rPr>
  </w:style>
  <w:style w:type="paragraph" w:styleId="CommentText">
    <w:name w:val="annotation text"/>
    <w:basedOn w:val="Normal"/>
    <w:link w:val="CommentTextChar"/>
    <w:uiPriority w:val="99"/>
    <w:semiHidden/>
    <w:unhideWhenUsed/>
    <w:rsid w:val="00B725B3"/>
  </w:style>
  <w:style w:type="character" w:customStyle="1" w:styleId="CommentTextChar">
    <w:name w:val="Comment Text Char"/>
    <w:basedOn w:val="DefaultParagraphFont"/>
    <w:link w:val="CommentText"/>
    <w:uiPriority w:val="99"/>
    <w:semiHidden/>
    <w:rsid w:val="00B725B3"/>
  </w:style>
  <w:style w:type="paragraph" w:styleId="CommentSubject">
    <w:name w:val="annotation subject"/>
    <w:basedOn w:val="CommentText"/>
    <w:next w:val="CommentText"/>
    <w:link w:val="CommentSubjectChar"/>
    <w:uiPriority w:val="99"/>
    <w:semiHidden/>
    <w:unhideWhenUsed/>
    <w:rsid w:val="00B725B3"/>
    <w:rPr>
      <w:b/>
      <w:bCs/>
      <w:sz w:val="20"/>
      <w:szCs w:val="20"/>
    </w:rPr>
  </w:style>
  <w:style w:type="character" w:customStyle="1" w:styleId="CommentSubjectChar">
    <w:name w:val="Comment Subject Char"/>
    <w:basedOn w:val="CommentTextChar"/>
    <w:link w:val="CommentSubject"/>
    <w:uiPriority w:val="99"/>
    <w:semiHidden/>
    <w:rsid w:val="00B725B3"/>
    <w:rPr>
      <w:b/>
      <w:bCs/>
      <w:sz w:val="20"/>
      <w:szCs w:val="20"/>
    </w:rPr>
  </w:style>
  <w:style w:type="character" w:styleId="Hyperlink">
    <w:name w:val="Hyperlink"/>
    <w:basedOn w:val="DefaultParagraphFont"/>
    <w:uiPriority w:val="99"/>
    <w:unhideWhenUsed/>
    <w:rsid w:val="00B725B3"/>
    <w:rPr>
      <w:color w:val="0000FF" w:themeColor="hyperlink"/>
      <w:u w:val="single"/>
    </w:rPr>
  </w:style>
  <w:style w:type="paragraph" w:styleId="NormalWeb">
    <w:name w:val="Normal (Web)"/>
    <w:basedOn w:val="Normal"/>
    <w:uiPriority w:val="99"/>
    <w:unhideWhenUsed/>
    <w:rsid w:val="00B725B3"/>
    <w:pPr>
      <w:spacing w:before="100" w:beforeAutospacing="1" w:after="100" w:afterAutospacing="1"/>
    </w:pPr>
    <w:rPr>
      <w:rFonts w:ascii="Times" w:hAnsi="Times" w:cs="Times New Roman"/>
      <w:sz w:val="20"/>
      <w:szCs w:val="20"/>
    </w:rPr>
  </w:style>
  <w:style w:type="character" w:styleId="LineNumber">
    <w:name w:val="line number"/>
    <w:basedOn w:val="DefaultParagraphFont"/>
    <w:uiPriority w:val="99"/>
    <w:semiHidden/>
    <w:unhideWhenUsed/>
    <w:rsid w:val="00B725B3"/>
  </w:style>
  <w:style w:type="paragraph" w:styleId="Footer">
    <w:name w:val="footer"/>
    <w:basedOn w:val="Normal"/>
    <w:link w:val="FooterChar"/>
    <w:uiPriority w:val="99"/>
    <w:unhideWhenUsed/>
    <w:rsid w:val="00B725B3"/>
    <w:pPr>
      <w:tabs>
        <w:tab w:val="center" w:pos="4320"/>
        <w:tab w:val="right" w:pos="8640"/>
      </w:tabs>
    </w:pPr>
  </w:style>
  <w:style w:type="character" w:customStyle="1" w:styleId="FooterChar">
    <w:name w:val="Footer Char"/>
    <w:basedOn w:val="DefaultParagraphFont"/>
    <w:link w:val="Footer"/>
    <w:uiPriority w:val="99"/>
    <w:rsid w:val="00B725B3"/>
  </w:style>
  <w:style w:type="character" w:styleId="PageNumber">
    <w:name w:val="page number"/>
    <w:basedOn w:val="DefaultParagraphFont"/>
    <w:uiPriority w:val="99"/>
    <w:semiHidden/>
    <w:unhideWhenUsed/>
    <w:rsid w:val="00B725B3"/>
  </w:style>
  <w:style w:type="paragraph" w:customStyle="1" w:styleId="Mdeck2authoraffiliation">
    <w:name w:val="M_deck_2_author_affiliation"/>
    <w:qFormat/>
    <w:rsid w:val="00B725B3"/>
    <w:pPr>
      <w:widowControl w:val="0"/>
      <w:kinsoku w:val="0"/>
      <w:overflowPunct w:val="0"/>
      <w:autoSpaceDE w:val="0"/>
      <w:autoSpaceDN w:val="0"/>
      <w:adjustRightInd w:val="0"/>
      <w:snapToGrid w:val="0"/>
      <w:spacing w:line="340" w:lineRule="atLeast"/>
      <w:ind w:left="288" w:hanging="288"/>
    </w:pPr>
    <w:rPr>
      <w:rFonts w:ascii="Times New Roman" w:eastAsia="Times New Roman" w:hAnsi="Times New Roman"/>
      <w:snapToGrid w:val="0"/>
      <w:color w:val="000000"/>
      <w:szCs w:val="20"/>
      <w:lang w:eastAsia="de-DE" w:bidi="en-US"/>
    </w:rPr>
  </w:style>
  <w:style w:type="paragraph" w:customStyle="1" w:styleId="Mdeck2authorname">
    <w:name w:val="M_deck_2_author_name"/>
    <w:next w:val="Mdeck2authoraffiliation"/>
    <w:qFormat/>
    <w:rsid w:val="00B725B3"/>
    <w:pPr>
      <w:widowControl w:val="0"/>
      <w:kinsoku w:val="0"/>
      <w:overflowPunct w:val="0"/>
      <w:autoSpaceDE w:val="0"/>
      <w:autoSpaceDN w:val="0"/>
      <w:adjustRightInd w:val="0"/>
      <w:snapToGrid w:val="0"/>
      <w:spacing w:after="240" w:line="340" w:lineRule="atLeast"/>
    </w:pPr>
    <w:rPr>
      <w:rFonts w:ascii="Times New Roman" w:eastAsia="Times New Roman" w:hAnsi="Times New Roman"/>
      <w:b/>
      <w:snapToGrid w:val="0"/>
      <w:color w:val="000000"/>
      <w:szCs w:val="20"/>
      <w:lang w:eastAsia="de-DE" w:bidi="en-US"/>
    </w:rPr>
  </w:style>
  <w:style w:type="paragraph" w:customStyle="1" w:styleId="Mdeck2authorcorrespondence">
    <w:name w:val="M_deck_2_author_correspondence"/>
    <w:next w:val="Normal"/>
    <w:qFormat/>
    <w:rsid w:val="00B725B3"/>
    <w:pPr>
      <w:widowControl w:val="0"/>
      <w:kinsoku w:val="0"/>
      <w:overflowPunct w:val="0"/>
      <w:autoSpaceDE w:val="0"/>
      <w:autoSpaceDN w:val="0"/>
      <w:adjustRightInd w:val="0"/>
      <w:snapToGrid w:val="0"/>
      <w:spacing w:before="240" w:after="240" w:line="340" w:lineRule="atLeast"/>
      <w:ind w:left="288" w:hanging="288"/>
    </w:pPr>
    <w:rPr>
      <w:rFonts w:ascii="Times New Roman" w:eastAsia="Times New Roman" w:hAnsi="Times New Roman"/>
      <w:snapToGrid w:val="0"/>
      <w:color w:val="000000"/>
      <w:szCs w:val="20"/>
      <w:lang w:eastAsia="de-DE" w:bidi="en-US"/>
    </w:rPr>
  </w:style>
  <w:style w:type="paragraph" w:styleId="Revision">
    <w:name w:val="Revision"/>
    <w:hidden/>
    <w:uiPriority w:val="99"/>
    <w:semiHidden/>
    <w:rsid w:val="00B725B3"/>
  </w:style>
  <w:style w:type="paragraph" w:customStyle="1" w:styleId="EndNoteBibliographyTitle">
    <w:name w:val="EndNote Bibliography Title"/>
    <w:basedOn w:val="Normal"/>
    <w:rsid w:val="00B725B3"/>
    <w:pPr>
      <w:jc w:val="center"/>
    </w:pPr>
    <w:rPr>
      <w:rFonts w:ascii="Cambria" w:hAnsi="Cambria"/>
    </w:rPr>
  </w:style>
  <w:style w:type="paragraph" w:customStyle="1" w:styleId="EndNoteBibliography">
    <w:name w:val="EndNote Bibliography"/>
    <w:basedOn w:val="Normal"/>
    <w:rsid w:val="00B725B3"/>
    <w:pPr>
      <w:jc w:val="both"/>
    </w:pPr>
    <w:rPr>
      <w:rFonts w:ascii="Cambria" w:hAnsi="Cambria"/>
    </w:rPr>
  </w:style>
  <w:style w:type="paragraph" w:customStyle="1" w:styleId="Heading3b">
    <w:name w:val="Heading 3b"/>
    <w:basedOn w:val="Normal"/>
    <w:rsid w:val="009546B5"/>
    <w:pPr>
      <w:spacing w:before="120" w:after="40" w:line="100" w:lineRule="atLeast"/>
    </w:pPr>
    <w:rPr>
      <w:rFonts w:ascii="Arial" w:eastAsiaTheme="minorHAnsi" w:hAnsi="Arial" w:cs="Arial"/>
      <w:b/>
      <w:bCs/>
      <w:i/>
      <w:iCs/>
      <w:color w:val="4F81BD"/>
      <w:sz w:val="21"/>
      <w:szCs w:val="21"/>
    </w:rPr>
  </w:style>
  <w:style w:type="character" w:styleId="Emphasis">
    <w:name w:val="Emphasis"/>
    <w:uiPriority w:val="20"/>
    <w:qFormat/>
    <w:rsid w:val="000A2FC7"/>
    <w:rPr>
      <w:i/>
      <w:iCs/>
    </w:rPr>
  </w:style>
  <w:style w:type="character" w:customStyle="1" w:styleId="apple-converted-space">
    <w:name w:val="apple-converted-space"/>
    <w:basedOn w:val="DefaultParagraphFont"/>
    <w:rsid w:val="000A2FC7"/>
  </w:style>
  <w:style w:type="paragraph" w:styleId="Header">
    <w:name w:val="header"/>
    <w:basedOn w:val="Normal"/>
    <w:link w:val="HeaderChar"/>
    <w:uiPriority w:val="99"/>
    <w:unhideWhenUsed/>
    <w:rsid w:val="00A31262"/>
    <w:pPr>
      <w:tabs>
        <w:tab w:val="center" w:pos="4320"/>
        <w:tab w:val="right" w:pos="8640"/>
      </w:tabs>
    </w:pPr>
  </w:style>
  <w:style w:type="character" w:customStyle="1" w:styleId="HeaderChar">
    <w:name w:val="Header Char"/>
    <w:basedOn w:val="DefaultParagraphFont"/>
    <w:link w:val="Header"/>
    <w:uiPriority w:val="99"/>
    <w:rsid w:val="00A312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539150">
      <w:bodyDiv w:val="1"/>
      <w:marLeft w:val="0"/>
      <w:marRight w:val="0"/>
      <w:marTop w:val="0"/>
      <w:marBottom w:val="0"/>
      <w:divBdr>
        <w:top w:val="none" w:sz="0" w:space="0" w:color="auto"/>
        <w:left w:val="none" w:sz="0" w:space="0" w:color="auto"/>
        <w:bottom w:val="none" w:sz="0" w:space="0" w:color="auto"/>
        <w:right w:val="none" w:sz="0" w:space="0" w:color="auto"/>
      </w:divBdr>
    </w:div>
    <w:div w:id="108168543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maoj@ornl.gov" TargetMode="External"/><Relationship Id="rId10" Type="http://schemas.openxmlformats.org/officeDocument/2006/relationships/hyperlink" Target="http://energy.gov/downloads/doe-public-access-pl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34FE5-19E9-4D48-846A-8BB031792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46</Pages>
  <Words>13199</Words>
  <Characters>75237</Characters>
  <Application>Microsoft Macintosh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
    </vt:vector>
  </TitlesOfParts>
  <Company>ORNL</Company>
  <LinksUpToDate>false</LinksUpToDate>
  <CharactersWithSpaces>88260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Jiafu Mao</dc:creator>
  <cp:lastModifiedBy>Jiafu Mao</cp:lastModifiedBy>
  <cp:revision>1</cp:revision>
  <dcterms:created xsi:type="dcterms:W3CDTF">2015-09-10T20:56:00Z</dcterms:created>
  <dcterms:modified xsi:type="dcterms:W3CDTF">2015-09-11T01:39:00Z</dcterms:modified>
</cp:coreProperties>
</file>