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39FE1" w14:textId="77777777" w:rsidR="00DC12B2" w:rsidRDefault="00857D4B">
      <w:pPr>
        <w:rPr>
          <w:b/>
        </w:rPr>
      </w:pPr>
      <w:r w:rsidRPr="00857D4B">
        <w:rPr>
          <w:b/>
          <w:u w:val="single"/>
        </w:rPr>
        <w:t xml:space="preserve">S2. Supplemental Figures </w:t>
      </w:r>
    </w:p>
    <w:p w14:paraId="34996DD4" w14:textId="77777777" w:rsidR="00857D4B" w:rsidRDefault="00857D4B">
      <w:pPr>
        <w:rPr>
          <w:b/>
        </w:rPr>
      </w:pPr>
    </w:p>
    <w:p w14:paraId="7D1737DA" w14:textId="77777777" w:rsidR="00857D4B" w:rsidRDefault="00857D4B">
      <w:r w:rsidRPr="00857D4B">
        <w:t xml:space="preserve">SF1. </w:t>
      </w:r>
      <w:r>
        <w:t xml:space="preserve">Workflow for extraction of two- and three-dimensional data using the </w:t>
      </w:r>
      <w:proofErr w:type="spellStart"/>
      <w:r>
        <w:t>Automorph</w:t>
      </w:r>
      <w:proofErr w:type="spellEnd"/>
      <w:r>
        <w:t xml:space="preserve"> software package, as </w:t>
      </w:r>
      <w:r w:rsidR="00835BF4">
        <w:t>described in Hsiang et al., 2016</w:t>
      </w:r>
      <w:r>
        <w:t xml:space="preserve"> and Hsiang et al., 2017. </w:t>
      </w:r>
    </w:p>
    <w:p w14:paraId="7EC69E3A" w14:textId="77777777" w:rsidR="00857D4B" w:rsidRDefault="00857D4B"/>
    <w:p w14:paraId="2016B1B9" w14:textId="25AC5DF4" w:rsidR="002C77FA" w:rsidRDefault="00D36299">
      <w:r>
        <w:t xml:space="preserve">SF2. </w:t>
      </w:r>
      <w:r w:rsidR="002C77FA" w:rsidRPr="00117BB9">
        <w:t xml:space="preserve">Comparison of umbilical and spiral side values output by </w:t>
      </w:r>
      <w:r w:rsidR="002C77FA">
        <w:t>2Dmorph</w:t>
      </w:r>
      <w:r w:rsidR="002C77FA" w:rsidRPr="00117BB9">
        <w:t xml:space="preserve"> for cross-sectional area and major axis length (a-b), by 3Dmorph for top half volume and surface area measurements (c-d) and elliptical estimates (e-f).</w:t>
      </w:r>
    </w:p>
    <w:p w14:paraId="3F98890C" w14:textId="77777777" w:rsidR="00AC59E0" w:rsidRDefault="00AC59E0"/>
    <w:p w14:paraId="75684E8D" w14:textId="42CBD112" w:rsidR="002C77FA" w:rsidRDefault="0052380D" w:rsidP="002C77FA">
      <w:r>
        <w:t>SF</w:t>
      </w:r>
      <w:bookmarkStart w:id="0" w:name="_GoBack"/>
      <w:bookmarkEnd w:id="0"/>
      <w:r w:rsidR="00531EDE">
        <w:t>3</w:t>
      </w:r>
      <w:r>
        <w:t xml:space="preserve"> </w:t>
      </w:r>
      <w:r w:rsidR="002C77FA">
        <w:t xml:space="preserve">Cross-plot of pore characteristics, body size estimates, and environmental data for species groups at each locality (latitude, temperature at inferred depth, average sea surface temperature [SST]) in relation to each other. </w:t>
      </w:r>
      <w:r w:rsidR="002C77FA" w:rsidRPr="0011775D">
        <w:t xml:space="preserve">a) </w:t>
      </w:r>
      <w:proofErr w:type="gramStart"/>
      <w:r w:rsidR="002C77FA" w:rsidRPr="0011775D">
        <w:t>porosity</w:t>
      </w:r>
      <w:proofErr w:type="gramEnd"/>
      <w:r w:rsidR="002C77FA" w:rsidRPr="0011775D">
        <w:t>, b) average pore</w:t>
      </w:r>
      <w:r w:rsidR="002C77FA">
        <w:t xml:space="preserve"> size</w:t>
      </w:r>
      <w:r w:rsidR="002C77FA" w:rsidRPr="0011775D">
        <w:t>, c) pore density.</w:t>
      </w:r>
      <w:r w:rsidR="002C77FA">
        <w:t xml:space="preserve"> Regression trend lines are shown in green, r-squared and p values from least-squares linear regression analysis shown in the upper panel.</w:t>
      </w:r>
    </w:p>
    <w:p w14:paraId="59CE6B92" w14:textId="30CF69B2" w:rsidR="008E1D44" w:rsidRDefault="008E1D44" w:rsidP="00AC59E0">
      <w:pPr>
        <w:ind w:right="-810"/>
      </w:pPr>
    </w:p>
    <w:p w14:paraId="5F01B48D" w14:textId="64B29E89" w:rsidR="00AC59E0" w:rsidRDefault="00531EDE">
      <w:commentRangeStart w:id="1"/>
      <w:r>
        <w:t>SF</w:t>
      </w:r>
      <w:commentRangeEnd w:id="1"/>
      <w:r>
        <w:t>4 Boxplots showing the d</w:t>
      </w:r>
      <w:r w:rsidRPr="0011775D">
        <w:t>istribution of pore characteristic</w:t>
      </w:r>
      <w:r>
        <w:t xml:space="preserve"> </w:t>
      </w:r>
      <w:r w:rsidRPr="0011775D">
        <w:t xml:space="preserve">values </w:t>
      </w:r>
      <w:r>
        <w:t>(size normalized by surface area)</w:t>
      </w:r>
      <w:r w:rsidRPr="0011775D">
        <w:t xml:space="preserve"> </w:t>
      </w:r>
      <w:r>
        <w:t xml:space="preserve">by species. </w:t>
      </w:r>
      <w:r w:rsidRPr="0011775D">
        <w:t>a) porosity, b) average pore</w:t>
      </w:r>
      <w:r>
        <w:t xml:space="preserve"> size</w:t>
      </w:r>
      <w:r w:rsidRPr="0011775D">
        <w:t xml:space="preserve">, c) pore density. Grey bars indicate morphotype as described in </w:t>
      </w:r>
      <w:proofErr w:type="gramStart"/>
      <w:r w:rsidRPr="0011775D">
        <w:t>Be</w:t>
      </w:r>
      <w:proofErr w:type="gramEnd"/>
      <w:r w:rsidRPr="0011775D">
        <w:t>, 1960.</w:t>
      </w:r>
    </w:p>
    <w:p w14:paraId="164ADE34" w14:textId="77777777" w:rsidR="00531EDE" w:rsidRDefault="00531EDE"/>
    <w:p w14:paraId="2A7BBC9D" w14:textId="535929DB" w:rsidR="00AC59E0" w:rsidRDefault="00AC59E0" w:rsidP="002C77FA">
      <w:pPr>
        <w:ind w:right="-810"/>
      </w:pPr>
      <w:r>
        <w:t xml:space="preserve">SF5. </w:t>
      </w:r>
      <w:r w:rsidR="008E1D44">
        <w:t xml:space="preserve">Back-chamber porosity (a), pore </w:t>
      </w:r>
      <w:ins w:id="2" w:author="Amy Maas" w:date="2018-04-04T11:06:00Z">
        <w:r w:rsidR="00B30E6E">
          <w:t xml:space="preserve">density </w:t>
        </w:r>
      </w:ins>
      <w:r w:rsidR="008E1D44">
        <w:t xml:space="preserve">(b), and pore </w:t>
      </w:r>
      <w:ins w:id="3" w:author="Amy Maas" w:date="2018-04-04T11:06:00Z">
        <w:r w:rsidR="00B30E6E">
          <w:t xml:space="preserve">size </w:t>
        </w:r>
      </w:ins>
      <w:r w:rsidR="008E1D44">
        <w:t xml:space="preserve">(c) measurements of cultured foraminifera. Numbers on the x-axis refer to chamber number, with “F” being the terminal chamber. </w:t>
      </w:r>
      <w:r w:rsidR="00EE037E">
        <w:t>The colored bars represent the range of values occupied by each of the treatment groups; orange is the high temperature group, green is the medium temperature group, blue is the low temperature group.</w:t>
      </w:r>
    </w:p>
    <w:p w14:paraId="6899D124" w14:textId="77777777" w:rsidR="002C77FA" w:rsidRDefault="002C77FA" w:rsidP="002C77FA">
      <w:pPr>
        <w:ind w:right="-810"/>
      </w:pPr>
    </w:p>
    <w:p w14:paraId="5A361CA2" w14:textId="7EA865B8" w:rsidR="002C77FA" w:rsidRDefault="002C77FA" w:rsidP="002C77FA">
      <w:pPr>
        <w:ind w:right="-450"/>
      </w:pPr>
      <w:r>
        <w:t>SF6.</w:t>
      </w:r>
      <w:ins w:id="4" w:author="Amy Maas" w:date="2018-04-04T11:09:00Z">
        <w:r w:rsidR="00B30E6E">
          <w:t xml:space="preserve"> </w:t>
        </w:r>
      </w:ins>
      <w:r w:rsidR="00EE037E">
        <w:t>Average values</w:t>
      </w:r>
      <w:r>
        <w:t xml:space="preserve"> Distribution of size-normalized porosity (%) values in each locality</w:t>
      </w:r>
      <w:r w:rsidR="00EE037E">
        <w:t xml:space="preserve"> by species</w:t>
      </w:r>
      <w:r>
        <w:t xml:space="preserve">, arranged by </w:t>
      </w:r>
      <w:ins w:id="5" w:author="Amy Maas" w:date="2018-04-04T11:10:00Z">
        <w:r w:rsidR="00B30E6E">
          <w:t>SST at location of core top</w:t>
        </w:r>
      </w:ins>
      <w:r>
        <w:t>.</w:t>
      </w:r>
    </w:p>
    <w:p w14:paraId="6FF93907" w14:textId="470DB169" w:rsidR="002C77FA" w:rsidRPr="00857D4B" w:rsidRDefault="002C77FA" w:rsidP="002C77FA">
      <w:pPr>
        <w:ind w:right="-810"/>
      </w:pPr>
    </w:p>
    <w:sectPr w:rsidR="002C77FA" w:rsidRPr="00857D4B" w:rsidSect="00DC12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BC6E36" w15:done="0"/>
  <w15:commentEx w15:paraId="0696AC36" w15:done="0"/>
  <w15:commentEx w15:paraId="2A814877" w15:done="0"/>
  <w15:commentEx w15:paraId="1ADC221D" w15:done="0"/>
  <w15:commentEx w15:paraId="7807A57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my Maas">
    <w15:presenceInfo w15:providerId="None" w15:userId="Amy Maa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4B"/>
    <w:rsid w:val="002C77FA"/>
    <w:rsid w:val="004914AC"/>
    <w:rsid w:val="0052380D"/>
    <w:rsid w:val="00531EDE"/>
    <w:rsid w:val="00835BF4"/>
    <w:rsid w:val="00857D4B"/>
    <w:rsid w:val="008E1D44"/>
    <w:rsid w:val="00AC59E0"/>
    <w:rsid w:val="00B30E6E"/>
    <w:rsid w:val="00C34BB7"/>
    <w:rsid w:val="00D36299"/>
    <w:rsid w:val="00DC12B2"/>
    <w:rsid w:val="00DE422D"/>
    <w:rsid w:val="00EE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D7F5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34B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B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B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B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BB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34B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B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B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B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B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11/relationships/commentsExtended" Target="commentsExtended.xml"/><Relationship Id="rId8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Burke</dc:creator>
  <cp:keywords/>
  <dc:description/>
  <cp:lastModifiedBy>Jana Burke</cp:lastModifiedBy>
  <cp:revision>2</cp:revision>
  <dcterms:created xsi:type="dcterms:W3CDTF">2018-04-09T20:54:00Z</dcterms:created>
  <dcterms:modified xsi:type="dcterms:W3CDTF">2018-04-09T20:54:00Z</dcterms:modified>
</cp:coreProperties>
</file>