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3FEF57" w14:textId="327A3C59" w:rsidR="00624A9E" w:rsidRDefault="00624A9E" w:rsidP="00B4015F">
      <w:pPr>
        <w:pStyle w:val="MStitle"/>
        <w:rPr>
          <w:lang w:val="en-US"/>
        </w:rPr>
      </w:pPr>
      <w:r>
        <w:rPr>
          <w:lang w:val="en-US"/>
        </w:rPr>
        <w:t xml:space="preserve">Drought reduces </w:t>
      </w:r>
      <w:r w:rsidRPr="009D6FA1">
        <w:rPr>
          <w:lang w:val="en-US"/>
        </w:rPr>
        <w:t xml:space="preserve">tree growing season </w:t>
      </w:r>
      <w:r w:rsidR="00B12D5C">
        <w:rPr>
          <w:lang w:val="en-US"/>
        </w:rPr>
        <w:t>length</w:t>
      </w:r>
      <w:r w:rsidR="00301AF3" w:rsidRPr="009D6FA1">
        <w:rPr>
          <w:lang w:val="en-US"/>
        </w:rPr>
        <w:t xml:space="preserve"> </w:t>
      </w:r>
      <w:r w:rsidRPr="009D6FA1">
        <w:rPr>
          <w:lang w:val="en-US"/>
        </w:rPr>
        <w:t xml:space="preserve">but increases nitrogen resorption efficiency in a Mediterranean </w:t>
      </w:r>
      <w:r w:rsidR="007E53AC">
        <w:rPr>
          <w:lang w:val="en-US"/>
        </w:rPr>
        <w:t>ecosystem</w:t>
      </w:r>
    </w:p>
    <w:p w14:paraId="3CEB60E1" w14:textId="77777777" w:rsidR="00624A9E" w:rsidRDefault="00624A9E" w:rsidP="00B4015F">
      <w:pPr>
        <w:pStyle w:val="MStitle"/>
        <w:rPr>
          <w:lang w:val="en-US"/>
        </w:rPr>
      </w:pPr>
    </w:p>
    <w:p w14:paraId="50D932B4" w14:textId="07F087F4" w:rsidR="00B4015F" w:rsidRPr="00EC27DE" w:rsidRDefault="00EC27DE" w:rsidP="00450DB9">
      <w:pPr>
        <w:pStyle w:val="Authors"/>
        <w:rPr>
          <w:lang w:val="pt-PT"/>
        </w:rPr>
      </w:pPr>
      <w:r w:rsidRPr="00EE7459">
        <w:rPr>
          <w:lang w:val="pt-PT"/>
        </w:rPr>
        <w:t>Raquel Lobo</w:t>
      </w:r>
      <w:r w:rsidR="006719F7">
        <w:rPr>
          <w:lang w:val="pt-PT"/>
        </w:rPr>
        <w:t>-</w:t>
      </w:r>
      <w:r w:rsidRPr="00EE7459">
        <w:rPr>
          <w:lang w:val="pt-PT"/>
        </w:rPr>
        <w:t>do</w:t>
      </w:r>
      <w:r w:rsidR="006719F7">
        <w:rPr>
          <w:lang w:val="pt-PT"/>
        </w:rPr>
        <w:t>-</w:t>
      </w:r>
      <w:r w:rsidRPr="00EE7459">
        <w:rPr>
          <w:lang w:val="pt-PT"/>
        </w:rPr>
        <w:t>Vale</w:t>
      </w:r>
      <w:r w:rsidRPr="00EE7459">
        <w:rPr>
          <w:vertAlign w:val="superscript"/>
          <w:lang w:val="pt-PT"/>
        </w:rPr>
        <w:t>1</w:t>
      </w:r>
      <w:r w:rsidR="001F32FA" w:rsidRPr="00EC27DE">
        <w:rPr>
          <w:lang w:val="pt-PT"/>
        </w:rPr>
        <w:t xml:space="preserve">, </w:t>
      </w:r>
      <w:r w:rsidR="006E7463" w:rsidRPr="00EC27DE">
        <w:rPr>
          <w:lang w:val="pt-PT"/>
        </w:rPr>
        <w:t>Cathy K. Bes</w:t>
      </w:r>
      <w:r w:rsidR="006E7463">
        <w:rPr>
          <w:lang w:val="pt-PT"/>
        </w:rPr>
        <w:t>s</w:t>
      </w:r>
      <w:r w:rsidR="006E7463" w:rsidRPr="00EC27DE">
        <w:rPr>
          <w:lang w:val="pt-PT"/>
        </w:rPr>
        <w:t>on</w:t>
      </w:r>
      <w:r w:rsidR="006E7463" w:rsidRPr="00EC27DE">
        <w:rPr>
          <w:vertAlign w:val="superscript"/>
          <w:lang w:val="pt-PT"/>
        </w:rPr>
        <w:t>2</w:t>
      </w:r>
      <w:r w:rsidR="00D65606">
        <w:rPr>
          <w:lang w:val="pt-PT"/>
        </w:rPr>
        <w:t>, Maria C</w:t>
      </w:r>
      <w:r w:rsidR="00D65606" w:rsidRPr="00EC27DE">
        <w:rPr>
          <w:lang w:val="pt-PT"/>
        </w:rPr>
        <w:t>. Caldeira</w:t>
      </w:r>
      <w:r w:rsidR="00D65606" w:rsidRPr="00EC27DE">
        <w:rPr>
          <w:vertAlign w:val="superscript"/>
          <w:lang w:val="pt-PT"/>
        </w:rPr>
        <w:t>1</w:t>
      </w:r>
      <w:r w:rsidR="006E7463" w:rsidRPr="00EC27DE">
        <w:rPr>
          <w:lang w:val="pt-PT"/>
        </w:rPr>
        <w:t>,</w:t>
      </w:r>
      <w:r w:rsidR="006E7463" w:rsidRPr="00EE7459">
        <w:rPr>
          <w:lang w:val="pt-PT"/>
        </w:rPr>
        <w:t xml:space="preserve"> </w:t>
      </w:r>
      <w:r w:rsidRPr="00EC27DE">
        <w:rPr>
          <w:lang w:val="pt-PT"/>
        </w:rPr>
        <w:t>M</w:t>
      </w:r>
      <w:r w:rsidR="00E2375B">
        <w:rPr>
          <w:lang w:val="pt-PT"/>
        </w:rPr>
        <w:t xml:space="preserve">aria </w:t>
      </w:r>
      <w:r w:rsidRPr="00EC27DE">
        <w:rPr>
          <w:lang w:val="pt-PT"/>
        </w:rPr>
        <w:t>M</w:t>
      </w:r>
      <w:r w:rsidR="00E2375B">
        <w:rPr>
          <w:lang w:val="pt-PT"/>
        </w:rPr>
        <w:t>.</w:t>
      </w:r>
      <w:r w:rsidRPr="00EC27DE">
        <w:rPr>
          <w:lang w:val="pt-PT"/>
        </w:rPr>
        <w:t xml:space="preserve"> Chaves</w:t>
      </w:r>
      <w:r w:rsidRPr="00EC27DE">
        <w:rPr>
          <w:vertAlign w:val="superscript"/>
          <w:lang w:val="pt-PT"/>
        </w:rPr>
        <w:t>3</w:t>
      </w:r>
      <w:r w:rsidRPr="00EC27DE">
        <w:rPr>
          <w:lang w:val="pt-PT"/>
        </w:rPr>
        <w:t xml:space="preserve">, João S. </w:t>
      </w:r>
      <w:r>
        <w:rPr>
          <w:lang w:val="pt-PT"/>
        </w:rPr>
        <w:t>Pereira</w:t>
      </w:r>
      <w:r w:rsidRPr="00EC27DE">
        <w:rPr>
          <w:vertAlign w:val="superscript"/>
          <w:lang w:val="pt-PT"/>
        </w:rPr>
        <w:t>1</w:t>
      </w:r>
    </w:p>
    <w:p w14:paraId="377AF9EF" w14:textId="09A51787" w:rsidR="00B4015F" w:rsidRPr="00EE7459" w:rsidRDefault="00EE7459" w:rsidP="000A1B66">
      <w:pPr>
        <w:pStyle w:val="Affiliation"/>
        <w:rPr>
          <w:lang w:val="pt-PT"/>
        </w:rPr>
      </w:pPr>
      <w:r w:rsidRPr="00EE7459">
        <w:rPr>
          <w:vertAlign w:val="superscript"/>
          <w:lang w:val="pt-PT"/>
        </w:rPr>
        <w:t>1</w:t>
      </w:r>
      <w:r w:rsidRPr="00EE7459">
        <w:rPr>
          <w:lang w:val="pt-PT"/>
        </w:rPr>
        <w:t xml:space="preserve">Centro de Estudos Florestais, Instituto Superior de Agronomia, </w:t>
      </w:r>
      <w:r w:rsidR="001B6F19">
        <w:rPr>
          <w:lang w:val="pt-PT"/>
        </w:rPr>
        <w:t xml:space="preserve">Universidade de Lisboa, </w:t>
      </w:r>
      <w:r w:rsidRPr="00EE7459">
        <w:rPr>
          <w:lang w:val="pt-PT"/>
        </w:rPr>
        <w:t>Tapada da Ajuda, 1349-017 Lisboa, Portugal</w:t>
      </w:r>
    </w:p>
    <w:p w14:paraId="03D317CD" w14:textId="3F591744" w:rsidR="00EE7459" w:rsidRDefault="000A1B66" w:rsidP="00EE7459">
      <w:pPr>
        <w:spacing w:line="240" w:lineRule="auto"/>
        <w:rPr>
          <w:lang w:val="pt-PT"/>
        </w:rPr>
      </w:pPr>
      <w:r w:rsidRPr="00EE7459">
        <w:rPr>
          <w:vertAlign w:val="superscript"/>
          <w:lang w:val="pt-PT"/>
        </w:rPr>
        <w:t>2</w:t>
      </w:r>
      <w:r w:rsidR="00DA497D">
        <w:rPr>
          <w:lang w:val="pt-PT"/>
        </w:rPr>
        <w:t>I</w:t>
      </w:r>
      <w:r w:rsidR="00EE7459" w:rsidRPr="00EE7459">
        <w:rPr>
          <w:lang w:val="pt-PT"/>
        </w:rPr>
        <w:t xml:space="preserve">nstituto Dom Luiz, </w:t>
      </w:r>
      <w:r w:rsidR="00DA497D">
        <w:rPr>
          <w:lang w:val="pt-PT"/>
        </w:rPr>
        <w:t xml:space="preserve">Centro de Geofísica da Universidade de </w:t>
      </w:r>
      <w:r w:rsidR="00EE7459" w:rsidRPr="00EE7459">
        <w:rPr>
          <w:lang w:val="pt-PT"/>
        </w:rPr>
        <w:t xml:space="preserve">Lisboa, </w:t>
      </w:r>
      <w:r w:rsidR="00DA497D">
        <w:rPr>
          <w:lang w:val="pt-PT"/>
        </w:rPr>
        <w:t xml:space="preserve">Faculdade de Ciências, Campo Grande, 1749-016 Lisboa, </w:t>
      </w:r>
      <w:r w:rsidR="00EE7459" w:rsidRPr="00EE7459">
        <w:rPr>
          <w:lang w:val="pt-PT"/>
        </w:rPr>
        <w:t>Portugal</w:t>
      </w:r>
      <w:r w:rsidR="00EE7459">
        <w:rPr>
          <w:lang w:val="pt-PT"/>
        </w:rPr>
        <w:t xml:space="preserve"> </w:t>
      </w:r>
    </w:p>
    <w:p w14:paraId="5444BC02" w14:textId="6937E6CA" w:rsidR="00EE7459" w:rsidRPr="00EE7459" w:rsidRDefault="00EE7459" w:rsidP="00EE7459">
      <w:pPr>
        <w:spacing w:line="240" w:lineRule="auto"/>
        <w:rPr>
          <w:lang w:val="pt-PT"/>
        </w:rPr>
      </w:pPr>
      <w:r w:rsidRPr="00EE7459">
        <w:rPr>
          <w:vertAlign w:val="superscript"/>
          <w:lang w:val="pt-PT"/>
        </w:rPr>
        <w:t>3</w:t>
      </w:r>
      <w:r w:rsidRPr="00EE7459">
        <w:rPr>
          <w:lang w:val="pt-PT"/>
        </w:rPr>
        <w:t>Laboratório de Ecologia Molecular, I</w:t>
      </w:r>
      <w:r w:rsidR="00E2375B">
        <w:rPr>
          <w:lang w:val="pt-PT"/>
        </w:rPr>
        <w:t>TQBNOVA, Universidade Nova de Lisboa</w:t>
      </w:r>
      <w:r w:rsidRPr="00EE7459">
        <w:rPr>
          <w:lang w:val="pt-PT"/>
        </w:rPr>
        <w:t>, Av. da República, 2780-157 Oeiras, Portugal</w:t>
      </w:r>
    </w:p>
    <w:p w14:paraId="6BED7CD4" w14:textId="258AE24E" w:rsidR="000A1B66" w:rsidRDefault="000A1B66" w:rsidP="008E213F">
      <w:pPr>
        <w:pStyle w:val="Correspondence"/>
        <w:rPr>
          <w:lang w:val="pt-PT"/>
        </w:rPr>
      </w:pPr>
      <w:r w:rsidRPr="00EE7459">
        <w:rPr>
          <w:i/>
          <w:lang w:val="pt-PT"/>
        </w:rPr>
        <w:t>Cor</w:t>
      </w:r>
      <w:r w:rsidRPr="00EC27DE">
        <w:rPr>
          <w:i/>
          <w:lang w:val="pt-PT"/>
        </w:rPr>
        <w:t>respondence to</w:t>
      </w:r>
      <w:r w:rsidRPr="00EC27DE">
        <w:rPr>
          <w:lang w:val="pt-PT"/>
        </w:rPr>
        <w:t xml:space="preserve">: </w:t>
      </w:r>
      <w:r w:rsidR="00EC27DE" w:rsidRPr="00EC27DE">
        <w:rPr>
          <w:lang w:val="pt-PT"/>
        </w:rPr>
        <w:t>Raquel Lobo-do-Vale</w:t>
      </w:r>
      <w:r w:rsidR="00624A9E">
        <w:rPr>
          <w:lang w:val="pt-PT"/>
        </w:rPr>
        <w:t xml:space="preserve"> (raquelvale@isa.ulisboa.pt)</w:t>
      </w:r>
    </w:p>
    <w:p w14:paraId="10DAC4A2" w14:textId="1AB9F12E" w:rsidR="00E86F4C" w:rsidRDefault="000A1B66" w:rsidP="00B4015F">
      <w:r w:rsidRPr="000A1B66">
        <w:rPr>
          <w:b/>
        </w:rPr>
        <w:t>Abstract.</w:t>
      </w:r>
      <w:r>
        <w:t xml:space="preserve"> </w:t>
      </w:r>
      <w:r w:rsidR="00E86F4C" w:rsidRPr="00E86F4C">
        <w:t xml:space="preserve">Mediterranean ecosystems are hotspots for climate </w:t>
      </w:r>
      <w:r w:rsidR="00E86F4C">
        <w:t xml:space="preserve">change, as the highest impacts </w:t>
      </w:r>
      <w:r w:rsidR="00E86F4C" w:rsidRPr="00E86F4C">
        <w:t xml:space="preserve">are forecasted for the Mediterranean region, mainly by more frequent </w:t>
      </w:r>
      <w:r w:rsidR="003D5EB4">
        <w:t xml:space="preserve">and intense </w:t>
      </w:r>
      <w:r w:rsidR="00D65606">
        <w:t>severe</w:t>
      </w:r>
      <w:r w:rsidR="00E86F4C" w:rsidRPr="00E86F4C">
        <w:t xml:space="preserve"> drought</w:t>
      </w:r>
      <w:r w:rsidR="00D65606">
        <w:t>s</w:t>
      </w:r>
      <w:r w:rsidR="006E14C2">
        <w:t>.</w:t>
      </w:r>
      <w:r w:rsidR="00205490">
        <w:t xml:space="preserve"> </w:t>
      </w:r>
      <w:r w:rsidR="00E86F4C" w:rsidRPr="00E86F4C">
        <w:t xml:space="preserve">Plant phenology is a good indicator of species’ responses to climate change. In this </w:t>
      </w:r>
      <w:r w:rsidR="00D65606" w:rsidRPr="00E86F4C">
        <w:t>study,</w:t>
      </w:r>
      <w:r w:rsidR="00E86F4C" w:rsidRPr="00E86F4C">
        <w:t xml:space="preserve"> we compare</w:t>
      </w:r>
      <w:r w:rsidR="00E86F4C">
        <w:t>d</w:t>
      </w:r>
      <w:r w:rsidR="00E86F4C" w:rsidRPr="00E86F4C">
        <w:t xml:space="preserve"> </w:t>
      </w:r>
      <w:ins w:id="0" w:author="cbbesson" w:date="2018-11-21T18:40:00Z">
        <w:r w:rsidR="00CF24A9">
          <w:t xml:space="preserve">the </w:t>
        </w:r>
      </w:ins>
      <w:ins w:id="1" w:author="raquelvale" w:date="2018-11-23T09:53:00Z">
        <w:r w:rsidR="00B80D55">
          <w:t xml:space="preserve">spring </w:t>
        </w:r>
      </w:ins>
      <w:r w:rsidR="00E86F4C" w:rsidRPr="00E86F4C">
        <w:t>phenology of cork oak trees</w:t>
      </w:r>
      <w:r w:rsidR="0037719B">
        <w:t xml:space="preserve"> (</w:t>
      </w:r>
      <w:r w:rsidR="0037719B" w:rsidRPr="001A6C4D">
        <w:rPr>
          <w:i/>
        </w:rPr>
        <w:t>Quercus suber</w:t>
      </w:r>
      <w:r w:rsidR="0037719B">
        <w:t>)</w:t>
      </w:r>
      <w:r w:rsidR="00DA4A88">
        <w:t xml:space="preserve">, an evergreen species, </w:t>
      </w:r>
      <w:r w:rsidR="00E86F4C" w:rsidRPr="00E86F4C">
        <w:t xml:space="preserve">over two contrasting years, </w:t>
      </w:r>
      <w:ins w:id="2" w:author="raquelvale" w:date="2018-11-22T22:24:00Z">
        <w:r w:rsidR="007A36DD">
          <w:t xml:space="preserve">a mild year (2004) and </w:t>
        </w:r>
      </w:ins>
      <w:ins w:id="3" w:author="raquelvale" w:date="2018-11-22T22:36:00Z">
        <w:r w:rsidR="00D540CC">
          <w:t>dry year</w:t>
        </w:r>
      </w:ins>
      <w:ins w:id="4" w:author="raquelvale" w:date="2018-11-22T22:37:00Z">
        <w:r w:rsidR="00EA6D5F">
          <w:t xml:space="preserve"> </w:t>
        </w:r>
      </w:ins>
      <w:del w:id="5" w:author="raquelvale" w:date="2018-11-22T22:25:00Z">
        <w:r w:rsidR="003D5EB4" w:rsidDel="007A36DD">
          <w:delText>including</w:delText>
        </w:r>
      </w:del>
      <w:del w:id="6" w:author="raquelvale" w:date="2018-11-26T11:28:00Z">
        <w:r w:rsidR="006E14C2" w:rsidDel="003F0246">
          <w:delText xml:space="preserve"> </w:delText>
        </w:r>
      </w:del>
      <w:del w:id="7" w:author="raquelvale" w:date="2018-11-22T22:36:00Z">
        <w:r w:rsidR="006E14C2" w:rsidDel="00EA6D5F">
          <w:delText xml:space="preserve">the most severe drought </w:delText>
        </w:r>
      </w:del>
      <w:r w:rsidR="006E14C2">
        <w:t>(2005)</w:t>
      </w:r>
      <w:ins w:id="8" w:author="raquelvale" w:date="2018-11-22T22:37:00Z">
        <w:r w:rsidR="00EA6D5F">
          <w:t>,</w:t>
        </w:r>
      </w:ins>
      <w:ins w:id="9" w:author="raquelvale" w:date="2018-11-26T11:28:00Z">
        <w:r w:rsidR="003F0246">
          <w:t xml:space="preserve"> </w:t>
        </w:r>
      </w:ins>
      <w:ins w:id="10" w:author="raquelvale" w:date="2018-11-23T09:53:00Z">
        <w:r w:rsidR="00B80D55">
          <w:t>which was</w:t>
        </w:r>
      </w:ins>
      <w:r w:rsidR="006E14C2">
        <w:t xml:space="preserve"> </w:t>
      </w:r>
      <w:ins w:id="11" w:author="raquelvale" w:date="2018-11-22T22:36:00Z">
        <w:r w:rsidR="00EA6D5F">
          <w:t xml:space="preserve">the most severe drought </w:t>
        </w:r>
      </w:ins>
      <w:r w:rsidR="006E14C2">
        <w:t>since records exist</w:t>
      </w:r>
      <w:r w:rsidR="00C001A3">
        <w:t>. We</w:t>
      </w:r>
      <w:r w:rsidR="006B66EF">
        <w:t xml:space="preserve"> </w:t>
      </w:r>
      <w:r w:rsidR="00E86F4C" w:rsidRPr="00E86F4C">
        <w:t>evaluat</w:t>
      </w:r>
      <w:r w:rsidR="00C001A3">
        <w:t>ed</w:t>
      </w:r>
      <w:r w:rsidR="00E86F4C" w:rsidRPr="00E86F4C">
        <w:t xml:space="preserve"> </w:t>
      </w:r>
      <w:del w:id="12" w:author="raquelvale" w:date="2018-11-22T22:25:00Z">
        <w:r w:rsidR="00E86F4C" w:rsidRPr="00E86F4C" w:rsidDel="007A36DD">
          <w:delText xml:space="preserve">not only </w:delText>
        </w:r>
      </w:del>
      <w:r w:rsidR="00E86F4C" w:rsidRPr="00E86F4C">
        <w:t>the timing of occurrence</w:t>
      </w:r>
      <w:ins w:id="13" w:author="raquelvale" w:date="2018-11-22T22:25:00Z">
        <w:r w:rsidR="007A36DD">
          <w:t xml:space="preserve">, </w:t>
        </w:r>
      </w:ins>
      <w:ins w:id="14" w:author="raquelvale" w:date="2018-11-22T22:26:00Z">
        <w:r w:rsidR="007A36DD">
          <w:t>duration</w:t>
        </w:r>
      </w:ins>
      <w:ins w:id="15" w:author="Maria da Conceição Caldeira" w:date="2018-11-26T16:35:00Z">
        <w:r w:rsidR="00D315AC">
          <w:t>,</w:t>
        </w:r>
      </w:ins>
      <w:ins w:id="16" w:author="raquelvale" w:date="2018-11-22T22:25:00Z">
        <w:r w:rsidR="007A36DD">
          <w:t xml:space="preserve"> </w:t>
        </w:r>
      </w:ins>
      <w:ins w:id="17" w:author="raquelvale" w:date="2018-11-22T22:26:00Z">
        <w:r w:rsidR="007A36DD">
          <w:t>and intensity</w:t>
        </w:r>
      </w:ins>
      <w:r w:rsidR="00E86F4C" w:rsidRPr="00E86F4C">
        <w:t xml:space="preserve"> of </w:t>
      </w:r>
      <w:del w:id="18" w:author="Maria da Conceição Caldeira" w:date="2018-11-26T16:27:00Z">
        <w:r w:rsidR="00E86F4C" w:rsidRPr="00E86F4C" w:rsidDel="005A44AF">
          <w:delText xml:space="preserve">the </w:delText>
        </w:r>
      </w:del>
      <w:del w:id="19" w:author="Maria da Conceição Caldeira" w:date="2018-11-26T16:26:00Z">
        <w:r w:rsidR="00BF7230" w:rsidDel="005A44AF">
          <w:delText xml:space="preserve">vegetative </w:delText>
        </w:r>
        <w:r w:rsidR="00E86F4C" w:rsidRPr="00E86F4C" w:rsidDel="005A44AF">
          <w:delText xml:space="preserve">phenophases </w:delText>
        </w:r>
        <w:r w:rsidR="00F143E3" w:rsidDel="005A44AF">
          <w:delText xml:space="preserve">in spring </w:delText>
        </w:r>
        <w:r w:rsidR="00E86F4C" w:rsidRPr="00E86F4C" w:rsidDel="005A44AF">
          <w:delText>(</w:delText>
        </w:r>
      </w:del>
      <w:r w:rsidR="00E86F4C" w:rsidRPr="00E86F4C">
        <w:t>bud development, budburst, shoot elongation, trunk growth</w:t>
      </w:r>
      <w:ins w:id="20" w:author="Maria da Conceição Caldeira" w:date="2018-11-26T16:36:00Z">
        <w:r w:rsidR="00D315AC">
          <w:t>,</w:t>
        </w:r>
      </w:ins>
      <w:r w:rsidR="00E86F4C" w:rsidRPr="00E86F4C">
        <w:t xml:space="preserve"> and l</w:t>
      </w:r>
      <w:r w:rsidR="0053039B">
        <w:t>eaf senescence</w:t>
      </w:r>
      <w:del w:id="21" w:author="Maria da Conceição Caldeira" w:date="2018-11-26T16:27:00Z">
        <w:r w:rsidR="00E86F4C" w:rsidRPr="00E86F4C" w:rsidDel="005A44AF">
          <w:delText>)</w:delText>
        </w:r>
      </w:del>
      <w:del w:id="22" w:author="raquelvale" w:date="2018-11-22T22:26:00Z">
        <w:r w:rsidR="00DA4A88" w:rsidDel="00D540CC">
          <w:delText>,</w:delText>
        </w:r>
        <w:r w:rsidR="00E86F4C" w:rsidRPr="00E86F4C" w:rsidDel="00D540CC">
          <w:delText xml:space="preserve"> but also </w:delText>
        </w:r>
        <w:r w:rsidR="00263CA8" w:rsidDel="00D540CC">
          <w:delText>their</w:delText>
        </w:r>
        <w:r w:rsidR="00263CA8" w:rsidRPr="00E86F4C" w:rsidDel="00D540CC">
          <w:delText xml:space="preserve"> </w:delText>
        </w:r>
        <w:r w:rsidR="00E86F4C" w:rsidRPr="00E86F4C" w:rsidDel="00D540CC">
          <w:delText>duration</w:delText>
        </w:r>
        <w:r w:rsidR="008B1CC6" w:rsidDel="00D540CC">
          <w:delText xml:space="preserve"> </w:delText>
        </w:r>
        <w:r w:rsidR="00760040" w:rsidDel="00D540CC">
          <w:delText>and intensity</w:delText>
        </w:r>
      </w:del>
      <w:ins w:id="23" w:author="raquelvale" w:date="2018-11-22T22:30:00Z">
        <w:r w:rsidR="00D540CC">
          <w:t xml:space="preserve"> </w:t>
        </w:r>
      </w:ins>
      <w:ins w:id="24" w:author="Maria da Conceição Caldeira" w:date="2018-11-26T16:35:00Z">
        <w:r w:rsidR="00D315AC">
          <w:t xml:space="preserve">(phenophases) </w:t>
        </w:r>
      </w:ins>
      <w:ins w:id="25" w:author="raquelvale" w:date="2018-11-22T22:30:00Z">
        <w:r w:rsidR="00D540CC">
          <w:t xml:space="preserve">and </w:t>
        </w:r>
      </w:ins>
      <w:del w:id="26" w:author="raquelvale" w:date="2018-11-22T22:30:00Z">
        <w:r w:rsidR="00E86F4C" w:rsidRPr="00E86F4C" w:rsidDel="00D540CC">
          <w:delText xml:space="preserve">. We also quantified nitrogen in green and senescent leaves and </w:delText>
        </w:r>
      </w:del>
      <w:r w:rsidR="00E86F4C" w:rsidRPr="00E86F4C">
        <w:t>assessed the nitrogen re</w:t>
      </w:r>
      <w:r w:rsidR="00400810">
        <w:t>sorption</w:t>
      </w:r>
      <w:r w:rsidR="00E86F4C" w:rsidRPr="00E86F4C">
        <w:t xml:space="preserve"> efficiency</w:t>
      </w:r>
      <w:ins w:id="27" w:author="raquelvale" w:date="2018-11-22T22:30:00Z">
        <w:r w:rsidR="00D540CC">
          <w:t xml:space="preserve"> from senescent to green leaves</w:t>
        </w:r>
      </w:ins>
      <w:r w:rsidR="00E86F4C" w:rsidRPr="00E86F4C">
        <w:t xml:space="preserve">. </w:t>
      </w:r>
      <w:ins w:id="28" w:author="Maria da Conceição Caldeira" w:date="2018-11-26T16:34:00Z">
        <w:r w:rsidR="00D315AC">
          <w:t xml:space="preserve">The </w:t>
        </w:r>
      </w:ins>
      <w:del w:id="29" w:author="Maria da Conceição Caldeira" w:date="2018-11-26T16:34:00Z">
        <w:r w:rsidR="00E86F4C" w:rsidRPr="00E86F4C" w:rsidDel="00D315AC">
          <w:delText xml:space="preserve">Temperature </w:delText>
        </w:r>
      </w:del>
      <w:ins w:id="30" w:author="Maria da Conceição Caldeira" w:date="2018-11-26T16:34:00Z">
        <w:r w:rsidR="00D315AC">
          <w:t>t</w:t>
        </w:r>
        <w:r w:rsidR="00D315AC" w:rsidRPr="00E86F4C">
          <w:t xml:space="preserve">emperature </w:t>
        </w:r>
      </w:ins>
      <w:r w:rsidR="00E86F4C" w:rsidRPr="00E86F4C">
        <w:t xml:space="preserve">was the main driver for budburst. Nevertheless, water </w:t>
      </w:r>
      <w:r w:rsidR="00D554B4">
        <w:t xml:space="preserve">had a main role </w:t>
      </w:r>
      <w:r w:rsidR="00D554B4" w:rsidRPr="00E86F4C">
        <w:t>constrain</w:t>
      </w:r>
      <w:r w:rsidR="00D554B4">
        <w:t>ing</w:t>
      </w:r>
      <w:r w:rsidR="00D554B4" w:rsidRPr="00E86F4C">
        <w:t xml:space="preserve"> </w:t>
      </w:r>
      <w:r w:rsidR="00E86F4C" w:rsidRPr="00E86F4C">
        <w:t>all the other phenophases, by strongly reducing the growing season</w:t>
      </w:r>
      <w:r w:rsidR="00C001A3">
        <w:t xml:space="preserve"> </w:t>
      </w:r>
      <w:r w:rsidR="00DA4A88">
        <w:t xml:space="preserve">length </w:t>
      </w:r>
      <w:r w:rsidR="00C001A3">
        <w:t>(-48</w:t>
      </w:r>
      <w:r w:rsidR="0028677C">
        <w:t xml:space="preserve"> </w:t>
      </w:r>
      <w:r w:rsidR="00C001A3">
        <w:t>%)</w:t>
      </w:r>
      <w:r w:rsidR="00E86F4C" w:rsidRPr="00E86F4C">
        <w:t xml:space="preserve"> and consequently tree growth. Basal area increment was the most affected growth </w:t>
      </w:r>
      <w:r w:rsidR="00DA4A88">
        <w:t>variable</w:t>
      </w:r>
      <w:r w:rsidR="00E86F4C" w:rsidRPr="00E86F4C">
        <w:t xml:space="preserve"> (-</w:t>
      </w:r>
      <w:del w:id="31" w:author="raquelvale" w:date="2018-11-25T22:15:00Z">
        <w:r w:rsidR="00E86F4C" w:rsidRPr="00E86F4C" w:rsidDel="00311032">
          <w:delText>38</w:delText>
        </w:r>
        <w:r w:rsidR="0028677C" w:rsidDel="00311032">
          <w:delText xml:space="preserve"> </w:delText>
        </w:r>
      </w:del>
      <w:ins w:id="32" w:author="raquelvale" w:date="2018-11-25T22:15:00Z">
        <w:r w:rsidR="00311032" w:rsidRPr="00E86F4C">
          <w:t>3</w:t>
        </w:r>
        <w:r w:rsidR="00311032">
          <w:t xml:space="preserve">6 </w:t>
        </w:r>
      </w:ins>
      <w:r w:rsidR="00E86F4C" w:rsidRPr="00E86F4C">
        <w:t xml:space="preserve">%), although </w:t>
      </w:r>
      <w:ins w:id="33" w:author="raquelvale" w:date="2018-11-23T11:53:00Z">
        <w:r w:rsidR="00697C88">
          <w:t xml:space="preserve">occurring at a similar rate </w:t>
        </w:r>
      </w:ins>
      <w:ins w:id="34" w:author="raquelvale" w:date="2018-11-23T11:54:00Z">
        <w:r w:rsidR="00697C88">
          <w:t>in the</w:t>
        </w:r>
      </w:ins>
      <w:ins w:id="35" w:author="raquelvale" w:date="2018-11-23T11:53:00Z">
        <w:r w:rsidR="00697C88">
          <w:t xml:space="preserve"> </w:t>
        </w:r>
      </w:ins>
      <w:ins w:id="36" w:author="raquelvale" w:date="2018-11-23T11:54:00Z">
        <w:r w:rsidR="00697C88">
          <w:t>two years</w:t>
        </w:r>
      </w:ins>
      <w:del w:id="37" w:author="raquelvale" w:date="2018-11-23T11:54:00Z">
        <w:r w:rsidR="00E86F4C" w:rsidRPr="00E86F4C" w:rsidDel="00697C88">
          <w:delText xml:space="preserve">the rate of increase remained similar among </w:delText>
        </w:r>
      </w:del>
      <w:ins w:id="38" w:author="cbbesson" w:date="2018-11-21T16:43:00Z">
        <w:del w:id="39" w:author="raquelvale" w:date="2018-11-23T11:54:00Z">
          <w:r w:rsidR="009F1523" w:rsidDel="00697C88">
            <w:delText>between</w:delText>
          </w:r>
          <w:r w:rsidR="009F1523" w:rsidRPr="00E86F4C" w:rsidDel="00697C88">
            <w:delText xml:space="preserve"> </w:delText>
          </w:r>
        </w:del>
      </w:ins>
      <w:del w:id="40" w:author="raquelvale" w:date="2018-11-23T11:54:00Z">
        <w:r w:rsidR="00E86F4C" w:rsidRPr="00E86F4C" w:rsidDel="00697C88">
          <w:delText>years</w:delText>
        </w:r>
      </w:del>
      <w:r w:rsidR="00E86F4C" w:rsidRPr="00E86F4C">
        <w:t xml:space="preserve">. Shoot elongation was </w:t>
      </w:r>
      <w:ins w:id="41" w:author="raquelvale" w:date="2018-11-22T22:35:00Z">
        <w:r w:rsidR="00D540CC">
          <w:t xml:space="preserve">also </w:t>
        </w:r>
      </w:ins>
      <w:r w:rsidR="00E86F4C" w:rsidRPr="00E86F4C">
        <w:t xml:space="preserve">reduced </w:t>
      </w:r>
      <w:ins w:id="42" w:author="raquelvale" w:date="2018-11-22T22:35:00Z">
        <w:r w:rsidR="00D540CC">
          <w:t>(</w:t>
        </w:r>
      </w:ins>
      <w:del w:id="43" w:author="raquelvale" w:date="2018-11-22T22:35:00Z">
        <w:r w:rsidR="00E86F4C" w:rsidRPr="00E86F4C" w:rsidDel="00D540CC">
          <w:delText xml:space="preserve">by </w:delText>
        </w:r>
      </w:del>
      <w:r w:rsidR="00E86F4C" w:rsidRPr="00E86F4C">
        <w:t>-21</w:t>
      </w:r>
      <w:r w:rsidR="0028677C">
        <w:t xml:space="preserve"> </w:t>
      </w:r>
      <w:r w:rsidR="00E86F4C" w:rsidRPr="00E86F4C">
        <w:t>%</w:t>
      </w:r>
      <w:ins w:id="44" w:author="raquelvale" w:date="2018-11-22T22:36:00Z">
        <w:r w:rsidR="00D540CC">
          <w:t>)</w:t>
        </w:r>
      </w:ins>
      <w:ins w:id="45" w:author="Maria da Conceição Caldeira" w:date="2018-11-26T16:32:00Z">
        <w:r w:rsidR="00D315AC">
          <w:t>,</w:t>
        </w:r>
      </w:ins>
      <w:r w:rsidR="00E86F4C" w:rsidRPr="00E86F4C">
        <w:t xml:space="preserve"> yet elongation occurred at a higher rate</w:t>
      </w:r>
      <w:r w:rsidR="00E86F4C">
        <w:t xml:space="preserve"> </w:t>
      </w:r>
      <w:r w:rsidR="00E86F4C" w:rsidRPr="00E86F4C">
        <w:t xml:space="preserve">in the dry as compared to the mild year. </w:t>
      </w:r>
      <w:r w:rsidR="0005523A">
        <w:t>L</w:t>
      </w:r>
      <w:r w:rsidR="00C001A3" w:rsidRPr="00462951">
        <w:t>eaf senescence</w:t>
      </w:r>
      <w:r w:rsidR="00E86F4C" w:rsidRPr="00E86F4C">
        <w:t xml:space="preserve"> during the bulk period was higher in the dry year, </w:t>
      </w:r>
      <w:r w:rsidR="0005523A">
        <w:t>in which leaves were shed</w:t>
      </w:r>
      <w:r w:rsidR="00D65606">
        <w:t xml:space="preserve"> at </w:t>
      </w:r>
      <w:del w:id="46" w:author="raquelvale" w:date="2018-11-23T11:55:00Z">
        <w:r w:rsidR="00D65606" w:rsidDel="00697C88">
          <w:delText xml:space="preserve">the </w:delText>
        </w:r>
      </w:del>
      <w:ins w:id="47" w:author="raquelvale" w:date="2018-11-23T11:55:00Z">
        <w:del w:id="48" w:author="Maria da Conceição Caldeira" w:date="2018-11-26T16:34:00Z">
          <w:r w:rsidR="00697C88" w:rsidDel="00D315AC">
            <w:delText>a</w:delText>
          </w:r>
        </w:del>
      </w:ins>
      <w:ins w:id="49" w:author="Maria da Conceição Caldeira" w:date="2018-11-26T16:34:00Z">
        <w:r w:rsidR="00D315AC">
          <w:t>the</w:t>
        </w:r>
      </w:ins>
      <w:ins w:id="50" w:author="raquelvale" w:date="2018-11-23T11:55:00Z">
        <w:r w:rsidR="00697C88">
          <w:t xml:space="preserve"> </w:t>
        </w:r>
      </w:ins>
      <w:r w:rsidR="00D65606">
        <w:t xml:space="preserve">same rate over </w:t>
      </w:r>
      <w:r w:rsidR="00E86F4C" w:rsidRPr="00E86F4C">
        <w:t xml:space="preserve">a </w:t>
      </w:r>
      <w:r w:rsidR="008B1CC6">
        <w:t>longer</w:t>
      </w:r>
      <w:r w:rsidR="00E86F4C" w:rsidRPr="00E86F4C">
        <w:t xml:space="preserve"> </w:t>
      </w:r>
      <w:r w:rsidR="00DA4A88">
        <w:t>period</w:t>
      </w:r>
      <w:r w:rsidR="00E86F4C" w:rsidRPr="00E86F4C">
        <w:t>. Nitrogen concentration</w:t>
      </w:r>
      <w:ins w:id="51" w:author="raquelvale" w:date="2018-11-22T22:37:00Z">
        <w:r w:rsidR="00EA6D5F">
          <w:t>s</w:t>
        </w:r>
      </w:ins>
      <w:r w:rsidR="00E86F4C">
        <w:t xml:space="preserve"> in green and senescent leaves </w:t>
      </w:r>
      <w:r w:rsidR="00E86F4C" w:rsidRPr="00E86F4C">
        <w:t>w</w:t>
      </w:r>
      <w:r w:rsidR="00D65606">
        <w:t>ere</w:t>
      </w:r>
      <w:r w:rsidR="00E86F4C" w:rsidRPr="00E86F4C">
        <w:t xml:space="preserve"> affected by drought and </w:t>
      </w:r>
      <w:ins w:id="52" w:author="Raquel" w:date="2018-11-27T13:43:00Z">
        <w:r w:rsidR="007A6C8D" w:rsidRPr="00E86F4C">
          <w:t>nitrogen re</w:t>
        </w:r>
        <w:r w:rsidR="007A6C8D">
          <w:t>sorption</w:t>
        </w:r>
        <w:r w:rsidR="007A6C8D" w:rsidRPr="00E86F4C">
          <w:t xml:space="preserve"> efficiency increased remarkably </w:t>
        </w:r>
        <w:r w:rsidR="007A6C8D">
          <w:t>(+22%)</w:t>
        </w:r>
      </w:ins>
      <w:del w:id="53" w:author="Raquel" w:date="2018-11-27T13:44:00Z">
        <w:r w:rsidR="00E86F4C" w:rsidRPr="00E86F4C" w:rsidDel="007A6C8D">
          <w:delText xml:space="preserve">cork oak </w:delText>
        </w:r>
      </w:del>
      <w:del w:id="54" w:author="Raquel" w:date="2018-11-27T13:43:00Z">
        <w:r w:rsidR="00E86F4C" w:rsidRPr="00E86F4C" w:rsidDel="007A6C8D">
          <w:delText xml:space="preserve">remarkably increased </w:delText>
        </w:r>
      </w:del>
      <w:r w:rsidR="00E86F4C" w:rsidRPr="00E86F4C">
        <w:t xml:space="preserve">the </w:t>
      </w:r>
      <w:del w:id="55" w:author="Raquel" w:date="2018-11-27T13:43:00Z">
        <w:r w:rsidR="00E86F4C" w:rsidRPr="00E86F4C" w:rsidDel="007A6C8D">
          <w:delText>nitrogen re</w:delText>
        </w:r>
        <w:r w:rsidR="00C708C1" w:rsidDel="007A6C8D">
          <w:delText>sorption</w:delText>
        </w:r>
        <w:r w:rsidR="00E86F4C" w:rsidRPr="00E86F4C" w:rsidDel="007A6C8D">
          <w:delText xml:space="preserve"> efficiency</w:delText>
        </w:r>
        <w:r w:rsidR="00FA3A0B" w:rsidDel="007A6C8D">
          <w:delText xml:space="preserve"> (+22%)</w:delText>
        </w:r>
      </w:del>
      <w:ins w:id="56" w:author="raquelvale" w:date="2018-11-25T20:35:00Z">
        <w:del w:id="57" w:author="Raquel" w:date="2018-11-27T13:43:00Z">
          <w:r w:rsidR="003B5475" w:rsidDel="007A6C8D">
            <w:delText>.</w:delText>
          </w:r>
        </w:del>
      </w:ins>
      <w:ins w:id="58" w:author="Maria da Conceição Caldeira" w:date="2018-11-26T16:36:00Z">
        <w:del w:id="59" w:author="Raquel" w:date="2018-11-27T13:43:00Z">
          <w:r w:rsidR="00D315AC" w:rsidDel="007A6C8D">
            <w:delText xml:space="preserve"> </w:delText>
          </w:r>
        </w:del>
      </w:ins>
      <w:del w:id="60" w:author="raquelvale" w:date="2018-11-25T20:34:00Z">
        <w:r w:rsidR="00E86F4C" w:rsidRPr="00E86F4C" w:rsidDel="003B5475">
          <w:delText>, which appears to be a</w:delText>
        </w:r>
        <w:r w:rsidR="0005523A" w:rsidDel="003B5475">
          <w:delText xml:space="preserve">n </w:delText>
        </w:r>
        <w:r w:rsidR="00E86F4C" w:rsidRPr="00E86F4C" w:rsidDel="003B5475">
          <w:delText xml:space="preserve">adaptive trait </w:delText>
        </w:r>
        <w:r w:rsidR="00FE3486" w:rsidDel="003B5475">
          <w:delText>that</w:delText>
        </w:r>
        <w:r w:rsidR="00FE3486" w:rsidRPr="00E86F4C" w:rsidDel="003B5475">
          <w:delText xml:space="preserve"> </w:delText>
        </w:r>
        <w:r w:rsidR="00E86F4C" w:rsidRPr="00E86F4C" w:rsidDel="003B5475">
          <w:delText>mitigate</w:delText>
        </w:r>
        <w:r w:rsidR="00FE3486" w:rsidDel="003B5475">
          <w:delText>s</w:delText>
        </w:r>
        <w:r w:rsidR="00E86F4C" w:rsidRPr="00E86F4C" w:rsidDel="003B5475">
          <w:delText xml:space="preserve"> the </w:delText>
        </w:r>
        <w:r w:rsidR="00081AAF" w:rsidDel="003B5475">
          <w:delText>l</w:delText>
        </w:r>
        <w:r w:rsidR="0005523A" w:rsidDel="003B5475">
          <w:delText xml:space="preserve">imitation in </w:delText>
        </w:r>
        <w:r w:rsidR="00081AAF" w:rsidDel="003B5475">
          <w:delText xml:space="preserve">nitrogen </w:delText>
        </w:r>
        <w:r w:rsidR="0005523A" w:rsidDel="003B5475">
          <w:delText>uptak</w:delText>
        </w:r>
      </w:del>
      <w:del w:id="61" w:author="raquelvale" w:date="2018-11-25T20:35:00Z">
        <w:r w:rsidR="0005523A" w:rsidDel="003B5475">
          <w:delText>e</w:delText>
        </w:r>
        <w:r w:rsidR="00081AAF" w:rsidDel="003B5475">
          <w:delText xml:space="preserve"> by </w:delText>
        </w:r>
        <w:r w:rsidR="0005523A" w:rsidDel="003B5475">
          <w:delText xml:space="preserve">the </w:delText>
        </w:r>
        <w:r w:rsidR="00081AAF" w:rsidDel="003B5475">
          <w:delText>roots during drought</w:delText>
        </w:r>
        <w:r w:rsidR="002E51DA" w:rsidDel="003B5475">
          <w:delText>.</w:delText>
        </w:r>
        <w:r w:rsidR="00E86F4C" w:rsidRPr="00E86F4C" w:rsidDel="003B5475">
          <w:delText xml:space="preserve"> </w:delText>
        </w:r>
      </w:del>
      <w:bookmarkStart w:id="62" w:name="_Hlk530588382"/>
      <w:ins w:id="63" w:author="cbbesson" w:date="2018-11-21T18:27:00Z">
        <w:del w:id="64" w:author="raquelvale" w:date="2018-11-22T22:39:00Z">
          <w:r w:rsidR="00D624DB" w:rsidDel="00EA6D5F">
            <w:delText xml:space="preserve">The </w:delText>
          </w:r>
        </w:del>
      </w:ins>
      <w:ins w:id="65" w:author="cbbesson" w:date="2018-11-21T18:28:00Z">
        <w:del w:id="66" w:author="raquelvale" w:date="2018-11-22T22:39:00Z">
          <w:r w:rsidR="00D624DB" w:rsidDel="00EA6D5F">
            <w:delText>contrasting</w:delText>
          </w:r>
        </w:del>
      </w:ins>
      <w:ins w:id="67" w:author="cbbesson" w:date="2018-11-21T18:27:00Z">
        <w:del w:id="68" w:author="raquelvale" w:date="2018-11-22T22:39:00Z">
          <w:r w:rsidR="00D624DB" w:rsidDel="00EA6D5F">
            <w:delText xml:space="preserve"> </w:delText>
          </w:r>
        </w:del>
      </w:ins>
      <w:del w:id="69" w:author="raquelvale" w:date="2018-11-22T22:39:00Z">
        <w:r w:rsidR="002E51DA" w:rsidDel="00EA6D5F">
          <w:delText>W</w:delText>
        </w:r>
      </w:del>
      <w:ins w:id="70" w:author="cbbesson" w:date="2018-11-21T18:27:00Z">
        <w:del w:id="71" w:author="raquelvale" w:date="2018-11-22T22:39:00Z">
          <w:r w:rsidR="00D624DB" w:rsidDel="00EA6D5F">
            <w:delText>w</w:delText>
          </w:r>
        </w:del>
      </w:ins>
      <w:del w:id="72" w:author="raquelvale" w:date="2018-11-22T22:39:00Z">
        <w:r w:rsidR="00B203A1" w:rsidDel="00EA6D5F">
          <w:delText>a</w:delText>
        </w:r>
      </w:del>
      <w:del w:id="73" w:author="raquelvale" w:date="2018-11-23T11:57:00Z">
        <w:r w:rsidR="00B203A1" w:rsidDel="00697C88">
          <w:delText xml:space="preserve">ter availability </w:delText>
        </w:r>
      </w:del>
      <w:bookmarkStart w:id="74" w:name="_Hlk530588703"/>
      <w:ins w:id="75" w:author="cbbesson" w:date="2018-11-21T18:29:00Z">
        <w:del w:id="76" w:author="raquelvale" w:date="2018-11-22T22:39:00Z">
          <w:r w:rsidR="00D624DB" w:rsidDel="00EA6D5F">
            <w:delText xml:space="preserve">between 2004 and 2005, </w:delText>
          </w:r>
        </w:del>
      </w:ins>
      <w:bookmarkEnd w:id="74"/>
      <w:ins w:id="77" w:author="cbbesson" w:date="2018-11-21T18:37:00Z">
        <w:del w:id="78" w:author="raquelvale" w:date="2018-11-22T22:39:00Z">
          <w:r w:rsidR="00CF24A9" w:rsidRPr="00CF24A9" w:rsidDel="00EA6D5F">
            <w:delText>reflected by SPEI indexes specifying a moderate (SPEI=-</w:delText>
          </w:r>
        </w:del>
        <w:del w:id="79" w:author="raquelvale" w:date="2018-11-22T22:40:00Z">
          <w:r w:rsidR="00CF24A9" w:rsidRPr="00CF24A9" w:rsidDel="00EA6D5F">
            <w:delText xml:space="preserve">1.18) and extreme drought (SPEI=-2.48) respectively, </w:delText>
          </w:r>
        </w:del>
      </w:ins>
      <w:del w:id="80" w:author="raquelvale" w:date="2018-11-23T11:57:00Z">
        <w:r w:rsidR="002E51DA" w:rsidDel="00697C88">
          <w:delText xml:space="preserve">was </w:delText>
        </w:r>
        <w:r w:rsidR="00B203A1" w:rsidDel="00697C88">
          <w:delText>the main driver of the growing season length</w:delText>
        </w:r>
        <w:r w:rsidR="00DA4A88" w:rsidDel="00697C88">
          <w:delText xml:space="preserve"> in this Mediterranean ecosystem</w:delText>
        </w:r>
        <w:r w:rsidR="002E51DA" w:rsidDel="00697C88">
          <w:delText xml:space="preserve">, </w:delText>
        </w:r>
      </w:del>
      <w:ins w:id="81" w:author="cbbesson" w:date="2018-11-21T18:29:00Z">
        <w:del w:id="82" w:author="raquelvale" w:date="2018-11-23T11:57:00Z">
          <w:r w:rsidR="00D624DB" w:rsidDel="00697C88">
            <w:delText xml:space="preserve">. </w:delText>
          </w:r>
        </w:del>
      </w:ins>
      <w:ins w:id="83" w:author="cbbesson" w:date="2018-11-21T18:30:00Z">
        <w:del w:id="84" w:author="raquelvale" w:date="2018-11-23T11:57:00Z">
          <w:r w:rsidR="00D624DB" w:rsidDel="00697C88">
            <w:delText xml:space="preserve">The latter, however, </w:delText>
          </w:r>
        </w:del>
      </w:ins>
      <w:ins w:id="85" w:author="cbbesson" w:date="2018-11-21T18:29:00Z">
        <w:del w:id="86" w:author="raquelvale" w:date="2018-11-23T11:57:00Z">
          <w:r w:rsidR="00D624DB" w:rsidDel="00697C88">
            <w:delText xml:space="preserve"> </w:delText>
          </w:r>
        </w:del>
      </w:ins>
      <w:del w:id="87" w:author="raquelvale" w:date="2018-11-23T11:57:00Z">
        <w:r w:rsidR="002E51DA" w:rsidDel="00697C88">
          <w:delText>although it may also be affected by complex interplays between precipitation and temperature</w:delText>
        </w:r>
        <w:bookmarkEnd w:id="62"/>
        <w:r w:rsidR="00B203A1" w:rsidDel="00697C88">
          <w:delText xml:space="preserve">. </w:delText>
        </w:r>
      </w:del>
      <w:r w:rsidR="00B203A1">
        <w:t>O</w:t>
      </w:r>
      <w:r w:rsidR="00301800">
        <w:t xml:space="preserve">ur results highlight the importance of studying different phenological metrics to improve our understanding of the ecosystems responses to climate change. </w:t>
      </w:r>
      <w:r w:rsidR="004B4DCB">
        <w:t xml:space="preserve">The </w:t>
      </w:r>
      <w:r w:rsidR="002E51DA">
        <w:t xml:space="preserve">faster </w:t>
      </w:r>
      <w:r w:rsidR="004B4DCB">
        <w:t xml:space="preserve">dynamics observed in shoot elongation, </w:t>
      </w:r>
      <w:ins w:id="88" w:author="raquelvale" w:date="2018-11-25T15:16:00Z">
        <w:r w:rsidR="00FF767B" w:rsidRPr="004B4DCB">
          <w:t xml:space="preserve">while all other </w:t>
        </w:r>
        <w:r w:rsidR="00FF767B">
          <w:t>pheno</w:t>
        </w:r>
        <w:r w:rsidR="00FF767B" w:rsidRPr="004B4DCB">
          <w:t>phases develop</w:t>
        </w:r>
      </w:ins>
      <w:ins w:id="89" w:author="raquelvale" w:date="2018-11-25T15:19:00Z">
        <w:r w:rsidR="00FF767B">
          <w:t>ed</w:t>
        </w:r>
      </w:ins>
      <w:ins w:id="90" w:author="raquelvale" w:date="2018-11-25T15:16:00Z">
        <w:r w:rsidR="00FF767B" w:rsidRPr="004B4DCB">
          <w:t xml:space="preserve"> at the same rate</w:t>
        </w:r>
      </w:ins>
      <w:del w:id="91" w:author="raquelvale" w:date="2018-11-25T15:17:00Z">
        <w:r w:rsidR="004B4DCB" w:rsidDel="00FF767B">
          <w:delText xml:space="preserve">in contrast with the other </w:delText>
        </w:r>
        <w:r w:rsidR="004B4DCB" w:rsidDel="00FF767B">
          <w:lastRenderedPageBreak/>
          <w:delText>phenophases</w:delText>
        </w:r>
      </w:del>
      <w:r w:rsidR="004B4DCB">
        <w:t xml:space="preserve">, </w:t>
      </w:r>
      <w:del w:id="92" w:author="Raquel" w:date="2018-11-27T13:45:00Z">
        <w:r w:rsidR="004B4DCB" w:rsidDel="007A6C8D">
          <w:delText xml:space="preserve">are </w:delText>
        </w:r>
      </w:del>
      <w:r w:rsidR="004B4DCB">
        <w:t>indicat</w:t>
      </w:r>
      <w:del w:id="93" w:author="Raquel" w:date="2018-11-27T13:45:00Z">
        <w:r w:rsidR="004B4DCB" w:rsidDel="007A6C8D">
          <w:delText>iv</w:delText>
        </w:r>
      </w:del>
      <w:r w:rsidR="004B4DCB">
        <w:t xml:space="preserve">e that </w:t>
      </w:r>
      <w:ins w:id="94" w:author="Raquel" w:date="2018-11-27T13:46:00Z">
        <w:r w:rsidR="00D313F2">
          <w:t xml:space="preserve">leaf area </w:t>
        </w:r>
        <w:r w:rsidR="00D313F2" w:rsidRPr="004B4DCB">
          <w:t>development</w:t>
        </w:r>
        <w:r w:rsidR="00D313F2">
          <w:t xml:space="preserve"> is privileged in </w:t>
        </w:r>
      </w:ins>
      <w:r w:rsidR="004B4DCB">
        <w:t xml:space="preserve">cork oak </w:t>
      </w:r>
      <w:del w:id="95" w:author="Raquel" w:date="2018-11-27T13:46:00Z">
        <w:r w:rsidR="00DA4A88" w:rsidDel="00D313F2">
          <w:delText>privilege</w:delText>
        </w:r>
      </w:del>
      <w:r w:rsidR="00DA4A88">
        <w:t>s</w:t>
      </w:r>
      <w:del w:id="96" w:author="Raquel" w:date="2018-11-27T13:46:00Z">
        <w:r w:rsidR="004B4DCB" w:rsidRPr="004B4DCB" w:rsidDel="00D313F2">
          <w:delText xml:space="preserve"> </w:delText>
        </w:r>
        <w:r w:rsidR="004B4DCB" w:rsidDel="00D313F2">
          <w:delText xml:space="preserve">leaf area </w:delText>
        </w:r>
        <w:r w:rsidR="004B4DCB" w:rsidRPr="004B4DCB" w:rsidDel="00D313F2">
          <w:delText>development</w:delText>
        </w:r>
      </w:del>
      <w:del w:id="97" w:author="raquelvale" w:date="2018-11-25T20:35:00Z">
        <w:r w:rsidR="004B4DCB" w:rsidDel="003B5475">
          <w:delText>,</w:delText>
        </w:r>
      </w:del>
      <w:del w:id="98" w:author="raquelvale" w:date="2018-11-25T15:16:00Z">
        <w:r w:rsidR="004B4DCB" w:rsidDel="00FF767B">
          <w:delText xml:space="preserve"> </w:delText>
        </w:r>
        <w:r w:rsidR="004B4DCB" w:rsidRPr="004B4DCB" w:rsidDel="00FF767B">
          <w:delText xml:space="preserve">while all other </w:delText>
        </w:r>
        <w:r w:rsidR="00B12D5C" w:rsidDel="00FF767B">
          <w:delText>pheno</w:delText>
        </w:r>
        <w:r w:rsidR="004B4DCB" w:rsidRPr="004B4DCB" w:rsidDel="00FF767B">
          <w:delText>phases develop at the same rate</w:delText>
        </w:r>
      </w:del>
      <w:r w:rsidR="00B203A1">
        <w:t>.</w:t>
      </w:r>
      <w:r w:rsidR="004B4DCB">
        <w:t xml:space="preserve"> </w:t>
      </w:r>
      <w:ins w:id="99" w:author="raquelvale" w:date="2018-11-23T12:03:00Z">
        <w:r w:rsidR="005223A9" w:rsidRPr="00FF767B">
          <w:t xml:space="preserve">Water availability was the main driver of </w:t>
        </w:r>
      </w:ins>
      <w:ins w:id="100" w:author="raquelvale" w:date="2018-11-25T15:18:00Z">
        <w:r w:rsidR="00FF767B">
          <w:t xml:space="preserve">spring growth in </w:t>
        </w:r>
      </w:ins>
      <w:ins w:id="101" w:author="raquelvale" w:date="2018-11-23T12:03:00Z">
        <w:r w:rsidR="005223A9" w:rsidRPr="00FF767B">
          <w:t xml:space="preserve">this Mediterranean ecosystem, however, it may be affected by complex interplays between precipitation and temperature, </w:t>
        </w:r>
      </w:ins>
      <w:ins w:id="102" w:author="raquelvale" w:date="2018-11-23T12:15:00Z">
        <w:r w:rsidR="00606ED3" w:rsidRPr="00FF767B">
          <w:t xml:space="preserve">such as higher temperatures during </w:t>
        </w:r>
      </w:ins>
      <w:ins w:id="103" w:author="raquelvale" w:date="2018-11-25T15:09:00Z">
        <w:r w:rsidR="00992DE1" w:rsidRPr="00FF767B">
          <w:t xml:space="preserve">dry </w:t>
        </w:r>
      </w:ins>
      <w:ins w:id="104" w:author="raquelvale" w:date="2018-11-23T12:15:00Z">
        <w:r w:rsidR="00606ED3" w:rsidRPr="00FF767B">
          <w:t>winter</w:t>
        </w:r>
      </w:ins>
      <w:ins w:id="105" w:author="raquelvale" w:date="2018-11-25T15:09:00Z">
        <w:r w:rsidR="00992DE1" w:rsidRPr="00FF767B">
          <w:t>s</w:t>
        </w:r>
      </w:ins>
      <w:ins w:id="106" w:author="raquelvale" w:date="2018-11-23T12:15:00Z">
        <w:r w:rsidR="00606ED3" w:rsidRPr="00FF767B">
          <w:t xml:space="preserve"> or heat waves</w:t>
        </w:r>
      </w:ins>
      <w:ins w:id="107" w:author="raquelvale" w:date="2018-11-25T15:10:00Z">
        <w:r w:rsidR="00992DE1" w:rsidRPr="00FF767B">
          <w:t xml:space="preserve"> during spring</w:t>
        </w:r>
      </w:ins>
      <w:ins w:id="108" w:author="raquelvale" w:date="2018-11-23T12:15:00Z">
        <w:r w:rsidR="00606ED3" w:rsidRPr="00FF767B">
          <w:t xml:space="preserve">, </w:t>
        </w:r>
      </w:ins>
      <w:ins w:id="109" w:author="raquelvale" w:date="2018-11-23T12:16:00Z">
        <w:r w:rsidR="00606ED3" w:rsidRPr="00FF767B">
          <w:t>that are likely to anticipate water stress.</w:t>
        </w:r>
      </w:ins>
      <w:ins w:id="110" w:author="raquelvale" w:date="2018-11-23T12:15:00Z">
        <w:r w:rsidR="00606ED3" w:rsidRPr="00FF767B">
          <w:t xml:space="preserve"> </w:t>
        </w:r>
      </w:ins>
      <w:ins w:id="111" w:author="raquelvale" w:date="2018-11-23T12:17:00Z">
        <w:r w:rsidR="00606ED3" w:rsidRPr="00FF767B">
          <w:t>Longer studies are needed to disentangle those interplays.</w:t>
        </w:r>
        <w:r w:rsidR="00606ED3">
          <w:t xml:space="preserve"> </w:t>
        </w:r>
      </w:ins>
      <w:r w:rsidR="00301800">
        <w:t xml:space="preserve">Finally, </w:t>
      </w:r>
      <w:r w:rsidR="00C02A03">
        <w:t>a higher nitrogen re</w:t>
      </w:r>
      <w:r w:rsidR="00C708C1">
        <w:t>sorption</w:t>
      </w:r>
      <w:r w:rsidR="00C02A03">
        <w:t xml:space="preserve"> efficiency in response to drought </w:t>
      </w:r>
      <w:ins w:id="112" w:author="raquelvale" w:date="2018-11-25T15:21:00Z">
        <w:r w:rsidR="00FF767B">
          <w:t xml:space="preserve">appears to be an adaptive trait </w:t>
        </w:r>
      </w:ins>
      <w:ins w:id="113" w:author="raquelvale" w:date="2018-11-25T15:22:00Z">
        <w:r w:rsidR="00FF767B">
          <w:t>that</w:t>
        </w:r>
        <w:r w:rsidR="00FF767B" w:rsidRPr="00E86F4C">
          <w:t xml:space="preserve"> mitigate</w:t>
        </w:r>
        <w:r w:rsidR="00FF767B">
          <w:t>s</w:t>
        </w:r>
        <w:r w:rsidR="00FF767B" w:rsidRPr="00E86F4C">
          <w:t xml:space="preserve"> the </w:t>
        </w:r>
        <w:r w:rsidR="00FF767B">
          <w:t xml:space="preserve">limitation in nitrogen uptake by the roots during drought </w:t>
        </w:r>
      </w:ins>
      <w:ins w:id="114" w:author="raquelvale" w:date="2018-11-25T15:23:00Z">
        <w:r w:rsidR="00FF767B">
          <w:t xml:space="preserve">and contributes to </w:t>
        </w:r>
      </w:ins>
      <w:del w:id="115" w:author="raquelvale" w:date="2018-11-25T15:22:00Z">
        <w:r w:rsidR="002E51DA" w:rsidDel="00FF767B">
          <w:delText xml:space="preserve">may </w:delText>
        </w:r>
        <w:r w:rsidR="00BF0CF2" w:rsidDel="00FF767B">
          <w:delText xml:space="preserve">clearly </w:delText>
        </w:r>
      </w:del>
      <w:r w:rsidR="00BF0CF2">
        <w:t>improve tree fit</w:t>
      </w:r>
      <w:r w:rsidR="00B12D5C">
        <w:t>ness</w:t>
      </w:r>
      <w:r w:rsidR="00BF0CF2">
        <w:t xml:space="preserve"> in the short-term, but </w:t>
      </w:r>
      <w:r w:rsidR="00C02A03">
        <w:t xml:space="preserve">will </w:t>
      </w:r>
      <w:r w:rsidR="00225606">
        <w:t>probably</w:t>
      </w:r>
      <w:r w:rsidR="0005523A">
        <w:t xml:space="preserve"> </w:t>
      </w:r>
      <w:r w:rsidR="00C02A03">
        <w:t xml:space="preserve">exert a </w:t>
      </w:r>
      <w:r w:rsidR="00BF0CF2">
        <w:t xml:space="preserve">negative </w:t>
      </w:r>
      <w:r w:rsidR="00C02A03">
        <w:t xml:space="preserve">feedback on </w:t>
      </w:r>
      <w:r w:rsidR="002E51DA">
        <w:t xml:space="preserve">the </w:t>
      </w:r>
      <w:r w:rsidR="00C02A03">
        <w:t xml:space="preserve">nitrogen cycle </w:t>
      </w:r>
      <w:r w:rsidR="002E51DA">
        <w:t xml:space="preserve">in the long-term </w:t>
      </w:r>
      <w:r w:rsidR="00C02A03">
        <w:t>which might affect</w:t>
      </w:r>
      <w:r w:rsidR="00081AAF" w:rsidRPr="00081AAF">
        <w:t xml:space="preserve"> </w:t>
      </w:r>
      <w:r w:rsidR="00081AAF">
        <w:t>the ecosystem functioning</w:t>
      </w:r>
      <w:r w:rsidR="00C02A03">
        <w:t xml:space="preserve"> </w:t>
      </w:r>
      <w:r w:rsidR="00081AAF">
        <w:t>under</w:t>
      </w:r>
      <w:r w:rsidR="00C02A03">
        <w:t xml:space="preserve"> </w:t>
      </w:r>
      <w:r w:rsidR="002E51DA">
        <w:t xml:space="preserve">the </w:t>
      </w:r>
      <w:r w:rsidR="00C02A03">
        <w:t>forecasted droughts</w:t>
      </w:r>
      <w:r w:rsidR="00E86F4C" w:rsidRPr="00E86F4C">
        <w:t>.</w:t>
      </w:r>
    </w:p>
    <w:p w14:paraId="33B638D1" w14:textId="77777777" w:rsidR="00E86F4C" w:rsidRDefault="00E86F4C" w:rsidP="00B4015F"/>
    <w:p w14:paraId="7340D984" w14:textId="77777777" w:rsidR="00C82F79" w:rsidRPr="00D729AB" w:rsidRDefault="00C82F79" w:rsidP="00D729AB">
      <w:pPr>
        <w:pStyle w:val="Heading1"/>
      </w:pPr>
      <w:r w:rsidRPr="00D729AB">
        <w:t xml:space="preserve">1 </w:t>
      </w:r>
      <w:r w:rsidR="00E86F4C" w:rsidRPr="00D729AB">
        <w:t>Introduction</w:t>
      </w:r>
    </w:p>
    <w:p w14:paraId="75435DDE" w14:textId="3081F384" w:rsidR="00526C49" w:rsidRDefault="00ED0A83" w:rsidP="00526C49">
      <w:pPr>
        <w:spacing w:after="120"/>
        <w:rPr>
          <w:szCs w:val="28"/>
        </w:rPr>
      </w:pPr>
      <w:r w:rsidRPr="00AC5F4F">
        <w:rPr>
          <w:szCs w:val="28"/>
        </w:rPr>
        <w:t xml:space="preserve">Plant phenology </w:t>
      </w:r>
      <w:r>
        <w:rPr>
          <w:szCs w:val="28"/>
        </w:rPr>
        <w:t xml:space="preserve">is an important indicator of the ecosystems responses to climate change </w:t>
      </w:r>
      <w:r>
        <w:rPr>
          <w:szCs w:val="28"/>
        </w:rPr>
        <w:fldChar w:fldCharType="begin">
          <w:fldData xml:space="preserve">PEVuZE5vdGU+PENpdGU+PEF1dGhvcj5IYW48L0F1dGhvcj48WWVhcj4yMDE4PC9ZZWFyPjxSZWNO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</w:fldData>
        </w:fldChar>
      </w:r>
      <w:r w:rsidR="001144D7">
        <w:rPr>
          <w:szCs w:val="28"/>
        </w:rPr>
        <w:instrText xml:space="preserve"> ADDIN EN.CITE </w:instrText>
      </w:r>
      <w:r w:rsidR="001144D7">
        <w:rPr>
          <w:szCs w:val="28"/>
        </w:rPr>
        <w:fldChar w:fldCharType="begin">
          <w:fldData xml:space="preserve">PEVuZE5vdGU+PENpdGU+PEF1dGhvcj5IYW48L0F1dGhvcj48WWVhcj4yMDE4PC9ZZWFyPjxSZWNO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</w:fldData>
        </w:fldChar>
      </w:r>
      <w:r w:rsidR="001144D7">
        <w:rPr>
          <w:szCs w:val="28"/>
        </w:rPr>
        <w:instrText xml:space="preserve"> ADDIN EN.CITE.DATA </w:instrText>
      </w:r>
      <w:r w:rsidR="001144D7">
        <w:rPr>
          <w:szCs w:val="28"/>
        </w:rPr>
      </w:r>
      <w:r w:rsidR="001144D7">
        <w:rPr>
          <w:szCs w:val="28"/>
        </w:rPr>
        <w:fldChar w:fldCharType="end"/>
      </w:r>
      <w:r>
        <w:rPr>
          <w:szCs w:val="28"/>
        </w:rPr>
      </w:r>
      <w:r>
        <w:rPr>
          <w:szCs w:val="28"/>
        </w:rPr>
        <w:fldChar w:fldCharType="separate"/>
      </w:r>
      <w:r w:rsidR="001144D7">
        <w:rPr>
          <w:noProof/>
          <w:szCs w:val="28"/>
        </w:rPr>
        <w:t>(</w:t>
      </w:r>
      <w:hyperlink w:anchor="_ENREF_53" w:tooltip="Jeong, 2011 #8991" w:history="1">
        <w:r w:rsidR="0076192B">
          <w:rPr>
            <w:noProof/>
            <w:szCs w:val="28"/>
          </w:rPr>
          <w:t>Jeong et al., 2011</w:t>
        </w:r>
      </w:hyperlink>
      <w:r w:rsidR="001144D7">
        <w:rPr>
          <w:noProof/>
          <w:szCs w:val="28"/>
        </w:rPr>
        <w:t xml:space="preserve">; </w:t>
      </w:r>
      <w:hyperlink w:anchor="_ENREF_50" w:tooltip="Polgar, 2011 #7052" w:history="1">
        <w:r w:rsidR="0076192B">
          <w:rPr>
            <w:noProof/>
            <w:szCs w:val="28"/>
          </w:rPr>
          <w:t>Polgar and Primack, 2011</w:t>
        </w:r>
      </w:hyperlink>
      <w:r w:rsidR="001144D7">
        <w:rPr>
          <w:noProof/>
          <w:szCs w:val="28"/>
        </w:rPr>
        <w:t xml:space="preserve">; </w:t>
      </w:r>
      <w:hyperlink w:anchor="_ENREF_64" w:tooltip="Richardson, 2013 #8980" w:history="1">
        <w:r w:rsidR="0076192B">
          <w:rPr>
            <w:noProof/>
            <w:szCs w:val="28"/>
          </w:rPr>
          <w:t>Richardson et al., 2013</w:t>
        </w:r>
      </w:hyperlink>
      <w:r w:rsidR="001144D7">
        <w:rPr>
          <w:noProof/>
          <w:szCs w:val="28"/>
        </w:rPr>
        <w:t xml:space="preserve">; </w:t>
      </w:r>
      <w:hyperlink w:anchor="_ENREF_88" w:tooltip="Han, 2018 #8979" w:history="1">
        <w:r w:rsidR="0076192B">
          <w:rPr>
            <w:noProof/>
            <w:szCs w:val="28"/>
          </w:rPr>
          <w:t>Han et al., 2018</w:t>
        </w:r>
      </w:hyperlink>
      <w:r w:rsidR="001144D7">
        <w:rPr>
          <w:noProof/>
          <w:szCs w:val="28"/>
        </w:rPr>
        <w:t>)</w:t>
      </w:r>
      <w:r>
        <w:rPr>
          <w:szCs w:val="28"/>
        </w:rPr>
        <w:fldChar w:fldCharType="end"/>
      </w:r>
      <w:r>
        <w:rPr>
          <w:szCs w:val="28"/>
        </w:rPr>
        <w:t>. Shifts in plant phenology have broad consequences</w:t>
      </w:r>
      <w:r w:rsidR="009D6FA1">
        <w:rPr>
          <w:szCs w:val="28"/>
        </w:rPr>
        <w:t xml:space="preserve"> for ecosystems</w:t>
      </w:r>
      <w:r>
        <w:rPr>
          <w:szCs w:val="28"/>
        </w:rPr>
        <w:t xml:space="preserve">, not only </w:t>
      </w:r>
      <w:r w:rsidR="009D6FA1">
        <w:rPr>
          <w:szCs w:val="28"/>
        </w:rPr>
        <w:t xml:space="preserve">directly </w:t>
      </w:r>
      <w:r>
        <w:rPr>
          <w:szCs w:val="28"/>
        </w:rPr>
        <w:t xml:space="preserve">through changes in the cycling of carbon, water and nutrients, but also </w:t>
      </w:r>
      <w:r w:rsidR="009D6FA1">
        <w:rPr>
          <w:szCs w:val="28"/>
        </w:rPr>
        <w:t xml:space="preserve">indirectly </w:t>
      </w:r>
      <w:r>
        <w:rPr>
          <w:szCs w:val="28"/>
        </w:rPr>
        <w:t>through feedback</w:t>
      </w:r>
      <w:r w:rsidR="009D6FA1">
        <w:rPr>
          <w:szCs w:val="28"/>
        </w:rPr>
        <w:t>s</w:t>
      </w:r>
      <w:r>
        <w:rPr>
          <w:szCs w:val="28"/>
        </w:rPr>
        <w:t xml:space="preserve"> </w:t>
      </w:r>
      <w:r w:rsidR="009D6FA1">
        <w:rPr>
          <w:szCs w:val="28"/>
        </w:rPr>
        <w:t>on</w:t>
      </w:r>
      <w:r>
        <w:rPr>
          <w:szCs w:val="28"/>
        </w:rPr>
        <w:t xml:space="preserve"> the climate system </w:t>
      </w:r>
      <w:r>
        <w:rPr>
          <w:szCs w:val="28"/>
        </w:rPr>
        <w:fldChar w:fldCharType="begin">
          <w:fldData xml:space="preserve">PEVuZE5vdGU+PENpdGU+PEF1dGhvcj5EaWV6PC9BdXRob3I+PFllYXI+MjAxMjwvWWVhcj48UmVj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==
</w:fldData>
        </w:fldChar>
      </w:r>
      <w:r w:rsidR="001144D7">
        <w:rPr>
          <w:szCs w:val="28"/>
        </w:rPr>
        <w:instrText xml:space="preserve"> ADDIN EN.CITE </w:instrText>
      </w:r>
      <w:r w:rsidR="001144D7">
        <w:rPr>
          <w:szCs w:val="28"/>
        </w:rPr>
        <w:fldChar w:fldCharType="begin">
          <w:fldData xml:space="preserve">PEVuZE5vdGU+PENpdGU+PEF1dGhvcj5EaWV6PC9BdXRob3I+PFllYXI+MjAxMjwvWWVhcj48UmVj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==
</w:fldData>
        </w:fldChar>
      </w:r>
      <w:r w:rsidR="001144D7">
        <w:rPr>
          <w:szCs w:val="28"/>
        </w:rPr>
        <w:instrText xml:space="preserve"> ADDIN EN.CITE.DATA </w:instrText>
      </w:r>
      <w:r w:rsidR="001144D7">
        <w:rPr>
          <w:szCs w:val="28"/>
        </w:rPr>
      </w:r>
      <w:r w:rsidR="001144D7">
        <w:rPr>
          <w:szCs w:val="28"/>
        </w:rPr>
        <w:fldChar w:fldCharType="end"/>
      </w:r>
      <w:r>
        <w:rPr>
          <w:szCs w:val="28"/>
        </w:rPr>
      </w:r>
      <w:r>
        <w:rPr>
          <w:szCs w:val="28"/>
        </w:rPr>
        <w:fldChar w:fldCharType="separate"/>
      </w:r>
      <w:r w:rsidR="001144D7">
        <w:rPr>
          <w:noProof/>
          <w:szCs w:val="28"/>
        </w:rPr>
        <w:t>(</w:t>
      </w:r>
      <w:hyperlink w:anchor="_ENREF_59" w:tooltip="Diez, 2012 #8992" w:history="1">
        <w:r w:rsidR="0076192B">
          <w:rPr>
            <w:noProof/>
            <w:szCs w:val="28"/>
          </w:rPr>
          <w:t>Diez et al., 2012</w:t>
        </w:r>
      </w:hyperlink>
      <w:r w:rsidR="001144D7">
        <w:rPr>
          <w:noProof/>
          <w:szCs w:val="28"/>
        </w:rPr>
        <w:t xml:space="preserve">; </w:t>
      </w:r>
      <w:hyperlink w:anchor="_ENREF_64" w:tooltip="Richardson, 2013 #8980" w:history="1">
        <w:r w:rsidR="0076192B">
          <w:rPr>
            <w:noProof/>
            <w:szCs w:val="28"/>
          </w:rPr>
          <w:t>Richardson et al., 2013</w:t>
        </w:r>
      </w:hyperlink>
      <w:r w:rsidR="001144D7">
        <w:rPr>
          <w:noProof/>
          <w:szCs w:val="28"/>
        </w:rPr>
        <w:t xml:space="preserve">; </w:t>
      </w:r>
      <w:hyperlink w:anchor="_ENREF_77" w:tooltip="Tang, 2016 #8981" w:history="1">
        <w:r w:rsidR="0076192B">
          <w:rPr>
            <w:noProof/>
            <w:szCs w:val="28"/>
          </w:rPr>
          <w:t>Tang et al., 2016</w:t>
        </w:r>
      </w:hyperlink>
      <w:r w:rsidR="001144D7">
        <w:rPr>
          <w:noProof/>
          <w:szCs w:val="28"/>
        </w:rPr>
        <w:t xml:space="preserve">; </w:t>
      </w:r>
      <w:hyperlink w:anchor="_ENREF_88" w:tooltip="Han, 2018 #8979" w:history="1">
        <w:r w:rsidR="0076192B">
          <w:rPr>
            <w:noProof/>
            <w:szCs w:val="28"/>
          </w:rPr>
          <w:t>Han et al., 2018</w:t>
        </w:r>
      </w:hyperlink>
      <w:r w:rsidR="001144D7">
        <w:rPr>
          <w:noProof/>
          <w:szCs w:val="28"/>
        </w:rPr>
        <w:t>)</w:t>
      </w:r>
      <w:r>
        <w:rPr>
          <w:szCs w:val="28"/>
        </w:rPr>
        <w:fldChar w:fldCharType="end"/>
      </w:r>
      <w:ins w:id="116" w:author="Maria da Conceição Caldeira" w:date="2018-11-26T16:42:00Z">
        <w:r w:rsidR="0009550F">
          <w:rPr>
            <w:szCs w:val="28"/>
          </w:rPr>
          <w:t>.</w:t>
        </w:r>
      </w:ins>
      <w:r>
        <w:rPr>
          <w:szCs w:val="28"/>
        </w:rPr>
        <w:t xml:space="preserve">, which in turn </w:t>
      </w:r>
      <w:r w:rsidR="00F4030F">
        <w:rPr>
          <w:szCs w:val="28"/>
        </w:rPr>
        <w:t xml:space="preserve">may </w:t>
      </w:r>
      <w:r>
        <w:rPr>
          <w:szCs w:val="28"/>
        </w:rPr>
        <w:t xml:space="preserve">strongly influence </w:t>
      </w:r>
      <w:r w:rsidR="00B0331A">
        <w:rPr>
          <w:szCs w:val="28"/>
        </w:rPr>
        <w:t xml:space="preserve">ecosystem </w:t>
      </w:r>
      <w:r>
        <w:rPr>
          <w:szCs w:val="28"/>
        </w:rPr>
        <w:t>productivity</w:t>
      </w:r>
      <w:del w:id="117" w:author="Raquel" w:date="2018-11-27T13:58:00Z">
        <w:r w:rsidDel="00F376B4">
          <w:rPr>
            <w:szCs w:val="28"/>
          </w:rPr>
          <w:delText xml:space="preserve">, </w:delText>
        </w:r>
        <w:r w:rsidR="00B0331A" w:rsidDel="00F376B4">
          <w:rPr>
            <w:szCs w:val="28"/>
          </w:rPr>
          <w:delText xml:space="preserve">as well as </w:delText>
        </w:r>
        <w:r w:rsidDel="00F376B4">
          <w:rPr>
            <w:szCs w:val="28"/>
          </w:rPr>
          <w:delText>other ecosystem services</w:delText>
        </w:r>
      </w:del>
      <w:r>
        <w:rPr>
          <w:szCs w:val="28"/>
        </w:rPr>
        <w:t xml:space="preserve"> </w:t>
      </w:r>
      <w:r>
        <w:rPr>
          <w:szCs w:val="28"/>
        </w:rPr>
        <w:fldChar w:fldCharType="begin"/>
      </w:r>
      <w:r w:rsidR="000E5A13">
        <w:rPr>
          <w:szCs w:val="28"/>
        </w:rPr>
        <w:instrText xml:space="preserve"> ADDIN EN.CITE &lt;EndNote&gt;&lt;Cite&gt;&lt;Author&gt;Tang&lt;/Author&gt;&lt;Year&gt;2016&lt;/Year&gt;&lt;RecNum&gt;8981&lt;/RecNum&gt;&lt;DisplayText&gt;(Tang et al., 2016)&lt;/DisplayText&gt;&lt;record&gt;&lt;rec-number&gt;8981&lt;/rec-number&gt;&lt;foreign-keys&gt;&lt;key app="EN" db-id="pwteffw96rtfrhe9ts7pz52wtex5vzw000xw"&gt;8981&lt;/key&gt;&lt;/foreign-keys&gt;&lt;ref-type name="Journal Article"&gt;17&lt;/ref-type&gt;&lt;contributors&gt;&lt;authors&gt;&lt;author&gt;Tang, Jianwu&lt;/author&gt;&lt;author&gt;Körner, Christian&lt;/author&gt;&lt;author&gt;Muraoka, Hiroyuki&lt;/author&gt;&lt;author&gt;Piao, Shilong&lt;/author&gt;&lt;author&gt;Shen, Miaogen&lt;/author&gt;&lt;author&gt;Thackeray, Stephen J.&lt;/author&gt;&lt;author&gt;Yang, Xi&lt;/author&gt;&lt;/authors&gt;&lt;/contributors&gt;&lt;titles&gt;&lt;title&gt;Emerging opportunities and challenges in phenology: a review&lt;/title&gt;&lt;secondary-title&gt;Ecosphere&lt;/secondary-title&gt;&lt;alt-title&gt;Ecosphere&lt;/alt-title&gt;&lt;/titles&gt;&lt;periodical&gt;&lt;full-title&gt;Ecosphere&lt;/full-title&gt;&lt;abbr-1&gt;Ecosphere&lt;/abbr-1&gt;&lt;/periodical&gt;&lt;alt-periodical&gt;&lt;full-title&gt;Ecosphere&lt;/full-title&gt;&lt;abbr-1&gt;Ecosphere&lt;/abbr-1&gt;&lt;/alt-periodical&gt;&lt;pages&gt;e01436&lt;/pages&gt;&lt;volume&gt;7&lt;/volume&gt;&lt;number&gt;8&lt;/number&gt;&lt;keywords&gt;&lt;keyword&gt;phenology&lt;/keyword&gt;&lt;/keywords&gt;&lt;dates&gt;&lt;year&gt;2016&lt;/year&gt;&lt;/dates&gt;&lt;urls&gt;&lt;related-urls&gt;&lt;url&gt;https://esajournals.onlinelibrary.wiley.com/doi/abs/10.1002/ecs2.1436&lt;/url&gt;&lt;/related-urls&gt;&lt;/urls&gt;&lt;electronic-resource-num&gt; https://doi.org/10.1002/ecs2.1436&lt;/electronic-resource-num&gt;&lt;research-notes&gt;Notas avulsas 126 + notas no pdf&lt;/research-notes&gt;&lt;/record&gt;&lt;/Cite&gt;&lt;/EndNote&gt;</w:instrText>
      </w:r>
      <w:r>
        <w:rPr>
          <w:szCs w:val="28"/>
        </w:rPr>
        <w:fldChar w:fldCharType="separate"/>
      </w:r>
      <w:r w:rsidR="000E5A13">
        <w:rPr>
          <w:noProof/>
          <w:szCs w:val="28"/>
        </w:rPr>
        <w:t>(</w:t>
      </w:r>
      <w:hyperlink w:anchor="_ENREF_77" w:tooltip="Tang, 2016 #8981" w:history="1">
        <w:r w:rsidR="0076192B">
          <w:rPr>
            <w:noProof/>
            <w:szCs w:val="28"/>
          </w:rPr>
          <w:t>Tang et al., 2016</w:t>
        </w:r>
      </w:hyperlink>
      <w:r w:rsidR="000E5A13">
        <w:rPr>
          <w:noProof/>
          <w:szCs w:val="28"/>
        </w:rPr>
        <w:t>)</w:t>
      </w:r>
      <w:r>
        <w:rPr>
          <w:szCs w:val="28"/>
        </w:rPr>
        <w:fldChar w:fldCharType="end"/>
      </w:r>
      <w:r>
        <w:rPr>
          <w:szCs w:val="28"/>
        </w:rPr>
        <w:t xml:space="preserve">. </w:t>
      </w:r>
      <w:r w:rsidR="00D474AF">
        <w:rPr>
          <w:szCs w:val="28"/>
        </w:rPr>
        <w:t xml:space="preserve">However, the response of </w:t>
      </w:r>
      <w:r w:rsidR="00D36290">
        <w:rPr>
          <w:szCs w:val="28"/>
        </w:rPr>
        <w:t>s</w:t>
      </w:r>
      <w:r w:rsidR="00526C49">
        <w:rPr>
          <w:szCs w:val="28"/>
        </w:rPr>
        <w:t>pecies</w:t>
      </w:r>
      <w:r w:rsidR="00D474AF">
        <w:rPr>
          <w:szCs w:val="28"/>
        </w:rPr>
        <w:t xml:space="preserve"> </w:t>
      </w:r>
      <w:r w:rsidR="00526C49">
        <w:rPr>
          <w:szCs w:val="28"/>
        </w:rPr>
        <w:t>phenolog</w:t>
      </w:r>
      <w:r w:rsidR="00D474AF">
        <w:rPr>
          <w:szCs w:val="28"/>
        </w:rPr>
        <w:t>y</w:t>
      </w:r>
      <w:r w:rsidR="00526C49">
        <w:rPr>
          <w:szCs w:val="28"/>
        </w:rPr>
        <w:t xml:space="preserve"> </w:t>
      </w:r>
      <w:r w:rsidR="00D36290">
        <w:rPr>
          <w:szCs w:val="28"/>
        </w:rPr>
        <w:t>to climate change</w:t>
      </w:r>
      <w:r w:rsidR="00526C49">
        <w:rPr>
          <w:szCs w:val="28"/>
        </w:rPr>
        <w:t xml:space="preserve"> </w:t>
      </w:r>
      <w:r w:rsidR="00765796">
        <w:rPr>
          <w:szCs w:val="28"/>
        </w:rPr>
        <w:t>is</w:t>
      </w:r>
      <w:r w:rsidR="00526C49">
        <w:rPr>
          <w:szCs w:val="28"/>
        </w:rPr>
        <w:t xml:space="preserve"> complex and highly variable</w:t>
      </w:r>
      <w:ins w:id="118" w:author="raquelvale" w:date="2018-11-25T15:59:00Z">
        <w:r w:rsidR="00285716">
          <w:rPr>
            <w:szCs w:val="28"/>
          </w:rPr>
          <w:t xml:space="preserve">, </w:t>
        </w:r>
      </w:ins>
      <w:ins w:id="119" w:author="Maria da Conceição Caldeira" w:date="2018-11-26T16:44:00Z">
        <w:r w:rsidR="0009550F">
          <w:rPr>
            <w:szCs w:val="28"/>
          </w:rPr>
          <w:t>depending on</w:t>
        </w:r>
      </w:ins>
      <w:ins w:id="120" w:author="raquelvale" w:date="2018-11-25T16:00:00Z">
        <w:r w:rsidR="00285716" w:rsidRPr="00285716">
          <w:rPr>
            <w:szCs w:val="28"/>
          </w:rPr>
          <w:t xml:space="preserve"> species, spatiotemporal scale</w:t>
        </w:r>
      </w:ins>
      <w:ins w:id="121" w:author="Maria da Conceição Caldeira" w:date="2018-11-26T16:44:00Z">
        <w:r w:rsidR="0009550F">
          <w:rPr>
            <w:szCs w:val="28"/>
          </w:rPr>
          <w:t>s</w:t>
        </w:r>
      </w:ins>
      <w:ins w:id="122" w:author="raquelvale" w:date="2018-11-25T16:00:00Z">
        <w:r w:rsidR="00285716" w:rsidRPr="00285716">
          <w:rPr>
            <w:szCs w:val="28"/>
          </w:rPr>
          <w:t xml:space="preserve"> (seasonal or annual), or main climate driver (precipitation, temperature or both) </w:t>
        </w:r>
      </w:ins>
      <w:r w:rsidR="00526C49">
        <w:rPr>
          <w:szCs w:val="28"/>
        </w:rPr>
        <w:fldChar w:fldCharType="begin">
          <w:fldData xml:space="preserve">PEVuZE5vdGU+PENpdGU+PEF1dGhvcj5EaWV6PC9BdXRob3I+PFllYXI+MjAxMjwvWWVhcj48UmVj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</w:fldData>
        </w:fldChar>
      </w:r>
      <w:r w:rsidR="001144D7">
        <w:rPr>
          <w:szCs w:val="28"/>
        </w:rPr>
        <w:instrText xml:space="preserve"> ADDIN EN.CITE </w:instrText>
      </w:r>
      <w:r w:rsidR="001144D7">
        <w:rPr>
          <w:szCs w:val="28"/>
        </w:rPr>
        <w:fldChar w:fldCharType="begin">
          <w:fldData xml:space="preserve">PEVuZE5vdGU+PENpdGU+PEF1dGhvcj5EaWV6PC9BdXRob3I+PFllYXI+MjAxMjwvWWVhcj48UmVj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</w:fldData>
        </w:fldChar>
      </w:r>
      <w:r w:rsidR="001144D7">
        <w:rPr>
          <w:szCs w:val="28"/>
        </w:rPr>
        <w:instrText xml:space="preserve"> ADDIN EN.CITE.DATA </w:instrText>
      </w:r>
      <w:r w:rsidR="001144D7">
        <w:rPr>
          <w:szCs w:val="28"/>
        </w:rPr>
      </w:r>
      <w:r w:rsidR="001144D7">
        <w:rPr>
          <w:szCs w:val="28"/>
        </w:rPr>
        <w:fldChar w:fldCharType="end"/>
      </w:r>
      <w:r w:rsidR="00526C49">
        <w:rPr>
          <w:szCs w:val="28"/>
        </w:rPr>
      </w:r>
      <w:r w:rsidR="00526C49">
        <w:rPr>
          <w:szCs w:val="28"/>
        </w:rPr>
        <w:fldChar w:fldCharType="separate"/>
      </w:r>
      <w:r w:rsidR="001144D7">
        <w:rPr>
          <w:noProof/>
          <w:szCs w:val="28"/>
        </w:rPr>
        <w:t>(</w:t>
      </w:r>
      <w:hyperlink w:anchor="_ENREF_25" w:tooltip="Penuelas, 2004 #1799" w:history="1">
        <w:r w:rsidR="0076192B">
          <w:rPr>
            <w:noProof/>
            <w:szCs w:val="28"/>
          </w:rPr>
          <w:t>Penuelas et al., 2004</w:t>
        </w:r>
      </w:hyperlink>
      <w:r w:rsidR="001144D7">
        <w:rPr>
          <w:noProof/>
          <w:szCs w:val="28"/>
        </w:rPr>
        <w:t xml:space="preserve">; </w:t>
      </w:r>
      <w:hyperlink w:anchor="_ENREF_50" w:tooltip="Polgar, 2011 #7052" w:history="1">
        <w:r w:rsidR="0076192B">
          <w:rPr>
            <w:noProof/>
            <w:szCs w:val="28"/>
          </w:rPr>
          <w:t>Polgar and Primack, 2011</w:t>
        </w:r>
      </w:hyperlink>
      <w:r w:rsidR="001144D7">
        <w:rPr>
          <w:noProof/>
          <w:szCs w:val="28"/>
        </w:rPr>
        <w:t xml:space="preserve">; </w:t>
      </w:r>
      <w:hyperlink w:anchor="_ENREF_59" w:tooltip="Diez, 2012 #8992" w:history="1">
        <w:r w:rsidR="0076192B">
          <w:rPr>
            <w:noProof/>
            <w:szCs w:val="28"/>
          </w:rPr>
          <w:t>Diez et al., 2012</w:t>
        </w:r>
      </w:hyperlink>
      <w:r w:rsidR="001144D7">
        <w:rPr>
          <w:noProof/>
          <w:szCs w:val="28"/>
        </w:rPr>
        <w:t xml:space="preserve">; </w:t>
      </w:r>
      <w:hyperlink w:anchor="_ENREF_77" w:tooltip="Tang, 2016 #8981" w:history="1">
        <w:r w:rsidR="0076192B">
          <w:rPr>
            <w:noProof/>
            <w:szCs w:val="28"/>
          </w:rPr>
          <w:t>Tang et al., 2016</w:t>
        </w:r>
      </w:hyperlink>
      <w:r w:rsidR="001144D7">
        <w:rPr>
          <w:noProof/>
          <w:szCs w:val="28"/>
        </w:rPr>
        <w:t xml:space="preserve">; </w:t>
      </w:r>
      <w:hyperlink w:anchor="_ENREF_84" w:tooltip="Gerst, 2017 #8950" w:history="1">
        <w:r w:rsidR="0076192B">
          <w:rPr>
            <w:noProof/>
            <w:szCs w:val="28"/>
          </w:rPr>
          <w:t>Gerst et al., 2017</w:t>
        </w:r>
      </w:hyperlink>
      <w:r w:rsidR="001144D7">
        <w:rPr>
          <w:noProof/>
          <w:szCs w:val="28"/>
        </w:rPr>
        <w:t>)</w:t>
      </w:r>
      <w:r w:rsidR="00526C49">
        <w:rPr>
          <w:szCs w:val="28"/>
        </w:rPr>
        <w:fldChar w:fldCharType="end"/>
      </w:r>
      <w:ins w:id="123" w:author="raquelvale" w:date="2018-11-25T16:04:00Z">
        <w:r w:rsidR="00775357">
          <w:rPr>
            <w:szCs w:val="28"/>
          </w:rPr>
          <w:t xml:space="preserve">. </w:t>
        </w:r>
      </w:ins>
      <w:ins w:id="124" w:author="Maria da Conceição Caldeira" w:date="2018-11-26T16:45:00Z">
        <w:r w:rsidR="0009550F">
          <w:rPr>
            <w:szCs w:val="28"/>
          </w:rPr>
          <w:t xml:space="preserve">It is critical to have </w:t>
        </w:r>
      </w:ins>
      <w:del w:id="125" w:author="Maria da Conceição Caldeira" w:date="2018-11-26T16:45:00Z">
        <w:r w:rsidR="00D474AF" w:rsidDel="0009550F">
          <w:rPr>
            <w:szCs w:val="28"/>
          </w:rPr>
          <w:delText>,</w:delText>
        </w:r>
        <w:r w:rsidR="00D36290" w:rsidDel="0009550F">
          <w:rPr>
            <w:szCs w:val="28"/>
          </w:rPr>
          <w:delText xml:space="preserve"> which</w:delText>
        </w:r>
        <w:r w:rsidR="00526C49" w:rsidDel="0009550F">
          <w:rPr>
            <w:szCs w:val="28"/>
          </w:rPr>
          <w:delText xml:space="preserve"> points to the need for </w:delText>
        </w:r>
      </w:del>
      <w:r w:rsidR="00526C49">
        <w:rPr>
          <w:szCs w:val="28"/>
        </w:rPr>
        <w:t xml:space="preserve">a better understanding of the </w:t>
      </w:r>
      <w:r w:rsidR="00D474AF">
        <w:rPr>
          <w:szCs w:val="28"/>
        </w:rPr>
        <w:t xml:space="preserve">patterns and climate </w:t>
      </w:r>
      <w:r w:rsidR="00526C49">
        <w:rPr>
          <w:szCs w:val="28"/>
        </w:rPr>
        <w:t>drivers</w:t>
      </w:r>
      <w:r w:rsidR="00D36290">
        <w:rPr>
          <w:szCs w:val="28"/>
        </w:rPr>
        <w:t xml:space="preserve"> </w:t>
      </w:r>
      <w:r w:rsidR="00526C49">
        <w:rPr>
          <w:szCs w:val="28"/>
        </w:rPr>
        <w:t xml:space="preserve">of the different phenophases in a broader range of tree species </w:t>
      </w:r>
      <w:r w:rsidR="00526C49">
        <w:rPr>
          <w:szCs w:val="28"/>
        </w:rPr>
        <w:fldChar w:fldCharType="begin">
          <w:fldData xml:space="preserve">PEVuZE5vdGU+PENpdGU+PEF1dGhvcj5MZW1wZXJldXI8L0F1dGhvcj48WWVhcj4yMDE3PC9ZZWFy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</w:fldData>
        </w:fldChar>
      </w:r>
      <w:r w:rsidR="00775357">
        <w:rPr>
          <w:szCs w:val="28"/>
        </w:rPr>
        <w:instrText xml:space="preserve"> ADDIN EN.CITE </w:instrText>
      </w:r>
      <w:r w:rsidR="00775357">
        <w:rPr>
          <w:szCs w:val="28"/>
        </w:rPr>
        <w:fldChar w:fldCharType="begin">
          <w:fldData xml:space="preserve">PEVuZE5vdGU+PENpdGU+PEF1dGhvcj5MZW1wZXJldXI8L0F1dGhvcj48WWVhcj4yMDE3PC9ZZWFy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</w:fldData>
        </w:fldChar>
      </w:r>
      <w:r w:rsidR="00775357">
        <w:rPr>
          <w:szCs w:val="28"/>
        </w:rPr>
        <w:instrText xml:space="preserve"> ADDIN EN.CITE.DATA </w:instrText>
      </w:r>
      <w:r w:rsidR="00775357">
        <w:rPr>
          <w:szCs w:val="28"/>
        </w:rPr>
      </w:r>
      <w:r w:rsidR="00775357">
        <w:rPr>
          <w:szCs w:val="28"/>
        </w:rPr>
        <w:fldChar w:fldCharType="end"/>
      </w:r>
      <w:r w:rsidR="00526C49">
        <w:rPr>
          <w:szCs w:val="28"/>
        </w:rPr>
      </w:r>
      <w:r w:rsidR="00526C49">
        <w:rPr>
          <w:szCs w:val="28"/>
        </w:rPr>
        <w:fldChar w:fldCharType="separate"/>
      </w:r>
      <w:r w:rsidR="00775357">
        <w:rPr>
          <w:noProof/>
          <w:szCs w:val="28"/>
        </w:rPr>
        <w:t>(</w:t>
      </w:r>
      <w:hyperlink w:anchor="_ENREF_64" w:tooltip="Richardson, 2013 #8980" w:history="1">
        <w:r w:rsidR="0076192B">
          <w:rPr>
            <w:noProof/>
            <w:szCs w:val="28"/>
          </w:rPr>
          <w:t>Richardson et al., 2013</w:t>
        </w:r>
      </w:hyperlink>
      <w:r w:rsidR="00775357">
        <w:rPr>
          <w:noProof/>
          <w:szCs w:val="28"/>
        </w:rPr>
        <w:t xml:space="preserve">; </w:t>
      </w:r>
      <w:hyperlink w:anchor="_ENREF_77" w:tooltip="Tang, 2016 #8981" w:history="1">
        <w:r w:rsidR="0076192B">
          <w:rPr>
            <w:noProof/>
            <w:szCs w:val="28"/>
          </w:rPr>
          <w:t>Tang et al., 2016</w:t>
        </w:r>
      </w:hyperlink>
      <w:r w:rsidR="00775357">
        <w:rPr>
          <w:noProof/>
          <w:szCs w:val="28"/>
        </w:rPr>
        <w:t xml:space="preserve">; </w:t>
      </w:r>
      <w:hyperlink w:anchor="_ENREF_83" w:tooltip="Lempereur, 2017 #8936" w:history="1">
        <w:r w:rsidR="0076192B">
          <w:rPr>
            <w:noProof/>
            <w:szCs w:val="28"/>
          </w:rPr>
          <w:t>Lempereur et al., 2017</w:t>
        </w:r>
      </w:hyperlink>
      <w:r w:rsidR="00775357">
        <w:rPr>
          <w:noProof/>
          <w:szCs w:val="28"/>
        </w:rPr>
        <w:t>)</w:t>
      </w:r>
      <w:r w:rsidR="00526C49">
        <w:rPr>
          <w:szCs w:val="28"/>
        </w:rPr>
        <w:fldChar w:fldCharType="end"/>
      </w:r>
      <w:r w:rsidR="00D36290">
        <w:rPr>
          <w:szCs w:val="28"/>
        </w:rPr>
        <w:t>. In particular, there is a dearth of information on</w:t>
      </w:r>
      <w:r w:rsidR="00526C49">
        <w:rPr>
          <w:szCs w:val="28"/>
        </w:rPr>
        <w:t xml:space="preserve"> </w:t>
      </w:r>
      <w:r w:rsidR="00D36290">
        <w:rPr>
          <w:szCs w:val="28"/>
        </w:rPr>
        <w:t xml:space="preserve">Mediterranean </w:t>
      </w:r>
      <w:r w:rsidR="00526C49">
        <w:rPr>
          <w:szCs w:val="28"/>
        </w:rPr>
        <w:t xml:space="preserve">schlerophyllous </w:t>
      </w:r>
      <w:r w:rsidR="00D36290">
        <w:rPr>
          <w:szCs w:val="28"/>
        </w:rPr>
        <w:t>species</w:t>
      </w:r>
      <w:r w:rsidR="00526C49">
        <w:rPr>
          <w:szCs w:val="28"/>
        </w:rPr>
        <w:t xml:space="preserve"> </w:t>
      </w:r>
      <w:r w:rsidR="00526C49">
        <w:rPr>
          <w:szCs w:val="28"/>
        </w:rPr>
        <w:fldChar w:fldCharType="begin">
          <w:fldData xml:space="preserve">PEVuZE5vdGU+PENpdGU+PEF1dGhvcj5CdXNzb3R0aTwvQXV0aG9yPjxZZWFyPjIwMTQ8L1llYXI+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</w:fldData>
        </w:fldChar>
      </w:r>
      <w:r w:rsidR="001144D7">
        <w:rPr>
          <w:szCs w:val="28"/>
        </w:rPr>
        <w:instrText xml:space="preserve"> ADDIN EN.CITE </w:instrText>
      </w:r>
      <w:r w:rsidR="001144D7">
        <w:rPr>
          <w:szCs w:val="28"/>
        </w:rPr>
        <w:fldChar w:fldCharType="begin">
          <w:fldData xml:space="preserve">PEVuZE5vdGU+PENpdGU+PEF1dGhvcj5CdXNzb3R0aTwvQXV0aG9yPjxZZWFyPjIwMTQ8L1llYXI+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</w:fldData>
        </w:fldChar>
      </w:r>
      <w:r w:rsidR="001144D7">
        <w:rPr>
          <w:szCs w:val="28"/>
        </w:rPr>
        <w:instrText xml:space="preserve"> ADDIN EN.CITE.DATA </w:instrText>
      </w:r>
      <w:r w:rsidR="001144D7">
        <w:rPr>
          <w:szCs w:val="28"/>
        </w:rPr>
      </w:r>
      <w:r w:rsidR="001144D7">
        <w:rPr>
          <w:szCs w:val="28"/>
        </w:rPr>
        <w:fldChar w:fldCharType="end"/>
      </w:r>
      <w:r w:rsidR="00526C49">
        <w:rPr>
          <w:szCs w:val="28"/>
        </w:rPr>
      </w:r>
      <w:r w:rsidR="00526C49">
        <w:rPr>
          <w:szCs w:val="28"/>
        </w:rPr>
        <w:fldChar w:fldCharType="separate"/>
      </w:r>
      <w:r w:rsidR="001144D7">
        <w:rPr>
          <w:noProof/>
          <w:szCs w:val="28"/>
        </w:rPr>
        <w:t>(</w:t>
      </w:r>
      <w:hyperlink w:anchor="_ENREF_54" w:tooltip="Misson, 2011 #3479" w:history="1">
        <w:r w:rsidR="0076192B">
          <w:rPr>
            <w:noProof/>
            <w:szCs w:val="28"/>
          </w:rPr>
          <w:t>Misson et al., 2011</w:t>
        </w:r>
      </w:hyperlink>
      <w:r w:rsidR="001144D7">
        <w:rPr>
          <w:noProof/>
          <w:szCs w:val="28"/>
        </w:rPr>
        <w:t xml:space="preserve">; </w:t>
      </w:r>
      <w:hyperlink w:anchor="_ENREF_69" w:tooltip="Bussotti, 2014 #7472" w:history="1">
        <w:r w:rsidR="0076192B">
          <w:rPr>
            <w:noProof/>
            <w:szCs w:val="28"/>
          </w:rPr>
          <w:t>Bussotti et al., 2014</w:t>
        </w:r>
      </w:hyperlink>
      <w:r w:rsidR="001144D7">
        <w:rPr>
          <w:noProof/>
          <w:szCs w:val="28"/>
        </w:rPr>
        <w:t xml:space="preserve">; </w:t>
      </w:r>
      <w:hyperlink w:anchor="_ENREF_79" w:tooltip="Costa, 2016 #8387" w:history="1">
        <w:r w:rsidR="0076192B">
          <w:rPr>
            <w:noProof/>
            <w:szCs w:val="28"/>
          </w:rPr>
          <w:t>Costa et al., 2016</w:t>
        </w:r>
      </w:hyperlink>
      <w:r w:rsidR="001144D7">
        <w:rPr>
          <w:noProof/>
          <w:szCs w:val="28"/>
        </w:rPr>
        <w:t>)</w:t>
      </w:r>
      <w:r w:rsidR="00526C49">
        <w:rPr>
          <w:szCs w:val="28"/>
        </w:rPr>
        <w:fldChar w:fldCharType="end"/>
      </w:r>
      <w:r w:rsidR="00D36290">
        <w:rPr>
          <w:szCs w:val="28"/>
        </w:rPr>
        <w:t xml:space="preserve"> that </w:t>
      </w:r>
      <w:r w:rsidR="00D474AF">
        <w:rPr>
          <w:szCs w:val="28"/>
        </w:rPr>
        <w:t>grow</w:t>
      </w:r>
      <w:r w:rsidR="00D36290">
        <w:rPr>
          <w:szCs w:val="28"/>
        </w:rPr>
        <w:t xml:space="preserve"> in regions </w:t>
      </w:r>
      <w:r w:rsidR="00391037">
        <w:rPr>
          <w:szCs w:val="28"/>
        </w:rPr>
        <w:t xml:space="preserve">where the impacts of </w:t>
      </w:r>
      <w:r w:rsidR="00D36290">
        <w:rPr>
          <w:szCs w:val="28"/>
        </w:rPr>
        <w:t>climate change</w:t>
      </w:r>
      <w:r w:rsidR="00391037">
        <w:rPr>
          <w:szCs w:val="28"/>
        </w:rPr>
        <w:t xml:space="preserve"> will be amplified</w:t>
      </w:r>
      <w:r w:rsidR="00D474AF">
        <w:rPr>
          <w:szCs w:val="28"/>
        </w:rPr>
        <w:t>,</w:t>
      </w:r>
      <w:r w:rsidR="00391037">
        <w:rPr>
          <w:szCs w:val="28"/>
        </w:rPr>
        <w:t xml:space="preserve"> mainly by more severe and long</w:t>
      </w:r>
      <w:r w:rsidR="00D474AF">
        <w:rPr>
          <w:szCs w:val="28"/>
        </w:rPr>
        <w:t>er</w:t>
      </w:r>
      <w:r w:rsidR="00391037">
        <w:rPr>
          <w:szCs w:val="28"/>
        </w:rPr>
        <w:t xml:space="preserve"> droughts </w:t>
      </w:r>
      <w:r w:rsidR="00391037" w:rsidRPr="0045126F">
        <w:rPr>
          <w:szCs w:val="28"/>
        </w:rPr>
        <w:fldChar w:fldCharType="begin">
          <w:fldData xml:space="preserve">PEVuZE5vdGU+PENpdGU+PEF1dGhvcj5KYWNvYjwvQXV0aG9yPjxZZWFyPjIwMTQ8L1llYXI+PFJl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</w:fldData>
        </w:fldChar>
      </w:r>
      <w:r w:rsidR="001144D7">
        <w:rPr>
          <w:szCs w:val="28"/>
        </w:rPr>
        <w:instrText xml:space="preserve"> ADDIN EN.CITE </w:instrText>
      </w:r>
      <w:r w:rsidR="001144D7">
        <w:rPr>
          <w:szCs w:val="28"/>
        </w:rPr>
        <w:fldChar w:fldCharType="begin">
          <w:fldData xml:space="preserve">PEVuZE5vdGU+PENpdGU+PEF1dGhvcj5KYWNvYjwvQXV0aG9yPjxZZWFyPjIwMTQ8L1llYXI+PFJl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</w:fldData>
        </w:fldChar>
      </w:r>
      <w:r w:rsidR="001144D7">
        <w:rPr>
          <w:szCs w:val="28"/>
        </w:rPr>
        <w:instrText xml:space="preserve"> ADDIN EN.CITE.DATA </w:instrText>
      </w:r>
      <w:r w:rsidR="001144D7">
        <w:rPr>
          <w:szCs w:val="28"/>
        </w:rPr>
      </w:r>
      <w:r w:rsidR="001144D7">
        <w:rPr>
          <w:szCs w:val="28"/>
        </w:rPr>
        <w:fldChar w:fldCharType="end"/>
      </w:r>
      <w:r w:rsidR="00391037" w:rsidRPr="0045126F">
        <w:rPr>
          <w:szCs w:val="28"/>
        </w:rPr>
      </w:r>
      <w:r w:rsidR="00391037" w:rsidRPr="0045126F">
        <w:rPr>
          <w:szCs w:val="28"/>
        </w:rPr>
        <w:fldChar w:fldCharType="separate"/>
      </w:r>
      <w:r w:rsidR="001144D7">
        <w:rPr>
          <w:noProof/>
          <w:szCs w:val="28"/>
        </w:rPr>
        <w:t>(</w:t>
      </w:r>
      <w:hyperlink w:anchor="_ENREF_35" w:tooltip="Giorgi, 2008 #887" w:history="1">
        <w:r w:rsidR="0076192B">
          <w:rPr>
            <w:noProof/>
            <w:szCs w:val="28"/>
          </w:rPr>
          <w:t>Giorgi and Lionello, 2008</w:t>
        </w:r>
      </w:hyperlink>
      <w:r w:rsidR="001144D7">
        <w:rPr>
          <w:noProof/>
          <w:szCs w:val="28"/>
        </w:rPr>
        <w:t xml:space="preserve">; </w:t>
      </w:r>
      <w:hyperlink w:anchor="_ENREF_71" w:tooltip="Jacob, 2014 #7366" w:history="1">
        <w:r w:rsidR="0076192B">
          <w:rPr>
            <w:noProof/>
            <w:szCs w:val="28"/>
          </w:rPr>
          <w:t>Jacob et al., 2014</w:t>
        </w:r>
      </w:hyperlink>
      <w:r w:rsidR="001144D7">
        <w:rPr>
          <w:noProof/>
          <w:szCs w:val="28"/>
        </w:rPr>
        <w:t xml:space="preserve">; </w:t>
      </w:r>
      <w:hyperlink w:anchor="_ENREF_87" w:tooltip="Perkins-Kirkpatrick, 2017 #8932" w:history="1">
        <w:r w:rsidR="0076192B">
          <w:rPr>
            <w:noProof/>
            <w:szCs w:val="28"/>
          </w:rPr>
          <w:t>Perkins-Kirkpatrick and Gibson, 2017</w:t>
        </w:r>
      </w:hyperlink>
      <w:r w:rsidR="001144D7">
        <w:rPr>
          <w:noProof/>
          <w:szCs w:val="28"/>
        </w:rPr>
        <w:t>)</w:t>
      </w:r>
      <w:r w:rsidR="00391037" w:rsidRPr="0045126F">
        <w:rPr>
          <w:szCs w:val="28"/>
        </w:rPr>
        <w:fldChar w:fldCharType="end"/>
      </w:r>
      <w:r w:rsidR="00526C49">
        <w:rPr>
          <w:szCs w:val="28"/>
        </w:rPr>
        <w:t xml:space="preserve">. </w:t>
      </w:r>
    </w:p>
    <w:p w14:paraId="2105D6BD" w14:textId="0743E692" w:rsidR="00ED0A83" w:rsidRDefault="006A4F92" w:rsidP="006A2837">
      <w:pPr>
        <w:spacing w:after="120"/>
        <w:rPr>
          <w:szCs w:val="28"/>
        </w:rPr>
      </w:pPr>
      <w:r>
        <w:rPr>
          <w:szCs w:val="28"/>
        </w:rPr>
        <w:t xml:space="preserve">Temperature is </w:t>
      </w:r>
      <w:del w:id="126" w:author="Maria da Conceição Caldeira" w:date="2018-11-26T16:46:00Z">
        <w:r w:rsidDel="0009550F">
          <w:rPr>
            <w:szCs w:val="28"/>
          </w:rPr>
          <w:delText xml:space="preserve">clearly </w:delText>
        </w:r>
      </w:del>
      <w:r>
        <w:rPr>
          <w:szCs w:val="28"/>
        </w:rPr>
        <w:t xml:space="preserve">one </w:t>
      </w:r>
      <w:r w:rsidR="009228CA">
        <w:rPr>
          <w:szCs w:val="28"/>
        </w:rPr>
        <w:t>of the</w:t>
      </w:r>
      <w:r w:rsidR="00ED0A83">
        <w:rPr>
          <w:szCs w:val="28"/>
        </w:rPr>
        <w:t xml:space="preserve"> most important drivers of plant phenology</w:t>
      </w:r>
      <w:r w:rsidR="00B0331A">
        <w:rPr>
          <w:szCs w:val="28"/>
        </w:rPr>
        <w:t xml:space="preserve"> </w:t>
      </w:r>
      <w:r w:rsidR="00ED0A83">
        <w:rPr>
          <w:szCs w:val="28"/>
        </w:rPr>
        <w:fldChar w:fldCharType="begin">
          <w:fldData xml:space="preserve">PEVuZE5vdGU+PENpdGU+PEF1dGhvcj5GbHlubjwvQXV0aG9yPjxZZWFyPjIwMTg8L1llYXI+PFJl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</w:fldData>
        </w:fldChar>
      </w:r>
      <w:r w:rsidR="001144D7">
        <w:rPr>
          <w:szCs w:val="28"/>
        </w:rPr>
        <w:instrText xml:space="preserve"> ADDIN EN.CITE </w:instrText>
      </w:r>
      <w:r w:rsidR="001144D7">
        <w:rPr>
          <w:szCs w:val="28"/>
        </w:rPr>
        <w:fldChar w:fldCharType="begin">
          <w:fldData xml:space="preserve">PEVuZE5vdGU+PENpdGU+PEF1dGhvcj5GbHlubjwvQXV0aG9yPjxZZWFyPjIwMTg8L1llYXI+PFJl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</w:fldData>
        </w:fldChar>
      </w:r>
      <w:r w:rsidR="001144D7">
        <w:rPr>
          <w:szCs w:val="28"/>
        </w:rPr>
        <w:instrText xml:space="preserve"> ADDIN EN.CITE.DATA </w:instrText>
      </w:r>
      <w:r w:rsidR="001144D7">
        <w:rPr>
          <w:szCs w:val="28"/>
        </w:rPr>
      </w:r>
      <w:r w:rsidR="001144D7">
        <w:rPr>
          <w:szCs w:val="28"/>
        </w:rPr>
        <w:fldChar w:fldCharType="end"/>
      </w:r>
      <w:r w:rsidR="00ED0A83">
        <w:rPr>
          <w:szCs w:val="28"/>
        </w:rPr>
      </w:r>
      <w:r w:rsidR="00ED0A83">
        <w:rPr>
          <w:szCs w:val="28"/>
        </w:rPr>
        <w:fldChar w:fldCharType="separate"/>
      </w:r>
      <w:r w:rsidR="001144D7">
        <w:rPr>
          <w:noProof/>
          <w:szCs w:val="28"/>
        </w:rPr>
        <w:t xml:space="preserve">(e.g. </w:t>
      </w:r>
      <w:hyperlink w:anchor="_ENREF_51" w:tooltip="Pinto, 2011 #5254" w:history="1">
        <w:r w:rsidR="0076192B">
          <w:rPr>
            <w:noProof/>
            <w:szCs w:val="28"/>
          </w:rPr>
          <w:t>Pinto et al., 2011</w:t>
        </w:r>
      </w:hyperlink>
      <w:r w:rsidR="001144D7">
        <w:rPr>
          <w:noProof/>
          <w:szCs w:val="28"/>
        </w:rPr>
        <w:t xml:space="preserve">; </w:t>
      </w:r>
      <w:hyperlink w:anchor="_ENREF_91" w:tooltip="Flynn, 2018 #9008" w:history="1">
        <w:r w:rsidR="0076192B">
          <w:rPr>
            <w:noProof/>
            <w:szCs w:val="28"/>
          </w:rPr>
          <w:t>Flynn and Wolkovich, 2018</w:t>
        </w:r>
      </w:hyperlink>
      <w:r w:rsidR="001144D7">
        <w:rPr>
          <w:noProof/>
          <w:szCs w:val="28"/>
        </w:rPr>
        <w:t>)</w:t>
      </w:r>
      <w:r w:rsidR="00ED0A83">
        <w:rPr>
          <w:szCs w:val="28"/>
        </w:rPr>
        <w:fldChar w:fldCharType="end"/>
      </w:r>
      <w:r w:rsidR="00ED0A83">
        <w:rPr>
          <w:szCs w:val="28"/>
        </w:rPr>
        <w:t xml:space="preserve">. </w:t>
      </w:r>
      <w:bookmarkStart w:id="127" w:name="_Hlk530575153"/>
      <w:r>
        <w:rPr>
          <w:szCs w:val="28"/>
        </w:rPr>
        <w:t>A</w:t>
      </w:r>
      <w:r w:rsidR="00ED0A83">
        <w:rPr>
          <w:szCs w:val="28"/>
        </w:rPr>
        <w:t xml:space="preserve">n earlier budburst and a lengthening of the growing season </w:t>
      </w:r>
      <w:ins w:id="128" w:author="raquelvale" w:date="2018-11-26T11:39:00Z">
        <w:r w:rsidR="00350CDF">
          <w:rPr>
            <w:szCs w:val="28"/>
          </w:rPr>
          <w:t xml:space="preserve">due to increased temperatures, have been reported </w:t>
        </w:r>
        <w:del w:id="129" w:author="Maria da Conceição Caldeira" w:date="2018-11-26T16:47:00Z">
          <w:r w:rsidR="00350CDF" w:rsidDel="0009550F">
            <w:rPr>
              <w:szCs w:val="28"/>
            </w:rPr>
            <w:delText>by</w:delText>
          </w:r>
        </w:del>
      </w:ins>
      <w:ins w:id="130" w:author="Maria da Conceição Caldeira" w:date="2018-11-26T16:47:00Z">
        <w:r w:rsidR="0009550F">
          <w:rPr>
            <w:szCs w:val="28"/>
          </w:rPr>
          <w:t>in</w:t>
        </w:r>
      </w:ins>
      <w:ins w:id="131" w:author="raquelvale" w:date="2018-11-26T11:39:00Z">
        <w:r w:rsidR="00350CDF">
          <w:rPr>
            <w:szCs w:val="28"/>
          </w:rPr>
          <w:t xml:space="preserve"> many studies </w:t>
        </w:r>
      </w:ins>
      <w:del w:id="132" w:author="Maria da Conceição Caldeira" w:date="2018-11-26T16:47:00Z">
        <w:r w:rsidR="00ED0A83" w:rsidDel="0009550F">
          <w:rPr>
            <w:szCs w:val="28"/>
          </w:rPr>
          <w:delText>in Mediterranean</w:delText>
        </w:r>
        <w:r w:rsidR="00135B98" w:rsidDel="0009550F">
          <w:rPr>
            <w:szCs w:val="28"/>
          </w:rPr>
          <w:delText xml:space="preserve"> </w:delText>
        </w:r>
      </w:del>
      <w:ins w:id="133" w:author="cbbesson" w:date="2018-11-21T14:12:00Z">
        <w:del w:id="134" w:author="Maria da Conceição Caldeira" w:date="2018-11-26T16:47:00Z">
          <w:r w:rsidR="006C6CA3" w:rsidDel="0009550F">
            <w:rPr>
              <w:szCs w:val="28"/>
            </w:rPr>
            <w:delText>(</w:delText>
          </w:r>
        </w:del>
      </w:ins>
      <w:ins w:id="135" w:author="cbbesson" w:date="2018-11-21T14:28:00Z">
        <w:del w:id="136" w:author="Maria da Conceição Caldeira" w:date="2018-11-26T16:47:00Z">
          <w:r w:rsidR="009B440F" w:rsidDel="0009550F">
            <w:rPr>
              <w:noProof/>
              <w:szCs w:val="28"/>
            </w:rPr>
            <w:fldChar w:fldCharType="begin"/>
          </w:r>
          <w:r w:rsidR="009B440F" w:rsidDel="0009550F">
            <w:rPr>
              <w:noProof/>
              <w:szCs w:val="28"/>
            </w:rPr>
            <w:delInstrText xml:space="preserve"> HYPERLINK \l "_ENREF_66" \o "Peñuelas, 2002 #6184" </w:delInstrText>
          </w:r>
          <w:r w:rsidR="009B440F" w:rsidDel="0009550F">
            <w:rPr>
              <w:noProof/>
              <w:szCs w:val="28"/>
            </w:rPr>
            <w:fldChar w:fldCharType="separate"/>
          </w:r>
          <w:r w:rsidR="009B440F" w:rsidDel="0009550F">
            <w:rPr>
              <w:noProof/>
              <w:szCs w:val="28"/>
            </w:rPr>
            <w:delText>Peñuelas et al., 2002</w:delText>
          </w:r>
          <w:r w:rsidR="009B440F" w:rsidDel="0009550F">
            <w:rPr>
              <w:noProof/>
              <w:szCs w:val="28"/>
            </w:rPr>
            <w:fldChar w:fldCharType="end"/>
          </w:r>
          <w:r w:rsidR="009B440F" w:rsidDel="0009550F">
            <w:rPr>
              <w:noProof/>
              <w:szCs w:val="28"/>
            </w:rPr>
            <w:delText xml:space="preserve">, </w:delText>
          </w:r>
        </w:del>
      </w:ins>
      <w:ins w:id="137" w:author="cbbesson" w:date="2018-11-21T14:27:00Z">
        <w:del w:id="138" w:author="Maria da Conceição Caldeira" w:date="2018-11-26T16:47:00Z">
          <w:r w:rsidR="002E757A" w:rsidDel="0009550F">
            <w:rPr>
              <w:noProof/>
              <w:szCs w:val="28"/>
            </w:rPr>
            <w:fldChar w:fldCharType="begin"/>
          </w:r>
          <w:r w:rsidR="002E757A" w:rsidDel="0009550F">
            <w:rPr>
              <w:noProof/>
              <w:szCs w:val="28"/>
            </w:rPr>
            <w:delInstrText xml:space="preserve"> HYPERLINK \l "_ENREF_33" \o "Gordo, 2009 #8993" </w:delInstrText>
          </w:r>
          <w:r w:rsidR="002E757A" w:rsidDel="0009550F">
            <w:rPr>
              <w:noProof/>
              <w:szCs w:val="28"/>
            </w:rPr>
            <w:fldChar w:fldCharType="separate"/>
          </w:r>
          <w:r w:rsidR="002E757A" w:rsidDel="0009550F">
            <w:rPr>
              <w:noProof/>
              <w:szCs w:val="28"/>
            </w:rPr>
            <w:delText>Gordo and Sanz, 2009</w:delText>
          </w:r>
          <w:r w:rsidR="002E757A" w:rsidDel="0009550F">
            <w:rPr>
              <w:noProof/>
              <w:szCs w:val="28"/>
            </w:rPr>
            <w:fldChar w:fldCharType="end"/>
          </w:r>
          <w:r w:rsidR="002E757A" w:rsidDel="0009550F">
            <w:rPr>
              <w:noProof/>
              <w:szCs w:val="28"/>
            </w:rPr>
            <w:delText xml:space="preserve">; </w:delText>
          </w:r>
          <w:r w:rsidR="002E757A" w:rsidDel="0009550F">
            <w:rPr>
              <w:noProof/>
              <w:szCs w:val="28"/>
            </w:rPr>
            <w:fldChar w:fldCharType="begin"/>
          </w:r>
          <w:r w:rsidR="002E757A" w:rsidDel="0009550F">
            <w:rPr>
              <w:noProof/>
              <w:szCs w:val="28"/>
            </w:rPr>
            <w:delInstrText xml:space="preserve"> HYPERLINK \l "_ENREF_29" \o "García-Mozo, 2010 #3921" </w:delInstrText>
          </w:r>
          <w:r w:rsidR="002E757A" w:rsidDel="0009550F">
            <w:rPr>
              <w:noProof/>
              <w:szCs w:val="28"/>
            </w:rPr>
            <w:fldChar w:fldCharType="separate"/>
          </w:r>
          <w:r w:rsidR="002E757A" w:rsidDel="0009550F">
            <w:rPr>
              <w:noProof/>
              <w:szCs w:val="28"/>
            </w:rPr>
            <w:delText>García-Mozo et al., 2010</w:delText>
          </w:r>
          <w:r w:rsidR="002E757A" w:rsidDel="0009550F">
            <w:rPr>
              <w:noProof/>
              <w:szCs w:val="28"/>
            </w:rPr>
            <w:fldChar w:fldCharType="end"/>
          </w:r>
        </w:del>
      </w:ins>
      <w:ins w:id="139" w:author="cbbesson" w:date="2018-11-21T14:12:00Z">
        <w:del w:id="140" w:author="Maria da Conceição Caldeira" w:date="2018-11-26T16:47:00Z">
          <w:r w:rsidR="006C6CA3" w:rsidDel="0009550F">
            <w:rPr>
              <w:szCs w:val="28"/>
            </w:rPr>
            <w:delText xml:space="preserve">) </w:delText>
          </w:r>
        </w:del>
      </w:ins>
      <w:del w:id="141" w:author="Maria da Conceição Caldeira" w:date="2018-11-26T16:47:00Z">
        <w:r w:rsidR="00135B98" w:rsidDel="0009550F">
          <w:rPr>
            <w:szCs w:val="28"/>
          </w:rPr>
          <w:delText>and other</w:delText>
        </w:r>
        <w:r w:rsidR="00ED0A83" w:rsidDel="0009550F">
          <w:rPr>
            <w:szCs w:val="28"/>
          </w:rPr>
          <w:delText xml:space="preserve"> ecosystems</w:delText>
        </w:r>
        <w:r w:rsidR="00135B98" w:rsidDel="0009550F">
          <w:rPr>
            <w:szCs w:val="28"/>
          </w:rPr>
          <w:delText xml:space="preserve"> </w:delText>
        </w:r>
        <w:r w:rsidR="00ED0A83" w:rsidDel="0009550F">
          <w:rPr>
            <w:szCs w:val="28"/>
          </w:rPr>
          <w:delText>over the globe</w:delText>
        </w:r>
        <w:r w:rsidR="0092212E" w:rsidDel="0009550F">
          <w:rPr>
            <w:szCs w:val="28"/>
          </w:rPr>
          <w:delText>Europe</w:delText>
        </w:r>
        <w:r w:rsidR="00ED0A83" w:rsidDel="0009550F">
          <w:rPr>
            <w:szCs w:val="28"/>
          </w:rPr>
          <w:delText>, due to increased temperatures</w:delText>
        </w:r>
        <w:r w:rsidDel="0009550F">
          <w:rPr>
            <w:szCs w:val="28"/>
          </w:rPr>
          <w:delText>, have been reported by many studies</w:delText>
        </w:r>
        <w:r w:rsidR="00ED0A83" w:rsidDel="0009550F">
          <w:rPr>
            <w:szCs w:val="28"/>
          </w:rPr>
          <w:delText xml:space="preserve"> </w:delText>
        </w:r>
      </w:del>
      <w:r w:rsidR="00ED0A83">
        <w:rPr>
          <w:szCs w:val="28"/>
        </w:rPr>
        <w:fldChar w:fldCharType="begin">
          <w:fldData xml:space="preserve">PEVuZE5vdGU+PENpdGU+PEF1dGhvcj5QZcOxdWVsYXM8L0F1dGhvcj48WWVhcj4yMDAyPC9ZZWFy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</w:fldData>
        </w:fldChar>
      </w:r>
      <w:r w:rsidR="007C3D7D">
        <w:rPr>
          <w:szCs w:val="28"/>
        </w:rPr>
        <w:instrText xml:space="preserve"> ADDIN EN.CITE </w:instrText>
      </w:r>
      <w:r w:rsidR="007C3D7D">
        <w:rPr>
          <w:szCs w:val="28"/>
        </w:rPr>
        <w:fldChar w:fldCharType="begin">
          <w:fldData xml:space="preserve">PEVuZE5vdGU+PENpdGU+PEF1dGhvcj5QZcOxdWVsYXM8L0F1dGhvcj48WWVhcj4yMDAyPC9ZZWFy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</w:fldData>
        </w:fldChar>
      </w:r>
      <w:r w:rsidR="007C3D7D">
        <w:rPr>
          <w:szCs w:val="28"/>
        </w:rPr>
        <w:instrText xml:space="preserve"> ADDIN EN.CITE.DATA </w:instrText>
      </w:r>
      <w:r w:rsidR="007C3D7D">
        <w:rPr>
          <w:szCs w:val="28"/>
        </w:rPr>
      </w:r>
      <w:r w:rsidR="007C3D7D">
        <w:rPr>
          <w:szCs w:val="28"/>
        </w:rPr>
        <w:fldChar w:fldCharType="end"/>
      </w:r>
      <w:r w:rsidR="00ED0A83">
        <w:rPr>
          <w:szCs w:val="28"/>
        </w:rPr>
      </w:r>
      <w:r w:rsidR="00ED0A83">
        <w:rPr>
          <w:szCs w:val="28"/>
        </w:rPr>
        <w:fldChar w:fldCharType="separate"/>
      </w:r>
      <w:r w:rsidR="007C3D7D">
        <w:rPr>
          <w:noProof/>
          <w:szCs w:val="28"/>
        </w:rPr>
        <w:t xml:space="preserve">(e.g. </w:t>
      </w:r>
      <w:hyperlink w:anchor="_ENREF_18" w:tooltip="Peñuelas, 2002 #6184" w:history="1">
        <w:r w:rsidR="0076192B">
          <w:rPr>
            <w:noProof/>
            <w:szCs w:val="28"/>
          </w:rPr>
          <w:t>Peñuelas et al., 2002</w:t>
        </w:r>
      </w:hyperlink>
      <w:r w:rsidR="007C3D7D">
        <w:rPr>
          <w:noProof/>
          <w:szCs w:val="28"/>
        </w:rPr>
        <w:t xml:space="preserve">; </w:t>
      </w:r>
      <w:hyperlink w:anchor="_ENREF_29" w:tooltip="Menzel, 2006 #1636" w:history="1">
        <w:r w:rsidR="0076192B">
          <w:rPr>
            <w:noProof/>
            <w:szCs w:val="28"/>
          </w:rPr>
          <w:t>Menzel et al., 2006</w:t>
        </w:r>
      </w:hyperlink>
      <w:r w:rsidR="007C3D7D">
        <w:rPr>
          <w:noProof/>
          <w:szCs w:val="28"/>
        </w:rPr>
        <w:t xml:space="preserve">; </w:t>
      </w:r>
      <w:hyperlink w:anchor="_ENREF_39" w:tooltip="Gordo, 2009 #8993" w:history="1">
        <w:r w:rsidR="0076192B">
          <w:rPr>
            <w:noProof/>
            <w:szCs w:val="28"/>
          </w:rPr>
          <w:t>Gordo and Sanz, 2009</w:t>
        </w:r>
      </w:hyperlink>
      <w:r w:rsidR="007C3D7D">
        <w:rPr>
          <w:noProof/>
          <w:szCs w:val="28"/>
        </w:rPr>
        <w:t xml:space="preserve">; </w:t>
      </w:r>
      <w:hyperlink w:anchor="_ENREF_43" w:tooltip="García-Mozo, 2010 #3921" w:history="1">
        <w:r w:rsidR="0076192B">
          <w:rPr>
            <w:noProof/>
            <w:szCs w:val="28"/>
          </w:rPr>
          <w:t>García-Mozo et al., 2010</w:t>
        </w:r>
      </w:hyperlink>
      <w:r w:rsidR="007C3D7D">
        <w:rPr>
          <w:noProof/>
          <w:szCs w:val="28"/>
        </w:rPr>
        <w:t xml:space="preserve">; </w:t>
      </w:r>
      <w:hyperlink w:anchor="_ENREF_53" w:tooltip="Jeong, 2011 #8991" w:history="1">
        <w:r w:rsidR="0076192B">
          <w:rPr>
            <w:noProof/>
            <w:szCs w:val="28"/>
          </w:rPr>
          <w:t>Jeong et al., 2011</w:t>
        </w:r>
      </w:hyperlink>
      <w:r w:rsidR="007C3D7D">
        <w:rPr>
          <w:noProof/>
          <w:szCs w:val="28"/>
        </w:rPr>
        <w:t>)</w:t>
      </w:r>
      <w:r w:rsidR="00ED0A83">
        <w:rPr>
          <w:szCs w:val="28"/>
        </w:rPr>
        <w:fldChar w:fldCharType="end"/>
      </w:r>
      <w:r w:rsidR="00ED0A83">
        <w:rPr>
          <w:szCs w:val="28"/>
        </w:rPr>
        <w:t xml:space="preserve">. </w:t>
      </w:r>
      <w:bookmarkEnd w:id="127"/>
      <w:r w:rsidR="00870ED5">
        <w:rPr>
          <w:szCs w:val="28"/>
        </w:rPr>
        <w:t xml:space="preserve">However, it was hypothesized that </w:t>
      </w:r>
      <w:del w:id="142" w:author="Maria da Conceição Caldeira" w:date="2018-11-26T16:47:00Z">
        <w:r w:rsidR="00870ED5" w:rsidDel="0009550F">
          <w:rPr>
            <w:szCs w:val="28"/>
          </w:rPr>
          <w:delText xml:space="preserve">changes in </w:delText>
        </w:r>
      </w:del>
      <w:r w:rsidR="00870ED5">
        <w:rPr>
          <w:szCs w:val="28"/>
        </w:rPr>
        <w:t xml:space="preserve">precipitation may be more important than </w:t>
      </w:r>
      <w:del w:id="143" w:author="Maria da Conceição Caldeira" w:date="2018-11-26T16:48:00Z">
        <w:r w:rsidR="00F4030F" w:rsidDel="0009550F">
          <w:rPr>
            <w:szCs w:val="28"/>
          </w:rPr>
          <w:delText xml:space="preserve">changes </w:delText>
        </w:r>
        <w:r w:rsidR="00870ED5" w:rsidDel="0009550F">
          <w:rPr>
            <w:szCs w:val="28"/>
          </w:rPr>
          <w:delText xml:space="preserve">in </w:delText>
        </w:r>
      </w:del>
      <w:r w:rsidR="00870ED5">
        <w:rPr>
          <w:szCs w:val="28"/>
        </w:rPr>
        <w:t xml:space="preserve">temperature </w:t>
      </w:r>
      <w:del w:id="144" w:author="Maria da Conceição Caldeira" w:date="2018-11-26T16:48:00Z">
        <w:r w:rsidR="00870ED5" w:rsidDel="0009550F">
          <w:rPr>
            <w:szCs w:val="28"/>
          </w:rPr>
          <w:delText>in affecting</w:delText>
        </w:r>
      </w:del>
      <w:ins w:id="145" w:author="Maria da Conceição Caldeira" w:date="2018-11-26T16:48:00Z">
        <w:r w:rsidR="0009550F">
          <w:rPr>
            <w:szCs w:val="28"/>
          </w:rPr>
          <w:t>for</w:t>
        </w:r>
      </w:ins>
      <w:r w:rsidR="00870ED5">
        <w:rPr>
          <w:szCs w:val="28"/>
        </w:rPr>
        <w:t xml:space="preserve"> the phenology of Mediterranean plant species</w:t>
      </w:r>
      <w:r w:rsidR="00967965">
        <w:rPr>
          <w:szCs w:val="28"/>
        </w:rPr>
        <w:t xml:space="preserve"> </w:t>
      </w:r>
      <w:r w:rsidR="00967965">
        <w:rPr>
          <w:szCs w:val="28"/>
        </w:rPr>
        <w:fldChar w:fldCharType="begin">
          <w:fldData xml:space="preserve">PEVuZE5vdGU+PENpdGU+PEF1dGhvcj5QZW51ZWxhczwvQXV0aG9yPjxZZWFyPjIwMDQ8L1llYXI+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=
</w:fldData>
        </w:fldChar>
      </w:r>
      <w:r w:rsidR="00967965">
        <w:rPr>
          <w:szCs w:val="28"/>
        </w:rPr>
        <w:instrText xml:space="preserve"> ADDIN EN.CITE </w:instrText>
      </w:r>
      <w:r w:rsidR="00967965">
        <w:rPr>
          <w:szCs w:val="28"/>
        </w:rPr>
        <w:fldChar w:fldCharType="begin">
          <w:fldData xml:space="preserve">PEVuZE5vdGU+PENpdGU+PEF1dGhvcj5QZW51ZWxhczwvQXV0aG9yPjxZZWFyPjIwMDQ8L1llYXI+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=
</w:fldData>
        </w:fldChar>
      </w:r>
      <w:r w:rsidR="00967965">
        <w:rPr>
          <w:szCs w:val="28"/>
        </w:rPr>
        <w:instrText xml:space="preserve"> ADDIN EN.CITE.DATA </w:instrText>
      </w:r>
      <w:r w:rsidR="00967965">
        <w:rPr>
          <w:szCs w:val="28"/>
        </w:rPr>
      </w:r>
      <w:r w:rsidR="00967965">
        <w:rPr>
          <w:szCs w:val="28"/>
        </w:rPr>
        <w:fldChar w:fldCharType="end"/>
      </w:r>
      <w:r w:rsidR="00967965">
        <w:rPr>
          <w:szCs w:val="28"/>
        </w:rPr>
      </w:r>
      <w:r w:rsidR="00967965">
        <w:rPr>
          <w:szCs w:val="28"/>
        </w:rPr>
        <w:fldChar w:fldCharType="separate"/>
      </w:r>
      <w:r w:rsidR="00967965">
        <w:rPr>
          <w:noProof/>
          <w:szCs w:val="28"/>
        </w:rPr>
        <w:t>(</w:t>
      </w:r>
      <w:hyperlink w:anchor="_ENREF_25" w:tooltip="Penuelas, 2004 #1799" w:history="1">
        <w:r w:rsidR="0076192B">
          <w:rPr>
            <w:noProof/>
            <w:szCs w:val="28"/>
          </w:rPr>
          <w:t>Penuelas et al., 2004</w:t>
        </w:r>
      </w:hyperlink>
      <w:r w:rsidR="00967965">
        <w:rPr>
          <w:noProof/>
          <w:szCs w:val="28"/>
        </w:rPr>
        <w:t>)</w:t>
      </w:r>
      <w:r w:rsidR="00967965">
        <w:rPr>
          <w:szCs w:val="28"/>
        </w:rPr>
        <w:fldChar w:fldCharType="end"/>
      </w:r>
      <w:r w:rsidR="00870ED5">
        <w:rPr>
          <w:szCs w:val="28"/>
        </w:rPr>
        <w:t xml:space="preserve">. </w:t>
      </w:r>
      <w:r w:rsidR="00810B3D">
        <w:rPr>
          <w:szCs w:val="28"/>
        </w:rPr>
        <w:t xml:space="preserve">Still, available information </w:t>
      </w:r>
      <w:ins w:id="146" w:author="raquelvale" w:date="2018-11-25T18:46:00Z">
        <w:r w:rsidR="00491BED">
          <w:rPr>
            <w:szCs w:val="28"/>
          </w:rPr>
          <w:t xml:space="preserve">of the effects </w:t>
        </w:r>
      </w:ins>
      <w:ins w:id="147" w:author="cbbesson" w:date="2018-11-21T14:43:00Z">
        <w:r w:rsidR="00A8544F">
          <w:rPr>
            <w:szCs w:val="28"/>
          </w:rPr>
          <w:t xml:space="preserve">of precipitation on phenology </w:t>
        </w:r>
      </w:ins>
      <w:r w:rsidR="00810B3D">
        <w:rPr>
          <w:szCs w:val="28"/>
        </w:rPr>
        <w:t xml:space="preserve">is scarce. Few studies indicated that precipitation </w:t>
      </w:r>
      <w:del w:id="148" w:author="Maria da Conceição Caldeira" w:date="2018-11-26T16:54:00Z">
        <w:r w:rsidR="00810B3D" w:rsidDel="00CE0844">
          <w:rPr>
            <w:szCs w:val="28"/>
          </w:rPr>
          <w:delText>can have</w:delText>
        </w:r>
      </w:del>
      <w:ins w:id="149" w:author="Maria da Conceição Caldeira" w:date="2018-11-26T16:54:00Z">
        <w:r w:rsidR="00CE0844">
          <w:rPr>
            <w:szCs w:val="28"/>
          </w:rPr>
          <w:t>had</w:t>
        </w:r>
      </w:ins>
      <w:r w:rsidR="00810B3D">
        <w:rPr>
          <w:szCs w:val="28"/>
        </w:rPr>
        <w:t xml:space="preserve"> an impact on the onset of some phenophases, such as flowering and fruiting </w:t>
      </w:r>
      <w:r w:rsidR="00810B3D">
        <w:rPr>
          <w:szCs w:val="28"/>
        </w:rPr>
        <w:fldChar w:fldCharType="begin">
          <w:fldData xml:space="preserve">PEVuZE5vdGU+PENpdGU+PEF1dGhvcj5QZW51ZWxhczwvQXV0aG9yPjxZZWFyPjIwMDQ8L1llYXI+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</w:fldData>
        </w:fldChar>
      </w:r>
      <w:r w:rsidR="00967965">
        <w:rPr>
          <w:szCs w:val="28"/>
        </w:rPr>
        <w:instrText xml:space="preserve"> ADDIN EN.CITE </w:instrText>
      </w:r>
      <w:r w:rsidR="00967965">
        <w:rPr>
          <w:szCs w:val="28"/>
        </w:rPr>
        <w:fldChar w:fldCharType="begin">
          <w:fldData xml:space="preserve">PEVuZE5vdGU+PENpdGU+PEF1dGhvcj5QZW51ZWxhczwvQXV0aG9yPjxZZWFyPjIwMDQ8L1llYXI+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</w:fldData>
        </w:fldChar>
      </w:r>
      <w:r w:rsidR="00967965">
        <w:rPr>
          <w:szCs w:val="28"/>
        </w:rPr>
        <w:instrText xml:space="preserve"> ADDIN EN.CITE.DATA </w:instrText>
      </w:r>
      <w:r w:rsidR="00967965">
        <w:rPr>
          <w:szCs w:val="28"/>
        </w:rPr>
      </w:r>
      <w:r w:rsidR="00967965">
        <w:rPr>
          <w:szCs w:val="28"/>
        </w:rPr>
        <w:fldChar w:fldCharType="end"/>
      </w:r>
      <w:r w:rsidR="00810B3D">
        <w:rPr>
          <w:szCs w:val="28"/>
        </w:rPr>
      </w:r>
      <w:r w:rsidR="00810B3D">
        <w:rPr>
          <w:szCs w:val="28"/>
        </w:rPr>
        <w:fldChar w:fldCharType="separate"/>
      </w:r>
      <w:r w:rsidR="00967965">
        <w:rPr>
          <w:noProof/>
          <w:szCs w:val="28"/>
        </w:rPr>
        <w:t>(</w:t>
      </w:r>
      <w:hyperlink w:anchor="_ENREF_25" w:tooltip="Penuelas, 2004 #1799" w:history="1">
        <w:r w:rsidR="0076192B">
          <w:rPr>
            <w:noProof/>
            <w:szCs w:val="28"/>
          </w:rPr>
          <w:t>Penuelas et al., 2004</w:t>
        </w:r>
      </w:hyperlink>
      <w:r w:rsidR="00967965">
        <w:rPr>
          <w:noProof/>
          <w:szCs w:val="28"/>
        </w:rPr>
        <w:t xml:space="preserve">; </w:t>
      </w:r>
      <w:hyperlink w:anchor="_ENREF_43" w:tooltip="García-Mozo, 2010 #3921" w:history="1">
        <w:r w:rsidR="0076192B">
          <w:rPr>
            <w:noProof/>
            <w:szCs w:val="28"/>
          </w:rPr>
          <w:t>García-Mozo et al., 2010</w:t>
        </w:r>
      </w:hyperlink>
      <w:r w:rsidR="00967965">
        <w:rPr>
          <w:noProof/>
          <w:szCs w:val="28"/>
        </w:rPr>
        <w:t xml:space="preserve">; </w:t>
      </w:r>
      <w:hyperlink w:anchor="_ENREF_63" w:tooltip="Swidrak, 2013 #8842" w:history="1">
        <w:r w:rsidR="0076192B">
          <w:rPr>
            <w:noProof/>
            <w:szCs w:val="28"/>
          </w:rPr>
          <w:t>Swidrak et al., 2013</w:t>
        </w:r>
      </w:hyperlink>
      <w:r w:rsidR="00967965">
        <w:rPr>
          <w:noProof/>
          <w:szCs w:val="28"/>
        </w:rPr>
        <w:t>)</w:t>
      </w:r>
      <w:r w:rsidR="00810B3D">
        <w:rPr>
          <w:szCs w:val="28"/>
        </w:rPr>
        <w:fldChar w:fldCharType="end"/>
      </w:r>
      <w:r w:rsidR="00810B3D">
        <w:rPr>
          <w:szCs w:val="28"/>
        </w:rPr>
        <w:t xml:space="preserve">. </w:t>
      </w:r>
      <w:del w:id="150" w:author="Maria da Conceição Caldeira" w:date="2018-11-26T16:54:00Z">
        <w:r w:rsidR="00810B3D" w:rsidDel="00CE0844">
          <w:rPr>
            <w:szCs w:val="28"/>
          </w:rPr>
          <w:delText>Nevertheless</w:delText>
        </w:r>
        <w:r w:rsidR="006A2837" w:rsidDel="00CE0844">
          <w:rPr>
            <w:szCs w:val="28"/>
          </w:rPr>
          <w:delText>, f</w:delText>
        </w:r>
      </w:del>
      <w:ins w:id="151" w:author="Maria da Conceição Caldeira" w:date="2018-11-26T16:54:00Z">
        <w:r w:rsidR="00CE0844">
          <w:rPr>
            <w:szCs w:val="28"/>
          </w:rPr>
          <w:t>F</w:t>
        </w:r>
      </w:ins>
      <w:r w:rsidR="006A2837">
        <w:rPr>
          <w:szCs w:val="28"/>
        </w:rPr>
        <w:t xml:space="preserve">or tree growth and </w:t>
      </w:r>
      <w:r w:rsidR="00C77DEE">
        <w:rPr>
          <w:szCs w:val="28"/>
        </w:rPr>
        <w:t xml:space="preserve">overall </w:t>
      </w:r>
      <w:r w:rsidR="006A2837">
        <w:rPr>
          <w:szCs w:val="28"/>
        </w:rPr>
        <w:t xml:space="preserve">ecosystem productivity, </w:t>
      </w:r>
      <w:r w:rsidR="00FD586B">
        <w:rPr>
          <w:szCs w:val="28"/>
        </w:rPr>
        <w:lastRenderedPageBreak/>
        <w:t xml:space="preserve">summer drought is the most limiting period </w:t>
      </w:r>
      <w:r w:rsidR="00FD586B">
        <w:rPr>
          <w:szCs w:val="28"/>
        </w:rPr>
        <w:fldChar w:fldCharType="begin">
          <w:fldData xml:space="preserve">PEVuZE5vdGU+PENpdGU+PEF1dGhvcj5MZW1wZXJldXI8L0F1dGhvcj48WWVhcj4yMDE3PC9ZZWFy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</w:fldData>
        </w:fldChar>
      </w:r>
      <w:r w:rsidR="001144D7">
        <w:rPr>
          <w:szCs w:val="28"/>
        </w:rPr>
        <w:instrText xml:space="preserve"> ADDIN EN.CITE </w:instrText>
      </w:r>
      <w:r w:rsidR="001144D7">
        <w:rPr>
          <w:szCs w:val="28"/>
        </w:rPr>
        <w:fldChar w:fldCharType="begin">
          <w:fldData xml:space="preserve">PEVuZE5vdGU+PENpdGU+PEF1dGhvcj5MZW1wZXJldXI8L0F1dGhvcj48WWVhcj4yMDE3PC9ZZWFy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</w:fldData>
        </w:fldChar>
      </w:r>
      <w:r w:rsidR="001144D7">
        <w:rPr>
          <w:szCs w:val="28"/>
        </w:rPr>
        <w:instrText xml:space="preserve"> ADDIN EN.CITE.DATA </w:instrText>
      </w:r>
      <w:r w:rsidR="001144D7">
        <w:rPr>
          <w:szCs w:val="28"/>
        </w:rPr>
      </w:r>
      <w:r w:rsidR="001144D7">
        <w:rPr>
          <w:szCs w:val="28"/>
        </w:rPr>
        <w:fldChar w:fldCharType="end"/>
      </w:r>
      <w:r w:rsidR="00FD586B">
        <w:rPr>
          <w:szCs w:val="28"/>
        </w:rPr>
      </w:r>
      <w:r w:rsidR="00FD586B">
        <w:rPr>
          <w:szCs w:val="28"/>
        </w:rPr>
        <w:fldChar w:fldCharType="separate"/>
      </w:r>
      <w:r w:rsidR="001144D7">
        <w:rPr>
          <w:noProof/>
          <w:szCs w:val="28"/>
        </w:rPr>
        <w:t>(</w:t>
      </w:r>
      <w:hyperlink w:anchor="_ENREF_44" w:tooltip="Niinemets, 2010 #7191" w:history="1">
        <w:r w:rsidR="0076192B">
          <w:rPr>
            <w:noProof/>
            <w:szCs w:val="28"/>
          </w:rPr>
          <w:t>Niinemets, 2010</w:t>
        </w:r>
      </w:hyperlink>
      <w:r w:rsidR="001144D7">
        <w:rPr>
          <w:noProof/>
          <w:szCs w:val="28"/>
        </w:rPr>
        <w:t xml:space="preserve">; </w:t>
      </w:r>
      <w:hyperlink w:anchor="_ENREF_83" w:tooltip="Lempereur, 2017 #8936" w:history="1">
        <w:r w:rsidR="0076192B">
          <w:rPr>
            <w:noProof/>
            <w:szCs w:val="28"/>
          </w:rPr>
          <w:t>Lempereur et al., 2017</w:t>
        </w:r>
      </w:hyperlink>
      <w:r w:rsidR="001144D7">
        <w:rPr>
          <w:noProof/>
          <w:szCs w:val="28"/>
        </w:rPr>
        <w:t>)</w:t>
      </w:r>
      <w:r w:rsidR="00FD586B">
        <w:rPr>
          <w:szCs w:val="28"/>
        </w:rPr>
        <w:fldChar w:fldCharType="end"/>
      </w:r>
      <w:r w:rsidR="00FD586B">
        <w:rPr>
          <w:szCs w:val="28"/>
        </w:rPr>
        <w:t xml:space="preserve"> </w:t>
      </w:r>
      <w:del w:id="152" w:author="Maria da Conceição Caldeira" w:date="2018-11-26T16:56:00Z">
        <w:r w:rsidR="00FD586B" w:rsidDel="00CE0844">
          <w:rPr>
            <w:szCs w:val="28"/>
          </w:rPr>
          <w:delText xml:space="preserve">and </w:delText>
        </w:r>
      </w:del>
      <w:ins w:id="153" w:author="Maria da Conceição Caldeira" w:date="2018-11-26T16:56:00Z">
        <w:r w:rsidR="00CE0844">
          <w:rPr>
            <w:szCs w:val="28"/>
          </w:rPr>
          <w:t xml:space="preserve">while </w:t>
        </w:r>
      </w:ins>
      <w:del w:id="154" w:author="Maria da Conceição Caldeira" w:date="2018-11-26T16:56:00Z">
        <w:r w:rsidR="006A2837" w:rsidDel="00CE0844">
          <w:rPr>
            <w:szCs w:val="28"/>
          </w:rPr>
          <w:delText xml:space="preserve">the overwhelming importance of </w:delText>
        </w:r>
      </w:del>
      <w:r w:rsidR="006A2837">
        <w:rPr>
          <w:szCs w:val="28"/>
        </w:rPr>
        <w:t xml:space="preserve">precipitation </w:t>
      </w:r>
      <w:r w:rsidR="00FD586B">
        <w:rPr>
          <w:szCs w:val="28"/>
        </w:rPr>
        <w:t xml:space="preserve">over the growing season </w:t>
      </w:r>
      <w:del w:id="155" w:author="Maria da Conceição Caldeira" w:date="2018-11-26T16:56:00Z">
        <w:r w:rsidR="006A2837" w:rsidDel="00CE0844">
          <w:rPr>
            <w:szCs w:val="28"/>
          </w:rPr>
          <w:delText>is clear</w:delText>
        </w:r>
      </w:del>
      <w:ins w:id="156" w:author="Maria da Conceição Caldeira" w:date="2018-11-26T16:56:00Z">
        <w:r w:rsidR="00CE0844">
          <w:rPr>
            <w:szCs w:val="28"/>
          </w:rPr>
          <w:t>determines growth and productivity</w:t>
        </w:r>
      </w:ins>
      <w:r w:rsidR="00FD586B">
        <w:rPr>
          <w:szCs w:val="28"/>
        </w:rPr>
        <w:t xml:space="preserve"> </w:t>
      </w:r>
      <w:r w:rsidR="006A2837">
        <w:rPr>
          <w:szCs w:val="28"/>
        </w:rPr>
        <w:fldChar w:fldCharType="begin">
          <w:fldData xml:space="preserve">PEVuZE5vdGU+PENpdGU+PEF1dGhvcj5PbGl2ZWlyYTwvQXV0aG9yPjxZZWFyPjIwMTY8L1llYXI+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</w:fldData>
        </w:fldChar>
      </w:r>
      <w:r w:rsidR="001144D7">
        <w:rPr>
          <w:szCs w:val="28"/>
        </w:rPr>
        <w:instrText xml:space="preserve"> ADDIN EN.CITE </w:instrText>
      </w:r>
      <w:r w:rsidR="001144D7">
        <w:rPr>
          <w:szCs w:val="28"/>
        </w:rPr>
        <w:fldChar w:fldCharType="begin">
          <w:fldData xml:space="preserve">PEVuZE5vdGU+PENpdGU+PEF1dGhvcj5PbGl2ZWlyYTwvQXV0aG9yPjxZZWFyPjIwMTY8L1llYXI+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</w:fldData>
        </w:fldChar>
      </w:r>
      <w:r w:rsidR="001144D7">
        <w:rPr>
          <w:szCs w:val="28"/>
        </w:rPr>
        <w:instrText xml:space="preserve"> ADDIN EN.CITE.DATA </w:instrText>
      </w:r>
      <w:r w:rsidR="001144D7">
        <w:rPr>
          <w:szCs w:val="28"/>
        </w:rPr>
      </w:r>
      <w:r w:rsidR="001144D7">
        <w:rPr>
          <w:szCs w:val="28"/>
        </w:rPr>
        <w:fldChar w:fldCharType="end"/>
      </w:r>
      <w:r w:rsidR="006A2837">
        <w:rPr>
          <w:szCs w:val="28"/>
        </w:rPr>
      </w:r>
      <w:r w:rsidR="006A2837">
        <w:rPr>
          <w:szCs w:val="28"/>
        </w:rPr>
        <w:fldChar w:fldCharType="separate"/>
      </w:r>
      <w:r w:rsidR="001144D7">
        <w:rPr>
          <w:noProof/>
          <w:szCs w:val="28"/>
        </w:rPr>
        <w:t xml:space="preserve">(e.g. </w:t>
      </w:r>
      <w:hyperlink w:anchor="_ENREF_30" w:tooltip="Pereira, 2007 #3303" w:history="1">
        <w:r w:rsidR="0076192B">
          <w:rPr>
            <w:noProof/>
            <w:szCs w:val="28"/>
          </w:rPr>
          <w:t>Pereira et al., 2007</w:t>
        </w:r>
      </w:hyperlink>
      <w:r w:rsidR="001144D7">
        <w:rPr>
          <w:noProof/>
          <w:szCs w:val="28"/>
        </w:rPr>
        <w:t xml:space="preserve">; </w:t>
      </w:r>
      <w:hyperlink w:anchor="_ENREF_78" w:tooltip="Oliveira, 2016 #8386" w:history="1">
        <w:r w:rsidR="0076192B">
          <w:rPr>
            <w:noProof/>
            <w:szCs w:val="28"/>
          </w:rPr>
          <w:t>Oliveira et al., 2016</w:t>
        </w:r>
      </w:hyperlink>
      <w:r w:rsidR="001144D7">
        <w:rPr>
          <w:noProof/>
          <w:szCs w:val="28"/>
        </w:rPr>
        <w:t>)</w:t>
      </w:r>
      <w:r w:rsidR="006A2837">
        <w:rPr>
          <w:szCs w:val="28"/>
        </w:rPr>
        <w:fldChar w:fldCharType="end"/>
      </w:r>
      <w:r w:rsidR="00AB1C33">
        <w:rPr>
          <w:szCs w:val="28"/>
        </w:rPr>
        <w:t>.</w:t>
      </w:r>
      <w:r w:rsidR="00810B3D" w:rsidDel="00810B3D">
        <w:rPr>
          <w:szCs w:val="28"/>
        </w:rPr>
        <w:t xml:space="preserve"> </w:t>
      </w:r>
      <w:r w:rsidR="00F16396">
        <w:rPr>
          <w:szCs w:val="28"/>
        </w:rPr>
        <w:t xml:space="preserve">Mediterranean trees </w:t>
      </w:r>
      <w:ins w:id="157" w:author="Maria da Conceição Caldeira" w:date="2018-11-26T16:57:00Z">
        <w:r w:rsidR="00CE0844">
          <w:rPr>
            <w:szCs w:val="28"/>
          </w:rPr>
          <w:t xml:space="preserve">are plastic and </w:t>
        </w:r>
      </w:ins>
      <w:r w:rsidR="00F16396">
        <w:rPr>
          <w:szCs w:val="28"/>
        </w:rPr>
        <w:t xml:space="preserve">adjust their vegetative activity to </w:t>
      </w:r>
      <w:del w:id="158" w:author="Maria da Conceição Caldeira" w:date="2018-11-26T16:58:00Z">
        <w:r w:rsidR="00F16396" w:rsidDel="00CE0844">
          <w:rPr>
            <w:szCs w:val="28"/>
          </w:rPr>
          <w:delText xml:space="preserve">take advantage of </w:delText>
        </w:r>
      </w:del>
      <w:r w:rsidR="00F16396">
        <w:rPr>
          <w:szCs w:val="28"/>
        </w:rPr>
        <w:t xml:space="preserve">the </w:t>
      </w:r>
      <w:ins w:id="159" w:author="Maria da Conceição Caldeira" w:date="2018-11-26T16:58:00Z">
        <w:r w:rsidR="00CE0844">
          <w:rPr>
            <w:szCs w:val="28"/>
          </w:rPr>
          <w:t xml:space="preserve">periods when water is available and temperatures are </w:t>
        </w:r>
      </w:ins>
      <w:ins w:id="160" w:author="Maria da Conceição Caldeira" w:date="2018-11-26T16:59:00Z">
        <w:r w:rsidR="00D0186E">
          <w:rPr>
            <w:szCs w:val="28"/>
          </w:rPr>
          <w:t xml:space="preserve">favourable, </w:t>
        </w:r>
      </w:ins>
      <w:del w:id="161" w:author="Maria da Conceição Caldeira" w:date="2018-11-26T16:59:00Z">
        <w:r w:rsidR="00F16396" w:rsidDel="00CE0844">
          <w:rPr>
            <w:szCs w:val="28"/>
          </w:rPr>
          <w:delText xml:space="preserve">most </w:delText>
        </w:r>
      </w:del>
      <w:del w:id="162" w:author="Maria da Conceição Caldeira" w:date="2018-11-26T16:58:00Z">
        <w:r w:rsidR="00F16396" w:rsidDel="00CE0844">
          <w:rPr>
            <w:szCs w:val="28"/>
          </w:rPr>
          <w:delText xml:space="preserve">favourable </w:delText>
        </w:r>
      </w:del>
      <w:del w:id="163" w:author="Maria da Conceição Caldeira" w:date="2018-11-26T16:59:00Z">
        <w:r w:rsidR="00F16396" w:rsidDel="00CE0844">
          <w:rPr>
            <w:szCs w:val="28"/>
          </w:rPr>
          <w:delText xml:space="preserve">periods of the year, </w:delText>
        </w:r>
      </w:del>
      <w:del w:id="164" w:author="Maria da Conceição Caldeira" w:date="2018-11-26T16:58:00Z">
        <w:r w:rsidR="00AB1C33" w:rsidDel="00CE0844">
          <w:rPr>
            <w:szCs w:val="28"/>
          </w:rPr>
          <w:delText xml:space="preserve">temperature and water </w:delText>
        </w:r>
      </w:del>
      <w:del w:id="165" w:author="Maria da Conceição Caldeira" w:date="2018-11-26T16:59:00Z">
        <w:r w:rsidR="0022046B" w:rsidDel="00CE0844">
          <w:rPr>
            <w:szCs w:val="28"/>
          </w:rPr>
          <w:delText>related</w:delText>
        </w:r>
        <w:r w:rsidR="00AB1C33" w:rsidDel="00CE0844">
          <w:rPr>
            <w:szCs w:val="28"/>
          </w:rPr>
          <w:delText xml:space="preserve">, which is </w:delText>
        </w:r>
      </w:del>
      <w:r w:rsidR="00F16396">
        <w:rPr>
          <w:szCs w:val="28"/>
        </w:rPr>
        <w:t xml:space="preserve">mainly </w:t>
      </w:r>
      <w:del w:id="166" w:author="Maria da Conceição Caldeira" w:date="2018-11-26T16:59:00Z">
        <w:r w:rsidR="00F16396" w:rsidDel="00D0186E">
          <w:rPr>
            <w:szCs w:val="28"/>
          </w:rPr>
          <w:delText xml:space="preserve">in </w:delText>
        </w:r>
      </w:del>
      <w:ins w:id="167" w:author="Maria da Conceição Caldeira" w:date="2018-11-26T16:59:00Z">
        <w:r w:rsidR="00D0186E">
          <w:rPr>
            <w:szCs w:val="28"/>
          </w:rPr>
          <w:t xml:space="preserve">during </w:t>
        </w:r>
      </w:ins>
      <w:r w:rsidR="00F16396">
        <w:rPr>
          <w:szCs w:val="28"/>
        </w:rPr>
        <w:t xml:space="preserve">spring </w:t>
      </w:r>
      <w:r w:rsidR="00F16396">
        <w:rPr>
          <w:szCs w:val="28"/>
        </w:rPr>
        <w:fldChar w:fldCharType="begin">
          <w:fldData xml:space="preserve">PEVuZE5vdGU+PENpdGU+PEF1dGhvcj5NaXNzb248L0F1dGhvcj48WWVhcj4yMDExPC9ZZWFyPjxS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</w:fldData>
        </w:fldChar>
      </w:r>
      <w:r w:rsidR="001144D7">
        <w:rPr>
          <w:szCs w:val="28"/>
        </w:rPr>
        <w:instrText xml:space="preserve"> ADDIN EN.CITE </w:instrText>
      </w:r>
      <w:r w:rsidR="001144D7">
        <w:rPr>
          <w:szCs w:val="28"/>
        </w:rPr>
        <w:fldChar w:fldCharType="begin">
          <w:fldData xml:space="preserve">PEVuZE5vdGU+PENpdGU+PEF1dGhvcj5NaXNzb248L0F1dGhvcj48WWVhcj4yMDExPC9ZZWFyPjxS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</w:fldData>
        </w:fldChar>
      </w:r>
      <w:r w:rsidR="001144D7">
        <w:rPr>
          <w:szCs w:val="28"/>
        </w:rPr>
        <w:instrText xml:space="preserve"> ADDIN EN.CITE.DATA </w:instrText>
      </w:r>
      <w:r w:rsidR="001144D7">
        <w:rPr>
          <w:szCs w:val="28"/>
        </w:rPr>
      </w:r>
      <w:r w:rsidR="001144D7">
        <w:rPr>
          <w:szCs w:val="28"/>
        </w:rPr>
        <w:fldChar w:fldCharType="end"/>
      </w:r>
      <w:r w:rsidR="00F16396">
        <w:rPr>
          <w:szCs w:val="28"/>
        </w:rPr>
      </w:r>
      <w:r w:rsidR="00F16396">
        <w:rPr>
          <w:szCs w:val="28"/>
        </w:rPr>
        <w:fldChar w:fldCharType="separate"/>
      </w:r>
      <w:r w:rsidR="001144D7">
        <w:rPr>
          <w:noProof/>
          <w:szCs w:val="28"/>
        </w:rPr>
        <w:t>(</w:t>
      </w:r>
      <w:hyperlink w:anchor="_ENREF_47" w:tooltip="Gordo, 2010 #8994" w:history="1">
        <w:r w:rsidR="0076192B">
          <w:rPr>
            <w:noProof/>
            <w:szCs w:val="28"/>
          </w:rPr>
          <w:t>Gordo and Sanz, 2010</w:t>
        </w:r>
      </w:hyperlink>
      <w:r w:rsidR="001144D7">
        <w:rPr>
          <w:noProof/>
          <w:szCs w:val="28"/>
        </w:rPr>
        <w:t xml:space="preserve">; </w:t>
      </w:r>
      <w:hyperlink w:anchor="_ENREF_54" w:tooltip="Misson, 2011 #3479" w:history="1">
        <w:r w:rsidR="0076192B">
          <w:rPr>
            <w:noProof/>
            <w:szCs w:val="28"/>
          </w:rPr>
          <w:t>Misson et al., 2011</w:t>
        </w:r>
      </w:hyperlink>
      <w:r w:rsidR="001144D7">
        <w:rPr>
          <w:noProof/>
          <w:szCs w:val="28"/>
        </w:rPr>
        <w:t xml:space="preserve">; </w:t>
      </w:r>
      <w:hyperlink w:anchor="_ENREF_51" w:tooltip="Pinto, 2011 #5254" w:history="1">
        <w:r w:rsidR="0076192B">
          <w:rPr>
            <w:noProof/>
            <w:szCs w:val="28"/>
          </w:rPr>
          <w:t>Pinto et al., 2011</w:t>
        </w:r>
      </w:hyperlink>
      <w:r w:rsidR="001144D7">
        <w:rPr>
          <w:noProof/>
          <w:szCs w:val="28"/>
        </w:rPr>
        <w:t>)</w:t>
      </w:r>
      <w:r w:rsidR="00F16396">
        <w:rPr>
          <w:szCs w:val="28"/>
        </w:rPr>
        <w:fldChar w:fldCharType="end"/>
      </w:r>
      <w:r w:rsidR="00F16396">
        <w:rPr>
          <w:szCs w:val="28"/>
        </w:rPr>
        <w:t xml:space="preserve">. </w:t>
      </w:r>
      <w:del w:id="168" w:author="Maria da Conceição Caldeira" w:date="2018-11-26T17:00:00Z">
        <w:r w:rsidR="00C77DEE" w:rsidDel="00D0186E">
          <w:rPr>
            <w:szCs w:val="28"/>
          </w:rPr>
          <w:delText>S</w:delText>
        </w:r>
        <w:r w:rsidR="000D69F4" w:rsidDel="00D0186E">
          <w:rPr>
            <w:szCs w:val="28"/>
          </w:rPr>
          <w:delText xml:space="preserve">tudies have shown both </w:delText>
        </w:r>
      </w:del>
      <w:ins w:id="169" w:author="Maria da Conceição Caldeira" w:date="2018-11-26T17:00:00Z">
        <w:r w:rsidR="00D0186E">
          <w:rPr>
            <w:szCs w:val="28"/>
          </w:rPr>
          <w:t xml:space="preserve">Both </w:t>
        </w:r>
      </w:ins>
      <w:r w:rsidR="000D69F4">
        <w:rPr>
          <w:szCs w:val="28"/>
        </w:rPr>
        <w:t xml:space="preserve">total and seasonal precipitation </w:t>
      </w:r>
      <w:del w:id="170" w:author="Maria da Conceição Caldeira" w:date="2018-11-26T17:00:00Z">
        <w:r w:rsidR="000D69F4" w:rsidDel="00D0186E">
          <w:rPr>
            <w:szCs w:val="28"/>
          </w:rPr>
          <w:delText>to be</w:delText>
        </w:r>
      </w:del>
      <w:ins w:id="171" w:author="Maria da Conceição Caldeira" w:date="2018-11-26T17:00:00Z">
        <w:r w:rsidR="00D0186E">
          <w:rPr>
            <w:szCs w:val="28"/>
          </w:rPr>
          <w:t>are</w:t>
        </w:r>
      </w:ins>
      <w:r w:rsidR="000D69F4">
        <w:rPr>
          <w:szCs w:val="28"/>
        </w:rPr>
        <w:t xml:space="preserve"> important for tree growth</w:t>
      </w:r>
      <w:ins w:id="172" w:author="Raquel" w:date="2018-11-27T12:51:00Z">
        <w:r w:rsidR="000E5A13">
          <w:rPr>
            <w:szCs w:val="28"/>
          </w:rPr>
          <w:t xml:space="preserve"> </w:t>
        </w:r>
      </w:ins>
      <w:r w:rsidR="00D0186E">
        <w:rPr>
          <w:szCs w:val="28"/>
        </w:rPr>
        <w:fldChar w:fldCharType="begin">
          <w:fldData xml:space="preserve">PEVuZE5vdGU+PENpdGU+PEF1dGhvcj5CZXNzb248L0F1dGhvcj48WWVhcj4yMDE0PC9ZZWFyPjxS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</w:fldData>
        </w:fldChar>
      </w:r>
      <w:r w:rsidR="00F376B4">
        <w:rPr>
          <w:szCs w:val="28"/>
        </w:rPr>
        <w:instrText xml:space="preserve"> ADDIN EN.CITE </w:instrText>
      </w:r>
      <w:r w:rsidR="00F376B4">
        <w:rPr>
          <w:szCs w:val="28"/>
        </w:rPr>
        <w:fldChar w:fldCharType="begin">
          <w:fldData xml:space="preserve">PEVuZE5vdGU+PENpdGU+PEF1dGhvcj5CZXNzb248L0F1dGhvcj48WWVhcj4yMDE0PC9ZZWFyPjxS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</w:fldData>
        </w:fldChar>
      </w:r>
      <w:r w:rsidR="00F376B4">
        <w:rPr>
          <w:szCs w:val="28"/>
        </w:rPr>
        <w:instrText xml:space="preserve"> ADDIN EN.CITE.DATA </w:instrText>
      </w:r>
      <w:r w:rsidR="00F376B4">
        <w:rPr>
          <w:szCs w:val="28"/>
        </w:rPr>
      </w:r>
      <w:r w:rsidR="00F376B4">
        <w:rPr>
          <w:szCs w:val="28"/>
        </w:rPr>
        <w:fldChar w:fldCharType="end"/>
      </w:r>
      <w:r w:rsidR="00D0186E">
        <w:rPr>
          <w:szCs w:val="28"/>
        </w:rPr>
      </w:r>
      <w:r w:rsidR="00D0186E">
        <w:rPr>
          <w:szCs w:val="28"/>
        </w:rPr>
        <w:fldChar w:fldCharType="separate"/>
      </w:r>
      <w:r w:rsidR="00F376B4">
        <w:rPr>
          <w:noProof/>
          <w:szCs w:val="28"/>
        </w:rPr>
        <w:t>(</w:t>
      </w:r>
      <w:hyperlink w:anchor="_ENREF_68" w:tooltip="Besson, 2014 #6486" w:history="1">
        <w:r w:rsidR="0076192B">
          <w:rPr>
            <w:noProof/>
            <w:szCs w:val="28"/>
          </w:rPr>
          <w:t>Besson et al., 2014</w:t>
        </w:r>
      </w:hyperlink>
      <w:r w:rsidR="00F376B4">
        <w:rPr>
          <w:noProof/>
          <w:szCs w:val="28"/>
        </w:rPr>
        <w:t xml:space="preserve">; </w:t>
      </w:r>
      <w:hyperlink w:anchor="_ENREF_78" w:tooltip="Oliveira, 2016 #8386" w:history="1">
        <w:r w:rsidR="0076192B">
          <w:rPr>
            <w:noProof/>
            <w:szCs w:val="28"/>
          </w:rPr>
          <w:t>Oliveira et al., 2016</w:t>
        </w:r>
      </w:hyperlink>
      <w:r w:rsidR="00F376B4">
        <w:rPr>
          <w:noProof/>
          <w:szCs w:val="28"/>
        </w:rPr>
        <w:t>)</w:t>
      </w:r>
      <w:r w:rsidR="00D0186E">
        <w:rPr>
          <w:szCs w:val="28"/>
        </w:rPr>
        <w:fldChar w:fldCharType="end"/>
      </w:r>
      <w:ins w:id="173" w:author="Maria da Conceição Caldeira" w:date="2018-11-26T17:03:00Z">
        <w:del w:id="174" w:author="Raquel" w:date="2018-11-27T13:01:00Z">
          <w:r w:rsidR="00AD6C77" w:rsidDel="000E5A13">
            <w:rPr>
              <w:szCs w:val="28"/>
            </w:rPr>
            <w:delText>,</w:delText>
          </w:r>
        </w:del>
      </w:ins>
      <w:del w:id="175" w:author="Raquel" w:date="2018-11-27T13:01:00Z">
        <w:r w:rsidR="00D0186E" w:rsidDel="000E5A13">
          <w:rPr>
            <w:szCs w:val="28"/>
          </w:rPr>
          <w:delText xml:space="preserve"> and </w:delText>
        </w:r>
        <w:r w:rsidR="00D0186E" w:rsidDel="000E5A13">
          <w:rPr>
            <w:szCs w:val="28"/>
          </w:rPr>
          <w:fldChar w:fldCharType="begin"/>
        </w:r>
        <w:r w:rsidR="00D0186E" w:rsidDel="000E5A13">
          <w:rPr>
            <w:szCs w:val="28"/>
          </w:rPr>
          <w:delInstrText xml:space="preserve"> ADDIN EN.CITE &lt;EndNote&gt;&lt;Cite AuthorYear="1"&gt;&lt;Author&gt;Oliveira&lt;/Author&gt;&lt;Year&gt;2016&lt;/Year&gt;&lt;RecNum&gt;8386&lt;/RecNum&gt;&lt;DisplayText&gt;Oliveira et al. (2016)&lt;/DisplayText&gt;&lt;record&gt;&lt;rec-number&gt;8386&lt;/rec-number&gt;&lt;foreign-keys&gt;&lt;key app="EN" db-id="pwteffw96rtfrhe9ts7pz52wtex5vzw000xw"&gt;8386&lt;/key&gt;&lt;/foreign-keys&gt;&lt;ref-type name="Journal Article"&gt;17&lt;/ref-type&gt;&lt;contributors&gt;&lt;authors&gt;&lt;author&gt;Oliveira, Vanda&lt;/author&gt;&lt;author&gt;Lauw, Alexandra&lt;/author&gt;&lt;author&gt;Pereira, Helena&lt;/author&gt;&lt;/authors&gt;&lt;/contributors&gt;&lt;titles&gt;&lt;title&gt;Sensitivity of cork growth to drought events: insights from a 24-year chronology&lt;/title&gt;&lt;secondary-title&gt;Climatic Change&lt;/secondary-title&gt;&lt;alt-title&gt;Climatic Change&lt;/alt-title&gt;&lt;/titles&gt;&lt;periodical&gt;&lt;full-title&gt;Climatic Change&lt;/full-title&gt;&lt;/periodical&gt;&lt;alt-periodical&gt;&lt;full-title&gt;Climatic Change&lt;/full-title&gt;&lt;/alt-periodical&gt;&lt;pages&gt;261-274&lt;/pages&gt;&lt;volume&gt;137&lt;/volume&gt;&lt;number&gt;1&lt;/number&gt;&lt;keywords&gt;&lt;keyword&gt;SPEI&lt;/keyword&gt;&lt;keyword&gt;cork oak&lt;/keyword&gt;&lt;keyword&gt;growth&lt;/keyword&gt;&lt;keyword&gt;drought&lt;/keyword&gt;&lt;keyword&gt;cork&lt;/keyword&gt;&lt;keyword&gt;quercus suber&lt;/keyword&gt;&lt;/keywords&gt;&lt;dates&gt;&lt;year&gt;2016&lt;/year&gt;&lt;/dates&gt;&lt;isbn&gt;1573-1480&lt;/isbn&gt;&lt;label&gt;Oliveira2016&lt;/label&gt;&lt;work-type&gt;journal article&lt;/work-type&gt;&lt;urls&gt;&lt;related-urls&gt;&lt;url&gt;http://dx.doi.org/10.1007/s10584-016-1680-7&lt;/url&gt;&lt;/related-urls&gt;&lt;/urls&gt;&lt;electronic-resource-num&gt;https://doi.org/10.1007/s10584-016-1680-7&lt;/electronic-resource-num&gt;&lt;research-notes&gt;Notas avulsas 67.&lt;/research-notes&gt;&lt;/record&gt;&lt;/Cite&gt;&lt;/EndNote&gt;</w:delInstrText>
        </w:r>
        <w:r w:rsidR="00D0186E" w:rsidDel="000E5A13">
          <w:rPr>
            <w:szCs w:val="28"/>
          </w:rPr>
          <w:fldChar w:fldCharType="separate"/>
        </w:r>
        <w:r w:rsidR="000E5A13" w:rsidDel="000E5A13">
          <w:rPr>
            <w:noProof/>
            <w:szCs w:val="28"/>
          </w:rPr>
          <w:fldChar w:fldCharType="begin"/>
        </w:r>
        <w:r w:rsidR="000E5A13" w:rsidDel="000E5A13">
          <w:rPr>
            <w:noProof/>
            <w:szCs w:val="28"/>
          </w:rPr>
          <w:delInstrText xml:space="preserve"> HYPERLINK \l "_ENREF_75" \o "Oliveira, 2016 #8386" </w:delInstrText>
        </w:r>
        <w:r w:rsidR="000E5A13" w:rsidDel="000E5A13">
          <w:rPr>
            <w:noProof/>
            <w:szCs w:val="28"/>
          </w:rPr>
          <w:fldChar w:fldCharType="separate"/>
        </w:r>
        <w:r w:rsidR="000E5A13" w:rsidDel="000E5A13">
          <w:rPr>
            <w:noProof/>
            <w:szCs w:val="28"/>
          </w:rPr>
          <w:delText>Oliveira et al. (2016</w:delText>
        </w:r>
        <w:r w:rsidR="000E5A13" w:rsidDel="000E5A13">
          <w:rPr>
            <w:noProof/>
            <w:szCs w:val="28"/>
          </w:rPr>
          <w:fldChar w:fldCharType="end"/>
        </w:r>
        <w:r w:rsidR="00D0186E" w:rsidDel="000E5A13">
          <w:rPr>
            <w:noProof/>
            <w:szCs w:val="28"/>
          </w:rPr>
          <w:delText>)</w:delText>
        </w:r>
        <w:r w:rsidR="00D0186E" w:rsidDel="000E5A13">
          <w:rPr>
            <w:szCs w:val="28"/>
          </w:rPr>
          <w:fldChar w:fldCharType="end"/>
        </w:r>
      </w:del>
      <w:ins w:id="176" w:author="Maria da Conceição Caldeira" w:date="2018-11-26T17:01:00Z">
        <w:del w:id="177" w:author="Raquel" w:date="2018-11-27T13:01:00Z">
          <w:r w:rsidR="00D0186E" w:rsidDel="000E5A13">
            <w:rPr>
              <w:szCs w:val="28"/>
            </w:rPr>
            <w:delText>)</w:delText>
          </w:r>
        </w:del>
      </w:ins>
      <w:r w:rsidR="000D69F4">
        <w:rPr>
          <w:szCs w:val="28"/>
        </w:rPr>
        <w:t xml:space="preserve">. </w:t>
      </w:r>
      <w:del w:id="178" w:author="Maria da Conceição Caldeira" w:date="2018-11-26T17:01:00Z">
        <w:r w:rsidR="00F16396" w:rsidDel="00D0186E">
          <w:rPr>
            <w:szCs w:val="28"/>
          </w:rPr>
          <w:delText xml:space="preserve">For example, </w:delText>
        </w:r>
        <w:r w:rsidR="00F16396" w:rsidRPr="00A8405C" w:rsidDel="00D0186E">
          <w:rPr>
            <w:szCs w:val="28"/>
          </w:rPr>
          <w:delText>emphasize</w:delText>
        </w:r>
        <w:r w:rsidR="00F16396" w:rsidDel="00D0186E">
          <w:rPr>
            <w:szCs w:val="28"/>
          </w:rPr>
          <w:delText>d the importance of spring precipitation.</w:delText>
        </w:r>
      </w:del>
      <w:r w:rsidR="00F16396">
        <w:rPr>
          <w:szCs w:val="28"/>
        </w:rPr>
        <w:t xml:space="preserve"> </w:t>
      </w:r>
      <w:r w:rsidR="00F16396">
        <w:rPr>
          <w:szCs w:val="28"/>
        </w:rPr>
        <w:fldChar w:fldCharType="begin"/>
      </w:r>
      <w:r w:rsidR="00F16396">
        <w:rPr>
          <w:szCs w:val="28"/>
        </w:rPr>
        <w:instrText xml:space="preserve"> ADDIN EN.CITE &lt;EndNote&gt;&lt;Cite AuthorYear="1"&gt;&lt;Author&gt;Costa&lt;/Author&gt;&lt;Year&gt;2002&lt;/Year&gt;&lt;RecNum&gt;9001&lt;/RecNum&gt;&lt;DisplayText&gt;Costa et al. (2002)&lt;/DisplayText&gt;&lt;record&gt;&lt;rec-number&gt;9001&lt;/rec-number&gt;&lt;foreign-keys&gt;&lt;key app="EN" db-id="pwteffw96rtfrhe9ts7pz52wtex5vzw000xw"&gt;9001&lt;/key&gt;&lt;/foreign-keys&gt;&lt;ref-type name="Journal Article"&gt;17&lt;/ref-type&gt;&lt;contributors&gt;&lt;authors&gt;&lt;author&gt;Augusta Costa&lt;/author&gt;&lt;author&gt;Helena Pereira&lt;/author&gt;&lt;author&gt;Ângelo Oliveira&lt;/author&gt;&lt;/authors&gt;&lt;/contributors&gt;&lt;titles&gt;&lt;title&gt;Influence of climate on the seasonality of radial growth of cork oak during a cork production cycle&lt;/title&gt;&lt;secondary-title&gt;Annals of Forest Science&lt;/secondary-title&gt;&lt;alt-title&gt;Ann. For. Sci.&lt;/alt-title&gt;&lt;/titles&gt;&lt;periodical&gt;&lt;full-title&gt;Annals of Forest Science&lt;/full-title&gt;&lt;/periodical&gt;&lt;alt-periodical&gt;&lt;full-title&gt;Ann. For. Sci.&lt;/full-title&gt;&lt;/alt-periodical&gt;&lt;pages&gt;429-437&lt;/pages&gt;&lt;volume&gt;59&lt;/volume&gt;&lt;number&gt;4&lt;/number&gt;&lt;keywords&gt;&lt;keyword&gt;cork&lt;/keyword&gt;&lt;keyword&gt;cork oak&lt;/keyword&gt;&lt;keyword&gt;growth&lt;/keyword&gt;&lt;/keywords&gt;&lt;dates&gt;&lt;year&gt;2002&lt;/year&gt;&lt;/dates&gt;&lt;urls&gt;&lt;related-urls&gt;&lt;url&gt;https://doi.org/10.1051/forest:2002017&lt;/url&gt;&lt;/related-urls&gt;&lt;/urls&gt;&lt;electronic-resource-num&gt;https://doi.org/10.1051/forest:2002017&lt;/electronic-resource-num&gt;&lt;research-notes&gt;Notas avulsas 143&lt;/research-notes&gt;&lt;/record&gt;&lt;/Cite&gt;&lt;/EndNote&gt;</w:instrText>
      </w:r>
      <w:r w:rsidR="00F16396">
        <w:rPr>
          <w:szCs w:val="28"/>
        </w:rPr>
        <w:fldChar w:fldCharType="separate"/>
      </w:r>
      <w:hyperlink w:anchor="_ENREF_17" w:tooltip="Costa, 2002 #9001" w:history="1">
        <w:r w:rsidR="0076192B">
          <w:rPr>
            <w:noProof/>
            <w:szCs w:val="28"/>
          </w:rPr>
          <w:t>Costa et al. (2002</w:t>
        </w:r>
      </w:hyperlink>
      <w:r w:rsidR="00F16396">
        <w:rPr>
          <w:noProof/>
          <w:szCs w:val="28"/>
        </w:rPr>
        <w:t>)</w:t>
      </w:r>
      <w:r w:rsidR="00F16396">
        <w:rPr>
          <w:szCs w:val="28"/>
        </w:rPr>
        <w:fldChar w:fldCharType="end"/>
      </w:r>
      <w:r w:rsidR="00F16396">
        <w:rPr>
          <w:szCs w:val="28"/>
        </w:rPr>
        <w:t xml:space="preserve"> suggested that winter precipitation enhanced early spring growth while </w:t>
      </w:r>
      <w:r w:rsidR="00F16396">
        <w:rPr>
          <w:szCs w:val="28"/>
        </w:rPr>
        <w:fldChar w:fldCharType="begin"/>
      </w:r>
      <w:r w:rsidR="00F16396">
        <w:rPr>
          <w:szCs w:val="28"/>
        </w:rPr>
        <w:instrText xml:space="preserve"> ADDIN EN.CITE &lt;EndNote&gt;&lt;Cite AuthorYear="1"&gt;&lt;Author&gt;Costa-e-Silva&lt;/Author&gt;&lt;Year&gt;2015&lt;/Year&gt;&lt;RecNum&gt;7265&lt;/RecNum&gt;&lt;DisplayText&gt;Costa-e-Silva et al. (2015)&lt;/DisplayText&gt;&lt;record&gt;&lt;rec-number&gt;7265&lt;/rec-number&gt;&lt;foreign-keys&gt;&lt;key app="EN" db-id="pwteffw96rtfrhe9ts7pz52wtex5vzw000xw"&gt;7265&lt;/key&gt;&lt;/foreign-keys&gt;&lt;ref-type name="Journal Article"&gt;17&lt;/ref-type&gt;&lt;contributors&gt;&lt;authors&gt;&lt;author&gt;Costa-e-Silva, Filipe&lt;/author&gt;&lt;author&gt;Correia, Alexandra C.&lt;/author&gt;&lt;author&gt;Piayda, Arndt&lt;/author&gt;&lt;author&gt;Dubbert, Maren&lt;/author&gt;&lt;author&gt;Rebmann, Corinna&lt;/author&gt;&lt;author&gt;Cuntz, Matthias&lt;/author&gt;&lt;author&gt;Werner, Christiane&lt;/author&gt;&lt;author&gt;David, Jorge Soares&lt;/author&gt;&lt;author&gt;Pereira, João Santos&lt;/author&gt;&lt;/authors&gt;&lt;/contributors&gt;&lt;titles&gt;&lt;title&gt;Effects of an extremely dry winter on net ecosystem carbon exchange and tree phenology at a cork oak woodland&lt;/title&gt;&lt;secondary-title&gt;Agricultural and Forest Meteorology&lt;/secondary-title&gt;&lt;alt-title&gt;Agr. Forest Meteorol.&lt;/alt-title&gt;&lt;/titles&gt;&lt;periodical&gt;&lt;full-title&gt;Agricultural and Forest Meteorology&lt;/full-title&gt;&lt;/periodical&gt;&lt;pages&gt;48-57&lt;/pages&gt;&lt;volume&gt;204&lt;/volume&gt;&lt;number&gt;0&lt;/number&gt;&lt;keywords&gt;&lt;keyword&gt;CO2 fluxes&lt;/keyword&gt;&lt;keyword&gt;Evergreen oak&lt;/keyword&gt;&lt;keyword&gt;Leaf area index&lt;/keyword&gt;&lt;keyword&gt;Mediterranean woodland&lt;/keyword&gt;&lt;keyword&gt;Quercus suber L.&lt;/keyword&gt;&lt;keyword&gt;Tree diameter increment&lt;/keyword&gt;&lt;/keywords&gt;&lt;dates&gt;&lt;year&gt;2015&lt;/year&gt;&lt;pub-dates&gt;&lt;date&gt;May 15&lt;/date&gt;&lt;/pub-dates&gt;&lt;/dates&gt;&lt;isbn&gt;0168-1923&lt;/isbn&gt;&lt;accession-num&gt;WOS:000352246800006&lt;/accession-num&gt;&lt;urls&gt;&lt;related-urls&gt;&lt;url&gt;http://www.sciencedirect.com/science/article/pii/S0168192315000283&lt;/url&gt;&lt;/related-urls&gt;&lt;/urls&gt;&lt;electronic-resource-num&gt;https://doi.org/10.1016/j.agrformet.2015.01.017&lt;/electronic-resource-num&gt;&lt;/record&gt;&lt;/Cite&gt;&lt;/EndNote&gt;</w:instrText>
      </w:r>
      <w:r w:rsidR="00F16396">
        <w:rPr>
          <w:szCs w:val="28"/>
        </w:rPr>
        <w:fldChar w:fldCharType="separate"/>
      </w:r>
      <w:hyperlink w:anchor="_ENREF_76" w:tooltip="Costa-e-Silva, 2015 #7265" w:history="1">
        <w:r w:rsidR="0076192B">
          <w:rPr>
            <w:noProof/>
            <w:szCs w:val="28"/>
          </w:rPr>
          <w:t>Costa-e-Silva et al. (2015</w:t>
        </w:r>
      </w:hyperlink>
      <w:r w:rsidR="00F16396">
        <w:rPr>
          <w:noProof/>
          <w:szCs w:val="28"/>
        </w:rPr>
        <w:t>)</w:t>
      </w:r>
      <w:r w:rsidR="00F16396">
        <w:rPr>
          <w:szCs w:val="28"/>
        </w:rPr>
        <w:fldChar w:fldCharType="end"/>
      </w:r>
      <w:r w:rsidR="00F16396">
        <w:rPr>
          <w:szCs w:val="28"/>
        </w:rPr>
        <w:t xml:space="preserve"> reported reductions in stem growth due to a dry winter. F</w:t>
      </w:r>
      <w:ins w:id="179" w:author="raquelvale" w:date="2018-11-25T20:46:00Z">
        <w:r w:rsidR="007C3D7D">
          <w:rPr>
            <w:szCs w:val="28"/>
          </w:rPr>
          <w:t>urthermore</w:t>
        </w:r>
      </w:ins>
      <w:del w:id="180" w:author="raquelvale" w:date="2018-11-25T20:46:00Z">
        <w:r w:rsidR="00F16396" w:rsidDel="007C3D7D">
          <w:rPr>
            <w:szCs w:val="28"/>
          </w:rPr>
          <w:delText>inally</w:delText>
        </w:r>
      </w:del>
      <w:r w:rsidR="00F16396">
        <w:rPr>
          <w:szCs w:val="28"/>
        </w:rPr>
        <w:t xml:space="preserve">, </w:t>
      </w:r>
      <w:r w:rsidR="00F16396">
        <w:rPr>
          <w:szCs w:val="28"/>
        </w:rPr>
        <w:fldChar w:fldCharType="begin"/>
      </w:r>
      <w:r w:rsidR="00F16396">
        <w:rPr>
          <w:szCs w:val="28"/>
        </w:rPr>
        <w:instrText xml:space="preserve"> ADDIN EN.CITE &lt;EndNote&gt;&lt;Cite AuthorYear="1"&gt;&lt;Author&gt;Costa&lt;/Author&gt;&lt;Year&gt;2016&lt;/Year&gt;&lt;RecNum&gt;8387&lt;/RecNum&gt;&lt;DisplayText&gt;Costa et al. (2016)&lt;/DisplayText&gt;&lt;record&gt;&lt;rec-number&gt;8387&lt;/rec-number&gt;&lt;foreign-keys&gt;&lt;key app="EN" db-id="pwteffw96rtfrhe9ts7pz52wtex5vzw000xw"&gt;8387&lt;/key&gt;&lt;/foreign-keys&gt;&lt;ref-type name="Journal Article"&gt;17&lt;/ref-type&gt;&lt;contributors&gt;&lt;authors&gt;&lt;author&gt;Costa, A.&lt;/author&gt;&lt;author&gt;Barbosa, I.&lt;/author&gt;&lt;author&gt;Roussado, C.&lt;/author&gt;&lt;author&gt;Graça, J.&lt;/author&gt;&lt;author&gt;Spiecker, H.&lt;/author&gt;&lt;/authors&gt;&lt;/contributors&gt;&lt;titles&gt;&lt;title&gt;Climate response of cork growth in the Mediterranean oak (Quercus suber L.) woodlands of southwestern Portugal&lt;/title&gt;&lt;secondary-title&gt;Dendrochronologia&lt;/secondary-title&gt;&lt;alt-title&gt;Dendrochronologia&lt;/alt-title&gt;&lt;/titles&gt;&lt;periodical&gt;&lt;full-title&gt;Dendrochronologia&lt;/full-title&gt;&lt;abbr-1&gt;Dendrochronologia&lt;/abbr-1&gt;&lt;/periodical&gt;&lt;alt-periodical&gt;&lt;full-title&gt;Dendrochronologia&lt;/full-title&gt;&lt;abbr-1&gt;Dendrochronologia&lt;/abbr-1&gt;&lt;/alt-periodical&gt;&lt;pages&gt;72-81&lt;/pages&gt;&lt;volume&gt;38&lt;/volume&gt;&lt;keywords&gt;&lt;keyword&gt;Cork rings&lt;/keyword&gt;&lt;keyword&gt;Cork&lt;/keyword&gt;&lt;keyword&gt;Precipitation indices&lt;/keyword&gt;&lt;keyword&gt;Dendrochronology&lt;/keyword&gt;&lt;keyword&gt;Iberian peninsula&lt;/keyword&gt;&lt;/keywords&gt;&lt;dates&gt;&lt;year&gt;2016&lt;/year&gt;&lt;pub-dates&gt;&lt;date&gt;6//&lt;/date&gt;&lt;/pub-dates&gt;&lt;/dates&gt;&lt;isbn&gt;1125-7865&lt;/isbn&gt;&lt;urls&gt;&lt;related-urls&gt;&lt;url&gt;http://www.sciencedirect.com/science/article/pii/S1125786516300273&lt;/url&gt;&lt;/related-urls&gt;&lt;/urls&gt;&lt;electronic-resource-num&gt;https://doi.org/10.1016/j.dendro.2016.03.007&lt;/electronic-resource-num&gt;&lt;research-notes&gt;Notas avulsas 66. tem algumas considerações de que eu discordo mas é bom para citar sobre o crescimento.&lt;/research-notes&gt;&lt;/record&gt;&lt;/Cite&gt;&lt;/EndNote&gt;</w:instrText>
      </w:r>
      <w:r w:rsidR="00F16396">
        <w:rPr>
          <w:szCs w:val="28"/>
        </w:rPr>
        <w:fldChar w:fldCharType="separate"/>
      </w:r>
      <w:hyperlink w:anchor="_ENREF_79" w:tooltip="Costa, 2016 #8387" w:history="1">
        <w:r w:rsidR="0076192B">
          <w:rPr>
            <w:noProof/>
            <w:szCs w:val="28"/>
          </w:rPr>
          <w:t>Costa et al. (2016</w:t>
        </w:r>
      </w:hyperlink>
      <w:r w:rsidR="00F16396">
        <w:rPr>
          <w:noProof/>
          <w:szCs w:val="28"/>
        </w:rPr>
        <w:t>)</w:t>
      </w:r>
      <w:r w:rsidR="00F16396">
        <w:rPr>
          <w:szCs w:val="28"/>
        </w:rPr>
        <w:fldChar w:fldCharType="end"/>
      </w:r>
      <w:r w:rsidR="00765796">
        <w:rPr>
          <w:szCs w:val="28"/>
        </w:rPr>
        <w:t xml:space="preserve">, </w:t>
      </w:r>
      <w:del w:id="181" w:author="Maria da Conceição Caldeira" w:date="2018-11-26T17:01:00Z">
        <w:r w:rsidR="00765796" w:rsidDel="00D0186E">
          <w:rPr>
            <w:szCs w:val="28"/>
          </w:rPr>
          <w:delText xml:space="preserve">comparing </w:delText>
        </w:r>
      </w:del>
      <w:ins w:id="182" w:author="Maria da Conceição Caldeira" w:date="2018-11-26T17:01:00Z">
        <w:r w:rsidR="00D0186E">
          <w:rPr>
            <w:szCs w:val="28"/>
          </w:rPr>
          <w:t>s</w:t>
        </w:r>
      </w:ins>
      <w:ins w:id="183" w:author="Maria da Conceição Caldeira" w:date="2018-11-26T17:08:00Z">
        <w:r w:rsidR="00AD6C77">
          <w:rPr>
            <w:szCs w:val="28"/>
          </w:rPr>
          <w:t xml:space="preserve">tudying </w:t>
        </w:r>
      </w:ins>
      <w:r w:rsidR="00765796">
        <w:rPr>
          <w:szCs w:val="28"/>
        </w:rPr>
        <w:t xml:space="preserve">cork </w:t>
      </w:r>
      <w:ins w:id="184" w:author="Maria da Conceição Caldeira" w:date="2018-11-26T17:02:00Z">
        <w:r w:rsidR="00D0186E">
          <w:rPr>
            <w:szCs w:val="28"/>
          </w:rPr>
          <w:t xml:space="preserve">oak </w:t>
        </w:r>
      </w:ins>
      <w:r w:rsidR="00765796">
        <w:rPr>
          <w:szCs w:val="28"/>
        </w:rPr>
        <w:t>growth on different sites</w:t>
      </w:r>
      <w:del w:id="185" w:author="Maria da Conceição Caldeira" w:date="2018-11-26T17:08:00Z">
        <w:r w:rsidR="00765796" w:rsidDel="00AD6C77">
          <w:rPr>
            <w:szCs w:val="28"/>
          </w:rPr>
          <w:delText xml:space="preserve"> with different </w:delText>
        </w:r>
        <w:r w:rsidR="00701D2A" w:rsidDel="00AD6C77">
          <w:rPr>
            <w:szCs w:val="28"/>
          </w:rPr>
          <w:delText>local environmental conditions</w:delText>
        </w:r>
      </w:del>
      <w:r w:rsidR="00701D2A">
        <w:rPr>
          <w:szCs w:val="28"/>
        </w:rPr>
        <w:t>, identified different sensitivities to climate</w:t>
      </w:r>
      <w:ins w:id="186" w:author="Maria da Conceição Caldeira" w:date="2018-11-26T17:08:00Z">
        <w:r w:rsidR="00AD6C77">
          <w:rPr>
            <w:szCs w:val="28"/>
          </w:rPr>
          <w:t>, showing that</w:t>
        </w:r>
      </w:ins>
      <w:del w:id="187" w:author="Maria da Conceição Caldeira" w:date="2018-11-26T17:08:00Z">
        <w:r w:rsidR="00701D2A" w:rsidDel="00AD6C77">
          <w:rPr>
            <w:szCs w:val="28"/>
          </w:rPr>
          <w:delText xml:space="preserve"> and </w:delText>
        </w:r>
        <w:r w:rsidR="00F16396" w:rsidDel="00AD6C77">
          <w:rPr>
            <w:szCs w:val="28"/>
          </w:rPr>
          <w:delText xml:space="preserve">concluded </w:delText>
        </w:r>
        <w:r w:rsidR="0022046B" w:rsidDel="00AD6C77">
          <w:rPr>
            <w:szCs w:val="28"/>
          </w:rPr>
          <w:delText xml:space="preserve">that </w:delText>
        </w:r>
      </w:del>
      <w:ins w:id="188" w:author="Maria da Conceição Caldeira" w:date="2018-11-26T17:08:00Z">
        <w:r w:rsidR="00AD6C77">
          <w:rPr>
            <w:szCs w:val="28"/>
          </w:rPr>
          <w:t xml:space="preserve"> </w:t>
        </w:r>
      </w:ins>
      <w:r w:rsidR="00F16396">
        <w:rPr>
          <w:szCs w:val="28"/>
        </w:rPr>
        <w:t>cork oak strategies to cope with drought range</w:t>
      </w:r>
      <w:ins w:id="189" w:author="Maria da Conceição Caldeira" w:date="2018-11-26T17:02:00Z">
        <w:r w:rsidR="00D0186E">
          <w:rPr>
            <w:szCs w:val="28"/>
          </w:rPr>
          <w:t>d</w:t>
        </w:r>
      </w:ins>
      <w:r w:rsidR="00F16396">
        <w:rPr>
          <w:szCs w:val="28"/>
        </w:rPr>
        <w:t xml:space="preserve"> from drought tolerance to drought avoidance.</w:t>
      </w:r>
      <w:r w:rsidR="000D69F4">
        <w:rPr>
          <w:szCs w:val="28"/>
        </w:rPr>
        <w:t xml:space="preserve"> </w:t>
      </w:r>
      <w:r w:rsidR="00406B16">
        <w:rPr>
          <w:szCs w:val="28"/>
        </w:rPr>
        <w:t>T</w:t>
      </w:r>
      <w:r w:rsidR="000D69F4" w:rsidRPr="009768C0">
        <w:rPr>
          <w:szCs w:val="28"/>
        </w:rPr>
        <w:t xml:space="preserve">he effect of </w:t>
      </w:r>
      <w:r w:rsidR="000D69F4">
        <w:rPr>
          <w:szCs w:val="28"/>
        </w:rPr>
        <w:t xml:space="preserve">temperature on tree growth </w:t>
      </w:r>
      <w:r w:rsidR="00406B16">
        <w:rPr>
          <w:szCs w:val="28"/>
        </w:rPr>
        <w:t>seems to be</w:t>
      </w:r>
      <w:r w:rsidR="000D69F4">
        <w:rPr>
          <w:szCs w:val="28"/>
        </w:rPr>
        <w:t xml:space="preserve"> tightly linked to the</w:t>
      </w:r>
      <w:r w:rsidR="00406B16">
        <w:rPr>
          <w:szCs w:val="28"/>
        </w:rPr>
        <w:t xml:space="preserve"> precipitation</w:t>
      </w:r>
      <w:r w:rsidR="000D69F4">
        <w:rPr>
          <w:szCs w:val="28"/>
        </w:rPr>
        <w:t xml:space="preserve"> </w:t>
      </w:r>
      <w:r w:rsidR="000D69F4">
        <w:rPr>
          <w:szCs w:val="28"/>
        </w:rPr>
        <w:fldChar w:fldCharType="begin">
          <w:fldData xml:space="preserve">PEVuZE5vdGU+PENpdGU+PEF1dGhvcj5TYXJkYW5zPC9BdXRob3I+PFllYXI+MjAxMzwvWWVhcj48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</w:fldData>
        </w:fldChar>
      </w:r>
      <w:r w:rsidR="001144D7">
        <w:rPr>
          <w:szCs w:val="28"/>
        </w:rPr>
        <w:instrText xml:space="preserve"> ADDIN EN.CITE </w:instrText>
      </w:r>
      <w:r w:rsidR="001144D7">
        <w:rPr>
          <w:szCs w:val="28"/>
        </w:rPr>
        <w:fldChar w:fldCharType="begin">
          <w:fldData xml:space="preserve">PEVuZE5vdGU+PENpdGU+PEF1dGhvcj5TYXJkYW5zPC9BdXRob3I+PFllYXI+MjAxMzwvWWVhcj48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</w:fldData>
        </w:fldChar>
      </w:r>
      <w:r w:rsidR="001144D7">
        <w:rPr>
          <w:szCs w:val="28"/>
        </w:rPr>
        <w:instrText xml:space="preserve"> ADDIN EN.CITE.DATA </w:instrText>
      </w:r>
      <w:r w:rsidR="001144D7">
        <w:rPr>
          <w:szCs w:val="28"/>
        </w:rPr>
      </w:r>
      <w:r w:rsidR="001144D7">
        <w:rPr>
          <w:szCs w:val="28"/>
        </w:rPr>
        <w:fldChar w:fldCharType="end"/>
      </w:r>
      <w:r w:rsidR="000D69F4">
        <w:rPr>
          <w:szCs w:val="28"/>
        </w:rPr>
      </w:r>
      <w:r w:rsidR="000D69F4">
        <w:rPr>
          <w:szCs w:val="28"/>
        </w:rPr>
        <w:fldChar w:fldCharType="separate"/>
      </w:r>
      <w:r w:rsidR="001144D7">
        <w:rPr>
          <w:noProof/>
          <w:szCs w:val="28"/>
        </w:rPr>
        <w:t>(</w:t>
      </w:r>
      <w:hyperlink w:anchor="_ENREF_65" w:tooltip="Sardans, 2013 #6163" w:history="1">
        <w:r w:rsidR="0076192B">
          <w:rPr>
            <w:noProof/>
            <w:szCs w:val="28"/>
          </w:rPr>
          <w:t>Sardans and Peñuelas, 2013</w:t>
        </w:r>
      </w:hyperlink>
      <w:r w:rsidR="001144D7">
        <w:rPr>
          <w:noProof/>
          <w:szCs w:val="28"/>
        </w:rPr>
        <w:t xml:space="preserve">; </w:t>
      </w:r>
      <w:hyperlink w:anchor="_ENREF_78" w:tooltip="Oliveira, 2016 #8386" w:history="1">
        <w:r w:rsidR="0076192B">
          <w:rPr>
            <w:noProof/>
            <w:szCs w:val="28"/>
          </w:rPr>
          <w:t>Oliveira et al., 2016</w:t>
        </w:r>
      </w:hyperlink>
      <w:r w:rsidR="001144D7">
        <w:rPr>
          <w:noProof/>
          <w:szCs w:val="28"/>
        </w:rPr>
        <w:t>)</w:t>
      </w:r>
      <w:r w:rsidR="000D69F4">
        <w:rPr>
          <w:szCs w:val="28"/>
        </w:rPr>
        <w:fldChar w:fldCharType="end"/>
      </w:r>
      <w:r w:rsidR="000D69F4">
        <w:rPr>
          <w:szCs w:val="28"/>
        </w:rPr>
        <w:t xml:space="preserve">, stimulating growth </w:t>
      </w:r>
      <w:r w:rsidR="000A2C79">
        <w:rPr>
          <w:szCs w:val="28"/>
        </w:rPr>
        <w:t>if</w:t>
      </w:r>
      <w:r w:rsidR="000D69F4">
        <w:rPr>
          <w:szCs w:val="28"/>
        </w:rPr>
        <w:t xml:space="preserve"> warmer temperatures occur </w:t>
      </w:r>
      <w:r w:rsidR="000D69F4" w:rsidRPr="009768C0">
        <w:rPr>
          <w:szCs w:val="28"/>
        </w:rPr>
        <w:t xml:space="preserve">in wetter years and </w:t>
      </w:r>
      <w:r w:rsidR="000D69F4">
        <w:rPr>
          <w:szCs w:val="28"/>
        </w:rPr>
        <w:t>having no effect or decreasing growth in dry years</w:t>
      </w:r>
      <w:r w:rsidR="000D69F4" w:rsidRPr="009768C0">
        <w:rPr>
          <w:szCs w:val="28"/>
        </w:rPr>
        <w:t>.</w:t>
      </w:r>
      <w:r w:rsidR="00F16396">
        <w:rPr>
          <w:szCs w:val="28"/>
        </w:rPr>
        <w:t xml:space="preserve"> </w:t>
      </w:r>
      <w:r w:rsidR="00406B16" w:rsidRPr="005A6F44">
        <w:rPr>
          <w:szCs w:val="28"/>
        </w:rPr>
        <w:t xml:space="preserve">However, it is </w:t>
      </w:r>
      <w:r w:rsidR="00406B16">
        <w:rPr>
          <w:szCs w:val="28"/>
        </w:rPr>
        <w:t>not clear how these two climatic drivers affect the timing and length of other tree phenophases</w:t>
      </w:r>
      <w:ins w:id="190" w:author="Maria da Conceição Caldeira" w:date="2018-11-26T17:09:00Z">
        <w:r w:rsidR="00C314E5">
          <w:rPr>
            <w:szCs w:val="28"/>
          </w:rPr>
          <w:t xml:space="preserve"> such </w:t>
        </w:r>
      </w:ins>
      <w:ins w:id="191" w:author="Raquel" w:date="2018-11-27T13:14:00Z">
        <w:r w:rsidR="008835A3">
          <w:rPr>
            <w:szCs w:val="28"/>
          </w:rPr>
          <w:t>shoot elongation</w:t>
        </w:r>
      </w:ins>
      <w:ins w:id="192" w:author="Maria da Conceição Caldeira" w:date="2018-11-26T17:10:00Z">
        <w:r w:rsidR="00C314E5">
          <w:rPr>
            <w:szCs w:val="28"/>
          </w:rPr>
          <w:t xml:space="preserve"> or leaf senescence</w:t>
        </w:r>
      </w:ins>
      <w:r w:rsidR="00406B16">
        <w:rPr>
          <w:szCs w:val="28"/>
        </w:rPr>
        <w:t xml:space="preserve">. </w:t>
      </w:r>
      <w:r w:rsidR="00396CA7">
        <w:rPr>
          <w:szCs w:val="28"/>
        </w:rPr>
        <w:t>F</w:t>
      </w:r>
      <w:r w:rsidR="000A2C79">
        <w:rPr>
          <w:szCs w:val="28"/>
        </w:rPr>
        <w:t xml:space="preserve">or most deciduous and evergreen species, </w:t>
      </w:r>
      <w:r w:rsidR="00396CA7">
        <w:rPr>
          <w:szCs w:val="28"/>
        </w:rPr>
        <w:t xml:space="preserve">the </w:t>
      </w:r>
      <w:ins w:id="193" w:author="Maria da Conceição Caldeira" w:date="2018-11-26T17:10:00Z">
        <w:r w:rsidR="00C314E5">
          <w:rPr>
            <w:szCs w:val="28"/>
          </w:rPr>
          <w:t xml:space="preserve">length of the </w:t>
        </w:r>
      </w:ins>
      <w:r w:rsidR="000A2C79">
        <w:rPr>
          <w:szCs w:val="28"/>
        </w:rPr>
        <w:t xml:space="preserve">growing season </w:t>
      </w:r>
      <w:del w:id="194" w:author="Maria da Conceição Caldeira" w:date="2018-11-26T17:10:00Z">
        <w:r w:rsidR="00396CA7" w:rsidDel="00C314E5">
          <w:rPr>
            <w:szCs w:val="28"/>
          </w:rPr>
          <w:delText xml:space="preserve">length </w:delText>
        </w:r>
      </w:del>
      <w:r w:rsidR="00396CA7">
        <w:rPr>
          <w:szCs w:val="28"/>
        </w:rPr>
        <w:t xml:space="preserve">depends on the timing of budburst </w:t>
      </w:r>
      <w:r w:rsidR="000A2C79">
        <w:rPr>
          <w:szCs w:val="28"/>
        </w:rPr>
        <w:t xml:space="preserve">in </w:t>
      </w:r>
      <w:del w:id="195" w:author="Maria da Conceição Caldeira" w:date="2018-11-26T17:10:00Z">
        <w:r w:rsidR="000A2C79" w:rsidDel="00C314E5">
          <w:rPr>
            <w:szCs w:val="28"/>
          </w:rPr>
          <w:delText xml:space="preserve">the </w:delText>
        </w:r>
      </w:del>
      <w:r w:rsidR="000A2C79">
        <w:rPr>
          <w:szCs w:val="28"/>
        </w:rPr>
        <w:t xml:space="preserve">spring </w:t>
      </w:r>
      <w:r w:rsidR="00396CA7">
        <w:rPr>
          <w:szCs w:val="28"/>
        </w:rPr>
        <w:t>but also on leaf senescence</w:t>
      </w:r>
      <w:r w:rsidR="000A2C79">
        <w:rPr>
          <w:szCs w:val="28"/>
        </w:rPr>
        <w:t xml:space="preserve"> in autumn</w:t>
      </w:r>
      <w:r w:rsidR="00396CA7">
        <w:rPr>
          <w:szCs w:val="28"/>
        </w:rPr>
        <w:t xml:space="preserve">. </w:t>
      </w:r>
      <w:r w:rsidR="00C14546">
        <w:rPr>
          <w:szCs w:val="28"/>
        </w:rPr>
        <w:t xml:space="preserve">For example, </w:t>
      </w:r>
      <w:r w:rsidR="00406B16" w:rsidRPr="005A6F44">
        <w:rPr>
          <w:szCs w:val="28"/>
        </w:rPr>
        <w:fldChar w:fldCharType="begin"/>
      </w:r>
      <w:r w:rsidR="00406B16" w:rsidRPr="005A6F44">
        <w:rPr>
          <w:szCs w:val="28"/>
          <w:highlight w:val="yellow"/>
        </w:rPr>
        <w:instrText xml:space="preserve"> ADDIN EN.CITE &lt;EndNote&gt;&lt;Cite AuthorYear="1"&gt;&lt;Author&gt;Jeong&lt;/Author&gt;&lt;Year&gt;2011&lt;/Year&gt;&lt;RecNum&gt;8991&lt;/RecNum&gt;&lt;DisplayText&gt;Jeong et al. (2011)&lt;/DisplayText&gt;&lt;record&gt;&lt;rec-number&gt;8991&lt;/rec-number&gt;&lt;foreign-keys&gt;&lt;key app="EN" db-id="pwteffw96rtfrhe9ts7pz52wtex5vzw000xw"&gt;8991&lt;/key&gt;&lt;/foreign-keys&gt;&lt;ref-type name="Journal Article"&gt;17&lt;/ref-type&gt;&lt;contributors&gt;&lt;authors&gt;&lt;author&gt;Jeong, S-J.&lt;/author&gt;&lt;author&gt;Ho, C-H.&lt;/author&gt;&lt;author&gt;Gim, H-J.&lt;/author&gt;&lt;author&gt;Brown, M. E.&lt;/author&gt;&lt;/authors&gt;&lt;/contributors&gt;&lt;titles&gt;&lt;title&gt;Phenology shifts at start vs. end of growing season in temperate vegetation over the Northern Hemisphere for the period 1982–2008&lt;/title&gt;&lt;secondary-title&gt;Global Change Biology&lt;/secondary-title&gt;&lt;alt-title&gt;Global Change Biol.&lt;/alt-title&gt;&lt;/titles&gt;&lt;periodical&gt;&lt;full-title&gt;Global Change Biology&lt;/full-title&gt;&lt;abbr-1&gt;Global Change Biol&lt;/abbr-1&gt;&lt;/periodical&gt;&lt;pages&gt;2385-2399&lt;/pages&gt;&lt;volume&gt;17&lt;/volume&gt;&lt;number&gt;7&lt;/number&gt;&lt;keywords&gt;&lt;keyword&gt;phenology&lt;/keyword&gt;&lt;/keywords&gt;&lt;dates&gt;&lt;year&gt;2011&lt;/year&gt;&lt;/dates&gt;&lt;urls&gt;&lt;related-urls&gt;&lt;url&gt;https://onlinelibrary.wiley.com/doi/abs/10.1111/j.1365-2486.2011.02397.x&lt;/url&gt;&lt;/related-urls&gt;&lt;/urls&gt;&lt;electronic-resource-num&gt;https://doi.org/10.1111/j.1365-2486.2011.02397.x&lt;/electronic-resource-num&gt;&lt;research-notes&gt;Notas avulsas 130&lt;/research-notes&gt;&lt;/record&gt;&lt;/Cite&gt;&lt;/EndNote&gt;</w:instrText>
      </w:r>
      <w:r w:rsidR="00406B16" w:rsidRPr="005A6F44">
        <w:rPr>
          <w:szCs w:val="28"/>
        </w:rPr>
        <w:fldChar w:fldCharType="separate"/>
      </w:r>
      <w:hyperlink w:anchor="_ENREF_53" w:tooltip="Jeong, 2011 #8991" w:history="1">
        <w:r w:rsidR="0076192B" w:rsidRPr="005A6F44">
          <w:rPr>
            <w:noProof/>
            <w:szCs w:val="28"/>
          </w:rPr>
          <w:t>Jeong et al. (2011</w:t>
        </w:r>
      </w:hyperlink>
      <w:r w:rsidR="00406B16" w:rsidRPr="005A6F44">
        <w:rPr>
          <w:noProof/>
          <w:szCs w:val="28"/>
        </w:rPr>
        <w:t>)</w:t>
      </w:r>
      <w:r w:rsidR="00406B16" w:rsidRPr="005A6F44">
        <w:rPr>
          <w:szCs w:val="28"/>
        </w:rPr>
        <w:fldChar w:fldCharType="end"/>
      </w:r>
      <w:r w:rsidR="00406B16" w:rsidRPr="005A6F44">
        <w:rPr>
          <w:szCs w:val="28"/>
        </w:rPr>
        <w:t xml:space="preserve">, reporting changes in phenology on the northern hemisphere suggested that the lengthening of the growing season was due to </w:t>
      </w:r>
      <w:ins w:id="196" w:author="Maria da Conceição Caldeira" w:date="2018-11-26T17:10:00Z">
        <w:r w:rsidR="00C314E5">
          <w:rPr>
            <w:szCs w:val="28"/>
          </w:rPr>
          <w:t xml:space="preserve">an </w:t>
        </w:r>
      </w:ins>
      <w:r w:rsidR="00406B16" w:rsidRPr="005A6F44">
        <w:rPr>
          <w:szCs w:val="28"/>
        </w:rPr>
        <w:t xml:space="preserve">extended leaf senescence </w:t>
      </w:r>
      <w:ins w:id="197" w:author="Maria da Conceição Caldeira" w:date="2018-11-26T17:10:00Z">
        <w:r w:rsidR="00C314E5">
          <w:rPr>
            <w:szCs w:val="28"/>
          </w:rPr>
          <w:t xml:space="preserve">period </w:t>
        </w:r>
      </w:ins>
      <w:r w:rsidR="00406B16" w:rsidRPr="005A6F44">
        <w:rPr>
          <w:szCs w:val="28"/>
        </w:rPr>
        <w:t xml:space="preserve">in autumn rather than an earlier budburst. But, </w:t>
      </w:r>
      <w:r w:rsidR="00406B16" w:rsidRPr="005A6F44">
        <w:rPr>
          <w:szCs w:val="28"/>
        </w:rPr>
        <w:fldChar w:fldCharType="begin"/>
      </w:r>
      <w:r w:rsidR="00406B16" w:rsidRPr="005A6F44">
        <w:rPr>
          <w:szCs w:val="28"/>
        </w:rPr>
        <w:instrText xml:space="preserve"> ADDIN EN.CITE &lt;EndNote&gt;&lt;Cite AuthorYear="1"&gt;&lt;Author&gt;Han&lt;/Author&gt;&lt;Year&gt;2018&lt;/Year&gt;&lt;RecNum&gt;8979&lt;/RecNum&gt;&lt;DisplayText&gt;Han et al. (2018)&lt;/DisplayText&gt;&lt;record&gt;&lt;rec-number&gt;8979&lt;/rec-number&gt;&lt;foreign-keys&gt;&lt;key app="EN" db-id="pwteffw96rtfrhe9ts7pz52wtex5vzw000xw"&gt;8979&lt;/key&gt;&lt;/foreign-keys&gt;&lt;ref-type name="Journal Article"&gt;17&lt;/ref-type&gt;&lt;contributors&gt;&lt;authors&gt;&lt;author&gt;Han, Qifei&lt;/author&gt;&lt;author&gt;Wang, Tiejun&lt;/author&gt;&lt;author&gt;Jiang, Yanbin&lt;/author&gt;&lt;author&gt;Fischer, Richard&lt;/author&gt;&lt;author&gt;Li, Chaofan&lt;/author&gt;&lt;/authors&gt;&lt;/contributors&gt;&lt;titles&gt;&lt;title&gt;Phenological variation decreased carbon uptake in European forests during 1999–2013&lt;/title&gt;&lt;secondary-title&gt;Forest Ecology and Management&lt;/secondary-title&gt;&lt;alt-title&gt;Forest Ecol. Manag.&lt;/alt-title&gt;&lt;/titles&gt;&lt;periodical&gt;&lt;full-title&gt;Forest Ecology and Management&lt;/full-title&gt;&lt;/periodical&gt;&lt;pages&gt;45-51&lt;/pages&gt;&lt;volume&gt;427&lt;/volume&gt;&lt;keywords&gt;&lt;keyword&gt;Climate change&lt;/keyword&gt;&lt;keyword&gt;Net ecosystem exchange&lt;/keyword&gt;&lt;keyword&gt;Remote sensing&lt;/keyword&gt;&lt;keyword&gt;NDVI&lt;/keyword&gt;&lt;keyword&gt;Phenology&lt;/keyword&gt;&lt;/keywords&gt;&lt;dates&gt;&lt;year&gt;2018&lt;/year&gt;&lt;/dates&gt;&lt;isbn&gt;0378-1127&lt;/isbn&gt;&lt;urls&gt;&lt;related-urls&gt;&lt;url&gt;https://www.sciencedirect.com/science/article/pii/S0378112718304511&lt;/url&gt;&lt;/related-urls&gt;&lt;/urls&gt;&lt;electronic-resource-num&gt;https://doi.org/10.1016/j.foreco.2018.05.062&lt;/electronic-resource-num&gt;&lt;research-notes&gt;Notas avulsas 124&lt;/research-notes&gt;&lt;/record&gt;&lt;/Cite&gt;&lt;/EndNote&gt;</w:instrText>
      </w:r>
      <w:r w:rsidR="00406B16" w:rsidRPr="005A6F44">
        <w:rPr>
          <w:szCs w:val="28"/>
        </w:rPr>
        <w:fldChar w:fldCharType="separate"/>
      </w:r>
      <w:hyperlink w:anchor="_ENREF_88" w:tooltip="Han, 2018 #8979" w:history="1">
        <w:r w:rsidR="0076192B" w:rsidRPr="005A6F44">
          <w:rPr>
            <w:noProof/>
            <w:szCs w:val="28"/>
          </w:rPr>
          <w:t>Han et al. (2018</w:t>
        </w:r>
      </w:hyperlink>
      <w:r w:rsidR="00406B16" w:rsidRPr="005A6F44">
        <w:rPr>
          <w:noProof/>
          <w:szCs w:val="28"/>
        </w:rPr>
        <w:t>)</w:t>
      </w:r>
      <w:r w:rsidR="00406B16" w:rsidRPr="005A6F44">
        <w:rPr>
          <w:szCs w:val="28"/>
        </w:rPr>
        <w:fldChar w:fldCharType="end"/>
      </w:r>
      <w:r w:rsidR="00406B16" w:rsidRPr="005A6F44">
        <w:rPr>
          <w:szCs w:val="28"/>
        </w:rPr>
        <w:t xml:space="preserve">, reported both an earlier spring growth and an extended leaf senescence, in European forests. In the Mediterranean region, </w:t>
      </w:r>
      <w:r w:rsidR="00406B16" w:rsidRPr="005A6F44">
        <w:rPr>
          <w:szCs w:val="28"/>
        </w:rPr>
        <w:fldChar w:fldCharType="begin"/>
      </w:r>
      <w:r w:rsidR="00406B16" w:rsidRPr="005A6F44">
        <w:rPr>
          <w:szCs w:val="28"/>
        </w:rPr>
        <w:instrText xml:space="preserve"> ADDIN EN.CITE &lt;EndNote&gt;&lt;Cite AuthorYear="1"&gt;&lt;Author&gt;Gordo&lt;/Author&gt;&lt;Year&gt;2009&lt;/Year&gt;&lt;RecNum&gt;8993&lt;/RecNum&gt;&lt;DisplayText&gt;Gordo and Sanz (2009)&lt;/DisplayText&gt;&lt;record&gt;&lt;rec-number&gt;8993&lt;/rec-number&gt;&lt;foreign-keys&gt;&lt;key app="EN" db-id="pwteffw96rtfrhe9ts7pz52wtex5vzw000xw"&gt;8993&lt;/key&gt;&lt;/foreign-keys&gt;&lt;ref-type name="Journal Article"&gt;17&lt;/ref-type&gt;&lt;contributors&gt;&lt;authors&gt;&lt;author&gt;Gordo, O.&lt;/author&gt;&lt;author&gt;Sanz, J. J.&lt;/author&gt;&lt;/authors&gt;&lt;/contributors&gt;&lt;titles&gt;&lt;title&gt;Long-term temporal changes of plant phenology in the Western Mediterranean&lt;/title&gt;&lt;secondary-title&gt;Global Change Biology&lt;/secondary-title&gt;&lt;alt-title&gt;Global Change Biol.&lt;/alt-title&gt;&lt;/titles&gt;&lt;periodical&gt;&lt;full-title&gt;Global Change Biology&lt;/full-title&gt;&lt;abbr-1&gt;Global Change Biol&lt;/abbr-1&gt;&lt;/periodical&gt;&lt;pages&gt;1930-1948&lt;/pages&gt;&lt;volume&gt;15&lt;/volume&gt;&lt;number&gt;8&lt;/number&gt;&lt;keywords&gt;&lt;keyword&gt;phenology&lt;/keyword&gt;&lt;/keywords&gt;&lt;dates&gt;&lt;year&gt;2009&lt;/year&gt;&lt;/dates&gt;&lt;urls&gt;&lt;related-urls&gt;&lt;url&gt;https://onlinelibrary.wiley.com/doi/abs/10.1111/j.1365-2486.2009.01851.x&lt;/url&gt;&lt;/related-urls&gt;&lt;/urls&gt;&lt;electronic-resource-num&gt;https://doi.org/10.1111/j.1365-2486.2009.01851.x&lt;/electronic-resource-num&gt;&lt;research-notes&gt;Notas avulsas 131&lt;/research-notes&gt;&lt;/record&gt;&lt;/Cite&gt;&lt;/EndNote&gt;</w:instrText>
      </w:r>
      <w:r w:rsidR="00406B16" w:rsidRPr="005A6F44">
        <w:rPr>
          <w:szCs w:val="28"/>
        </w:rPr>
        <w:fldChar w:fldCharType="separate"/>
      </w:r>
      <w:hyperlink w:anchor="_ENREF_39" w:tooltip="Gordo, 2009 #8993" w:history="1">
        <w:r w:rsidR="0076192B" w:rsidRPr="005A6F44">
          <w:rPr>
            <w:noProof/>
            <w:szCs w:val="28"/>
          </w:rPr>
          <w:t>Gordo and Sanz (2009</w:t>
        </w:r>
      </w:hyperlink>
      <w:r w:rsidR="00406B16" w:rsidRPr="005A6F44">
        <w:rPr>
          <w:noProof/>
          <w:szCs w:val="28"/>
        </w:rPr>
        <w:t>)</w:t>
      </w:r>
      <w:r w:rsidR="00406B16" w:rsidRPr="005A6F44">
        <w:rPr>
          <w:szCs w:val="28"/>
        </w:rPr>
        <w:fldChar w:fldCharType="end"/>
      </w:r>
      <w:ins w:id="198" w:author="Maria da Conceição Caldeira" w:date="2018-11-26T17:11:00Z">
        <w:r w:rsidR="00C314E5">
          <w:rPr>
            <w:szCs w:val="28"/>
          </w:rPr>
          <w:t>,</w:t>
        </w:r>
      </w:ins>
      <w:r w:rsidR="00406B16" w:rsidRPr="005A6F44">
        <w:rPr>
          <w:szCs w:val="28"/>
        </w:rPr>
        <w:t xml:space="preserve"> </w:t>
      </w:r>
      <w:ins w:id="199" w:author="Maria da Conceição Caldeira" w:date="2018-11-26T17:11:00Z">
        <w:r w:rsidR="00C314E5">
          <w:rPr>
            <w:szCs w:val="28"/>
          </w:rPr>
          <w:t>in a study with 29 perennial species,</w:t>
        </w:r>
        <w:r w:rsidR="00C314E5" w:rsidRPr="005A6F44">
          <w:rPr>
            <w:szCs w:val="28"/>
          </w:rPr>
          <w:t xml:space="preserve"> </w:t>
        </w:r>
      </w:ins>
      <w:r w:rsidR="00406B16" w:rsidRPr="005A6F44">
        <w:rPr>
          <w:szCs w:val="28"/>
        </w:rPr>
        <w:t>reported that an extended growing season w</w:t>
      </w:r>
      <w:r w:rsidR="00406B16" w:rsidRPr="0036395B">
        <w:rPr>
          <w:szCs w:val="28"/>
        </w:rPr>
        <w:t>as</w:t>
      </w:r>
      <w:r w:rsidR="00406B16" w:rsidRPr="005A6F44">
        <w:rPr>
          <w:szCs w:val="28"/>
        </w:rPr>
        <w:t xml:space="preserve"> due to an earlier budburst in the spring</w:t>
      </w:r>
      <w:del w:id="200" w:author="Maria da Conceição Caldeira" w:date="2018-11-26T17:11:00Z">
        <w:r w:rsidR="0036395B" w:rsidDel="00C314E5">
          <w:rPr>
            <w:szCs w:val="28"/>
          </w:rPr>
          <w:delText>, in a study with 29 perennial species</w:delText>
        </w:r>
      </w:del>
      <w:ins w:id="201" w:author="Maria da Conceição Caldeira" w:date="2018-11-26T17:11:00Z">
        <w:r w:rsidR="00C314E5">
          <w:rPr>
            <w:szCs w:val="28"/>
          </w:rPr>
          <w:t>.</w:t>
        </w:r>
      </w:ins>
      <w:del w:id="202" w:author="Maria da Conceição Caldeira" w:date="2018-11-26T17:11:00Z">
        <w:r w:rsidR="00406B16" w:rsidRPr="005A6F44" w:rsidDel="00C314E5">
          <w:rPr>
            <w:szCs w:val="28"/>
          </w:rPr>
          <w:delText>.</w:delText>
        </w:r>
      </w:del>
      <w:r w:rsidR="00406B16">
        <w:rPr>
          <w:szCs w:val="28"/>
        </w:rPr>
        <w:t xml:space="preserve"> </w:t>
      </w:r>
    </w:p>
    <w:p w14:paraId="048F7E37" w14:textId="56B25C8E" w:rsidR="00144924" w:rsidRDefault="00920B8F" w:rsidP="00144924">
      <w:pPr>
        <w:spacing w:after="120"/>
        <w:rPr>
          <w:szCs w:val="28"/>
        </w:rPr>
      </w:pPr>
      <w:moveFromRangeStart w:id="203" w:author="raquelvale" w:date="2018-11-25T20:51:00Z" w:name="move530942396"/>
      <w:moveFrom w:id="204" w:author="raquelvale" w:date="2018-11-25T20:51:00Z">
        <w:r w:rsidDel="00BC2EAB">
          <w:rPr>
            <w:szCs w:val="28"/>
          </w:rPr>
          <w:t>Mediterranean soils are usually poor in nutrients</w:t>
        </w:r>
        <w:r w:rsidR="00E54A04" w:rsidDel="00BC2EAB">
          <w:rPr>
            <w:szCs w:val="28"/>
          </w:rPr>
          <w:t xml:space="preserve"> </w:t>
        </w:r>
        <w:r w:rsidDel="00BC2EAB">
          <w:rPr>
            <w:szCs w:val="28"/>
          </w:rPr>
          <w:fldChar w:fldCharType="begin"/>
        </w:r>
        <w:r w:rsidR="00B97C9E" w:rsidDel="00BC2EAB">
          <w:rPr>
            <w:szCs w:val="28"/>
          </w:rPr>
          <w:instrText xml:space="preserve"> ADDIN EN.CITE &lt;EndNote&gt;&lt;Cite&gt;&lt;Author&gt;Sardans&lt;/Author&gt;&lt;Year&gt;2013&lt;/Year&gt;&lt;RecNum&gt;6163&lt;/RecNum&gt;&lt;DisplayText&gt;(Sardans and Peñuelas, 2013)&lt;/DisplayText&gt;&lt;record&gt;&lt;rec-number&gt;6163&lt;/rec-number&gt;&lt;foreign-keys&gt;&lt;key app="EN" db-id="pwteffw96rtfrhe9ts7pz52wtex5vzw000xw"&gt;6163&lt;/key&gt;&lt;/foreign-keys&gt;&lt;ref-type name="Journal Article"&gt;17&lt;/ref-type&gt;&lt;contributors&gt;&lt;authors&gt;&lt;author&gt;Sardans, J.&lt;/author&gt;&lt;author&gt;Peñuelas, J.&lt;/author&gt;&lt;/authors&gt;&lt;/contributors&gt;&lt;titles&gt;&lt;title&gt;Plant-soil interactions in Mediterranean forest and shrublands: impacts of climatic change&lt;/title&gt;&lt;secondary-title&gt;Plant and Soil&lt;/secondary-title&gt;&lt;alt-title&gt;Plant Soil&lt;/alt-title&gt;&lt;/titles&gt;&lt;periodical&gt;&lt;full-title&gt;Plant and Soil&lt;/full-title&gt;&lt;/periodical&gt;&lt;pages&gt;1-33&lt;/pages&gt;&lt;volume&gt;365&lt;/volume&gt;&lt;number&gt;1-2&lt;/number&gt;&lt;keywords&gt;&lt;keyword&gt;Drought&lt;/keyword&gt;&lt;keyword&gt;Warming&lt;/keyword&gt;&lt;keyword&gt;Nitrogen&lt;/keyword&gt;&lt;keyword&gt;Phosphorus&lt;/keyword&gt;&lt;keyword&gt;Soil enzymes&lt;/keyword&gt;&lt;keyword&gt;Root system&lt;/keyword&gt;&lt;keyword&gt;C:P&lt;/keyword&gt;&lt;keyword&gt;C:N&lt;/keyword&gt;&lt;keyword&gt;N:P&lt;/keyword&gt;&lt;keyword&gt;Soil erosion&lt;/keyword&gt;&lt;keyword&gt;Plant growth&lt;/keyword&gt;&lt;keyword&gt;Desertification&lt;/keyword&gt;&lt;keyword&gt;Mediterranean plants&lt;/keyword&gt;&lt;/keywords&gt;&lt;dates&gt;&lt;year&gt;2013&lt;/year&gt;&lt;pub-dates&gt;&lt;date&gt;2013/04/01&lt;/date&gt;&lt;/pub-dates&gt;&lt;/dates&gt;&lt;publisher&gt;Springer Netherlands&lt;/publisher&gt;&lt;isbn&gt;0032-079X&lt;/isbn&gt;&lt;urls&gt;&lt;related-urls&gt;&lt;url&gt;http://dx.doi.org/10.1007/s11104-013-1591-6&lt;/url&gt;&lt;/related-urls&gt;&lt;/urls&gt;&lt;electronic-resource-num&gt;https://doi.org/10.1007/s11104-013-1591-6&lt;/electronic-resource-num&gt;&lt;research-notes&gt;Notas avulsas 81. Com resumo muito bom sobre adaptações/respostas das plantas mediterrâncias ao stress hídrico.&lt;/research-notes&gt;&lt;language&gt;English&lt;/language&gt;&lt;/record&gt;&lt;/Cite&gt;&lt;/EndNote&gt;</w:instrText>
        </w:r>
        <w:r w:rsidDel="00BC2EAB">
          <w:rPr>
            <w:szCs w:val="28"/>
          </w:rPr>
          <w:fldChar w:fldCharType="separate"/>
        </w:r>
        <w:r w:rsidR="009B3F88" w:rsidDel="00BC2EAB">
          <w:rPr>
            <w:noProof/>
            <w:szCs w:val="28"/>
          </w:rPr>
          <w:t>(</w:t>
        </w:r>
        <w:r w:rsidR="007C3D7D" w:rsidDel="00BC2EAB">
          <w:rPr>
            <w:noProof/>
            <w:szCs w:val="28"/>
          </w:rPr>
          <w:fldChar w:fldCharType="begin"/>
        </w:r>
        <w:r w:rsidR="007C3D7D" w:rsidDel="00BC2EAB">
          <w:rPr>
            <w:noProof/>
            <w:szCs w:val="28"/>
          </w:rPr>
          <w:instrText xml:space="preserve"> HYPERLINK \l "_ENREF_64" \o "Sardans, 2013 #6163" </w:instrText>
        </w:r>
        <w:r w:rsidR="007C3D7D" w:rsidDel="00BC2EAB">
          <w:rPr>
            <w:noProof/>
            <w:szCs w:val="28"/>
          </w:rPr>
          <w:fldChar w:fldCharType="separate"/>
        </w:r>
        <w:r w:rsidR="007C3D7D" w:rsidDel="00BC2EAB">
          <w:rPr>
            <w:noProof/>
            <w:szCs w:val="28"/>
          </w:rPr>
          <w:t>Sardans and Peñuelas, 2013</w:t>
        </w:r>
        <w:r w:rsidR="007C3D7D" w:rsidDel="00BC2EAB">
          <w:rPr>
            <w:noProof/>
            <w:szCs w:val="28"/>
          </w:rPr>
          <w:fldChar w:fldCharType="end"/>
        </w:r>
        <w:r w:rsidR="009B3F88" w:rsidDel="00BC2EAB">
          <w:rPr>
            <w:noProof/>
            <w:szCs w:val="28"/>
          </w:rPr>
          <w:t>)</w:t>
        </w:r>
        <w:r w:rsidDel="00BC2EAB">
          <w:rPr>
            <w:szCs w:val="28"/>
          </w:rPr>
          <w:fldChar w:fldCharType="end"/>
        </w:r>
        <w:r w:rsidR="00A07BA7" w:rsidDel="00BC2EAB">
          <w:rPr>
            <w:szCs w:val="28"/>
          </w:rPr>
          <w:t xml:space="preserve">. </w:t>
        </w:r>
      </w:moveFrom>
      <w:moveFromRangeEnd w:id="203"/>
      <w:r w:rsidR="00A07BA7">
        <w:rPr>
          <w:szCs w:val="28"/>
        </w:rPr>
        <w:t>S</w:t>
      </w:r>
      <w:r w:rsidR="00E54A04">
        <w:rPr>
          <w:szCs w:val="28"/>
        </w:rPr>
        <w:t xml:space="preserve">hifts in plant phenology </w:t>
      </w:r>
      <w:r w:rsidR="006D2B77">
        <w:rPr>
          <w:szCs w:val="28"/>
        </w:rPr>
        <w:t>can</w:t>
      </w:r>
      <w:r w:rsidR="00E54A04">
        <w:rPr>
          <w:szCs w:val="28"/>
        </w:rPr>
        <w:t xml:space="preserve"> affect the cycling of </w:t>
      </w:r>
      <w:r w:rsidR="00A07BA7">
        <w:rPr>
          <w:szCs w:val="28"/>
        </w:rPr>
        <w:t>nutrients that in turn might affect the nutrient availability for plant growth</w:t>
      </w:r>
      <w:r w:rsidR="006D2B77">
        <w:rPr>
          <w:szCs w:val="28"/>
        </w:rPr>
        <w:t xml:space="preserve"> </w:t>
      </w:r>
      <w:r w:rsidR="006D2B77">
        <w:rPr>
          <w:szCs w:val="28"/>
        </w:rPr>
        <w:fldChar w:fldCharType="begin"/>
      </w:r>
      <w:r w:rsidR="006D2B77">
        <w:rPr>
          <w:szCs w:val="28"/>
        </w:rPr>
        <w:instrText xml:space="preserve"> ADDIN EN.CITE &lt;EndNote&gt;&lt;Cite&gt;&lt;Author&gt;Richardson&lt;/Author&gt;&lt;Year&gt;2013&lt;/Year&gt;&lt;RecNum&gt;8980&lt;/RecNum&gt;&lt;DisplayText&gt;(Richardson et al., 2013)&lt;/DisplayText&gt;&lt;record&gt;&lt;rec-number&gt;8980&lt;/rec-number&gt;&lt;foreign-keys&gt;&lt;key app="EN" db-id="pwteffw96rtfrhe9ts7pz52wtex5vzw000xw"&gt;8980&lt;/key&gt;&lt;/foreign-keys&gt;&lt;ref-type name="Journal Article"&gt;17&lt;/ref-type&gt;&lt;contributors&gt;&lt;authors&gt;&lt;author&gt;Richardson, Andrew D.&lt;/author&gt;&lt;author&gt;Keenan, Trevor F.&lt;/author&gt;&lt;author&gt;Migliavacca, Mirco&lt;/author&gt;&lt;author&gt;Ryu, Youngryel&lt;/author&gt;&lt;author&gt;Sonnentag, Oliver&lt;/author&gt;&lt;author&gt;Toomey, Michael&lt;/author&gt;&lt;/authors&gt;&lt;/contributors&gt;&lt;titles&gt;&lt;title&gt;Climate change, phenology, and phenological control of vegetation feedbacks to the climate system&lt;/title&gt;&lt;secondary-title&gt;Agricultural and Forest Meteorology&lt;/secondary-title&gt;&lt;alt-title&gt;Agr. Forest Meteorol.&lt;/alt-title&gt;&lt;/titles&gt;&lt;periodical&gt;&lt;full-title&gt;Agricultural and Forest Meteorology&lt;/full-title&gt;&lt;/periodical&gt;&lt;pages&gt;156-173&lt;/pages&gt;&lt;volume&gt;169&lt;/volume&gt;&lt;keywords&gt;&lt;keyword&gt;Autumn senescence&lt;/keyword&gt;&lt;keyword&gt;Biosphere–atmosphere interactions&lt;/keyword&gt;&lt;keyword&gt;Budburst&lt;/keyword&gt;&lt;keyword&gt;Carbon cycle&lt;/keyword&gt;&lt;keyword&gt;Climate change&lt;/keyword&gt;&lt;keyword&gt;Global warming&lt;/keyword&gt;&lt;keyword&gt;Models&lt;/keyword&gt;&lt;keyword&gt;Phenology&lt;/keyword&gt;&lt;keyword&gt;Seasonality&lt;/keyword&gt;&lt;keyword&gt;Spring onset&lt;/keyword&gt;&lt;/keywords&gt;&lt;dates&gt;&lt;year&gt;2013&lt;/year&gt;&lt;pub-dates&gt;&lt;date&gt;2013/02/15/&lt;/date&gt;&lt;/pub-dates&gt;&lt;/dates&gt;&lt;isbn&gt;0168-1923&lt;/isbn&gt;&lt;urls&gt;&lt;related-urls&gt;&lt;url&gt;http://www.sciencedirect.com/science/article/pii/S0168192312002869&lt;/url&gt;&lt;/related-urls&gt;&lt;/urls&gt;&lt;electronic-resource-num&gt;https://doi.org/10.1016/j.agrformet.2012.09.012&lt;/electronic-resource-num&gt;&lt;research-notes&gt;Notas avulsas 125. Voltar ao paper para necessidades de fenologia para os modelos&lt;/research-notes&gt;&lt;/record&gt;&lt;/Cite&gt;&lt;/EndNote&gt;</w:instrText>
      </w:r>
      <w:r w:rsidR="006D2B77">
        <w:rPr>
          <w:szCs w:val="28"/>
        </w:rPr>
        <w:fldChar w:fldCharType="separate"/>
      </w:r>
      <w:r w:rsidR="006D2B77">
        <w:rPr>
          <w:noProof/>
          <w:szCs w:val="28"/>
        </w:rPr>
        <w:t>(</w:t>
      </w:r>
      <w:hyperlink w:anchor="_ENREF_64" w:tooltip="Richardson, 2013 #8980" w:history="1">
        <w:r w:rsidR="0076192B">
          <w:rPr>
            <w:noProof/>
            <w:szCs w:val="28"/>
          </w:rPr>
          <w:t>Richardson et al., 2013</w:t>
        </w:r>
      </w:hyperlink>
      <w:r w:rsidR="006D2B77">
        <w:rPr>
          <w:noProof/>
          <w:szCs w:val="28"/>
        </w:rPr>
        <w:t>)</w:t>
      </w:r>
      <w:r w:rsidR="006D2B77">
        <w:rPr>
          <w:szCs w:val="28"/>
        </w:rPr>
        <w:fldChar w:fldCharType="end"/>
      </w:r>
      <w:r w:rsidR="00E54A04">
        <w:rPr>
          <w:szCs w:val="28"/>
        </w:rPr>
        <w:t xml:space="preserve">. </w:t>
      </w:r>
      <w:r w:rsidR="00A07BA7">
        <w:rPr>
          <w:szCs w:val="28"/>
        </w:rPr>
        <w:t>In addition, d</w:t>
      </w:r>
      <w:r w:rsidR="00AB5C9A">
        <w:rPr>
          <w:szCs w:val="28"/>
        </w:rPr>
        <w:t>r</w:t>
      </w:r>
      <w:r w:rsidR="00DD0DA3">
        <w:rPr>
          <w:szCs w:val="28"/>
        </w:rPr>
        <w:t>ought can condition</w:t>
      </w:r>
      <w:r w:rsidR="00AB5C9A">
        <w:rPr>
          <w:szCs w:val="28"/>
        </w:rPr>
        <w:t xml:space="preserve"> nutrient availability for plant growth</w:t>
      </w:r>
      <w:r w:rsidR="00A07BA7">
        <w:rPr>
          <w:szCs w:val="28"/>
        </w:rPr>
        <w:t>,</w:t>
      </w:r>
      <w:r w:rsidR="00AB5C9A">
        <w:rPr>
          <w:szCs w:val="28"/>
        </w:rPr>
        <w:t xml:space="preserve"> </w:t>
      </w:r>
      <w:r w:rsidR="00A07BA7">
        <w:rPr>
          <w:szCs w:val="28"/>
        </w:rPr>
        <w:t xml:space="preserve">either </w:t>
      </w:r>
      <w:r w:rsidR="00DA3034">
        <w:rPr>
          <w:szCs w:val="28"/>
        </w:rPr>
        <w:t xml:space="preserve">by decreased </w:t>
      </w:r>
      <w:r w:rsidR="00AB5C9A">
        <w:rPr>
          <w:szCs w:val="28"/>
        </w:rPr>
        <w:t>litterfall decomposition</w:t>
      </w:r>
      <w:r w:rsidR="00DA3034">
        <w:rPr>
          <w:szCs w:val="28"/>
        </w:rPr>
        <w:t xml:space="preserve"> due to limited microbial activity </w:t>
      </w:r>
      <w:r w:rsidR="00DD0DA3">
        <w:rPr>
          <w:szCs w:val="28"/>
        </w:rPr>
        <w:t>and/</w:t>
      </w:r>
      <w:r w:rsidR="00AB5C9A">
        <w:rPr>
          <w:szCs w:val="28"/>
        </w:rPr>
        <w:t xml:space="preserve">or </w:t>
      </w:r>
      <w:r w:rsidR="009930B7">
        <w:rPr>
          <w:szCs w:val="28"/>
        </w:rPr>
        <w:t xml:space="preserve">by </w:t>
      </w:r>
      <w:r w:rsidR="00AB5C9A">
        <w:rPr>
          <w:szCs w:val="28"/>
        </w:rPr>
        <w:t xml:space="preserve">limited </w:t>
      </w:r>
      <w:r w:rsidR="00DD0DA3">
        <w:rPr>
          <w:szCs w:val="28"/>
        </w:rPr>
        <w:t>nutrient</w:t>
      </w:r>
      <w:r w:rsidR="00AB5C9A" w:rsidRPr="00AB5C9A">
        <w:rPr>
          <w:szCs w:val="28"/>
        </w:rPr>
        <w:t xml:space="preserve"> uptake by roots due to </w:t>
      </w:r>
      <w:r w:rsidR="00DD0DA3">
        <w:rPr>
          <w:szCs w:val="28"/>
        </w:rPr>
        <w:t>lower</w:t>
      </w:r>
      <w:r w:rsidR="00AB5C9A" w:rsidRPr="00AB5C9A">
        <w:rPr>
          <w:szCs w:val="28"/>
        </w:rPr>
        <w:t xml:space="preserve"> mass flow and diffusion</w:t>
      </w:r>
      <w:r w:rsidR="00A07BA7">
        <w:rPr>
          <w:szCs w:val="28"/>
        </w:rPr>
        <w:t>.</w:t>
      </w:r>
      <w:r w:rsidR="00F956D9">
        <w:rPr>
          <w:szCs w:val="28"/>
        </w:rPr>
        <w:t xml:space="preserve"> </w:t>
      </w:r>
      <w:r w:rsidR="00DD0DA3">
        <w:rPr>
          <w:szCs w:val="28"/>
        </w:rPr>
        <w:t>Retranslocation of nutrients from senescent to new leaves is a key</w:t>
      </w:r>
      <w:r>
        <w:rPr>
          <w:szCs w:val="28"/>
        </w:rPr>
        <w:t xml:space="preserve"> process that contributes for the </w:t>
      </w:r>
      <w:r w:rsidR="00DD0DA3">
        <w:rPr>
          <w:szCs w:val="28"/>
        </w:rPr>
        <w:t>nutrient conservation in plants</w:t>
      </w:r>
      <w:r w:rsidR="00F956D9">
        <w:rPr>
          <w:szCs w:val="28"/>
        </w:rPr>
        <w:t>,</w:t>
      </w:r>
      <w:r>
        <w:rPr>
          <w:szCs w:val="28"/>
        </w:rPr>
        <w:t xml:space="preserve"> </w:t>
      </w:r>
      <w:r w:rsidR="00F956D9">
        <w:rPr>
          <w:szCs w:val="28"/>
        </w:rPr>
        <w:t xml:space="preserve">reducing the dependence of plants on soil nutrient availability </w:t>
      </w:r>
      <w:r>
        <w:rPr>
          <w:szCs w:val="28"/>
        </w:rPr>
        <w:fldChar w:fldCharType="begin">
          <w:fldData xml:space="preserve">PEVuZE5vdGU+PENpdGU+PEF1dGhvcj5GaW9yZXR0bzwvQXV0aG9yPjxZZWFyPjIwMDM8L1llYXI+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==
</w:fldData>
        </w:fldChar>
      </w:r>
      <w:r w:rsidR="00F956D9">
        <w:rPr>
          <w:szCs w:val="28"/>
        </w:rPr>
        <w:instrText xml:space="preserve"> ADDIN EN.CITE </w:instrText>
      </w:r>
      <w:r w:rsidR="00F956D9">
        <w:rPr>
          <w:szCs w:val="28"/>
        </w:rPr>
        <w:fldChar w:fldCharType="begin">
          <w:fldData xml:space="preserve">PEVuZE5vdGU+PENpdGU+PEF1dGhvcj5GaW9yZXR0bzwvQXV0aG9yPjxZZWFyPjIwMDM8L1llYXI+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==
</w:fldData>
        </w:fldChar>
      </w:r>
      <w:r w:rsidR="00F956D9">
        <w:rPr>
          <w:szCs w:val="28"/>
        </w:rPr>
        <w:instrText xml:space="preserve"> ADDIN EN.CITE.DATA </w:instrText>
      </w:r>
      <w:r w:rsidR="00F956D9">
        <w:rPr>
          <w:szCs w:val="28"/>
        </w:rPr>
      </w:r>
      <w:r w:rsidR="00F956D9">
        <w:rPr>
          <w:szCs w:val="28"/>
        </w:rPr>
        <w:fldChar w:fldCharType="end"/>
      </w:r>
      <w:r>
        <w:rPr>
          <w:szCs w:val="28"/>
        </w:rPr>
      </w:r>
      <w:r>
        <w:rPr>
          <w:szCs w:val="28"/>
        </w:rPr>
        <w:fldChar w:fldCharType="separate"/>
      </w:r>
      <w:r w:rsidR="00F956D9">
        <w:rPr>
          <w:noProof/>
          <w:szCs w:val="28"/>
        </w:rPr>
        <w:t>(</w:t>
      </w:r>
      <w:hyperlink w:anchor="_ENREF_9" w:tooltip="Aerts, 1996 #9007" w:history="1">
        <w:r w:rsidR="0076192B">
          <w:rPr>
            <w:noProof/>
            <w:szCs w:val="28"/>
          </w:rPr>
          <w:t>Aerts, 1996</w:t>
        </w:r>
      </w:hyperlink>
      <w:r w:rsidR="00F956D9">
        <w:rPr>
          <w:noProof/>
          <w:szCs w:val="28"/>
        </w:rPr>
        <w:t xml:space="preserve">; </w:t>
      </w:r>
      <w:hyperlink w:anchor="_ENREF_22" w:tooltip="Fioretto, 2003 #477" w:history="1">
        <w:r w:rsidR="0076192B">
          <w:rPr>
            <w:noProof/>
            <w:szCs w:val="28"/>
          </w:rPr>
          <w:t>Fioretto et al., 2003</w:t>
        </w:r>
      </w:hyperlink>
      <w:r w:rsidR="00F956D9">
        <w:rPr>
          <w:noProof/>
          <w:szCs w:val="28"/>
        </w:rPr>
        <w:t xml:space="preserve">; </w:t>
      </w:r>
      <w:hyperlink w:anchor="_ENREF_86" w:tooltip="Xu, 2017 #8934" w:history="1">
        <w:r w:rsidR="0076192B">
          <w:rPr>
            <w:noProof/>
            <w:szCs w:val="28"/>
          </w:rPr>
          <w:t>Xu et al., 2017</w:t>
        </w:r>
      </w:hyperlink>
      <w:r w:rsidR="00F956D9">
        <w:rPr>
          <w:noProof/>
          <w:szCs w:val="28"/>
        </w:rPr>
        <w:t xml:space="preserve">; </w:t>
      </w:r>
      <w:hyperlink w:anchor="_ENREF_90" w:tooltip="Wang, 2018 #8958" w:history="1">
        <w:r w:rsidR="0076192B">
          <w:rPr>
            <w:noProof/>
            <w:szCs w:val="28"/>
          </w:rPr>
          <w:t>Wang et al., 2018</w:t>
        </w:r>
      </w:hyperlink>
      <w:r w:rsidR="00F956D9">
        <w:rPr>
          <w:noProof/>
          <w:szCs w:val="28"/>
        </w:rPr>
        <w:t>)</w:t>
      </w:r>
      <w:r>
        <w:rPr>
          <w:szCs w:val="28"/>
        </w:rPr>
        <w:fldChar w:fldCharType="end"/>
      </w:r>
      <w:r>
        <w:rPr>
          <w:szCs w:val="28"/>
        </w:rPr>
        <w:t xml:space="preserve">. Nutrient retranslocation </w:t>
      </w:r>
      <w:r w:rsidR="00C8609D">
        <w:rPr>
          <w:szCs w:val="28"/>
        </w:rPr>
        <w:t xml:space="preserve">typically </w:t>
      </w:r>
      <w:r>
        <w:rPr>
          <w:szCs w:val="28"/>
        </w:rPr>
        <w:t xml:space="preserve">increases in </w:t>
      </w:r>
      <w:del w:id="205" w:author="Maria Caldeira" w:date="2018-11-26T22:17:00Z">
        <w:r w:rsidDel="001B7773">
          <w:rPr>
            <w:szCs w:val="28"/>
          </w:rPr>
          <w:delText xml:space="preserve">the </w:delText>
        </w:r>
      </w:del>
      <w:r>
        <w:rPr>
          <w:szCs w:val="28"/>
        </w:rPr>
        <w:t xml:space="preserve">Mediterranean </w:t>
      </w:r>
      <w:r w:rsidR="00396CA7">
        <w:rPr>
          <w:szCs w:val="28"/>
        </w:rPr>
        <w:t>tree species</w:t>
      </w:r>
      <w:r>
        <w:rPr>
          <w:szCs w:val="28"/>
        </w:rPr>
        <w:t xml:space="preserve"> before leaf senescence </w:t>
      </w:r>
      <w:r w:rsidRPr="00847B2D">
        <w:rPr>
          <w:szCs w:val="28"/>
        </w:rPr>
        <w:fldChar w:fldCharType="begin"/>
      </w:r>
      <w:r w:rsidR="00B97C9E">
        <w:rPr>
          <w:szCs w:val="28"/>
        </w:rPr>
        <w:instrText xml:space="preserve"> ADDIN EN.CITE &lt;EndNote&gt;&lt;Cite&gt;&lt;Author&gt;Sardans&lt;/Author&gt;&lt;Year&gt;2013&lt;/Year&gt;&lt;RecNum&gt;6163&lt;/RecNum&gt;&lt;DisplayText&gt;(Sardans and Peñuelas, 2013)&lt;/DisplayText&gt;&lt;record&gt;&lt;rec-number&gt;6163&lt;/rec-number&gt;&lt;foreign-keys&gt;&lt;key app="EN" db-id="pwteffw96rtfrhe9ts7pz52wtex5vzw000xw"&gt;6163&lt;/key&gt;&lt;/foreign-keys&gt;&lt;ref-type name="Journal Article"&gt;17&lt;/ref-type&gt;&lt;contributors&gt;&lt;authors&gt;&lt;author&gt;Sardans, J.&lt;/author&gt;&lt;author&gt;Peñuelas, J.&lt;/author&gt;&lt;/authors&gt;&lt;/contributors&gt;&lt;titles&gt;&lt;title&gt;Plant-soil interactions in Mediterranean forest and shrublands: impacts of climatic change&lt;/title&gt;&lt;secondary-title&gt;Plant and Soil&lt;/secondary-title&gt;&lt;alt-title&gt;Plant Soil&lt;/alt-title&gt;&lt;/titles&gt;&lt;periodical&gt;&lt;full-title&gt;Plant and Soil&lt;/full-title&gt;&lt;/periodical&gt;&lt;pages&gt;1-33&lt;/pages&gt;&lt;volume&gt;365&lt;/volume&gt;&lt;number&gt;1-2&lt;/number&gt;&lt;keywords&gt;&lt;keyword&gt;Drought&lt;/keyword&gt;&lt;keyword&gt;Warming&lt;/keyword&gt;&lt;keyword&gt;Nitrogen&lt;/keyword&gt;&lt;keyword&gt;Phosphorus&lt;/keyword&gt;&lt;keyword&gt;Soil enzymes&lt;/keyword&gt;&lt;keyword&gt;Root system&lt;/keyword&gt;&lt;keyword&gt;C:P&lt;/keyword&gt;&lt;keyword&gt;C:N&lt;/keyword&gt;&lt;keyword&gt;N:P&lt;/keyword&gt;&lt;keyword&gt;Soil erosion&lt;/keyword&gt;&lt;keyword&gt;Plant growth&lt;/keyword&gt;&lt;keyword&gt;Desertification&lt;/keyword&gt;&lt;keyword&gt;Mediterranean plants&lt;/keyword&gt;&lt;/keywords&gt;&lt;dates&gt;&lt;year&gt;2013&lt;/year&gt;&lt;pub-dates&gt;&lt;date&gt;2013/04/01&lt;/date&gt;&lt;/pub-dates&gt;&lt;/dates&gt;&lt;publisher&gt;Springer Netherlands&lt;/publisher&gt;&lt;isbn&gt;0032-079X&lt;/isbn&gt;&lt;urls&gt;&lt;related-urls&gt;&lt;url&gt;http://dx.doi.org/10.1007/s11104-013-1591-6&lt;/url&gt;&lt;/related-urls&gt;&lt;/urls&gt;&lt;electronic-resource-num&gt;https://doi.org/10.1007/s11104-013-1591-6&lt;/electronic-resource-num&gt;&lt;research-notes&gt;Notas avulsas 81. Com resumo muito bom sobre adaptações/respostas das plantas mediterrâncias ao stress hídrico.&lt;/research-notes&gt;&lt;language&gt;English&lt;/language&gt;&lt;/record&gt;&lt;/Cite&gt;&lt;/EndNote&gt;</w:instrText>
      </w:r>
      <w:r w:rsidRPr="00847B2D">
        <w:rPr>
          <w:szCs w:val="28"/>
        </w:rPr>
        <w:fldChar w:fldCharType="separate"/>
      </w:r>
      <w:r w:rsidR="009B3F88">
        <w:rPr>
          <w:noProof/>
          <w:szCs w:val="28"/>
        </w:rPr>
        <w:t>(</w:t>
      </w:r>
      <w:hyperlink w:anchor="_ENREF_65" w:tooltip="Sardans, 2013 #6163" w:history="1">
        <w:r w:rsidR="0076192B">
          <w:rPr>
            <w:noProof/>
            <w:szCs w:val="28"/>
          </w:rPr>
          <w:t>Sardans and Peñuelas, 2013</w:t>
        </w:r>
      </w:hyperlink>
      <w:r w:rsidR="009B3F88">
        <w:rPr>
          <w:noProof/>
          <w:szCs w:val="28"/>
        </w:rPr>
        <w:t>)</w:t>
      </w:r>
      <w:r w:rsidRPr="00847B2D">
        <w:rPr>
          <w:szCs w:val="28"/>
        </w:rPr>
        <w:fldChar w:fldCharType="end"/>
      </w:r>
      <w:r>
        <w:rPr>
          <w:szCs w:val="28"/>
        </w:rPr>
        <w:t xml:space="preserve">. </w:t>
      </w:r>
      <w:r w:rsidR="00DD0DA3">
        <w:rPr>
          <w:szCs w:val="28"/>
        </w:rPr>
        <w:t xml:space="preserve">Climate is a primary driver of nitrogen resorption efficiency (i.e. </w:t>
      </w:r>
      <w:del w:id="206" w:author="raquelvale" w:date="2018-11-25T20:52:00Z">
        <w:r w:rsidR="00DD0DA3" w:rsidDel="00BC2EAB">
          <w:rPr>
            <w:szCs w:val="28"/>
          </w:rPr>
          <w:delText xml:space="preserve"> </w:delText>
        </w:r>
      </w:del>
      <w:r w:rsidR="00DD0DA3">
        <w:rPr>
          <w:szCs w:val="28"/>
        </w:rPr>
        <w:t>percentage of nitrogen that is retranslocated or resorbed, from senescent to green leaves, NRE)</w:t>
      </w:r>
      <w:r w:rsidR="00F956D9">
        <w:rPr>
          <w:szCs w:val="28"/>
        </w:rPr>
        <w:t xml:space="preserve"> </w:t>
      </w:r>
      <w:r w:rsidR="007237BA">
        <w:rPr>
          <w:szCs w:val="28"/>
        </w:rPr>
        <w:fldChar w:fldCharType="begin"/>
      </w:r>
      <w:r w:rsidR="00B12D5C">
        <w:rPr>
          <w:szCs w:val="28"/>
        </w:rPr>
        <w:instrText xml:space="preserve"> ADDIN EN.CITE &lt;EndNote&gt;&lt;Cite&gt;&lt;Author&gt;Aerts&lt;/Author&gt;&lt;Year&gt;1996&lt;/Year&gt;&lt;RecNum&gt;9007&lt;/RecNum&gt;&lt;DisplayText&gt;(Aerts, 1996)&lt;/DisplayText&gt;&lt;record&gt;&lt;rec-number&gt;9007&lt;/rec-number&gt;&lt;foreign-keys&gt;&lt;key app="EN" db-id="pwteffw96rtfrhe9ts7pz52wtex5vzw000xw"&gt;9007&lt;/key&gt;&lt;/foreign-keys&gt;&lt;ref-type name="Journal Article"&gt;17&lt;/ref-type&gt;&lt;contributors&gt;&lt;authors&gt;&lt;author&gt;Aerts, Rien&lt;/author&gt;&lt;/authors&gt;&lt;/contributors&gt;&lt;titles&gt;&lt;title&gt;Nutrient Resorption from Senescing Leaves of Perennials: Are there General Patterns?&lt;/title&gt;&lt;secondary-title&gt;Journal of Ecology&lt;/secondary-title&gt;&lt;alt-title&gt;J. Ecol.&lt;/alt-title&gt;&lt;/titles&gt;&lt;periodical&gt;&lt;full-title&gt;Journal of Ecology&lt;/full-title&gt;&lt;abbr-1&gt;J Ecol&lt;/abbr-1&gt;&lt;/periodical&gt;&lt;pages&gt;597-608&lt;/pages&gt;&lt;volume&gt;84&lt;/volume&gt;&lt;number&gt;4&lt;/number&gt;&lt;keywords&gt;&lt;keyword&gt;NRE&lt;/keyword&gt;&lt;/keywords&gt;&lt;dates&gt;&lt;year&gt;1996&lt;/year&gt;&lt;/dates&gt;&lt;urls&gt;&lt;related-urls&gt;&lt;url&gt;https://www.researchgate.net/publication/201995644_Nutrient_Resorption_from_Senescing_Leaves_of_Perennials_Are_there_General_Patterns&lt;/url&gt;&lt;/related-urls&gt;&lt;/urls&gt;&lt;electronic-resource-num&gt;https://doi.org/10.2307/2261481&lt;/electronic-resource-num&gt;&lt;/record&gt;&lt;/Cite&gt;&lt;/EndNote&gt;</w:instrText>
      </w:r>
      <w:r w:rsidR="007237BA">
        <w:rPr>
          <w:szCs w:val="28"/>
        </w:rPr>
        <w:fldChar w:fldCharType="separate"/>
      </w:r>
      <w:r w:rsidR="007237BA">
        <w:rPr>
          <w:noProof/>
          <w:szCs w:val="28"/>
        </w:rPr>
        <w:t>(</w:t>
      </w:r>
      <w:hyperlink w:anchor="_ENREF_9" w:tooltip="Aerts, 1996 #9007" w:history="1">
        <w:r w:rsidR="0076192B">
          <w:rPr>
            <w:noProof/>
            <w:szCs w:val="28"/>
          </w:rPr>
          <w:t>Aerts, 1996</w:t>
        </w:r>
      </w:hyperlink>
      <w:r w:rsidR="007237BA">
        <w:rPr>
          <w:noProof/>
          <w:szCs w:val="28"/>
        </w:rPr>
        <w:t>)</w:t>
      </w:r>
      <w:r w:rsidR="007237BA">
        <w:rPr>
          <w:szCs w:val="28"/>
        </w:rPr>
        <w:fldChar w:fldCharType="end"/>
      </w:r>
      <w:del w:id="207" w:author="cbbesson" w:date="2018-11-21T14:58:00Z">
        <w:r w:rsidR="00BA7502" w:rsidDel="009005EA">
          <w:rPr>
            <w:szCs w:val="28"/>
          </w:rPr>
          <w:delText>.</w:delText>
        </w:r>
      </w:del>
      <w:r w:rsidR="00A07BA7">
        <w:rPr>
          <w:szCs w:val="28"/>
        </w:rPr>
        <w:t>, which</w:t>
      </w:r>
      <w:r w:rsidR="00144924">
        <w:rPr>
          <w:szCs w:val="28"/>
          <w:lang w:val="en-US"/>
        </w:rPr>
        <w:t xml:space="preserve"> is known to globally </w:t>
      </w:r>
      <w:r w:rsidR="00144924" w:rsidRPr="003A2BD7">
        <w:rPr>
          <w:szCs w:val="28"/>
          <w:lang w:val="en-US"/>
        </w:rPr>
        <w:t xml:space="preserve">decrease with </w:t>
      </w:r>
      <w:r w:rsidR="00144924">
        <w:rPr>
          <w:szCs w:val="28"/>
          <w:lang w:val="en-US"/>
        </w:rPr>
        <w:t xml:space="preserve">mean annual precipitation and </w:t>
      </w:r>
      <w:del w:id="208" w:author="Maria Caldeira" w:date="2018-11-26T22:18:00Z">
        <w:r w:rsidR="00144924" w:rsidDel="001B7773">
          <w:rPr>
            <w:szCs w:val="28"/>
            <w:lang w:val="en-US"/>
          </w:rPr>
          <w:delText xml:space="preserve">mean annual </w:delText>
        </w:r>
      </w:del>
      <w:r w:rsidR="00144924">
        <w:rPr>
          <w:szCs w:val="28"/>
          <w:lang w:val="en-US"/>
        </w:rPr>
        <w:t xml:space="preserve">temperature </w:t>
      </w:r>
      <w:r w:rsidR="00144924">
        <w:rPr>
          <w:szCs w:val="28"/>
        </w:rPr>
        <w:fldChar w:fldCharType="begin">
          <w:fldData xml:space="preserve">PEVuZE5vdGU+PENpdGU+PEF1dGhvcj5XYW5nPC9BdXRob3I+PFllYXI+MjAxODwvWWVhcj48UmVj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</w:fldData>
        </w:fldChar>
      </w:r>
      <w:r w:rsidR="00DD0DA3">
        <w:rPr>
          <w:szCs w:val="28"/>
        </w:rPr>
        <w:instrText xml:space="preserve"> ADDIN EN.CITE </w:instrText>
      </w:r>
      <w:r w:rsidR="00DD0DA3">
        <w:rPr>
          <w:szCs w:val="28"/>
        </w:rPr>
        <w:fldChar w:fldCharType="begin">
          <w:fldData xml:space="preserve">PEVuZE5vdGU+PENpdGU+PEF1dGhvcj5XYW5nPC9BdXRob3I+PFllYXI+MjAxODwvWWVhcj48UmVj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</w:fldData>
        </w:fldChar>
      </w:r>
      <w:r w:rsidR="00DD0DA3">
        <w:rPr>
          <w:szCs w:val="28"/>
        </w:rPr>
        <w:instrText xml:space="preserve"> ADDIN EN.CITE.DATA </w:instrText>
      </w:r>
      <w:r w:rsidR="00DD0DA3">
        <w:rPr>
          <w:szCs w:val="28"/>
        </w:rPr>
      </w:r>
      <w:r w:rsidR="00DD0DA3">
        <w:rPr>
          <w:szCs w:val="28"/>
        </w:rPr>
        <w:fldChar w:fldCharType="end"/>
      </w:r>
      <w:r w:rsidR="00144924">
        <w:rPr>
          <w:szCs w:val="28"/>
        </w:rPr>
      </w:r>
      <w:r w:rsidR="00144924">
        <w:rPr>
          <w:szCs w:val="28"/>
        </w:rPr>
        <w:fldChar w:fldCharType="separate"/>
      </w:r>
      <w:r w:rsidR="00DD0DA3">
        <w:rPr>
          <w:noProof/>
          <w:szCs w:val="28"/>
        </w:rPr>
        <w:t>(</w:t>
      </w:r>
      <w:hyperlink w:anchor="_ENREF_58" w:tooltip="Vergutz, 2012 #8940" w:history="1">
        <w:r w:rsidR="0076192B">
          <w:rPr>
            <w:noProof/>
            <w:szCs w:val="28"/>
          </w:rPr>
          <w:t>Vergutz et al., 2012</w:t>
        </w:r>
      </w:hyperlink>
      <w:r w:rsidR="00DD0DA3">
        <w:rPr>
          <w:noProof/>
          <w:szCs w:val="28"/>
        </w:rPr>
        <w:t xml:space="preserve">; </w:t>
      </w:r>
      <w:hyperlink w:anchor="_ENREF_90" w:tooltip="Wang, 2018 #8958" w:history="1">
        <w:r w:rsidR="0076192B">
          <w:rPr>
            <w:noProof/>
            <w:szCs w:val="28"/>
          </w:rPr>
          <w:t>Wang et al., 2018</w:t>
        </w:r>
      </w:hyperlink>
      <w:r w:rsidR="00DD0DA3">
        <w:rPr>
          <w:noProof/>
          <w:szCs w:val="28"/>
        </w:rPr>
        <w:t>)</w:t>
      </w:r>
      <w:r w:rsidR="00144924">
        <w:rPr>
          <w:szCs w:val="28"/>
        </w:rPr>
        <w:fldChar w:fldCharType="end"/>
      </w:r>
      <w:r w:rsidR="00144924">
        <w:rPr>
          <w:szCs w:val="28"/>
        </w:rPr>
        <w:t xml:space="preserve">. </w:t>
      </w:r>
      <w:r w:rsidR="0026657F">
        <w:rPr>
          <w:szCs w:val="28"/>
          <w:lang w:val="en-US"/>
        </w:rPr>
        <w:t>However,</w:t>
      </w:r>
      <w:r w:rsidR="00144924">
        <w:rPr>
          <w:szCs w:val="28"/>
          <w:lang w:val="en-US"/>
        </w:rPr>
        <w:t xml:space="preserve"> </w:t>
      </w:r>
      <w:r w:rsidR="00DD0DA3" w:rsidRPr="00DD0DA3">
        <w:rPr>
          <w:szCs w:val="28"/>
          <w:lang w:val="en-US"/>
        </w:rPr>
        <w:t xml:space="preserve">it is not clear </w:t>
      </w:r>
      <w:r w:rsidR="00DD0DA3">
        <w:rPr>
          <w:szCs w:val="28"/>
          <w:lang w:val="en-US"/>
        </w:rPr>
        <w:t>if</w:t>
      </w:r>
      <w:r w:rsidR="00DD0DA3" w:rsidRPr="00DD0DA3">
        <w:rPr>
          <w:szCs w:val="28"/>
          <w:lang w:val="en-US"/>
        </w:rPr>
        <w:t xml:space="preserve"> NRE depends directly on annual precipitation or </w:t>
      </w:r>
      <w:r w:rsidR="00DD0DA3">
        <w:rPr>
          <w:szCs w:val="28"/>
          <w:lang w:val="en-US"/>
        </w:rPr>
        <w:t xml:space="preserve">if the reduced water availability elicits a response in </w:t>
      </w:r>
      <w:r w:rsidR="00DD0DA3" w:rsidRPr="00DD0DA3">
        <w:rPr>
          <w:szCs w:val="28"/>
          <w:lang w:val="en-US"/>
        </w:rPr>
        <w:t>NRE</w:t>
      </w:r>
      <w:r w:rsidR="00DD0DA3">
        <w:rPr>
          <w:szCs w:val="28"/>
          <w:lang w:val="en-US"/>
        </w:rPr>
        <w:t xml:space="preserve"> </w:t>
      </w:r>
      <w:r w:rsidR="00DD0DA3">
        <w:rPr>
          <w:szCs w:val="28"/>
          <w:lang w:val="en-US"/>
        </w:rPr>
        <w:fldChar w:fldCharType="begin"/>
      </w:r>
      <w:r w:rsidR="00DD0DA3">
        <w:rPr>
          <w:szCs w:val="28"/>
          <w:lang w:val="en-US"/>
        </w:rPr>
        <w:instrText xml:space="preserve"> ADDIN EN.CITE &lt;EndNote&gt;&lt;Cite&gt;&lt;Author&gt;Brant&lt;/Author&gt;&lt;Year&gt;2015&lt;/Year&gt;&lt;RecNum&gt;8939&lt;/RecNum&gt;&lt;DisplayText&gt;(Brant and Chen, 2015)&lt;/DisplayText&gt;&lt;record&gt;&lt;rec-number&gt;8939&lt;/rec-number&gt;&lt;foreign-keys&gt;&lt;key app="EN" db-id="pwteffw96rtfrhe9ts7pz52wtex5vzw000xw"&gt;8939&lt;/key&gt;&lt;/foreign-keys&gt;&lt;ref-type name="Journal Article"&gt;17&lt;/ref-type&gt;&lt;contributors&gt;&lt;authors&gt;&lt;author&gt;Brant, Amber N.&lt;/author&gt;&lt;author&gt;Chen, Han Y. H.&lt;/author&gt;&lt;/authors&gt;&lt;/contributors&gt;&lt;titles&gt;&lt;title&gt;Patterns and Mechanisms of Nutrient Resorption in Plants&lt;/title&gt;&lt;secondary-title&gt;Critical Reviews in Plant Sciences&lt;/secondary-title&gt;&lt;alt-title&gt;Crit. Rev. Plant Sci.&lt;/alt-title&gt;&lt;/titles&gt;&lt;periodical&gt;&lt;full-title&gt;Critical Reviews in Plant Sciences&lt;/full-title&gt;&lt;/periodical&gt;&lt;pages&gt;471-486&lt;/pages&gt;&lt;volume&gt;34&lt;/volume&gt;&lt;number&gt;5&lt;/number&gt;&lt;keywords&gt;&lt;keyword&gt;Nutrient resorption&lt;/keyword&gt;&lt;keyword&gt;NRE&lt;/keyword&gt;&lt;keyword&gt;nutrient resorption efficiency&lt;/keyword&gt;&lt;/keywords&gt;&lt;dates&gt;&lt;year&gt;2015&lt;/year&gt;&lt;pub-dates&gt;&lt;date&gt;2015/09/03&lt;/date&gt;&lt;/pub-dates&gt;&lt;/dates&gt;&lt;publisher&gt;Taylor &amp;amp; Francis&lt;/publisher&gt;&lt;isbn&gt;0735-2689&lt;/isbn&gt;&lt;urls&gt;&lt;related-urls&gt;&lt;url&gt;https://doi.org/10.1080/07352689.2015.1078611&lt;/url&gt;&lt;/related-urls&gt;&lt;/urls&gt;&lt;electronic-resource-num&gt;https://doi.org/10.1080/07352689.2015.1078611&lt;/electronic-resource-num&gt;&lt;research-notes&gt;Notas avulsas 103 e mais notas sublinhadas no paper.&lt;/research-notes&gt;&lt;/record&gt;&lt;/Cite&gt;&lt;/EndNote&gt;</w:instrText>
      </w:r>
      <w:r w:rsidR="00DD0DA3">
        <w:rPr>
          <w:szCs w:val="28"/>
          <w:lang w:val="en-US"/>
        </w:rPr>
        <w:fldChar w:fldCharType="separate"/>
      </w:r>
      <w:r w:rsidR="00DD0DA3">
        <w:rPr>
          <w:noProof/>
          <w:szCs w:val="28"/>
          <w:lang w:val="en-US"/>
        </w:rPr>
        <w:t>(</w:t>
      </w:r>
      <w:hyperlink w:anchor="_ENREF_75" w:tooltip="Brant, 2015 #8939" w:history="1">
        <w:r w:rsidR="0076192B">
          <w:rPr>
            <w:noProof/>
            <w:szCs w:val="28"/>
            <w:lang w:val="en-US"/>
          </w:rPr>
          <w:t>Brant and Chen, 2015</w:t>
        </w:r>
      </w:hyperlink>
      <w:r w:rsidR="00DD0DA3">
        <w:rPr>
          <w:noProof/>
          <w:szCs w:val="28"/>
          <w:lang w:val="en-US"/>
        </w:rPr>
        <w:t>)</w:t>
      </w:r>
      <w:r w:rsidR="00DD0DA3">
        <w:rPr>
          <w:szCs w:val="28"/>
          <w:lang w:val="en-US"/>
        </w:rPr>
        <w:fldChar w:fldCharType="end"/>
      </w:r>
      <w:r w:rsidR="00DD0DA3">
        <w:rPr>
          <w:szCs w:val="28"/>
          <w:lang w:val="en-US"/>
        </w:rPr>
        <w:t>.</w:t>
      </w:r>
      <w:ins w:id="209" w:author="cbbesson" w:date="2018-11-21T15:35:00Z">
        <w:r w:rsidR="00BA7543">
          <w:rPr>
            <w:szCs w:val="28"/>
            <w:lang w:val="en-US"/>
          </w:rPr>
          <w:t xml:space="preserve"> </w:t>
        </w:r>
      </w:ins>
      <w:r w:rsidR="00DD0DA3">
        <w:rPr>
          <w:szCs w:val="28"/>
          <w:lang w:val="en-US"/>
        </w:rPr>
        <w:t>The reported impacts</w:t>
      </w:r>
      <w:r w:rsidR="00144924">
        <w:rPr>
          <w:szCs w:val="28"/>
          <w:lang w:val="en-US"/>
        </w:rPr>
        <w:t xml:space="preserve"> of drought </w:t>
      </w:r>
      <w:ins w:id="210" w:author="raquelvale" w:date="2018-11-25T20:53:00Z">
        <w:r w:rsidR="00BC2EAB">
          <w:rPr>
            <w:szCs w:val="28"/>
            <w:lang w:val="en-US"/>
          </w:rPr>
          <w:t xml:space="preserve">on NRE </w:t>
        </w:r>
      </w:ins>
      <w:r w:rsidR="00144924">
        <w:rPr>
          <w:szCs w:val="28"/>
          <w:lang w:val="en-US"/>
        </w:rPr>
        <w:t xml:space="preserve">are </w:t>
      </w:r>
      <w:r w:rsidR="00DD0DA3">
        <w:rPr>
          <w:szCs w:val="28"/>
          <w:lang w:val="en-US"/>
        </w:rPr>
        <w:t>not consistent</w:t>
      </w:r>
      <w:r w:rsidR="002B08CB">
        <w:rPr>
          <w:szCs w:val="28"/>
          <w:lang w:val="en-US"/>
        </w:rPr>
        <w:t>. S</w:t>
      </w:r>
      <w:r w:rsidR="00F4347B">
        <w:rPr>
          <w:szCs w:val="28"/>
          <w:lang w:val="en-US"/>
        </w:rPr>
        <w:t xml:space="preserve">tudies with herbaceous species </w:t>
      </w:r>
      <w:r w:rsidR="0026657F">
        <w:rPr>
          <w:szCs w:val="28"/>
          <w:lang w:val="en-US"/>
        </w:rPr>
        <w:t>report</w:t>
      </w:r>
      <w:r w:rsidR="002B08CB">
        <w:rPr>
          <w:szCs w:val="28"/>
          <w:lang w:val="en-US"/>
        </w:rPr>
        <w:t xml:space="preserve">ed </w:t>
      </w:r>
      <w:r w:rsidR="00AF4797">
        <w:rPr>
          <w:szCs w:val="28"/>
          <w:lang w:val="en-US"/>
        </w:rPr>
        <w:t xml:space="preserve">drought to </w:t>
      </w:r>
      <w:r w:rsidR="002B08CB">
        <w:rPr>
          <w:szCs w:val="28"/>
          <w:lang w:val="en-US"/>
        </w:rPr>
        <w:t xml:space="preserve">either </w:t>
      </w:r>
      <w:r w:rsidR="00F4347B">
        <w:rPr>
          <w:szCs w:val="28"/>
          <w:lang w:val="en-US"/>
        </w:rPr>
        <w:t xml:space="preserve">increase </w:t>
      </w:r>
      <w:r w:rsidR="002B08CB">
        <w:rPr>
          <w:szCs w:val="28"/>
          <w:lang w:val="en-US"/>
        </w:rPr>
        <w:fldChar w:fldCharType="begin"/>
      </w:r>
      <w:r w:rsidR="00D82816">
        <w:rPr>
          <w:szCs w:val="28"/>
          <w:lang w:val="en-US"/>
        </w:rPr>
        <w:instrText xml:space="preserve"> ADDIN EN.CITE &lt;EndNote&gt;&lt;Cite&gt;&lt;Author&gt;Zhao&lt;/Author&gt;&lt;Year&gt;2017&lt;/Year&gt;&lt;RecNum&gt;9022&lt;/RecNum&gt;&lt;DisplayText&gt;(Zhao et al., 2017)&lt;/DisplayText&gt;&lt;record&gt;&lt;rec-number&gt;9022&lt;/rec-number&gt;&lt;foreign-keys&gt;&lt;key app="EN" db-id="pwteffw96rtfrhe9ts7pz52wtex5vzw000xw"&gt;9022&lt;/key&gt;&lt;/foreign-keys&gt;&lt;ref-type name="Journal Article"&gt;17&lt;/ref-type&gt;&lt;contributors&gt;&lt;authors&gt;&lt;author&gt;Zhao, Guangshuai&lt;/author&gt;&lt;author&gt;Shi, Peili&lt;/author&gt;&lt;author&gt;Wu, Jianshuang&lt;/author&gt;&lt;author&gt;Xiong, Dingpeng&lt;/author&gt;&lt;author&gt;Zong, Ning&lt;/author&gt;&lt;author&gt;Zhang, Xianzhou&lt;/author&gt;&lt;/authors&gt;&lt;/contributors&gt;&lt;titles&gt;&lt;title&gt;Foliar nutrient resorption patterns of four functional plants along a precipitation gradient on the Tibetan Changtang Plateau&lt;/title&gt;&lt;secondary-title&gt;Ecology and Evolution&lt;/secondary-title&gt;&lt;alt-title&gt;Ecol. Evol.&lt;/alt-title&gt;&lt;/titles&gt;&lt;periodical&gt;&lt;full-title&gt;Ecology and Evolution&lt;/full-title&gt;&lt;abbr-1&gt;Ecol Evol&lt;/abbr-1&gt;&lt;/periodical&gt;&lt;pages&gt;7201-7212&lt;/pages&gt;&lt;volume&gt;7&lt;/volume&gt;&lt;number&gt;18&lt;/number&gt;&lt;keywords&gt;&lt;keyword&gt;NRE&lt;/keyword&gt;&lt;/keywords&gt;&lt;dates&gt;&lt;year&gt;2017&lt;/year&gt;&lt;/dates&gt;&lt;pub-location&gt;Hoboken&lt;/pub-location&gt;&lt;publisher&gt;John Wiley and Sons Inc.&lt;/publisher&gt;&lt;isbn&gt;2045-7758&lt;/isbn&gt;&lt;accession-num&gt;PMC5606856&lt;/accession-num&gt;&lt;urls&gt;&lt;related-urls&gt;&lt;url&gt;http://www.ncbi.nlm.nih.gov/pmc/articles/PMC5606856/&lt;/url&gt;&lt;/related-urls&gt;&lt;/urls&gt;&lt;electronic-resource-num&gt;https://doi.org/10.1002/ece3.3283&lt;/electronic-resource-num&gt;&lt;remote-database-name&gt;Pmc&lt;/remote-database-name&gt;&lt;research-notes&gt;Notas avulsas 150. Li abstract e pouco mais. Herbáceas na China&lt;/research-notes&gt;&lt;/record&gt;&lt;/Cite&gt;&lt;/EndNote&gt;</w:instrText>
      </w:r>
      <w:r w:rsidR="002B08CB">
        <w:rPr>
          <w:szCs w:val="28"/>
          <w:lang w:val="en-US"/>
        </w:rPr>
        <w:fldChar w:fldCharType="separate"/>
      </w:r>
      <w:r w:rsidR="002B08CB">
        <w:rPr>
          <w:noProof/>
          <w:szCs w:val="28"/>
          <w:lang w:val="en-US"/>
        </w:rPr>
        <w:t>(</w:t>
      </w:r>
      <w:hyperlink w:anchor="_ENREF_85" w:tooltip="Zhao, 2017 #9022" w:history="1">
        <w:r w:rsidR="0076192B">
          <w:rPr>
            <w:noProof/>
            <w:szCs w:val="28"/>
            <w:lang w:val="en-US"/>
          </w:rPr>
          <w:t>Zhao et al., 2017</w:t>
        </w:r>
      </w:hyperlink>
      <w:r w:rsidR="002B08CB">
        <w:rPr>
          <w:noProof/>
          <w:szCs w:val="28"/>
          <w:lang w:val="en-US"/>
        </w:rPr>
        <w:t>)</w:t>
      </w:r>
      <w:r w:rsidR="002B08CB">
        <w:rPr>
          <w:szCs w:val="28"/>
          <w:lang w:val="en-US"/>
        </w:rPr>
        <w:fldChar w:fldCharType="end"/>
      </w:r>
      <w:r w:rsidR="002B08CB">
        <w:rPr>
          <w:szCs w:val="28"/>
          <w:lang w:val="en-US"/>
        </w:rPr>
        <w:t xml:space="preserve"> </w:t>
      </w:r>
      <w:r w:rsidR="00DD0DA3">
        <w:rPr>
          <w:szCs w:val="28"/>
          <w:lang w:val="en-US"/>
        </w:rPr>
        <w:t xml:space="preserve">or </w:t>
      </w:r>
      <w:r w:rsidR="002B08CB">
        <w:rPr>
          <w:szCs w:val="28"/>
          <w:lang w:val="en-US"/>
        </w:rPr>
        <w:t xml:space="preserve">decrease NRE </w:t>
      </w:r>
      <w:r w:rsidR="002B08CB">
        <w:rPr>
          <w:szCs w:val="28"/>
          <w:lang w:val="en-US"/>
        </w:rPr>
        <w:fldChar w:fldCharType="begin">
          <w:fldData xml:space="preserve">PEVuZE5vdGU+PENpdGU+PEF1dGhvcj5EcmVub3Zza3k8L0F1dGhvcj48WWVhcj4yMDEyPC9ZZWFy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</w:fldData>
        </w:fldChar>
      </w:r>
      <w:r w:rsidR="00D82816">
        <w:rPr>
          <w:szCs w:val="28"/>
          <w:lang w:val="en-US"/>
        </w:rPr>
        <w:instrText xml:space="preserve"> ADDIN EN.CITE </w:instrText>
      </w:r>
      <w:r w:rsidR="00D82816">
        <w:rPr>
          <w:szCs w:val="28"/>
          <w:lang w:val="en-US"/>
        </w:rPr>
        <w:fldChar w:fldCharType="begin">
          <w:fldData xml:space="preserve">PEVuZE5vdGU+PENpdGU+PEF1dGhvcj5EcmVub3Zza3k8L0F1dGhvcj48WWVhcj4yMDEyPC9ZZWFy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</w:fldData>
        </w:fldChar>
      </w:r>
      <w:r w:rsidR="00D82816">
        <w:rPr>
          <w:szCs w:val="28"/>
          <w:lang w:val="en-US"/>
        </w:rPr>
        <w:instrText xml:space="preserve"> ADDIN EN.CITE.DATA </w:instrText>
      </w:r>
      <w:r w:rsidR="00D82816">
        <w:rPr>
          <w:szCs w:val="28"/>
          <w:lang w:val="en-US"/>
        </w:rPr>
      </w:r>
      <w:r w:rsidR="00D82816">
        <w:rPr>
          <w:szCs w:val="28"/>
          <w:lang w:val="en-US"/>
        </w:rPr>
        <w:fldChar w:fldCharType="end"/>
      </w:r>
      <w:r w:rsidR="002B08CB">
        <w:rPr>
          <w:szCs w:val="28"/>
          <w:lang w:val="en-US"/>
        </w:rPr>
      </w:r>
      <w:r w:rsidR="002B08CB">
        <w:rPr>
          <w:szCs w:val="28"/>
          <w:lang w:val="en-US"/>
        </w:rPr>
        <w:fldChar w:fldCharType="separate"/>
      </w:r>
      <w:r w:rsidR="002B08CB">
        <w:rPr>
          <w:noProof/>
          <w:szCs w:val="28"/>
          <w:lang w:val="en-US"/>
        </w:rPr>
        <w:t>(</w:t>
      </w:r>
      <w:hyperlink w:anchor="_ENREF_57" w:tooltip="Drenovsky, 2012 #9028" w:history="1">
        <w:r w:rsidR="0076192B">
          <w:rPr>
            <w:noProof/>
            <w:szCs w:val="28"/>
            <w:lang w:val="en-US"/>
          </w:rPr>
          <w:t>Drenovsky et al., 2012</w:t>
        </w:r>
      </w:hyperlink>
      <w:r w:rsidR="002B08CB">
        <w:rPr>
          <w:noProof/>
          <w:szCs w:val="28"/>
          <w:lang w:val="en-US"/>
        </w:rPr>
        <w:t xml:space="preserve">; </w:t>
      </w:r>
      <w:hyperlink w:anchor="_ENREF_66" w:tooltip="Khasanova, 2013 #9029" w:history="1">
        <w:r w:rsidR="0076192B">
          <w:rPr>
            <w:noProof/>
            <w:szCs w:val="28"/>
            <w:lang w:val="en-US"/>
          </w:rPr>
          <w:t>Khasanova et al., 2013</w:t>
        </w:r>
      </w:hyperlink>
      <w:r w:rsidR="002B08CB">
        <w:rPr>
          <w:noProof/>
          <w:szCs w:val="28"/>
          <w:lang w:val="en-US"/>
        </w:rPr>
        <w:t>)</w:t>
      </w:r>
      <w:r w:rsidR="002B08CB">
        <w:rPr>
          <w:szCs w:val="28"/>
          <w:lang w:val="en-US"/>
        </w:rPr>
        <w:fldChar w:fldCharType="end"/>
      </w:r>
      <w:r w:rsidR="002B08CB">
        <w:rPr>
          <w:szCs w:val="28"/>
          <w:lang w:val="en-US"/>
        </w:rPr>
        <w:t>.</w:t>
      </w:r>
      <w:r w:rsidR="00DD0DA3">
        <w:rPr>
          <w:szCs w:val="28"/>
          <w:lang w:val="en-US"/>
        </w:rPr>
        <w:t xml:space="preserve"> Also, n</w:t>
      </w:r>
      <w:r w:rsidR="002B08CB">
        <w:rPr>
          <w:szCs w:val="28"/>
          <w:lang w:val="en-US"/>
        </w:rPr>
        <w:t xml:space="preserve">o changes in NRE were observed </w:t>
      </w:r>
      <w:ins w:id="211" w:author="Maria Caldeira" w:date="2018-11-26T22:19:00Z">
        <w:r w:rsidR="001B7773">
          <w:rPr>
            <w:szCs w:val="28"/>
            <w:lang w:val="en-US"/>
          </w:rPr>
          <w:t xml:space="preserve">in Australian </w:t>
        </w:r>
        <w:r w:rsidR="001B7773">
          <w:rPr>
            <w:szCs w:val="28"/>
            <w:lang w:val="en-US"/>
          </w:rPr>
          <w:lastRenderedPageBreak/>
          <w:t xml:space="preserve">schlerophyll species </w:t>
        </w:r>
      </w:ins>
      <w:r w:rsidR="006C37AE">
        <w:rPr>
          <w:szCs w:val="28"/>
          <w:lang w:val="en-US"/>
        </w:rPr>
        <w:t xml:space="preserve">between two distinct rainfall zones </w:t>
      </w:r>
      <w:del w:id="212" w:author="Maria Caldeira" w:date="2018-11-26T22:19:00Z">
        <w:r w:rsidR="002B08CB" w:rsidDel="001B7773">
          <w:rPr>
            <w:szCs w:val="28"/>
            <w:lang w:val="en-US"/>
          </w:rPr>
          <w:delText xml:space="preserve">in Australian schlerophyll species </w:delText>
        </w:r>
      </w:del>
      <w:r w:rsidR="002B08CB">
        <w:rPr>
          <w:szCs w:val="28"/>
          <w:lang w:val="en-US"/>
        </w:rPr>
        <w:fldChar w:fldCharType="begin"/>
      </w:r>
      <w:r w:rsidR="00D82816">
        <w:rPr>
          <w:szCs w:val="28"/>
          <w:lang w:val="en-US"/>
        </w:rPr>
        <w:instrText xml:space="preserve"> ADDIN EN.CITE &lt;EndNote&gt;&lt;Cite&gt;&lt;Author&gt;Wright&lt;/Author&gt;&lt;Year&gt;2003&lt;/Year&gt;&lt;RecNum&gt;9026&lt;/RecNum&gt;&lt;DisplayText&gt;(Wright and Westoby, 2003)&lt;/DisplayText&gt;&lt;record&gt;&lt;rec-number&gt;9026&lt;/rec-number&gt;&lt;foreign-keys&gt;&lt;key app="EN" db-id="pwteffw96rtfrhe9ts7pz52wtex5vzw000xw"&gt;9026&lt;/key&gt;&lt;/foreign-keys&gt;&lt;ref-type name="Journal Article"&gt;17&lt;/ref-type&gt;&lt;contributors&gt;&lt;authors&gt;&lt;author&gt;Wright, I. J.&lt;/author&gt;&lt;author&gt;Westoby, M.&lt;/author&gt;&lt;/authors&gt;&lt;/contributors&gt;&lt;titles&gt;&lt;title&gt;Nutrient concentration, resorption and lifespan: leaf traits of Australian sclerophyll species&lt;/title&gt;&lt;secondary-title&gt;Functional Ecology&lt;/secondary-title&gt;&lt;alt-title&gt;Funct. Ecol.&lt;/alt-title&gt;&lt;/titles&gt;&lt;periodical&gt;&lt;full-title&gt;Functional Ecology&lt;/full-title&gt;&lt;abbr-1&gt;Funct Ecol&lt;/abbr-1&gt;&lt;/periodical&gt;&lt;pages&gt;10-19&lt;/pages&gt;&lt;volume&gt;17&lt;/volume&gt;&lt;number&gt;1&lt;/number&gt;&lt;keywords&gt;&lt;keyword&gt;NRE&lt;/keyword&gt;&lt;/keywords&gt;&lt;dates&gt;&lt;year&gt;2003&lt;/year&gt;&lt;/dates&gt;&lt;urls&gt;&lt;related-urls&gt;&lt;url&gt;https://besjournals.onlinelibrary.wiley.com/doi/abs/10.1046/j.1365-2435.2003.00694.x&lt;/url&gt;&lt;/related-urls&gt;&lt;/urls&gt;&lt;electronic-resource-num&gt;https://doi.org/10.1046/j.1365-2435.2003.00694.x&lt;/electronic-resource-num&gt;&lt;research-notes&gt;Notas avulsas 152&lt;/research-notes&gt;&lt;/record&gt;&lt;/Cite&gt;&lt;/EndNote&gt;</w:instrText>
      </w:r>
      <w:r w:rsidR="002B08CB">
        <w:rPr>
          <w:szCs w:val="28"/>
          <w:lang w:val="en-US"/>
        </w:rPr>
        <w:fldChar w:fldCharType="separate"/>
      </w:r>
      <w:r w:rsidR="002B08CB">
        <w:rPr>
          <w:noProof/>
          <w:szCs w:val="28"/>
          <w:lang w:val="en-US"/>
        </w:rPr>
        <w:t>(</w:t>
      </w:r>
      <w:hyperlink w:anchor="_ENREF_20" w:tooltip="Wright, 2003 #9026" w:history="1">
        <w:r w:rsidR="0076192B">
          <w:rPr>
            <w:noProof/>
            <w:szCs w:val="28"/>
            <w:lang w:val="en-US"/>
          </w:rPr>
          <w:t>Wright and Westoby, 2003</w:t>
        </w:r>
      </w:hyperlink>
      <w:r w:rsidR="002B08CB">
        <w:rPr>
          <w:noProof/>
          <w:szCs w:val="28"/>
          <w:lang w:val="en-US"/>
        </w:rPr>
        <w:t>)</w:t>
      </w:r>
      <w:r w:rsidR="002B08CB">
        <w:rPr>
          <w:szCs w:val="28"/>
          <w:lang w:val="en-US"/>
        </w:rPr>
        <w:fldChar w:fldCharType="end"/>
      </w:r>
      <w:r w:rsidR="006C37AE">
        <w:rPr>
          <w:szCs w:val="28"/>
          <w:lang w:val="en-US"/>
        </w:rPr>
        <w:t xml:space="preserve">. </w:t>
      </w:r>
      <w:r w:rsidR="00AF4797">
        <w:rPr>
          <w:szCs w:val="28"/>
          <w:lang w:val="en-US"/>
        </w:rPr>
        <w:t>More importantly</w:t>
      </w:r>
      <w:r w:rsidR="006C37AE">
        <w:rPr>
          <w:szCs w:val="28"/>
          <w:lang w:val="en-US"/>
        </w:rPr>
        <w:t xml:space="preserve">, </w:t>
      </w:r>
      <w:r w:rsidR="00DD0DA3">
        <w:rPr>
          <w:szCs w:val="28"/>
          <w:lang w:val="en-US"/>
        </w:rPr>
        <w:t>in Mediterranean ecosystems</w:t>
      </w:r>
      <w:ins w:id="213" w:author="Maria Caldeira" w:date="2018-11-26T22:21:00Z">
        <w:r w:rsidR="001B7773">
          <w:rPr>
            <w:szCs w:val="28"/>
            <w:lang w:val="en-US"/>
          </w:rPr>
          <w:t xml:space="preserve"> that usually have</w:t>
        </w:r>
      </w:ins>
      <w:ins w:id="214" w:author="Raquel" w:date="2018-11-28T09:24:00Z">
        <w:r w:rsidR="00292B20">
          <w:rPr>
            <w:szCs w:val="28"/>
            <w:lang w:val="en-US"/>
          </w:rPr>
          <w:t xml:space="preserve"> </w:t>
        </w:r>
      </w:ins>
      <w:del w:id="215" w:author="Maria Caldeira" w:date="2018-11-26T22:21:00Z">
        <w:r w:rsidR="00DD0DA3" w:rsidDel="001B7773">
          <w:rPr>
            <w:szCs w:val="28"/>
            <w:lang w:val="en-US"/>
          </w:rPr>
          <w:delText xml:space="preserve">, </w:delText>
        </w:r>
      </w:del>
      <w:ins w:id="216" w:author="raquelvale" w:date="2018-11-25T20:51:00Z">
        <w:del w:id="217" w:author="Maria Caldeira" w:date="2018-11-26T22:21:00Z">
          <w:r w:rsidR="00BC2EAB" w:rsidDel="001B7773">
            <w:rPr>
              <w:szCs w:val="28"/>
              <w:lang w:val="en-US"/>
            </w:rPr>
            <w:delText xml:space="preserve">which </w:delText>
          </w:r>
        </w:del>
      </w:ins>
      <w:moveToRangeStart w:id="218" w:author="raquelvale" w:date="2018-11-25T20:51:00Z" w:name="move530942396"/>
      <w:moveTo w:id="219" w:author="raquelvale" w:date="2018-11-25T20:51:00Z">
        <w:del w:id="220" w:author="Maria Caldeira" w:date="2018-11-26T22:21:00Z">
          <w:r w:rsidR="00BC2EAB" w:rsidDel="001B7773">
            <w:rPr>
              <w:szCs w:val="28"/>
            </w:rPr>
            <w:delText>Me</w:delText>
          </w:r>
        </w:del>
        <w:del w:id="221" w:author="raquelvale" w:date="2018-11-25T20:52:00Z">
          <w:r w:rsidR="00BC2EAB" w:rsidDel="00BC2EAB">
            <w:rPr>
              <w:szCs w:val="28"/>
            </w:rPr>
            <w:delText xml:space="preserve">diterranean </w:delText>
          </w:r>
        </w:del>
      </w:moveTo>
      <w:ins w:id="222" w:author="Maria Caldeira" w:date="2018-11-26T22:26:00Z">
        <w:r w:rsidR="00D624A8">
          <w:rPr>
            <w:szCs w:val="28"/>
          </w:rPr>
          <w:t xml:space="preserve">low nutrient </w:t>
        </w:r>
      </w:ins>
      <w:moveTo w:id="223" w:author="raquelvale" w:date="2018-11-25T20:51:00Z">
        <w:r w:rsidR="00BC2EAB">
          <w:rPr>
            <w:szCs w:val="28"/>
          </w:rPr>
          <w:t xml:space="preserve">soils </w:t>
        </w:r>
        <w:del w:id="224" w:author="Maria Caldeira" w:date="2018-11-26T22:21:00Z">
          <w:r w:rsidR="00BC2EAB" w:rsidDel="001B7773">
            <w:rPr>
              <w:szCs w:val="28"/>
            </w:rPr>
            <w:delText xml:space="preserve">are usually </w:delText>
          </w:r>
        </w:del>
        <w:del w:id="225" w:author="Maria Caldeira" w:date="2018-11-26T22:26:00Z">
          <w:r w:rsidR="00BC2EAB" w:rsidDel="00D624A8">
            <w:rPr>
              <w:szCs w:val="28"/>
            </w:rPr>
            <w:delText>poor in nutrients</w:delText>
          </w:r>
        </w:del>
        <w:r w:rsidR="00BC2EAB">
          <w:rPr>
            <w:szCs w:val="28"/>
          </w:rPr>
          <w:t xml:space="preserve"> </w:t>
        </w:r>
        <w:r w:rsidR="00BC2EAB">
          <w:rPr>
            <w:szCs w:val="28"/>
          </w:rPr>
          <w:fldChar w:fldCharType="begin"/>
        </w:r>
        <w:r w:rsidR="00BC2EAB">
          <w:rPr>
            <w:szCs w:val="28"/>
          </w:rPr>
          <w:instrText xml:space="preserve"> ADDIN EN.CITE &lt;EndNote&gt;&lt;Cite&gt;&lt;Author&gt;Sardans&lt;/Author&gt;&lt;Year&gt;2013&lt;/Year&gt;&lt;RecNum&gt;6163&lt;/RecNum&gt;&lt;DisplayText&gt;(Sardans and Peñuelas, 2013)&lt;/DisplayText&gt;&lt;record&gt;&lt;rec-number&gt;6163&lt;/rec-number&gt;&lt;foreign-keys&gt;&lt;key app="EN" db-id="pwteffw96rtfrhe9ts7pz52wtex5vzw000xw"&gt;6163&lt;/key&gt;&lt;/foreign-keys&gt;&lt;ref-type name="Journal Article"&gt;17&lt;/ref-type&gt;&lt;contributors&gt;&lt;authors&gt;&lt;author&gt;Sardans, J.&lt;/author&gt;&lt;author&gt;Peñuelas, J.&lt;/author&gt;&lt;/authors&gt;&lt;/contributors&gt;&lt;titles&gt;&lt;title&gt;Plant-soil interactions in Mediterranean forest and shrublands: impacts of climatic change&lt;/title&gt;&lt;secondary-title&gt;Plant and Soil&lt;/secondary-title&gt;&lt;alt-title&gt;Plant Soil&lt;/alt-title&gt;&lt;/titles&gt;&lt;periodical&gt;&lt;full-title&gt;Plant and Soil&lt;/full-title&gt;&lt;/periodical&gt;&lt;pages&gt;1-33&lt;/pages&gt;&lt;volume&gt;365&lt;/volume&gt;&lt;number&gt;1-2&lt;/number&gt;&lt;keywords&gt;&lt;keyword&gt;Drought&lt;/keyword&gt;&lt;keyword&gt;Warming&lt;/keyword&gt;&lt;keyword&gt;Nitrogen&lt;/keyword&gt;&lt;keyword&gt;Phosphorus&lt;/keyword&gt;&lt;keyword&gt;Soil enzymes&lt;/keyword&gt;&lt;keyword&gt;Root system&lt;/keyword&gt;&lt;keyword&gt;C:P&lt;/keyword&gt;&lt;keyword&gt;C:N&lt;/keyword&gt;&lt;keyword&gt;N:P&lt;/keyword&gt;&lt;keyword&gt;Soil erosion&lt;/keyword&gt;&lt;keyword&gt;Plant growth&lt;/keyword&gt;&lt;keyword&gt;Desertification&lt;/keyword&gt;&lt;keyword&gt;Mediterranean plants&lt;/keyword&gt;&lt;/keywords&gt;&lt;dates&gt;&lt;year&gt;2013&lt;/year&gt;&lt;pub-dates&gt;&lt;date&gt;2013/04/01&lt;/date&gt;&lt;/pub-dates&gt;&lt;/dates&gt;&lt;publisher&gt;Springer Netherlands&lt;/publisher&gt;&lt;isbn&gt;0032-079X&lt;/isbn&gt;&lt;urls&gt;&lt;related-urls&gt;&lt;url&gt;http://dx.doi.org/10.1007/s11104-013-1591-6&lt;/url&gt;&lt;/related-urls&gt;&lt;/urls&gt;&lt;electronic-resource-num&gt;https://doi.org/10.1007/s11104-013-1591-6&lt;/electronic-resource-num&gt;&lt;research-notes&gt;Notas avulsas 81. Com resumo muito bom sobre adaptações/respostas das plantas mediterrâncias ao stress hídrico.&lt;/research-notes&gt;&lt;language&gt;English&lt;/language&gt;&lt;/record&gt;&lt;/Cite&gt;&lt;/EndNote&gt;</w:instrText>
        </w:r>
        <w:r w:rsidR="00BC2EAB">
          <w:rPr>
            <w:szCs w:val="28"/>
          </w:rPr>
          <w:fldChar w:fldCharType="separate"/>
        </w:r>
        <w:r w:rsidR="00BC2EAB">
          <w:rPr>
            <w:noProof/>
            <w:szCs w:val="28"/>
          </w:rPr>
          <w:t>(</w:t>
        </w:r>
      </w:moveTo>
      <w:r w:rsidR="0076192B">
        <w:rPr>
          <w:noProof/>
          <w:szCs w:val="28"/>
        </w:rPr>
        <w:fldChar w:fldCharType="begin"/>
      </w:r>
      <w:r w:rsidR="0076192B">
        <w:rPr>
          <w:noProof/>
          <w:szCs w:val="28"/>
        </w:rPr>
        <w:instrText xml:space="preserve"> HYPERLINK \l "_ENREF_65" \o "Sardans, 2013 #6163" </w:instrText>
      </w:r>
      <w:r w:rsidR="0076192B">
        <w:rPr>
          <w:noProof/>
          <w:szCs w:val="28"/>
        </w:rPr>
        <w:fldChar w:fldCharType="separate"/>
      </w:r>
      <w:moveTo w:id="226" w:author="raquelvale" w:date="2018-11-25T20:51:00Z">
        <w:r w:rsidR="0076192B">
          <w:rPr>
            <w:noProof/>
            <w:szCs w:val="28"/>
          </w:rPr>
          <w:t>Sardans and Peñuelas, 2013</w:t>
        </w:r>
      </w:moveTo>
      <w:r w:rsidR="0076192B">
        <w:rPr>
          <w:noProof/>
          <w:szCs w:val="28"/>
        </w:rPr>
        <w:fldChar w:fldCharType="end"/>
      </w:r>
      <w:moveTo w:id="227" w:author="raquelvale" w:date="2018-11-25T20:51:00Z">
        <w:r w:rsidR="00BC2EAB">
          <w:rPr>
            <w:noProof/>
            <w:szCs w:val="28"/>
          </w:rPr>
          <w:t>)</w:t>
        </w:r>
        <w:r w:rsidR="00BC2EAB">
          <w:rPr>
            <w:szCs w:val="28"/>
          </w:rPr>
          <w:fldChar w:fldCharType="end"/>
        </w:r>
        <w:del w:id="228" w:author="Maria Caldeira" w:date="2018-11-26T22:20:00Z">
          <w:r w:rsidR="00BC2EAB" w:rsidDel="001B7773">
            <w:rPr>
              <w:szCs w:val="28"/>
            </w:rPr>
            <w:delText>.</w:delText>
          </w:r>
        </w:del>
        <w:r w:rsidR="00BC2EAB">
          <w:rPr>
            <w:szCs w:val="28"/>
          </w:rPr>
          <w:t xml:space="preserve"> </w:t>
        </w:r>
      </w:moveTo>
      <w:moveToRangeEnd w:id="218"/>
      <w:r w:rsidR="00DD0DA3">
        <w:rPr>
          <w:szCs w:val="28"/>
          <w:lang w:val="en-US"/>
        </w:rPr>
        <w:t xml:space="preserve">it is not known how </w:t>
      </w:r>
      <w:ins w:id="229" w:author="Maria Caldeira" w:date="2018-11-26T22:22:00Z">
        <w:r w:rsidR="00C5117D">
          <w:rPr>
            <w:szCs w:val="28"/>
            <w:lang w:val="en-US"/>
          </w:rPr>
          <w:t xml:space="preserve">increasing drought </w:t>
        </w:r>
      </w:ins>
      <w:ins w:id="230" w:author="Maria Caldeira" w:date="2018-11-26T22:23:00Z">
        <w:r w:rsidR="00D624A8">
          <w:rPr>
            <w:szCs w:val="28"/>
            <w:lang w:val="en-US"/>
          </w:rPr>
          <w:t xml:space="preserve">severity </w:t>
        </w:r>
      </w:ins>
      <w:ins w:id="231" w:author="Maria Caldeira" w:date="2018-11-26T22:22:00Z">
        <w:r w:rsidR="00C5117D">
          <w:rPr>
            <w:szCs w:val="28"/>
            <w:lang w:val="en-US"/>
          </w:rPr>
          <w:t>affect</w:t>
        </w:r>
      </w:ins>
      <w:ins w:id="232" w:author="Maria Caldeira" w:date="2018-11-26T22:23:00Z">
        <w:r w:rsidR="00D624A8">
          <w:rPr>
            <w:szCs w:val="28"/>
            <w:lang w:val="en-US"/>
          </w:rPr>
          <w:t>s</w:t>
        </w:r>
      </w:ins>
      <w:ins w:id="233" w:author="Maria Caldeira" w:date="2018-11-26T22:22:00Z">
        <w:r w:rsidR="00C5117D">
          <w:rPr>
            <w:szCs w:val="28"/>
            <w:lang w:val="en-US"/>
          </w:rPr>
          <w:t xml:space="preserve"> </w:t>
        </w:r>
      </w:ins>
      <w:r w:rsidR="006C37AE">
        <w:rPr>
          <w:szCs w:val="28"/>
          <w:lang w:val="en-US"/>
        </w:rPr>
        <w:t>NRE</w:t>
      </w:r>
      <w:r w:rsidR="00DD0DA3">
        <w:rPr>
          <w:szCs w:val="28"/>
          <w:lang w:val="en-US"/>
        </w:rPr>
        <w:t xml:space="preserve"> </w:t>
      </w:r>
      <w:del w:id="234" w:author="Maria Caldeira" w:date="2018-11-26T22:23:00Z">
        <w:r w:rsidR="00DD0DA3" w:rsidDel="00C5117D">
          <w:rPr>
            <w:szCs w:val="28"/>
            <w:lang w:val="en-US"/>
          </w:rPr>
          <w:delText xml:space="preserve">is affected by </w:delText>
        </w:r>
      </w:del>
      <w:del w:id="235" w:author="Maria Caldeira" w:date="2018-11-26T22:22:00Z">
        <w:r w:rsidR="006C37AE" w:rsidDel="00C5117D">
          <w:rPr>
            <w:szCs w:val="28"/>
            <w:lang w:val="en-US"/>
          </w:rPr>
          <w:delText xml:space="preserve">increasing drought </w:delText>
        </w:r>
      </w:del>
      <w:del w:id="236" w:author="Maria Caldeira" w:date="2018-11-26T22:23:00Z">
        <w:r w:rsidR="006C37AE" w:rsidDel="00C5117D">
          <w:rPr>
            <w:szCs w:val="28"/>
            <w:lang w:val="en-US"/>
          </w:rPr>
          <w:delText>conditions</w:delText>
        </w:r>
        <w:r w:rsidR="00DD0DA3" w:rsidDel="00C5117D">
          <w:rPr>
            <w:szCs w:val="28"/>
            <w:lang w:val="en-US"/>
          </w:rPr>
          <w:delText xml:space="preserve"> </w:delText>
        </w:r>
      </w:del>
      <w:r w:rsidR="006C37AE">
        <w:rPr>
          <w:szCs w:val="28"/>
          <w:lang w:val="en-US"/>
        </w:rPr>
        <w:fldChar w:fldCharType="begin"/>
      </w:r>
      <w:r w:rsidR="006C37AE">
        <w:rPr>
          <w:szCs w:val="28"/>
          <w:lang w:val="en-US"/>
        </w:rPr>
        <w:instrText xml:space="preserve"> ADDIN EN.CITE &lt;EndNote&gt;&lt;Cite&gt;&lt;Author&gt;Sardans&lt;/Author&gt;&lt;Year&gt;2013&lt;/Year&gt;&lt;RecNum&gt;6163&lt;/RecNum&gt;&lt;DisplayText&gt;(Sardans and Peñuelas, 2013)&lt;/DisplayText&gt;&lt;record&gt;&lt;rec-number&gt;6163&lt;/rec-number&gt;&lt;foreign-keys&gt;&lt;key app="EN" db-id="pwteffw96rtfrhe9ts7pz52wtex5vzw000xw"&gt;6163&lt;/key&gt;&lt;/foreign-keys&gt;&lt;ref-type name="Journal Article"&gt;17&lt;/ref-type&gt;&lt;contributors&gt;&lt;authors&gt;&lt;author&gt;Sardans, J.&lt;/author&gt;&lt;author&gt;Peñuelas, J.&lt;/author&gt;&lt;/authors&gt;&lt;/contributors&gt;&lt;titles&gt;&lt;title&gt;Plant-soil interactions in Mediterranean forest and shrublands: impacts of climatic change&lt;/title&gt;&lt;secondary-title&gt;Plant and Soil&lt;/secondary-title&gt;&lt;alt-title&gt;Plant Soil&lt;/alt-title&gt;&lt;/titles&gt;&lt;periodical&gt;&lt;full-title&gt;Plant and Soil&lt;/full-title&gt;&lt;/periodical&gt;&lt;pages&gt;1-33&lt;/pages&gt;&lt;volume&gt;365&lt;/volume&gt;&lt;number&gt;1-2&lt;/number&gt;&lt;keywords&gt;&lt;keyword&gt;Drought&lt;/keyword&gt;&lt;keyword&gt;Warming&lt;/keyword&gt;&lt;keyword&gt;Nitrogen&lt;/keyword&gt;&lt;keyword&gt;Phosphorus&lt;/keyword&gt;&lt;keyword&gt;Soil enzymes&lt;/keyword&gt;&lt;keyword&gt;Root system&lt;/keyword&gt;&lt;keyword&gt;C:P&lt;/keyword&gt;&lt;keyword&gt;C:N&lt;/keyword&gt;&lt;keyword&gt;N:P&lt;/keyword&gt;&lt;keyword&gt;Soil erosion&lt;/keyword&gt;&lt;keyword&gt;Plant growth&lt;/keyword&gt;&lt;keyword&gt;Desertification&lt;/keyword&gt;&lt;keyword&gt;Mediterranean plants&lt;/keyword&gt;&lt;/keywords&gt;&lt;dates&gt;&lt;year&gt;2013&lt;/year&gt;&lt;pub-dates&gt;&lt;date&gt;2013/04/01&lt;/date&gt;&lt;/pub-dates&gt;&lt;/dates&gt;&lt;publisher&gt;Springer Netherlands&lt;/publisher&gt;&lt;isbn&gt;0032-079X&lt;/isbn&gt;&lt;urls&gt;&lt;related-urls&gt;&lt;url&gt;http://dx.doi.org/10.1007/s11104-013-1591-6&lt;/url&gt;&lt;/related-urls&gt;&lt;/urls&gt;&lt;electronic-resource-num&gt;https://doi.org/10.1007/s11104-013-1591-6&lt;/electronic-resource-num&gt;&lt;research-notes&gt;Notas avulsas 81. Com resumo muito bom sobre adaptações/respostas das plantas mediterrâncias ao stress hídrico.&lt;/research-notes&gt;&lt;language&gt;English&lt;/language&gt;&lt;/record&gt;&lt;/Cite&gt;&lt;/EndNote&gt;</w:instrText>
      </w:r>
      <w:r w:rsidR="006C37AE">
        <w:rPr>
          <w:szCs w:val="28"/>
          <w:lang w:val="en-US"/>
        </w:rPr>
        <w:fldChar w:fldCharType="separate"/>
      </w:r>
      <w:r w:rsidR="006C37AE">
        <w:rPr>
          <w:noProof/>
          <w:szCs w:val="28"/>
          <w:lang w:val="en-US"/>
        </w:rPr>
        <w:t>(</w:t>
      </w:r>
      <w:hyperlink w:anchor="_ENREF_65" w:tooltip="Sardans, 2013 #6163" w:history="1">
        <w:r w:rsidR="0076192B">
          <w:rPr>
            <w:noProof/>
            <w:szCs w:val="28"/>
            <w:lang w:val="en-US"/>
          </w:rPr>
          <w:t>Sardans and Peñuelas, 2013</w:t>
        </w:r>
      </w:hyperlink>
      <w:r w:rsidR="006C37AE">
        <w:rPr>
          <w:noProof/>
          <w:szCs w:val="28"/>
          <w:lang w:val="en-US"/>
        </w:rPr>
        <w:t>)</w:t>
      </w:r>
      <w:r w:rsidR="006C37AE">
        <w:rPr>
          <w:szCs w:val="28"/>
          <w:lang w:val="en-US"/>
        </w:rPr>
        <w:fldChar w:fldCharType="end"/>
      </w:r>
      <w:r w:rsidR="00DD0DA3">
        <w:rPr>
          <w:szCs w:val="28"/>
          <w:lang w:val="en-US"/>
        </w:rPr>
        <w:t>.</w:t>
      </w:r>
    </w:p>
    <w:p w14:paraId="32C9299B" w14:textId="28E8BC9D" w:rsidR="000812D7" w:rsidRDefault="005B761F" w:rsidP="000812D7">
      <w:pPr>
        <w:spacing w:after="120"/>
        <w:rPr>
          <w:szCs w:val="28"/>
          <w:lang w:val="en-US"/>
        </w:rPr>
      </w:pPr>
      <w:r w:rsidRPr="0045126F">
        <w:rPr>
          <w:szCs w:val="28"/>
        </w:rPr>
        <w:t>D</w:t>
      </w:r>
      <w:r w:rsidRPr="00847B2D">
        <w:rPr>
          <w:szCs w:val="28"/>
        </w:rPr>
        <w:t xml:space="preserve">ue to a plethora of adaptation strategies to withstand long periods of water shortage (see a review by </w:t>
      </w:r>
      <w:r w:rsidRPr="00847B2D">
        <w:rPr>
          <w:szCs w:val="28"/>
        </w:rPr>
        <w:fldChar w:fldCharType="begin"/>
      </w:r>
      <w:r>
        <w:rPr>
          <w:szCs w:val="28"/>
        </w:rPr>
        <w:instrText xml:space="preserve"> ADDIN EN.CITE &lt;EndNote&gt;&lt;Cite AuthorYear="1"&gt;&lt;Author&gt;Sardans&lt;/Author&gt;&lt;Year&gt;2013&lt;/Year&gt;&lt;RecNum&gt;6163&lt;/RecNum&gt;&lt;DisplayText&gt;Sardans and Peñuelas (2013)&lt;/DisplayText&gt;&lt;record&gt;&lt;rec-number&gt;6163&lt;/rec-number&gt;&lt;foreign-keys&gt;&lt;key app="EN" db-id="pwteffw96rtfrhe9ts7pz52wtex5vzw000xw"&gt;6163&lt;/key&gt;&lt;/foreign-keys&gt;&lt;ref-type name="Journal Article"&gt;17&lt;/ref-type&gt;&lt;contributors&gt;&lt;authors&gt;&lt;author&gt;Sardans, J.&lt;/author&gt;&lt;author&gt;Peñuelas, J.&lt;/author&gt;&lt;/authors&gt;&lt;/contributors&gt;&lt;titles&gt;&lt;title&gt;Plant-soil interactions in Mediterranean forest and shrublands: impacts of climatic change&lt;/title&gt;&lt;secondary-title&gt;Plant and Soil&lt;/secondary-title&gt;&lt;alt-title&gt;Plant Soil&lt;/alt-title&gt;&lt;/titles&gt;&lt;periodical&gt;&lt;full-title&gt;Plant and Soil&lt;/full-title&gt;&lt;/periodical&gt;&lt;pages&gt;1-33&lt;/pages&gt;&lt;volume&gt;365&lt;/volume&gt;&lt;number&gt;1-2&lt;/number&gt;&lt;keywords&gt;&lt;keyword&gt;Drought&lt;/keyword&gt;&lt;keyword&gt;Warming&lt;/keyword&gt;&lt;keyword&gt;Nitrogen&lt;/keyword&gt;&lt;keyword&gt;Phosphorus&lt;/keyword&gt;&lt;keyword&gt;Soil enzymes&lt;/keyword&gt;&lt;keyword&gt;Root system&lt;/keyword&gt;&lt;keyword&gt;C:P&lt;/keyword&gt;&lt;keyword&gt;C:N&lt;/keyword&gt;&lt;keyword&gt;N:P&lt;/keyword&gt;&lt;keyword&gt;Soil erosion&lt;/keyword&gt;&lt;keyword&gt;Plant growth&lt;/keyword&gt;&lt;keyword&gt;Desertification&lt;/keyword&gt;&lt;keyword&gt;Mediterranean plants&lt;/keyword&gt;&lt;/keywords&gt;&lt;dates&gt;&lt;year&gt;2013&lt;/year&gt;&lt;pub-dates&gt;&lt;date&gt;2013/04/01&lt;/date&gt;&lt;/pub-dates&gt;&lt;/dates&gt;&lt;publisher&gt;Springer Netherlands&lt;/publisher&gt;&lt;isbn&gt;0032-079X&lt;/isbn&gt;&lt;urls&gt;&lt;related-urls&gt;&lt;url&gt;http://dx.doi.org/10.1007/s11104-013-1591-6&lt;/url&gt;&lt;/related-urls&gt;&lt;/urls&gt;&lt;electronic-resource-num&gt;https://doi.org/10.1007/s11104-013-1591-6&lt;/electronic-resource-num&gt;&lt;research-notes&gt;Notas avulsas 81. Com resumo muito bom sobre adaptações/respostas das plantas mediterrâncias ao stress hídrico.&lt;/research-notes&gt;&lt;language&gt;English&lt;/language&gt;&lt;/record&gt;&lt;/Cite&gt;&lt;/EndNote&gt;</w:instrText>
      </w:r>
      <w:r w:rsidRPr="00847B2D">
        <w:rPr>
          <w:szCs w:val="28"/>
        </w:rPr>
        <w:fldChar w:fldCharType="separate"/>
      </w:r>
      <w:hyperlink w:anchor="_ENREF_65" w:tooltip="Sardans, 2013 #6163" w:history="1">
        <w:r w:rsidR="0076192B" w:rsidRPr="00847B2D">
          <w:rPr>
            <w:noProof/>
            <w:szCs w:val="28"/>
          </w:rPr>
          <w:t>Sardans and Peñuelas (2013</w:t>
        </w:r>
      </w:hyperlink>
      <w:r w:rsidRPr="00847B2D">
        <w:rPr>
          <w:noProof/>
          <w:szCs w:val="28"/>
        </w:rPr>
        <w:t>)</w:t>
      </w:r>
      <w:r w:rsidRPr="00847B2D">
        <w:rPr>
          <w:szCs w:val="28"/>
        </w:rPr>
        <w:fldChar w:fldCharType="end"/>
      </w:r>
      <w:r w:rsidRPr="00847B2D">
        <w:rPr>
          <w:szCs w:val="28"/>
        </w:rPr>
        <w:t xml:space="preserve">), </w:t>
      </w:r>
      <w:r>
        <w:rPr>
          <w:szCs w:val="28"/>
        </w:rPr>
        <w:t xml:space="preserve">among other particularities, </w:t>
      </w:r>
      <w:r w:rsidR="000812D7">
        <w:rPr>
          <w:szCs w:val="28"/>
        </w:rPr>
        <w:t>Mediterranean</w:t>
      </w:r>
      <w:r w:rsidRPr="00847B2D">
        <w:rPr>
          <w:szCs w:val="28"/>
        </w:rPr>
        <w:t xml:space="preserve"> ecosystems are considered exceptional models to study the effects of climate change </w:t>
      </w:r>
      <w:r w:rsidRPr="00847B2D">
        <w:rPr>
          <w:szCs w:val="28"/>
        </w:rPr>
        <w:fldChar w:fldCharType="begin">
          <w:fldData xml:space="preserve">PEVuZE5vdGU+PENpdGU+PEF1dGhvcj5OaWluZW1ldHM8L0F1dGhvcj48WWVhcj4yMDE0PC9ZZWFy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=
</w:fldData>
        </w:fldChar>
      </w:r>
      <w:r w:rsidR="001144D7">
        <w:rPr>
          <w:szCs w:val="28"/>
        </w:rPr>
        <w:instrText xml:space="preserve"> ADDIN EN.CITE </w:instrText>
      </w:r>
      <w:r w:rsidR="001144D7">
        <w:rPr>
          <w:szCs w:val="28"/>
        </w:rPr>
        <w:fldChar w:fldCharType="begin">
          <w:fldData xml:space="preserve">PEVuZE5vdGU+PENpdGU+PEF1dGhvcj5OaWluZW1ldHM8L0F1dGhvcj48WWVhcj4yMDE0PC9ZZWFy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=
</w:fldData>
        </w:fldChar>
      </w:r>
      <w:r w:rsidR="001144D7">
        <w:rPr>
          <w:szCs w:val="28"/>
        </w:rPr>
        <w:instrText xml:space="preserve"> ADDIN EN.CITE.DATA </w:instrText>
      </w:r>
      <w:r w:rsidR="001144D7">
        <w:rPr>
          <w:szCs w:val="28"/>
        </w:rPr>
      </w:r>
      <w:r w:rsidR="001144D7">
        <w:rPr>
          <w:szCs w:val="28"/>
        </w:rPr>
        <w:fldChar w:fldCharType="end"/>
      </w:r>
      <w:r w:rsidRPr="00847B2D">
        <w:rPr>
          <w:szCs w:val="28"/>
        </w:rPr>
      </w:r>
      <w:r w:rsidRPr="00847B2D">
        <w:rPr>
          <w:szCs w:val="28"/>
        </w:rPr>
        <w:fldChar w:fldCharType="separate"/>
      </w:r>
      <w:r w:rsidR="001144D7">
        <w:rPr>
          <w:noProof/>
          <w:szCs w:val="28"/>
        </w:rPr>
        <w:t>(</w:t>
      </w:r>
      <w:hyperlink w:anchor="_ENREF_70" w:tooltip="Niinemets, 2014 #7473" w:history="1">
        <w:r w:rsidR="0076192B">
          <w:rPr>
            <w:noProof/>
            <w:szCs w:val="28"/>
          </w:rPr>
          <w:t>Niinemets and Keenan, 2014</w:t>
        </w:r>
      </w:hyperlink>
      <w:r w:rsidR="001144D7">
        <w:rPr>
          <w:noProof/>
          <w:szCs w:val="28"/>
        </w:rPr>
        <w:t xml:space="preserve">; </w:t>
      </w:r>
      <w:hyperlink w:anchor="_ENREF_72" w:tooltip="Doblas-Miranda, 2015 #7187" w:history="1">
        <w:r w:rsidR="0076192B">
          <w:rPr>
            <w:noProof/>
            <w:szCs w:val="28"/>
          </w:rPr>
          <w:t>Doblas-Miranda et al., 2015</w:t>
        </w:r>
      </w:hyperlink>
      <w:r w:rsidR="001144D7">
        <w:rPr>
          <w:noProof/>
          <w:szCs w:val="28"/>
        </w:rPr>
        <w:t>)</w:t>
      </w:r>
      <w:r w:rsidRPr="00847B2D">
        <w:rPr>
          <w:szCs w:val="28"/>
        </w:rPr>
        <w:fldChar w:fldCharType="end"/>
      </w:r>
      <w:r>
        <w:rPr>
          <w:szCs w:val="28"/>
        </w:rPr>
        <w:t xml:space="preserve">. </w:t>
      </w:r>
      <w:r w:rsidRPr="00847B2D">
        <w:rPr>
          <w:szCs w:val="28"/>
        </w:rPr>
        <w:t xml:space="preserve">One important </w:t>
      </w:r>
      <w:r>
        <w:rPr>
          <w:szCs w:val="28"/>
        </w:rPr>
        <w:t>Mediterranean tree s</w:t>
      </w:r>
      <w:r w:rsidRPr="00847B2D">
        <w:rPr>
          <w:szCs w:val="28"/>
        </w:rPr>
        <w:t>pecies is cork oak (</w:t>
      </w:r>
      <w:r w:rsidRPr="00847B2D">
        <w:rPr>
          <w:i/>
          <w:szCs w:val="28"/>
        </w:rPr>
        <w:t>Q</w:t>
      </w:r>
      <w:r>
        <w:rPr>
          <w:i/>
          <w:szCs w:val="28"/>
        </w:rPr>
        <w:t>uercus</w:t>
      </w:r>
      <w:r w:rsidRPr="00847B2D">
        <w:rPr>
          <w:i/>
          <w:szCs w:val="28"/>
        </w:rPr>
        <w:t xml:space="preserve"> suber</w:t>
      </w:r>
      <w:r w:rsidR="000E5221">
        <w:rPr>
          <w:szCs w:val="28"/>
        </w:rPr>
        <w:t>)</w:t>
      </w:r>
      <w:r w:rsidR="00B12D5C">
        <w:rPr>
          <w:szCs w:val="28"/>
        </w:rPr>
        <w:t xml:space="preserve">. It </w:t>
      </w:r>
      <w:r>
        <w:rPr>
          <w:szCs w:val="28"/>
        </w:rPr>
        <w:t xml:space="preserve">is an </w:t>
      </w:r>
      <w:r w:rsidRPr="00847B2D">
        <w:rPr>
          <w:szCs w:val="28"/>
        </w:rPr>
        <w:t xml:space="preserve">evergreen tree with </w:t>
      </w:r>
      <w:del w:id="237" w:author="Maria Caldeira" w:date="2018-11-26T22:27:00Z">
        <w:r w:rsidRPr="00847B2D" w:rsidDel="00D624A8">
          <w:rPr>
            <w:szCs w:val="28"/>
          </w:rPr>
          <w:delText>a leafing</w:delText>
        </w:r>
        <w:r w:rsidDel="00D624A8">
          <w:rPr>
            <w:szCs w:val="28"/>
          </w:rPr>
          <w:delText xml:space="preserve"> </w:delText>
        </w:r>
        <w:r w:rsidRPr="00847B2D" w:rsidDel="00D624A8">
          <w:rPr>
            <w:szCs w:val="28"/>
          </w:rPr>
          <w:delText>phenology</w:delText>
        </w:r>
        <w:r w:rsidR="000E5221" w:rsidDel="00D624A8">
          <w:rPr>
            <w:szCs w:val="28"/>
          </w:rPr>
          <w:delText xml:space="preserve">, </w:delText>
        </w:r>
        <w:r w:rsidR="00B12D5C" w:rsidDel="00D624A8">
          <w:rPr>
            <w:szCs w:val="28"/>
          </w:rPr>
          <w:delText>characterized by</w:delText>
        </w:r>
        <w:r w:rsidRPr="00847B2D" w:rsidDel="00D624A8">
          <w:rPr>
            <w:szCs w:val="28"/>
          </w:rPr>
          <w:delText xml:space="preserve"> </w:delText>
        </w:r>
      </w:del>
      <w:r w:rsidRPr="00847B2D">
        <w:rPr>
          <w:szCs w:val="28"/>
        </w:rPr>
        <w:t xml:space="preserve">short-lived leaves that usually </w:t>
      </w:r>
      <w:r w:rsidR="00B12D5C">
        <w:rPr>
          <w:szCs w:val="28"/>
        </w:rPr>
        <w:t>are shed within one year</w:t>
      </w:r>
      <w:r w:rsidRPr="00847B2D">
        <w:rPr>
          <w:szCs w:val="28"/>
        </w:rPr>
        <w:t xml:space="preserve"> </w:t>
      </w:r>
      <w:r w:rsidRPr="00847B2D">
        <w:rPr>
          <w:szCs w:val="28"/>
        </w:rPr>
        <w:fldChar w:fldCharType="begin">
          <w:fldData xml:space="preserve">PEVuZE5vdGU+PENpdGU+PEF1dGhvcj5QZXJlaXJhPC9BdXRob3I+PFllYXI+MTk4NzwvWWVhcj48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</w:fldData>
        </w:fldChar>
      </w:r>
      <w:r w:rsidR="00D82816">
        <w:rPr>
          <w:szCs w:val="28"/>
        </w:rPr>
        <w:instrText xml:space="preserve"> ADDIN EN.CITE </w:instrText>
      </w:r>
      <w:r w:rsidR="00D82816">
        <w:rPr>
          <w:szCs w:val="28"/>
        </w:rPr>
        <w:fldChar w:fldCharType="begin">
          <w:fldData xml:space="preserve">PEVuZE5vdGU+PENpdGU+PEF1dGhvcj5QZXJlaXJhPC9BdXRob3I+PFllYXI+MTk4NzwvWWVhcj48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</w:fldData>
        </w:fldChar>
      </w:r>
      <w:r w:rsidR="00D82816">
        <w:rPr>
          <w:szCs w:val="28"/>
        </w:rPr>
        <w:instrText xml:space="preserve"> ADDIN EN.CITE.DATA </w:instrText>
      </w:r>
      <w:r w:rsidR="00D82816">
        <w:rPr>
          <w:szCs w:val="28"/>
        </w:rPr>
      </w:r>
      <w:r w:rsidR="00D82816">
        <w:rPr>
          <w:szCs w:val="28"/>
        </w:rPr>
        <w:fldChar w:fldCharType="end"/>
      </w:r>
      <w:r w:rsidRPr="00847B2D">
        <w:rPr>
          <w:szCs w:val="28"/>
        </w:rPr>
      </w:r>
      <w:r w:rsidRPr="00847B2D">
        <w:rPr>
          <w:szCs w:val="28"/>
        </w:rPr>
        <w:fldChar w:fldCharType="separate"/>
      </w:r>
      <w:r w:rsidR="00B12D5C">
        <w:rPr>
          <w:noProof/>
          <w:szCs w:val="28"/>
        </w:rPr>
        <w:t>(</w:t>
      </w:r>
      <w:hyperlink w:anchor="_ENREF_1" w:tooltip="Natividade, 1950 #9003" w:history="1">
        <w:r w:rsidR="0076192B">
          <w:rPr>
            <w:noProof/>
            <w:szCs w:val="28"/>
          </w:rPr>
          <w:t>Natividade, 1950</w:t>
        </w:r>
      </w:hyperlink>
      <w:r w:rsidR="00B12D5C">
        <w:rPr>
          <w:noProof/>
          <w:szCs w:val="28"/>
        </w:rPr>
        <w:t xml:space="preserve">; </w:t>
      </w:r>
      <w:hyperlink w:anchor="_ENREF_3" w:tooltip="Pereira, 1987 #1802" w:history="1">
        <w:r w:rsidR="0076192B">
          <w:rPr>
            <w:noProof/>
            <w:szCs w:val="28"/>
          </w:rPr>
          <w:t>Pereira et al., 1987</w:t>
        </w:r>
      </w:hyperlink>
      <w:r w:rsidR="00B12D5C">
        <w:rPr>
          <w:noProof/>
          <w:szCs w:val="28"/>
        </w:rPr>
        <w:t xml:space="preserve">; </w:t>
      </w:r>
      <w:hyperlink w:anchor="_ENREF_6" w:tooltip="Escudero, 1992 #204" w:history="1">
        <w:r w:rsidR="0076192B">
          <w:rPr>
            <w:noProof/>
            <w:szCs w:val="28"/>
          </w:rPr>
          <w:t>Escudero et al., 1992</w:t>
        </w:r>
      </w:hyperlink>
      <w:r w:rsidR="00B12D5C">
        <w:rPr>
          <w:noProof/>
          <w:szCs w:val="28"/>
        </w:rPr>
        <w:t xml:space="preserve">; </w:t>
      </w:r>
      <w:hyperlink w:anchor="_ENREF_36" w:tooltip="Aronson, 2009 #8978" w:history="1">
        <w:r w:rsidR="0076192B">
          <w:rPr>
            <w:noProof/>
            <w:szCs w:val="28"/>
          </w:rPr>
          <w:t>Aronson et al., 2009</w:t>
        </w:r>
      </w:hyperlink>
      <w:r w:rsidR="00B12D5C">
        <w:rPr>
          <w:noProof/>
          <w:szCs w:val="28"/>
        </w:rPr>
        <w:t>)</w:t>
      </w:r>
      <w:r w:rsidRPr="00847B2D">
        <w:rPr>
          <w:szCs w:val="28"/>
        </w:rPr>
        <w:fldChar w:fldCharType="end"/>
      </w:r>
      <w:r>
        <w:rPr>
          <w:szCs w:val="28"/>
        </w:rPr>
        <w:t>,</w:t>
      </w:r>
      <w:r w:rsidRPr="00847B2D">
        <w:rPr>
          <w:szCs w:val="28"/>
        </w:rPr>
        <w:t xml:space="preserve"> concurrently with spring growth</w:t>
      </w:r>
      <w:r w:rsidR="00396CA7">
        <w:rPr>
          <w:szCs w:val="28"/>
        </w:rPr>
        <w:t>.</w:t>
      </w:r>
      <w:r w:rsidRPr="00847B2D">
        <w:rPr>
          <w:szCs w:val="28"/>
        </w:rPr>
        <w:t xml:space="preserve"> Like other Mediterranean oaks, cork oak is adapted to the </w:t>
      </w:r>
      <w:r>
        <w:rPr>
          <w:szCs w:val="28"/>
        </w:rPr>
        <w:t xml:space="preserve">Mediterranean </w:t>
      </w:r>
      <w:r w:rsidRPr="00847B2D">
        <w:rPr>
          <w:szCs w:val="28"/>
        </w:rPr>
        <w:t>climate</w:t>
      </w:r>
      <w:r>
        <w:rPr>
          <w:szCs w:val="28"/>
        </w:rPr>
        <w:t xml:space="preserve">, being </w:t>
      </w:r>
      <w:r w:rsidRPr="00847B2D">
        <w:rPr>
          <w:szCs w:val="28"/>
        </w:rPr>
        <w:t>able</w:t>
      </w:r>
      <w:r>
        <w:rPr>
          <w:szCs w:val="28"/>
        </w:rPr>
        <w:t xml:space="preserve"> to</w:t>
      </w:r>
      <w:r w:rsidRPr="00847B2D">
        <w:rPr>
          <w:szCs w:val="28"/>
        </w:rPr>
        <w:t xml:space="preserve"> survive </w:t>
      </w:r>
      <w:r w:rsidR="00396CA7">
        <w:rPr>
          <w:szCs w:val="28"/>
        </w:rPr>
        <w:t xml:space="preserve">summer </w:t>
      </w:r>
      <w:r w:rsidRPr="00847B2D">
        <w:rPr>
          <w:szCs w:val="28"/>
        </w:rPr>
        <w:t xml:space="preserve">drought. </w:t>
      </w:r>
      <w:r>
        <w:rPr>
          <w:szCs w:val="28"/>
        </w:rPr>
        <w:t xml:space="preserve">However, this tree </w:t>
      </w:r>
      <w:r w:rsidR="00C8609D">
        <w:rPr>
          <w:szCs w:val="28"/>
        </w:rPr>
        <w:t xml:space="preserve">species </w:t>
      </w:r>
      <w:r>
        <w:rPr>
          <w:szCs w:val="28"/>
        </w:rPr>
        <w:t xml:space="preserve">is showing signs of increasing vulnerability, mostly due to increased </w:t>
      </w:r>
      <w:r w:rsidR="00F6017F">
        <w:rPr>
          <w:szCs w:val="28"/>
        </w:rPr>
        <w:t>drought occurrence and</w:t>
      </w:r>
      <w:r>
        <w:rPr>
          <w:szCs w:val="28"/>
        </w:rPr>
        <w:t xml:space="preserve"> poor management practices </w:t>
      </w:r>
      <w:r>
        <w:rPr>
          <w:szCs w:val="28"/>
        </w:rPr>
        <w:fldChar w:fldCharType="begin">
          <w:fldData xml:space="preserve">PEVuZE5vdGU+PENpdGU+PEF1dGhvcj5DYW1pbG8tQWx2ZXM8L0F1dGhvcj48WWVhcj4yMDEzPC9Z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=
</w:fldData>
        </w:fldChar>
      </w:r>
      <w:r w:rsidR="00066484">
        <w:rPr>
          <w:szCs w:val="28"/>
        </w:rPr>
        <w:instrText xml:space="preserve"> ADDIN EN.CITE </w:instrText>
      </w:r>
      <w:r w:rsidR="00066484">
        <w:rPr>
          <w:szCs w:val="28"/>
        </w:rPr>
        <w:fldChar w:fldCharType="begin">
          <w:fldData xml:space="preserve">PEVuZE5vdGU+PENpdGU+PEF1dGhvcj5DYW1pbG8tQWx2ZXM8L0F1dGhvcj48WWVhcj4yMDEzPC9Z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=
</w:fldData>
        </w:fldChar>
      </w:r>
      <w:r w:rsidR="00066484">
        <w:rPr>
          <w:szCs w:val="28"/>
        </w:rPr>
        <w:instrText xml:space="preserve"> ADDIN EN.CITE.DATA </w:instrText>
      </w:r>
      <w:r w:rsidR="00066484">
        <w:rPr>
          <w:szCs w:val="28"/>
        </w:rPr>
      </w:r>
      <w:r w:rsidR="00066484">
        <w:rPr>
          <w:szCs w:val="28"/>
        </w:rPr>
        <w:fldChar w:fldCharType="end"/>
      </w:r>
      <w:r>
        <w:rPr>
          <w:szCs w:val="28"/>
        </w:rPr>
      </w:r>
      <w:r>
        <w:rPr>
          <w:szCs w:val="28"/>
        </w:rPr>
        <w:fldChar w:fldCharType="separate"/>
      </w:r>
      <w:r w:rsidR="00066484">
        <w:rPr>
          <w:noProof/>
          <w:szCs w:val="28"/>
        </w:rPr>
        <w:t>(</w:t>
      </w:r>
      <w:hyperlink w:anchor="_ENREF_55" w:tooltip="Costa, 2011 #8723" w:history="1">
        <w:r w:rsidR="0076192B">
          <w:rPr>
            <w:noProof/>
            <w:szCs w:val="28"/>
          </w:rPr>
          <w:t>Costa et al., 2011</w:t>
        </w:r>
      </w:hyperlink>
      <w:r w:rsidR="00066484">
        <w:rPr>
          <w:noProof/>
          <w:szCs w:val="28"/>
        </w:rPr>
        <w:t xml:space="preserve">; </w:t>
      </w:r>
      <w:hyperlink w:anchor="_ENREF_61" w:tooltip="Camilo-Alves, 2013 #8388" w:history="1">
        <w:r w:rsidR="0076192B">
          <w:rPr>
            <w:noProof/>
            <w:szCs w:val="28"/>
          </w:rPr>
          <w:t>Camilo-Alves et al., 2013</w:t>
        </w:r>
      </w:hyperlink>
      <w:r w:rsidR="00066484">
        <w:rPr>
          <w:noProof/>
          <w:szCs w:val="28"/>
        </w:rPr>
        <w:t>)</w:t>
      </w:r>
      <w:r>
        <w:rPr>
          <w:szCs w:val="28"/>
        </w:rPr>
        <w:fldChar w:fldCharType="end"/>
      </w:r>
      <w:r>
        <w:rPr>
          <w:szCs w:val="28"/>
        </w:rPr>
        <w:t xml:space="preserve">. Cork oak </w:t>
      </w:r>
      <w:r w:rsidR="000812D7">
        <w:rPr>
          <w:szCs w:val="28"/>
        </w:rPr>
        <w:t xml:space="preserve">phenological </w:t>
      </w:r>
      <w:r>
        <w:rPr>
          <w:szCs w:val="28"/>
        </w:rPr>
        <w:t xml:space="preserve">responses to the forecasted increase </w:t>
      </w:r>
      <w:ins w:id="238" w:author="Raquel" w:date="2018-11-27T14:08:00Z">
        <w:r w:rsidR="0013440F">
          <w:rPr>
            <w:szCs w:val="28"/>
          </w:rPr>
          <w:t>of</w:t>
        </w:r>
      </w:ins>
      <w:del w:id="239" w:author="Raquel" w:date="2018-11-27T14:08:00Z">
        <w:r w:rsidDel="0013440F">
          <w:rPr>
            <w:szCs w:val="28"/>
          </w:rPr>
          <w:delText>in</w:delText>
        </w:r>
      </w:del>
      <w:r>
        <w:rPr>
          <w:szCs w:val="28"/>
        </w:rPr>
        <w:t xml:space="preserve"> </w:t>
      </w:r>
      <w:r w:rsidR="000812D7">
        <w:rPr>
          <w:szCs w:val="28"/>
        </w:rPr>
        <w:t xml:space="preserve">severe </w:t>
      </w:r>
      <w:r>
        <w:rPr>
          <w:szCs w:val="28"/>
        </w:rPr>
        <w:t>drought</w:t>
      </w:r>
      <w:ins w:id="240" w:author="Maria Caldeira" w:date="2018-11-26T22:28:00Z">
        <w:r w:rsidR="00D624A8">
          <w:rPr>
            <w:szCs w:val="28"/>
          </w:rPr>
          <w:t>s</w:t>
        </w:r>
      </w:ins>
      <w:ins w:id="241" w:author="Maria Caldeira" w:date="2018-11-26T22:31:00Z">
        <w:r w:rsidR="00D624A8">
          <w:rPr>
            <w:szCs w:val="28"/>
          </w:rPr>
          <w:t xml:space="preserve"> </w:t>
        </w:r>
      </w:ins>
      <w:del w:id="242" w:author="Maria Caldeira" w:date="2018-11-26T22:28:00Z">
        <w:r w:rsidDel="00D624A8">
          <w:rPr>
            <w:szCs w:val="28"/>
          </w:rPr>
          <w:delText xml:space="preserve"> </w:delText>
        </w:r>
        <w:r w:rsidR="000812D7" w:rsidDel="00D624A8">
          <w:rPr>
            <w:szCs w:val="28"/>
          </w:rPr>
          <w:delText>episodes</w:delText>
        </w:r>
        <w:r w:rsidDel="00D624A8">
          <w:rPr>
            <w:szCs w:val="28"/>
          </w:rPr>
          <w:delText xml:space="preserve"> </w:delText>
        </w:r>
      </w:del>
      <w:r>
        <w:rPr>
          <w:szCs w:val="28"/>
        </w:rPr>
        <w:t xml:space="preserve">are still </w:t>
      </w:r>
      <w:r w:rsidR="00C8609D">
        <w:rPr>
          <w:szCs w:val="28"/>
        </w:rPr>
        <w:t>largely</w:t>
      </w:r>
      <w:r>
        <w:rPr>
          <w:szCs w:val="28"/>
        </w:rPr>
        <w:t xml:space="preserve"> unknown. </w:t>
      </w:r>
      <w:r w:rsidR="00E10350">
        <w:rPr>
          <w:szCs w:val="28"/>
        </w:rPr>
        <w:t xml:space="preserve">In </w:t>
      </w:r>
      <w:r w:rsidR="00B93260">
        <w:rPr>
          <w:szCs w:val="28"/>
        </w:rPr>
        <w:t>addition</w:t>
      </w:r>
      <w:r w:rsidR="00E10350">
        <w:rPr>
          <w:szCs w:val="28"/>
        </w:rPr>
        <w:t>,</w:t>
      </w:r>
      <w:r w:rsidR="000812D7">
        <w:rPr>
          <w:szCs w:val="28"/>
        </w:rPr>
        <w:t xml:space="preserve"> </w:t>
      </w:r>
      <w:r w:rsidR="00C8609D">
        <w:rPr>
          <w:szCs w:val="28"/>
        </w:rPr>
        <w:t xml:space="preserve">available </w:t>
      </w:r>
      <w:r w:rsidR="000812D7">
        <w:rPr>
          <w:szCs w:val="28"/>
        </w:rPr>
        <w:t xml:space="preserve">studies on cork oak rarely compared nutrient dynamics in green and senescent leaves </w:t>
      </w:r>
      <w:r w:rsidR="000812D7">
        <w:rPr>
          <w:szCs w:val="28"/>
        </w:rPr>
        <w:fldChar w:fldCharType="begin">
          <w:fldData xml:space="preserve">PEVuZE5vdGU+PENpdGU+PEF1dGhvcj5BbmRpdmlhPC9BdXRob3I+PFllYXI+MjAwOTwvWWVhcj48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</w:fldData>
        </w:fldChar>
      </w:r>
      <w:r w:rsidR="00AA56D7">
        <w:rPr>
          <w:szCs w:val="28"/>
        </w:rPr>
        <w:instrText xml:space="preserve"> ADDIN EN.CITE </w:instrText>
      </w:r>
      <w:r w:rsidR="00AA56D7">
        <w:rPr>
          <w:szCs w:val="28"/>
        </w:rPr>
        <w:fldChar w:fldCharType="begin">
          <w:fldData xml:space="preserve">PEVuZE5vdGU+PENpdGU+PEF1dGhvcj5BbmRpdmlhPC9BdXRob3I+PFllYXI+MjAwOTwvWWVhcj48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</w:fldData>
        </w:fldChar>
      </w:r>
      <w:r w:rsidR="00AA56D7">
        <w:rPr>
          <w:szCs w:val="28"/>
        </w:rPr>
        <w:instrText xml:space="preserve"> ADDIN EN.CITE.DATA </w:instrText>
      </w:r>
      <w:r w:rsidR="00AA56D7">
        <w:rPr>
          <w:szCs w:val="28"/>
        </w:rPr>
      </w:r>
      <w:r w:rsidR="00AA56D7">
        <w:rPr>
          <w:szCs w:val="28"/>
        </w:rPr>
        <w:fldChar w:fldCharType="end"/>
      </w:r>
      <w:r w:rsidR="000812D7">
        <w:rPr>
          <w:szCs w:val="28"/>
        </w:rPr>
      </w:r>
      <w:r w:rsidR="000812D7">
        <w:rPr>
          <w:szCs w:val="28"/>
        </w:rPr>
        <w:fldChar w:fldCharType="separate"/>
      </w:r>
      <w:r w:rsidR="00AA56D7">
        <w:rPr>
          <w:noProof/>
          <w:szCs w:val="28"/>
        </w:rPr>
        <w:t>(</w:t>
      </w:r>
      <w:hyperlink w:anchor="_ENREF_4" w:tooltip="Delarco, 1991 #263" w:history="1">
        <w:r w:rsidR="0076192B">
          <w:rPr>
            <w:noProof/>
            <w:szCs w:val="28"/>
          </w:rPr>
          <w:t>Delarco et al., 1991</w:t>
        </w:r>
      </w:hyperlink>
      <w:r w:rsidR="00AA56D7">
        <w:rPr>
          <w:noProof/>
          <w:szCs w:val="28"/>
        </w:rPr>
        <w:t xml:space="preserve">; </w:t>
      </w:r>
      <w:hyperlink w:anchor="_ENREF_41" w:tooltip="Andivia, 2009 #8965" w:history="1">
        <w:r w:rsidR="0076192B">
          <w:rPr>
            <w:noProof/>
            <w:szCs w:val="28"/>
          </w:rPr>
          <w:t>Andivia et al., 2009</w:t>
        </w:r>
      </w:hyperlink>
      <w:r w:rsidR="00AA56D7">
        <w:rPr>
          <w:noProof/>
          <w:szCs w:val="28"/>
        </w:rPr>
        <w:t>)</w:t>
      </w:r>
      <w:r w:rsidR="000812D7">
        <w:rPr>
          <w:szCs w:val="28"/>
        </w:rPr>
        <w:fldChar w:fldCharType="end"/>
      </w:r>
      <w:ins w:id="243" w:author="Maria Caldeira" w:date="2018-11-26T22:31:00Z">
        <w:r w:rsidR="00D624A8">
          <w:rPr>
            <w:szCs w:val="28"/>
          </w:rPr>
          <w:t>.</w:t>
        </w:r>
      </w:ins>
      <w:del w:id="244" w:author="Maria Caldeira" w:date="2018-11-26T22:31:00Z">
        <w:r w:rsidR="000812D7" w:rsidDel="00D624A8">
          <w:rPr>
            <w:szCs w:val="28"/>
          </w:rPr>
          <w:delText>,</w:delText>
        </w:r>
      </w:del>
      <w:ins w:id="245" w:author="Maria Caldeira" w:date="2018-11-26T22:30:00Z">
        <w:r w:rsidR="00D624A8">
          <w:rPr>
            <w:szCs w:val="28"/>
          </w:rPr>
          <w:t xml:space="preserve"> </w:t>
        </w:r>
      </w:ins>
      <w:del w:id="246" w:author="Maria Caldeira" w:date="2018-11-26T22:31:00Z">
        <w:r w:rsidR="000812D7" w:rsidDel="00D624A8">
          <w:rPr>
            <w:szCs w:val="28"/>
          </w:rPr>
          <w:delText xml:space="preserve"> making difficult to evaluate the impact of climate change, or drought in particular, on nutrient cycling in </w:delText>
        </w:r>
        <w:r w:rsidR="00F6017F" w:rsidDel="00D624A8">
          <w:rPr>
            <w:szCs w:val="28"/>
          </w:rPr>
          <w:delText xml:space="preserve">Mediterranean </w:delText>
        </w:r>
        <w:r w:rsidR="000812D7" w:rsidDel="00D624A8">
          <w:rPr>
            <w:szCs w:val="28"/>
          </w:rPr>
          <w:delText>cork oak woodlands.</w:delText>
        </w:r>
      </w:del>
    </w:p>
    <w:p w14:paraId="143458BB" w14:textId="50E4F80B" w:rsidR="005C32AD" w:rsidRDefault="00E64B38" w:rsidP="005C32AD">
      <w:pPr>
        <w:spacing w:after="120"/>
        <w:rPr>
          <w:szCs w:val="28"/>
        </w:rPr>
      </w:pPr>
      <w:r>
        <w:rPr>
          <w:szCs w:val="28"/>
        </w:rPr>
        <w:t>In this</w:t>
      </w:r>
      <w:r w:rsidR="00760040">
        <w:rPr>
          <w:szCs w:val="28"/>
        </w:rPr>
        <w:t xml:space="preserve"> study</w:t>
      </w:r>
      <w:r w:rsidR="00F4030F">
        <w:rPr>
          <w:szCs w:val="28"/>
        </w:rPr>
        <w:t>,</w:t>
      </w:r>
      <w:r w:rsidR="00760040">
        <w:rPr>
          <w:szCs w:val="28"/>
        </w:rPr>
        <w:t xml:space="preserve"> </w:t>
      </w:r>
      <w:r>
        <w:rPr>
          <w:szCs w:val="28"/>
        </w:rPr>
        <w:t xml:space="preserve">we </w:t>
      </w:r>
      <w:r w:rsidR="00760040">
        <w:rPr>
          <w:szCs w:val="28"/>
        </w:rPr>
        <w:t xml:space="preserve">discuss the phenophases </w:t>
      </w:r>
      <w:ins w:id="247" w:author="raquelvale" w:date="2018-11-25T21:00:00Z">
        <w:r w:rsidR="00BC2EAB">
          <w:rPr>
            <w:szCs w:val="28"/>
          </w:rPr>
          <w:t>characterizing</w:t>
        </w:r>
      </w:ins>
      <w:del w:id="248" w:author="raquelvale" w:date="2018-11-25T21:00:00Z">
        <w:r w:rsidR="00760040" w:rsidDel="00BC2EAB">
          <w:rPr>
            <w:szCs w:val="28"/>
          </w:rPr>
          <w:delText>that constitute</w:delText>
        </w:r>
      </w:del>
      <w:r w:rsidR="00760040">
        <w:rPr>
          <w:szCs w:val="28"/>
        </w:rPr>
        <w:t xml:space="preserve"> </w:t>
      </w:r>
      <w:r w:rsidR="00F6017F">
        <w:rPr>
          <w:szCs w:val="28"/>
        </w:rPr>
        <w:t xml:space="preserve">the </w:t>
      </w:r>
      <w:del w:id="249" w:author="raquelvale" w:date="2018-11-25T21:00:00Z">
        <w:r w:rsidR="00E10350" w:rsidDel="006D0D50">
          <w:rPr>
            <w:szCs w:val="28"/>
          </w:rPr>
          <w:delText xml:space="preserve">cork oak </w:delText>
        </w:r>
      </w:del>
      <w:r w:rsidR="00560E09">
        <w:rPr>
          <w:szCs w:val="28"/>
        </w:rPr>
        <w:t xml:space="preserve">vegetative </w:t>
      </w:r>
      <w:del w:id="250" w:author="raquelvale" w:date="2018-11-25T21:00:00Z">
        <w:r w:rsidR="00F6017F" w:rsidDel="006D0D50">
          <w:rPr>
            <w:szCs w:val="28"/>
          </w:rPr>
          <w:delText xml:space="preserve">spring </w:delText>
        </w:r>
      </w:del>
      <w:r w:rsidR="00760040">
        <w:rPr>
          <w:szCs w:val="28"/>
        </w:rPr>
        <w:t xml:space="preserve">growing season </w:t>
      </w:r>
      <w:ins w:id="251" w:author="raquelvale" w:date="2018-11-25T21:01:00Z">
        <w:r w:rsidR="006D0D50">
          <w:rPr>
            <w:szCs w:val="28"/>
          </w:rPr>
          <w:t xml:space="preserve">of cork oak in spring </w:t>
        </w:r>
      </w:ins>
      <w:r w:rsidR="00760040">
        <w:rPr>
          <w:szCs w:val="28"/>
        </w:rPr>
        <w:t>(bud development, budburst, shoot elongation, leaf senescence</w:t>
      </w:r>
      <w:ins w:id="252" w:author="Raquel" w:date="2018-11-28T09:37:00Z">
        <w:r w:rsidR="00137B49">
          <w:rPr>
            <w:szCs w:val="28"/>
          </w:rPr>
          <w:t>,</w:t>
        </w:r>
      </w:ins>
      <w:r w:rsidR="00760040">
        <w:rPr>
          <w:szCs w:val="28"/>
        </w:rPr>
        <w:t xml:space="preserve"> and trunk growth)</w:t>
      </w:r>
      <w:r w:rsidR="00BE7EAF">
        <w:rPr>
          <w:szCs w:val="28"/>
        </w:rPr>
        <w:t xml:space="preserve"> </w:t>
      </w:r>
      <w:r w:rsidR="00F6017F">
        <w:rPr>
          <w:szCs w:val="28"/>
        </w:rPr>
        <w:t xml:space="preserve">in </w:t>
      </w:r>
      <w:r w:rsidR="00BE7EAF">
        <w:rPr>
          <w:szCs w:val="28"/>
        </w:rPr>
        <w:t xml:space="preserve">two contrasting years, </w:t>
      </w:r>
      <w:ins w:id="253" w:author="raquelvale" w:date="2018-11-25T21:01:00Z">
        <w:del w:id="254" w:author="Maria Caldeira" w:date="2018-11-26T22:40:00Z">
          <w:r w:rsidR="006D0D50" w:rsidDel="00790D97">
            <w:rPr>
              <w:szCs w:val="28"/>
            </w:rPr>
            <w:delText xml:space="preserve">one being </w:delText>
          </w:r>
        </w:del>
        <w:r w:rsidR="006D0D50">
          <w:rPr>
            <w:szCs w:val="28"/>
          </w:rPr>
          <w:t xml:space="preserve">a mild </w:t>
        </w:r>
        <w:del w:id="255" w:author="Maria Caldeira" w:date="2018-11-26T22:41:00Z">
          <w:r w:rsidR="006D0D50" w:rsidDel="00790D97">
            <w:rPr>
              <w:szCs w:val="28"/>
            </w:rPr>
            <w:delText>y</w:delText>
          </w:r>
        </w:del>
        <w:del w:id="256" w:author="Maria Caldeira" w:date="2018-11-26T22:40:00Z">
          <w:r w:rsidR="006D0D50" w:rsidDel="00790D97">
            <w:rPr>
              <w:szCs w:val="28"/>
            </w:rPr>
            <w:delText xml:space="preserve">ear </w:delText>
          </w:r>
        </w:del>
        <w:r w:rsidR="006D0D50">
          <w:rPr>
            <w:szCs w:val="28"/>
          </w:rPr>
          <w:t xml:space="preserve">and </w:t>
        </w:r>
      </w:ins>
      <w:ins w:id="257" w:author="Maria Caldeira" w:date="2018-11-26T22:41:00Z">
        <w:r w:rsidR="00790D97">
          <w:rPr>
            <w:szCs w:val="28"/>
          </w:rPr>
          <w:t xml:space="preserve">an </w:t>
        </w:r>
      </w:ins>
      <w:ins w:id="258" w:author="Maria Caldeira" w:date="2018-11-26T22:40:00Z">
        <w:r w:rsidR="00790D97">
          <w:rPr>
            <w:szCs w:val="28"/>
          </w:rPr>
          <w:t>extreme</w:t>
        </w:r>
      </w:ins>
      <w:ins w:id="259" w:author="Raquel" w:date="2018-11-28T09:29:00Z">
        <w:r w:rsidR="00AF77D3">
          <w:rPr>
            <w:szCs w:val="28"/>
          </w:rPr>
          <w:t>ly</w:t>
        </w:r>
      </w:ins>
      <w:ins w:id="260" w:author="Maria Caldeira" w:date="2018-11-26T22:40:00Z">
        <w:r w:rsidR="00790D97">
          <w:rPr>
            <w:szCs w:val="28"/>
          </w:rPr>
          <w:t xml:space="preserve"> dry </w:t>
        </w:r>
      </w:ins>
      <w:ins w:id="261" w:author="Maria Caldeira" w:date="2018-11-26T22:41:00Z">
        <w:r w:rsidR="00790D97">
          <w:rPr>
            <w:szCs w:val="28"/>
          </w:rPr>
          <w:t>year</w:t>
        </w:r>
      </w:ins>
      <w:ins w:id="262" w:author="raquelvale" w:date="2018-11-25T21:01:00Z">
        <w:del w:id="263" w:author="Maria Caldeira" w:date="2018-11-26T22:41:00Z">
          <w:r w:rsidR="006D0D50" w:rsidDel="00790D97">
            <w:rPr>
              <w:szCs w:val="28"/>
            </w:rPr>
            <w:delText>another</w:delText>
          </w:r>
        </w:del>
      </w:ins>
      <w:del w:id="264" w:author="Maria Caldeira" w:date="2018-11-26T22:41:00Z">
        <w:r w:rsidR="00BE7EAF" w:rsidDel="00790D97">
          <w:rPr>
            <w:szCs w:val="28"/>
          </w:rPr>
          <w:delText xml:space="preserve">one being a naturally </w:delText>
        </w:r>
        <w:r w:rsidR="00B93260" w:rsidDel="00790D97">
          <w:rPr>
            <w:szCs w:val="28"/>
          </w:rPr>
          <w:delText>occurring</w:delText>
        </w:r>
        <w:r w:rsidR="00BE7EAF" w:rsidDel="00790D97">
          <w:rPr>
            <w:szCs w:val="28"/>
          </w:rPr>
          <w:delText xml:space="preserve"> extreme drought</w:delText>
        </w:r>
      </w:del>
      <w:r w:rsidR="00BE7EAF">
        <w:rPr>
          <w:szCs w:val="28"/>
        </w:rPr>
        <w:t xml:space="preserve">. </w:t>
      </w:r>
      <w:r w:rsidR="00F4030F">
        <w:rPr>
          <w:szCs w:val="28"/>
        </w:rPr>
        <w:t>Each p</w:t>
      </w:r>
      <w:r w:rsidR="00BE7EAF">
        <w:rPr>
          <w:szCs w:val="28"/>
        </w:rPr>
        <w:t xml:space="preserve">henophase </w:t>
      </w:r>
      <w:r w:rsidR="00F4030F">
        <w:rPr>
          <w:szCs w:val="28"/>
        </w:rPr>
        <w:t xml:space="preserve">is </w:t>
      </w:r>
      <w:r w:rsidR="00BE7EAF">
        <w:rPr>
          <w:szCs w:val="28"/>
        </w:rPr>
        <w:t>characterized by timing, duration</w:t>
      </w:r>
      <w:ins w:id="265" w:author="Raquel" w:date="2018-11-28T09:37:00Z">
        <w:r w:rsidR="00137B49">
          <w:rPr>
            <w:szCs w:val="28"/>
          </w:rPr>
          <w:t>,</w:t>
        </w:r>
      </w:ins>
      <w:r w:rsidR="00BE7EAF">
        <w:rPr>
          <w:szCs w:val="28"/>
        </w:rPr>
        <w:t xml:space="preserve"> and growth. </w:t>
      </w:r>
      <w:r>
        <w:rPr>
          <w:szCs w:val="28"/>
        </w:rPr>
        <w:t>Also, the nitrogen re</w:t>
      </w:r>
      <w:r w:rsidR="005D57BF">
        <w:rPr>
          <w:szCs w:val="28"/>
        </w:rPr>
        <w:t>sorption</w:t>
      </w:r>
      <w:r>
        <w:rPr>
          <w:szCs w:val="28"/>
        </w:rPr>
        <w:t xml:space="preserve"> efficiency is determined and compared between the mild and extreme</w:t>
      </w:r>
      <w:ins w:id="266" w:author="Raquel" w:date="2018-11-28T09:30:00Z">
        <w:r w:rsidR="00AF77D3">
          <w:rPr>
            <w:szCs w:val="28"/>
          </w:rPr>
          <w:t>ly</w:t>
        </w:r>
      </w:ins>
      <w:r>
        <w:rPr>
          <w:szCs w:val="28"/>
        </w:rPr>
        <w:t xml:space="preserve"> dry year. </w:t>
      </w:r>
      <w:del w:id="267" w:author="Maria Caldeira" w:date="2018-11-26T22:41:00Z">
        <w:r w:rsidDel="00790D97">
          <w:rPr>
            <w:szCs w:val="28"/>
          </w:rPr>
          <w:delText>In this way</w:delText>
        </w:r>
        <w:r w:rsidR="00F4030F" w:rsidDel="00790D97">
          <w:rPr>
            <w:szCs w:val="28"/>
          </w:rPr>
          <w:delText>,</w:delText>
        </w:r>
        <w:r w:rsidDel="00790D97">
          <w:rPr>
            <w:szCs w:val="28"/>
          </w:rPr>
          <w:delText xml:space="preserve"> w</w:delText>
        </w:r>
      </w:del>
      <w:ins w:id="268" w:author="Maria Caldeira" w:date="2018-11-26T22:41:00Z">
        <w:r w:rsidR="00790D97">
          <w:rPr>
            <w:szCs w:val="28"/>
          </w:rPr>
          <w:t>W</w:t>
        </w:r>
      </w:ins>
      <w:r>
        <w:rPr>
          <w:szCs w:val="28"/>
        </w:rPr>
        <w:t xml:space="preserve">e aimed to assess the effect of </w:t>
      </w:r>
      <w:r w:rsidR="006B09ED">
        <w:rPr>
          <w:szCs w:val="28"/>
        </w:rPr>
        <w:t>the extreme dry year</w:t>
      </w:r>
      <w:r>
        <w:rPr>
          <w:szCs w:val="28"/>
        </w:rPr>
        <w:t xml:space="preserve"> on the cork oak </w:t>
      </w:r>
      <w:r w:rsidR="00F4030F">
        <w:rPr>
          <w:szCs w:val="28"/>
        </w:rPr>
        <w:t xml:space="preserve">spring </w:t>
      </w:r>
      <w:r>
        <w:rPr>
          <w:szCs w:val="28"/>
        </w:rPr>
        <w:t xml:space="preserve">phenology and growth. </w:t>
      </w:r>
      <w:r w:rsidR="006B09ED">
        <w:rPr>
          <w:szCs w:val="28"/>
        </w:rPr>
        <w:t>More s</w:t>
      </w:r>
      <w:r>
        <w:rPr>
          <w:szCs w:val="28"/>
        </w:rPr>
        <w:t xml:space="preserve">pecifically, </w:t>
      </w:r>
      <w:r w:rsidR="006B09ED">
        <w:rPr>
          <w:szCs w:val="28"/>
        </w:rPr>
        <w:t>we hypothesised that drought would</w:t>
      </w:r>
      <w:ins w:id="269" w:author="raquelvale" w:date="2018-11-25T21:03:00Z">
        <w:r w:rsidR="006D0D50">
          <w:rPr>
            <w:szCs w:val="28"/>
          </w:rPr>
          <w:t>:</w:t>
        </w:r>
      </w:ins>
      <w:r w:rsidR="006B09ED">
        <w:rPr>
          <w:szCs w:val="28"/>
        </w:rPr>
        <w:t xml:space="preserve"> 1) affect the timing of the different phenophases; 2)</w:t>
      </w:r>
      <w:r w:rsidR="001C720C">
        <w:rPr>
          <w:szCs w:val="28"/>
        </w:rPr>
        <w:t xml:space="preserve"> </w:t>
      </w:r>
      <w:r w:rsidR="006B09ED">
        <w:rPr>
          <w:szCs w:val="28"/>
        </w:rPr>
        <w:t>decrease the length of the spring growing season</w:t>
      </w:r>
      <w:ins w:id="270" w:author="raquelvale" w:date="2018-11-22T23:10:00Z">
        <w:r w:rsidR="00F56F02">
          <w:rPr>
            <w:szCs w:val="28"/>
          </w:rPr>
          <w:t>,</w:t>
        </w:r>
      </w:ins>
      <w:r w:rsidR="006B09ED">
        <w:rPr>
          <w:szCs w:val="28"/>
        </w:rPr>
        <w:t xml:space="preserve"> negatively affecting growth and</w:t>
      </w:r>
      <w:r w:rsidR="000C14F8">
        <w:rPr>
          <w:szCs w:val="28"/>
        </w:rPr>
        <w:t>;</w:t>
      </w:r>
      <w:r w:rsidR="006B09ED">
        <w:rPr>
          <w:szCs w:val="28"/>
        </w:rPr>
        <w:t xml:space="preserve"> </w:t>
      </w:r>
      <w:r w:rsidR="001C720C">
        <w:rPr>
          <w:szCs w:val="28"/>
        </w:rPr>
        <w:t>3) increase the</w:t>
      </w:r>
      <w:r w:rsidR="00696D8F">
        <w:rPr>
          <w:szCs w:val="28"/>
        </w:rPr>
        <w:t xml:space="preserve"> nitrogen resorption efficiency from senescent to new leaves</w:t>
      </w:r>
      <w:r w:rsidR="001C720C">
        <w:rPr>
          <w:szCs w:val="28"/>
        </w:rPr>
        <w:t>.</w:t>
      </w:r>
    </w:p>
    <w:p w14:paraId="7E5A0091" w14:textId="4BA6CD23" w:rsidR="00361A6A" w:rsidRPr="00050CA8" w:rsidRDefault="00361A6A" w:rsidP="00361A6A">
      <w:pPr>
        <w:pStyle w:val="Heading1"/>
        <w:rPr>
          <w:lang w:val="en-US"/>
        </w:rPr>
      </w:pPr>
      <w:r>
        <w:rPr>
          <w:lang w:val="en-US"/>
        </w:rPr>
        <w:t>2</w:t>
      </w:r>
      <w:r w:rsidRPr="00050CA8">
        <w:rPr>
          <w:lang w:val="en-US"/>
        </w:rPr>
        <w:t xml:space="preserve"> </w:t>
      </w:r>
      <w:r>
        <w:rPr>
          <w:lang w:val="en-US"/>
        </w:rPr>
        <w:t>Materials and methods</w:t>
      </w:r>
    </w:p>
    <w:p w14:paraId="192C94E2" w14:textId="67A2587A" w:rsidR="00B4015F" w:rsidRPr="00361A6A" w:rsidRDefault="00361A6A" w:rsidP="00670F05">
      <w:pPr>
        <w:pStyle w:val="Heading2"/>
        <w:rPr>
          <w:lang w:val="en-US"/>
        </w:rPr>
      </w:pPr>
      <w:r w:rsidRPr="00361A6A">
        <w:rPr>
          <w:lang w:val="en-US"/>
        </w:rPr>
        <w:t>2.1 Study site</w:t>
      </w:r>
    </w:p>
    <w:p w14:paraId="491E953B" w14:textId="5616DE79" w:rsidR="00D729AB" w:rsidRDefault="00D729AB" w:rsidP="00D729AB">
      <w:pPr>
        <w:spacing w:after="120"/>
        <w:rPr>
          <w:szCs w:val="20"/>
        </w:rPr>
      </w:pPr>
      <w:r w:rsidRPr="00847B2D">
        <w:rPr>
          <w:szCs w:val="20"/>
        </w:rPr>
        <w:t xml:space="preserve">The study was conducted </w:t>
      </w:r>
      <w:r>
        <w:rPr>
          <w:szCs w:val="20"/>
        </w:rPr>
        <w:t>at</w:t>
      </w:r>
      <w:r w:rsidRPr="00847B2D">
        <w:rPr>
          <w:szCs w:val="20"/>
        </w:rPr>
        <w:t xml:space="preserve"> Herdade da Mitra (N 38º31.664’, W 8º01.380’, 221 m altitude) in southern Portugal. The climate is typically Mediterranean, with hot and dry summers. The soil is sandy (88.9</w:t>
      </w:r>
      <w:r w:rsidR="0028677C">
        <w:rPr>
          <w:szCs w:val="20"/>
        </w:rPr>
        <w:t xml:space="preserve"> </w:t>
      </w:r>
      <w:r w:rsidRPr="00847B2D">
        <w:rPr>
          <w:szCs w:val="20"/>
        </w:rPr>
        <w:t>% sand, 4.9</w:t>
      </w:r>
      <w:r w:rsidR="0028677C">
        <w:rPr>
          <w:szCs w:val="20"/>
        </w:rPr>
        <w:t xml:space="preserve"> </w:t>
      </w:r>
      <w:r w:rsidRPr="00847B2D">
        <w:rPr>
          <w:szCs w:val="20"/>
        </w:rPr>
        <w:t>% silt, and 6.3 % clay), with a low water holding capacity (~5</w:t>
      </w:r>
      <w:r w:rsidR="0028677C">
        <w:rPr>
          <w:szCs w:val="20"/>
        </w:rPr>
        <w:t xml:space="preserve"> </w:t>
      </w:r>
      <w:r w:rsidRPr="00847B2D">
        <w:rPr>
          <w:szCs w:val="20"/>
        </w:rPr>
        <w:t>%) and slightly acid (pH 4-6), on a 5</w:t>
      </w:r>
      <w:r w:rsidR="0028677C">
        <w:rPr>
          <w:szCs w:val="20"/>
        </w:rPr>
        <w:t xml:space="preserve"> </w:t>
      </w:r>
      <w:r w:rsidRPr="00847B2D">
        <w:rPr>
          <w:szCs w:val="20"/>
        </w:rPr>
        <w:t xml:space="preserve">% slope. </w:t>
      </w:r>
      <w:r w:rsidR="001E4044">
        <w:rPr>
          <w:szCs w:val="20"/>
        </w:rPr>
        <w:t xml:space="preserve">The experimental area was 0.3 ha. </w:t>
      </w:r>
      <w:r w:rsidR="00066484">
        <w:rPr>
          <w:szCs w:val="20"/>
        </w:rPr>
        <w:t>Cork</w:t>
      </w:r>
      <w:r w:rsidRPr="00847B2D">
        <w:rPr>
          <w:szCs w:val="20"/>
        </w:rPr>
        <w:t xml:space="preserve"> oak (</w:t>
      </w:r>
      <w:r w:rsidRPr="00883557">
        <w:rPr>
          <w:i/>
          <w:szCs w:val="20"/>
        </w:rPr>
        <w:t>Q. suber</w:t>
      </w:r>
      <w:r w:rsidRPr="00847B2D">
        <w:rPr>
          <w:szCs w:val="20"/>
        </w:rPr>
        <w:t>) trees</w:t>
      </w:r>
      <w:r>
        <w:rPr>
          <w:szCs w:val="20"/>
        </w:rPr>
        <w:t xml:space="preserve"> were </w:t>
      </w:r>
      <w:r w:rsidR="00066484">
        <w:rPr>
          <w:szCs w:val="20"/>
        </w:rPr>
        <w:t>16 years old</w:t>
      </w:r>
      <w:r w:rsidRPr="00847B2D">
        <w:rPr>
          <w:szCs w:val="20"/>
        </w:rPr>
        <w:t xml:space="preserve">. </w:t>
      </w:r>
      <w:r w:rsidR="001E4044">
        <w:rPr>
          <w:szCs w:val="20"/>
        </w:rPr>
        <w:t>Tree density was 1997 ± trees ha</w:t>
      </w:r>
      <w:r w:rsidR="001E4044" w:rsidRPr="001F1D72">
        <w:rPr>
          <w:szCs w:val="20"/>
          <w:vertAlign w:val="superscript"/>
        </w:rPr>
        <w:t>-1</w:t>
      </w:r>
      <w:r w:rsidR="001E4044">
        <w:rPr>
          <w:szCs w:val="20"/>
        </w:rPr>
        <w:t xml:space="preserve">. </w:t>
      </w:r>
      <w:r w:rsidRPr="00847B2D">
        <w:rPr>
          <w:szCs w:val="20"/>
        </w:rPr>
        <w:t xml:space="preserve">The understory was mostly composed by </w:t>
      </w:r>
      <w:r w:rsidRPr="006A3EC1">
        <w:rPr>
          <w:i/>
          <w:szCs w:val="20"/>
        </w:rPr>
        <w:t>Cistus salviifolius</w:t>
      </w:r>
      <w:r w:rsidRPr="00847B2D">
        <w:rPr>
          <w:szCs w:val="20"/>
        </w:rPr>
        <w:t xml:space="preserve"> and </w:t>
      </w:r>
      <w:r w:rsidRPr="006A3EC1">
        <w:rPr>
          <w:i/>
          <w:szCs w:val="20"/>
        </w:rPr>
        <w:t>C. crispus</w:t>
      </w:r>
      <w:r w:rsidRPr="00847B2D">
        <w:rPr>
          <w:szCs w:val="20"/>
        </w:rPr>
        <w:t xml:space="preserve"> shrubs, and C3 annual herbaceous</w:t>
      </w:r>
      <w:r>
        <w:rPr>
          <w:szCs w:val="20"/>
        </w:rPr>
        <w:t xml:space="preserve"> species</w:t>
      </w:r>
      <w:r w:rsidR="001F1D72">
        <w:rPr>
          <w:szCs w:val="20"/>
        </w:rPr>
        <w:t xml:space="preserve">, ending their cycle typically at the beginning of the summer period </w:t>
      </w:r>
      <w:r w:rsidR="001F1D72">
        <w:rPr>
          <w:szCs w:val="20"/>
        </w:rPr>
        <w:lastRenderedPageBreak/>
        <w:t>(June)</w:t>
      </w:r>
      <w:r>
        <w:rPr>
          <w:szCs w:val="20"/>
        </w:rPr>
        <w:t>.</w:t>
      </w:r>
      <w:r w:rsidRPr="00847B2D">
        <w:rPr>
          <w:szCs w:val="20"/>
        </w:rPr>
        <w:t xml:space="preserve"> Spring </w:t>
      </w:r>
      <w:r>
        <w:rPr>
          <w:szCs w:val="20"/>
        </w:rPr>
        <w:t xml:space="preserve">phenology and </w:t>
      </w:r>
      <w:r w:rsidRPr="00847B2D">
        <w:rPr>
          <w:szCs w:val="20"/>
        </w:rPr>
        <w:t xml:space="preserve">growth was </w:t>
      </w:r>
      <w:r>
        <w:rPr>
          <w:szCs w:val="20"/>
        </w:rPr>
        <w:t xml:space="preserve">monitored over </w:t>
      </w:r>
      <w:r w:rsidRPr="00847B2D">
        <w:rPr>
          <w:szCs w:val="20"/>
        </w:rPr>
        <w:t xml:space="preserve">two years (2004 and 2005) in </w:t>
      </w:r>
      <w:r>
        <w:rPr>
          <w:szCs w:val="20"/>
        </w:rPr>
        <w:t>15</w:t>
      </w:r>
      <w:r w:rsidRPr="00847B2D">
        <w:rPr>
          <w:szCs w:val="20"/>
        </w:rPr>
        <w:t xml:space="preserve"> trees under </w:t>
      </w:r>
      <w:r>
        <w:rPr>
          <w:szCs w:val="20"/>
        </w:rPr>
        <w:t>natural</w:t>
      </w:r>
      <w:r w:rsidRPr="00847B2D">
        <w:rPr>
          <w:szCs w:val="20"/>
        </w:rPr>
        <w:t xml:space="preserve"> conditions. Mean tree height at the beginning of the study was 5</w:t>
      </w:r>
      <w:r>
        <w:rPr>
          <w:szCs w:val="20"/>
        </w:rPr>
        <w:t>.0</w:t>
      </w:r>
      <w:r w:rsidR="0028677C">
        <w:rPr>
          <w:szCs w:val="20"/>
        </w:rPr>
        <w:t xml:space="preserve"> </w:t>
      </w:r>
      <w:r>
        <w:rPr>
          <w:szCs w:val="20"/>
        </w:rPr>
        <w:t>±</w:t>
      </w:r>
      <w:r w:rsidR="0028677C">
        <w:rPr>
          <w:szCs w:val="20"/>
        </w:rPr>
        <w:t xml:space="preserve"> </w:t>
      </w:r>
      <w:r>
        <w:rPr>
          <w:szCs w:val="20"/>
        </w:rPr>
        <w:t>0.2 m.</w:t>
      </w:r>
    </w:p>
    <w:p w14:paraId="51C8F3DD" w14:textId="1F20D9BC" w:rsidR="000B6A40" w:rsidRDefault="000B6A40" w:rsidP="000B6A40">
      <w:pPr>
        <w:spacing w:after="120"/>
        <w:rPr>
          <w:ins w:id="271" w:author="raquelvale" w:date="2018-11-25T21:23:00Z"/>
          <w:szCs w:val="20"/>
        </w:rPr>
      </w:pPr>
      <w:r>
        <w:rPr>
          <w:szCs w:val="20"/>
        </w:rPr>
        <w:t xml:space="preserve">We used the experimental set-up of a water manipulation study, as described in </w:t>
      </w:r>
      <w:r>
        <w:rPr>
          <w:szCs w:val="20"/>
        </w:rPr>
        <w:fldChar w:fldCharType="begin"/>
      </w:r>
      <w:r w:rsidR="001F1D72">
        <w:rPr>
          <w:szCs w:val="20"/>
        </w:rPr>
        <w:instrText xml:space="preserve"> ADDIN EN.CITE &lt;EndNote&gt;&lt;Cite AuthorYear="1"&gt;&lt;Author&gt;Besson&lt;/Author&gt;&lt;Year&gt;2014&lt;/Year&gt;&lt;RecNum&gt;6486&lt;/RecNum&gt;&lt;DisplayText&gt;Besson et al. (2014)&lt;/DisplayText&gt;&lt;record&gt;&lt;rec-number&gt;6486&lt;/rec-number&gt;&lt;foreign-keys&gt;&lt;key app="EN" db-id="pwteffw96rtfrhe9ts7pz52wtex5vzw000xw"&gt;6486&lt;/key&gt;&lt;/foreign-keys&gt;&lt;ref-type name="Journal Article"&gt;17&lt;/ref-type&gt;&lt;contributors&gt;&lt;authors&gt;&lt;author&gt;Besson, Cathy Kurz&lt;/author&gt;&lt;author&gt;Lobo-do-Vale, Raquel&lt;/author&gt;&lt;author&gt;Rodrigues, Maria Lucília&lt;/author&gt;&lt;author&gt;Almeida, Pedro&lt;/author&gt;&lt;author&gt;Herd, Alastair&lt;/author&gt;&lt;author&gt;Grant, Olga Mary&lt;/author&gt;&lt;author&gt;David, Teresa Soares&lt;/author&gt;&lt;author&gt;Schmidt, Markus&lt;/author&gt;&lt;author&gt;Otieno, Denis&lt;/author&gt;&lt;author&gt;Keenan, Trevor F.&lt;/author&gt;&lt;author&gt;Gouveia, Célia&lt;/author&gt;&lt;author&gt;Mériaux, Catherine&lt;/author&gt;&lt;author&gt;Chaves, Maria Manuela&lt;/author&gt;&lt;author&gt;Pereira, João S.&lt;/author&gt;&lt;/authors&gt;&lt;/contributors&gt;&lt;titles&gt;&lt;title&gt;Cork oak physiological responses to manipulated water availability in a Mediterranean woodland&lt;/title&gt;&lt;secondary-title&gt;Agricultural and Forest Meteorology&lt;/secondary-title&gt;&lt;alt-title&gt;Agr. Forest Meteorol.&lt;/alt-title&gt;&lt;/titles&gt;&lt;periodical&gt;&lt;full-title&gt;Agricultural and Forest Meteorology&lt;/full-title&gt;&lt;/periodical&gt;&lt;pages&gt;230-242&lt;/pages&gt;&lt;volume&gt;184&lt;/volume&gt;&lt;number&gt;0&lt;/number&gt;&lt;keywords&gt;&lt;keyword&gt;Quercus suber&lt;/keyword&gt;&lt;keyword&gt;Throughfall manipulation&lt;/keyword&gt;&lt;keyword&gt;Tree transpiration&lt;/keyword&gt;&lt;keyword&gt;Gas exchange&lt;/keyword&gt;&lt;keyword&gt;Soil moisture&lt;/keyword&gt;&lt;keyword&gt;Precipitation change&lt;/keyword&gt;&lt;/keywords&gt;&lt;dates&gt;&lt;year&gt;2014&lt;/year&gt;&lt;/dates&gt;&lt;isbn&gt;0168-1923&lt;/isbn&gt;&lt;urls&gt;&lt;related-urls&gt;&lt;url&gt;http://www.sciencedirect.com/science/article/pii/S0168192313002724&lt;/url&gt;&lt;/related-urls&gt;&lt;/urls&gt;&lt;electronic-resource-num&gt;https://doi.org/10.1016/j.agrformet.2013.10.004&lt;/electronic-resource-num&gt;&lt;/record&gt;&lt;/Cite&gt;&lt;/EndNote&gt;</w:instrText>
      </w:r>
      <w:r>
        <w:rPr>
          <w:szCs w:val="20"/>
        </w:rPr>
        <w:fldChar w:fldCharType="separate"/>
      </w:r>
      <w:hyperlink w:anchor="_ENREF_68" w:tooltip="Besson, 2014 #6486" w:history="1">
        <w:r w:rsidR="0076192B">
          <w:rPr>
            <w:noProof/>
            <w:szCs w:val="20"/>
          </w:rPr>
          <w:t>Besson et al. (2014</w:t>
        </w:r>
      </w:hyperlink>
      <w:r w:rsidR="001F1D72">
        <w:rPr>
          <w:noProof/>
          <w:szCs w:val="20"/>
        </w:rPr>
        <w:t>)</w:t>
      </w:r>
      <w:r>
        <w:rPr>
          <w:szCs w:val="20"/>
        </w:rPr>
        <w:fldChar w:fldCharType="end"/>
      </w:r>
      <w:r>
        <w:rPr>
          <w:szCs w:val="20"/>
        </w:rPr>
        <w:t xml:space="preserve">, in which 3 treatments were applied. Dry, Ambient and Wet treatments </w:t>
      </w:r>
      <w:r w:rsidRPr="000B6A40">
        <w:rPr>
          <w:szCs w:val="20"/>
        </w:rPr>
        <w:t>received</w:t>
      </w:r>
      <w:r>
        <w:rPr>
          <w:szCs w:val="20"/>
        </w:rPr>
        <w:t>, respectively</w:t>
      </w:r>
      <w:r w:rsidRPr="000B6A40">
        <w:rPr>
          <w:szCs w:val="20"/>
        </w:rPr>
        <w:t xml:space="preserve"> 80, 100 and 120% of </w:t>
      </w:r>
      <w:ins w:id="272" w:author="raquelvale" w:date="2018-11-22T23:15:00Z">
        <w:r w:rsidR="002A5C13">
          <w:rPr>
            <w:szCs w:val="20"/>
          </w:rPr>
          <w:t>current</w:t>
        </w:r>
      </w:ins>
      <w:del w:id="273" w:author="raquelvale" w:date="2018-11-22T23:15:00Z">
        <w:r w:rsidDel="002A5C13">
          <w:rPr>
            <w:szCs w:val="20"/>
          </w:rPr>
          <w:delText>annual</w:delText>
        </w:r>
      </w:del>
      <w:r>
        <w:rPr>
          <w:szCs w:val="20"/>
        </w:rPr>
        <w:t xml:space="preserve"> precipitation. Since r</w:t>
      </w:r>
      <w:r w:rsidRPr="000B6A40">
        <w:rPr>
          <w:szCs w:val="20"/>
        </w:rPr>
        <w:t>ainfall exclusion had hardly any impact on cork oak physiology</w:t>
      </w:r>
      <w:r>
        <w:rPr>
          <w:szCs w:val="20"/>
        </w:rPr>
        <w:t xml:space="preserve">, we pooled the data from Dry and Ambient treatments. </w:t>
      </w:r>
      <w:ins w:id="274" w:author="raquelvale" w:date="2018-11-22T23:13:00Z">
        <w:r w:rsidR="002A5C13">
          <w:rPr>
            <w:szCs w:val="20"/>
          </w:rPr>
          <w:t xml:space="preserve">We excluded </w:t>
        </w:r>
      </w:ins>
      <w:ins w:id="275" w:author="raquelvale" w:date="2018-11-22T23:15:00Z">
        <w:r w:rsidR="002A5C13">
          <w:rPr>
            <w:szCs w:val="20"/>
          </w:rPr>
          <w:t xml:space="preserve">the </w:t>
        </w:r>
      </w:ins>
      <w:ins w:id="276" w:author="raquelvale" w:date="2018-11-22T23:13:00Z">
        <w:r w:rsidR="002A5C13">
          <w:rPr>
            <w:szCs w:val="20"/>
          </w:rPr>
          <w:t>Wet treatment because</w:t>
        </w:r>
      </w:ins>
      <w:ins w:id="277" w:author="raquelvale" w:date="2018-11-25T21:15:00Z">
        <w:r w:rsidR="00C71754">
          <w:rPr>
            <w:szCs w:val="20"/>
          </w:rPr>
          <w:t xml:space="preserve"> a significant </w:t>
        </w:r>
      </w:ins>
      <w:ins w:id="278" w:author="raquelvale" w:date="2018-11-25T21:16:00Z">
        <w:r w:rsidR="00C71754">
          <w:rPr>
            <w:szCs w:val="20"/>
          </w:rPr>
          <w:t xml:space="preserve">treatment </w:t>
        </w:r>
      </w:ins>
      <w:ins w:id="279" w:author="raquelvale" w:date="2018-11-25T21:15:00Z">
        <w:r w:rsidR="00C71754">
          <w:rPr>
            <w:szCs w:val="20"/>
          </w:rPr>
          <w:t xml:space="preserve">effect was only observed </w:t>
        </w:r>
      </w:ins>
      <w:ins w:id="280" w:author="raquelvale" w:date="2018-11-25T21:16:00Z">
        <w:r w:rsidR="00C71754" w:rsidRPr="00C71754">
          <w:rPr>
            <w:szCs w:val="20"/>
          </w:rPr>
          <w:t>after a single pulse irrigation in late spring</w:t>
        </w:r>
      </w:ins>
      <w:ins w:id="281" w:author="raquelvale" w:date="2018-11-25T21:17:00Z">
        <w:r w:rsidR="00C71754">
          <w:rPr>
            <w:szCs w:val="20"/>
          </w:rPr>
          <w:t>,</w:t>
        </w:r>
      </w:ins>
      <w:ins w:id="282" w:author="raquelvale" w:date="2018-11-25T21:16:00Z">
        <w:r w:rsidR="00C71754" w:rsidRPr="00C71754">
          <w:rPr>
            <w:szCs w:val="20"/>
          </w:rPr>
          <w:t xml:space="preserve"> applied as a punctual experiment</w:t>
        </w:r>
      </w:ins>
      <w:ins w:id="283" w:author="raquelvale" w:date="2018-11-25T21:18:00Z">
        <w:r w:rsidR="00C71754">
          <w:rPr>
            <w:szCs w:val="20"/>
          </w:rPr>
          <w:t xml:space="preserve">. </w:t>
        </w:r>
      </w:ins>
      <w:r w:rsidR="00FF4D97">
        <w:rPr>
          <w:szCs w:val="20"/>
        </w:rPr>
        <w:t>For this study</w:t>
      </w:r>
      <w:ins w:id="284" w:author="Raquel" w:date="2018-11-28T09:38:00Z">
        <w:r w:rsidR="00137B49">
          <w:rPr>
            <w:szCs w:val="20"/>
          </w:rPr>
          <w:t>,</w:t>
        </w:r>
      </w:ins>
      <w:r w:rsidR="00FF4D97">
        <w:rPr>
          <w:szCs w:val="20"/>
        </w:rPr>
        <w:t xml:space="preserve"> we </w:t>
      </w:r>
      <w:r>
        <w:rPr>
          <w:szCs w:val="20"/>
        </w:rPr>
        <w:t xml:space="preserve">used only </w:t>
      </w:r>
      <w:ins w:id="285" w:author="raquelvale" w:date="2018-11-25T21:18:00Z">
        <w:r w:rsidR="00C71754">
          <w:rPr>
            <w:szCs w:val="20"/>
          </w:rPr>
          <w:t xml:space="preserve">Dry </w:t>
        </w:r>
      </w:ins>
      <w:ins w:id="286" w:author="raquelvale" w:date="2018-11-25T21:19:00Z">
        <w:r w:rsidR="00C71754">
          <w:rPr>
            <w:szCs w:val="20"/>
          </w:rPr>
          <w:t>and</w:t>
        </w:r>
      </w:ins>
      <w:ins w:id="287" w:author="raquelvale" w:date="2018-11-25T21:18:00Z">
        <w:r w:rsidR="00C71754">
          <w:rPr>
            <w:szCs w:val="20"/>
          </w:rPr>
          <w:t xml:space="preserve"> Ambient </w:t>
        </w:r>
      </w:ins>
      <w:r w:rsidR="006D2847">
        <w:rPr>
          <w:szCs w:val="20"/>
        </w:rPr>
        <w:t xml:space="preserve">trees </w:t>
      </w:r>
      <w:r w:rsidR="00FF4D97">
        <w:rPr>
          <w:szCs w:val="20"/>
        </w:rPr>
        <w:t xml:space="preserve">that were sampled for </w:t>
      </w:r>
      <w:r w:rsidR="0053794C">
        <w:rPr>
          <w:szCs w:val="20"/>
        </w:rPr>
        <w:t>both</w:t>
      </w:r>
      <w:r w:rsidR="006D2847">
        <w:rPr>
          <w:szCs w:val="20"/>
        </w:rPr>
        <w:t xml:space="preserve"> </w:t>
      </w:r>
      <w:r>
        <w:rPr>
          <w:szCs w:val="20"/>
        </w:rPr>
        <w:t>phenolog</w:t>
      </w:r>
      <w:r w:rsidR="006D2847">
        <w:rPr>
          <w:szCs w:val="20"/>
        </w:rPr>
        <w:t xml:space="preserve">ical </w:t>
      </w:r>
      <w:r>
        <w:rPr>
          <w:szCs w:val="20"/>
        </w:rPr>
        <w:t>and physiolog</w:t>
      </w:r>
      <w:r w:rsidR="006D2847">
        <w:rPr>
          <w:szCs w:val="20"/>
        </w:rPr>
        <w:t>ical measurements</w:t>
      </w:r>
      <w:r w:rsidR="003A641E">
        <w:rPr>
          <w:szCs w:val="20"/>
        </w:rPr>
        <w:t xml:space="preserve"> (n</w:t>
      </w:r>
      <w:r w:rsidR="0028677C">
        <w:rPr>
          <w:szCs w:val="20"/>
        </w:rPr>
        <w:t xml:space="preserve"> </w:t>
      </w:r>
      <w:r w:rsidR="003A641E">
        <w:rPr>
          <w:szCs w:val="20"/>
        </w:rPr>
        <w:t>=</w:t>
      </w:r>
      <w:r w:rsidR="0028677C">
        <w:rPr>
          <w:szCs w:val="20"/>
        </w:rPr>
        <w:t xml:space="preserve"> </w:t>
      </w:r>
      <w:r w:rsidR="003A641E">
        <w:rPr>
          <w:szCs w:val="20"/>
        </w:rPr>
        <w:t>15)</w:t>
      </w:r>
      <w:r>
        <w:rPr>
          <w:szCs w:val="20"/>
        </w:rPr>
        <w:t>.</w:t>
      </w:r>
      <w:del w:id="288" w:author="Raquel" w:date="2018-11-27T14:17:00Z">
        <w:r w:rsidDel="0013440F">
          <w:rPr>
            <w:szCs w:val="20"/>
          </w:rPr>
          <w:delText xml:space="preserve"> This means that we discarded three trees from the </w:delText>
        </w:r>
        <w:r w:rsidR="007F06D2" w:rsidDel="0013440F">
          <w:rPr>
            <w:szCs w:val="20"/>
          </w:rPr>
          <w:delText>above-mentioned</w:delText>
        </w:r>
        <w:r w:rsidR="0053794C" w:rsidDel="0013440F">
          <w:rPr>
            <w:szCs w:val="20"/>
          </w:rPr>
          <w:delText xml:space="preserve"> </w:delText>
        </w:r>
        <w:r w:rsidDel="0013440F">
          <w:rPr>
            <w:szCs w:val="20"/>
          </w:rPr>
          <w:delText>sample</w:delText>
        </w:r>
      </w:del>
      <w:r>
        <w:rPr>
          <w:szCs w:val="20"/>
        </w:rPr>
        <w:t xml:space="preserve">. For every variable presented in this study, a previous </w:t>
      </w:r>
      <w:ins w:id="289" w:author="raquelvale" w:date="2018-11-25T21:19:00Z">
        <w:r w:rsidR="00C71754">
          <w:rPr>
            <w:szCs w:val="20"/>
          </w:rPr>
          <w:t xml:space="preserve">statistical </w:t>
        </w:r>
      </w:ins>
      <w:r>
        <w:rPr>
          <w:szCs w:val="20"/>
        </w:rPr>
        <w:t xml:space="preserve">check </w:t>
      </w:r>
      <w:ins w:id="290" w:author="raquelvale" w:date="2018-11-25T21:19:00Z">
        <w:r w:rsidR="00C71754">
          <w:rPr>
            <w:szCs w:val="20"/>
          </w:rPr>
          <w:t xml:space="preserve">(ANOVA) </w:t>
        </w:r>
      </w:ins>
      <w:r>
        <w:rPr>
          <w:szCs w:val="20"/>
        </w:rPr>
        <w:t xml:space="preserve">for treatment </w:t>
      </w:r>
      <w:r w:rsidR="007F06D2">
        <w:rPr>
          <w:szCs w:val="20"/>
        </w:rPr>
        <w:t>effects</w:t>
      </w:r>
      <w:r>
        <w:rPr>
          <w:szCs w:val="20"/>
        </w:rPr>
        <w:t xml:space="preserve"> was performed</w:t>
      </w:r>
      <w:r w:rsidR="00ED2B26">
        <w:rPr>
          <w:szCs w:val="20"/>
        </w:rPr>
        <w:t xml:space="preserve">, </w:t>
      </w:r>
      <w:ins w:id="291" w:author="raquelvale" w:date="2018-11-25T21:20:00Z">
        <w:r w:rsidR="00C71754">
          <w:rPr>
            <w:szCs w:val="20"/>
          </w:rPr>
          <w:t xml:space="preserve">to confirm that the pooling was correctly applied, </w:t>
        </w:r>
      </w:ins>
      <w:r w:rsidR="00ED2B26">
        <w:rPr>
          <w:szCs w:val="20"/>
        </w:rPr>
        <w:t>i.e., that no treatment effect was observed</w:t>
      </w:r>
      <w:ins w:id="292" w:author="raquelvale" w:date="2018-11-25T21:20:00Z">
        <w:r w:rsidR="00C71754">
          <w:rPr>
            <w:szCs w:val="20"/>
          </w:rPr>
          <w:t>.</w:t>
        </w:r>
      </w:ins>
      <w:del w:id="293" w:author="raquelvale" w:date="2018-11-25T21:20:00Z">
        <w:r w:rsidR="00ED2B26" w:rsidDel="00C71754">
          <w:rPr>
            <w:szCs w:val="20"/>
          </w:rPr>
          <w:delText>,</w:delText>
        </w:r>
        <w:r w:rsidR="00E6144E" w:rsidDel="00C71754">
          <w:rPr>
            <w:szCs w:val="20"/>
          </w:rPr>
          <w:delText xml:space="preserve"> to confirm that the pooling was </w:delText>
        </w:r>
        <w:r w:rsidR="003C17FC" w:rsidDel="00C71754">
          <w:rPr>
            <w:szCs w:val="20"/>
          </w:rPr>
          <w:delText>correctly applied</w:delText>
        </w:r>
      </w:del>
      <w:r>
        <w:rPr>
          <w:szCs w:val="20"/>
        </w:rPr>
        <w:t>.</w:t>
      </w:r>
    </w:p>
    <w:p w14:paraId="28943A1C" w14:textId="77777777" w:rsidR="005F21EF" w:rsidRDefault="005F21EF" w:rsidP="000B6A40">
      <w:pPr>
        <w:spacing w:after="120"/>
        <w:rPr>
          <w:szCs w:val="20"/>
        </w:rPr>
      </w:pPr>
    </w:p>
    <w:p w14:paraId="00D19E2C" w14:textId="25089E43" w:rsidR="00C82F79" w:rsidRDefault="001E5139" w:rsidP="00C82F79">
      <w:pPr>
        <w:pStyle w:val="Heading2"/>
      </w:pPr>
      <w:r>
        <w:t>2</w:t>
      </w:r>
      <w:r w:rsidR="00670F05">
        <w:t>.2</w:t>
      </w:r>
      <w:r w:rsidR="00C82F79">
        <w:t xml:space="preserve"> </w:t>
      </w:r>
      <w:r w:rsidR="00D729AB" w:rsidRPr="00D729AB">
        <w:t>Environmental monitoring</w:t>
      </w:r>
    </w:p>
    <w:p w14:paraId="0AE88560" w14:textId="54E7BA5A" w:rsidR="00035944" w:rsidRPr="00847B2D" w:rsidRDefault="00035944" w:rsidP="00035944">
      <w:pPr>
        <w:spacing w:after="120"/>
        <w:rPr>
          <w:szCs w:val="20"/>
        </w:rPr>
      </w:pPr>
      <w:r w:rsidRPr="00157768">
        <w:rPr>
          <w:szCs w:val="20"/>
        </w:rPr>
        <w:t>Precipitation (ARG100 rain gauge, EM Ltd., Sunderland, UK),</w:t>
      </w:r>
      <w:r>
        <w:rPr>
          <w:szCs w:val="20"/>
        </w:rPr>
        <w:t xml:space="preserve"> </w:t>
      </w:r>
      <w:r w:rsidRPr="00157768">
        <w:rPr>
          <w:szCs w:val="20"/>
        </w:rPr>
        <w:t>air temperature (</w:t>
      </w:r>
      <w:r w:rsidRPr="0028677C">
        <w:rPr>
          <w:i/>
          <w:szCs w:val="20"/>
        </w:rPr>
        <w:t>T</w:t>
      </w:r>
      <w:r w:rsidRPr="00157768">
        <w:rPr>
          <w:szCs w:val="20"/>
        </w:rPr>
        <w:t>) at 2 m height (Thermistor M841,</w:t>
      </w:r>
      <w:r>
        <w:rPr>
          <w:szCs w:val="20"/>
        </w:rPr>
        <w:t xml:space="preserve"> </w:t>
      </w:r>
      <w:r w:rsidRPr="00157768">
        <w:rPr>
          <w:szCs w:val="20"/>
        </w:rPr>
        <w:t>Siemens, Munich, Germany)</w:t>
      </w:r>
      <w:r>
        <w:rPr>
          <w:szCs w:val="20"/>
        </w:rPr>
        <w:t xml:space="preserve">, </w:t>
      </w:r>
      <w:r w:rsidRPr="00157768">
        <w:rPr>
          <w:szCs w:val="20"/>
        </w:rPr>
        <w:t>photosynthetically active radiation</w:t>
      </w:r>
      <w:r>
        <w:rPr>
          <w:szCs w:val="20"/>
        </w:rPr>
        <w:t xml:space="preserve"> </w:t>
      </w:r>
      <w:r w:rsidRPr="00157768">
        <w:rPr>
          <w:szCs w:val="20"/>
          <w:lang w:val="en-US"/>
        </w:rPr>
        <w:t>(PAR, LI-190 quantum sensor, Licor Inc., Lincoln, NB, USA)</w:t>
      </w:r>
      <w:r>
        <w:rPr>
          <w:szCs w:val="20"/>
          <w:lang w:val="en-US"/>
        </w:rPr>
        <w:t xml:space="preserve"> and </w:t>
      </w:r>
      <w:r w:rsidRPr="00157768">
        <w:rPr>
          <w:szCs w:val="20"/>
        </w:rPr>
        <w:t>air humidity (Fischer 431402 sensor, K. Fischer GmbH, Drebach,</w:t>
      </w:r>
      <w:r>
        <w:rPr>
          <w:szCs w:val="20"/>
        </w:rPr>
        <w:t xml:space="preserve"> </w:t>
      </w:r>
      <w:r w:rsidRPr="00157768">
        <w:rPr>
          <w:szCs w:val="20"/>
        </w:rPr>
        <w:t xml:space="preserve">Germany) </w:t>
      </w:r>
      <w:r w:rsidRPr="00847B2D">
        <w:rPr>
          <w:szCs w:val="20"/>
        </w:rPr>
        <w:t xml:space="preserve">were </w:t>
      </w:r>
      <w:r>
        <w:rPr>
          <w:szCs w:val="20"/>
        </w:rPr>
        <w:t>measured in 5 min intervals and 30-min averages recorded with a datalogger (</w:t>
      </w:r>
      <w:r w:rsidRPr="00157768">
        <w:rPr>
          <w:szCs w:val="20"/>
        </w:rPr>
        <w:t>DL2e, Delta-T Devices Ltd., Cambridge,</w:t>
      </w:r>
      <w:r>
        <w:rPr>
          <w:szCs w:val="20"/>
        </w:rPr>
        <w:t xml:space="preserve"> </w:t>
      </w:r>
      <w:r w:rsidRPr="00157768">
        <w:rPr>
          <w:szCs w:val="20"/>
        </w:rPr>
        <w:t>UK)</w:t>
      </w:r>
      <w:r>
        <w:rPr>
          <w:szCs w:val="20"/>
        </w:rPr>
        <w:t xml:space="preserve">. </w:t>
      </w:r>
      <w:r w:rsidRPr="00847B2D">
        <w:rPr>
          <w:szCs w:val="20"/>
        </w:rPr>
        <w:t>Daily mean temperatures were used to calculate the thermal time</w:t>
      </w:r>
      <w:r>
        <w:rPr>
          <w:szCs w:val="20"/>
        </w:rPr>
        <w:t xml:space="preserve"> needed for budburst</w:t>
      </w:r>
      <w:r w:rsidRPr="00847B2D">
        <w:rPr>
          <w:i/>
          <w:szCs w:val="20"/>
        </w:rPr>
        <w:t>,</w:t>
      </w:r>
      <w:r>
        <w:rPr>
          <w:i/>
          <w:szCs w:val="20"/>
        </w:rPr>
        <w:t xml:space="preserve"> </w:t>
      </w:r>
      <w:r w:rsidRPr="00A31668">
        <w:rPr>
          <w:szCs w:val="20"/>
        </w:rPr>
        <w:t>or</w:t>
      </w:r>
      <w:r w:rsidRPr="00847B2D">
        <w:rPr>
          <w:szCs w:val="20"/>
        </w:rPr>
        <w:t xml:space="preserve"> degrees-day sum (DDS)</w:t>
      </w:r>
      <w:r>
        <w:rPr>
          <w:szCs w:val="20"/>
        </w:rPr>
        <w:t xml:space="preserve">, </w:t>
      </w:r>
      <w:r w:rsidRPr="00A31668">
        <w:rPr>
          <w:i/>
          <w:szCs w:val="20"/>
        </w:rPr>
        <w:t>i. e.</w:t>
      </w:r>
      <w:r>
        <w:rPr>
          <w:szCs w:val="20"/>
        </w:rPr>
        <w:t xml:space="preserve">, the accumulated temperature above a certain base temperature during a certain period of time </w:t>
      </w:r>
      <w:r w:rsidR="00E42383">
        <w:rPr>
          <w:szCs w:val="20"/>
        </w:rPr>
        <w:fldChar w:fldCharType="begin"/>
      </w:r>
      <w:r w:rsidR="00B97C9E">
        <w:rPr>
          <w:szCs w:val="20"/>
        </w:rPr>
        <w:instrText xml:space="preserve"> ADDIN EN.CITE &lt;EndNote&gt;&lt;Cite&gt;&lt;Author&gt;Cannell&lt;/Author&gt;&lt;Year&gt;1983&lt;/Year&gt;&lt;RecNum&gt;9009&lt;/RecNum&gt;&lt;DisplayText&gt;(Cannell and Smith, 1983)&lt;/DisplayText&gt;&lt;record&gt;&lt;rec-number&gt;9009&lt;/rec-number&gt;&lt;foreign-keys&gt;&lt;key app="EN" db-id="pwteffw96rtfrhe9ts7pz52wtex5vzw000xw"&gt;9009&lt;/key&gt;&lt;/foreign-keys&gt;&lt;ref-type name="Journal Article"&gt;17&lt;/ref-type&gt;&lt;contributors&gt;&lt;authors&gt;&lt;author&gt;Cannell, M. G. R.&lt;/author&gt;&lt;author&gt;Smith, R. I.&lt;/author&gt;&lt;/authors&gt;&lt;/contributors&gt;&lt;titles&gt;&lt;title&gt;Thermal Time, Chill Days and Prediction of Budburst in Picea sitchensis&lt;/title&gt;&lt;secondary-title&gt;Journal of applied ecology&lt;/secondary-title&gt;&lt;alt-title&gt;J. Appl. Ecol.&lt;/alt-title&gt;&lt;/titles&gt;&lt;periodical&gt;&lt;full-title&gt;Journal of applied ecology&lt;/full-title&gt;&lt;/periodical&gt;&lt;pages&gt;951-963&lt;/pages&gt;&lt;volume&gt;20&lt;/volume&gt;&lt;number&gt;3&lt;/number&gt;&lt;dates&gt;&lt;year&gt;1983&lt;/year&gt;&lt;/dates&gt;&lt;publisher&gt;[British Ecological Society, Wiley]&lt;/publisher&gt;&lt;isbn&gt;00218901, 13652664&lt;/isbn&gt;&lt;urls&gt;&lt;related-urls&gt;&lt;url&gt;http://www.jstor.org/stable/2403139&lt;/url&gt;&lt;/related-urls&gt;&lt;/urls&gt;&lt;custom1&gt;Full publication date: Dec., 1983&lt;/custom1&gt;&lt;electronic-resource-num&gt;https://doi.org/10.2307/2403139&lt;/electronic-resource-num&gt;&lt;/record&gt;&lt;/Cite&gt;&lt;/EndNote&gt;</w:instrText>
      </w:r>
      <w:r w:rsidR="00E42383">
        <w:rPr>
          <w:szCs w:val="20"/>
        </w:rPr>
        <w:fldChar w:fldCharType="separate"/>
      </w:r>
      <w:r w:rsidR="009B3F88">
        <w:rPr>
          <w:noProof/>
          <w:szCs w:val="20"/>
        </w:rPr>
        <w:t>(</w:t>
      </w:r>
      <w:hyperlink w:anchor="_ENREF_2" w:tooltip="Cannell, 1983 #9009" w:history="1">
        <w:r w:rsidR="0076192B">
          <w:rPr>
            <w:noProof/>
            <w:szCs w:val="20"/>
          </w:rPr>
          <w:t>Cannell and Smith, 1983</w:t>
        </w:r>
      </w:hyperlink>
      <w:r w:rsidR="009B3F88">
        <w:rPr>
          <w:noProof/>
          <w:szCs w:val="20"/>
        </w:rPr>
        <w:t>)</w:t>
      </w:r>
      <w:r w:rsidR="00E42383">
        <w:rPr>
          <w:szCs w:val="20"/>
        </w:rPr>
        <w:fldChar w:fldCharType="end"/>
      </w:r>
      <w:r>
        <w:rPr>
          <w:szCs w:val="20"/>
        </w:rPr>
        <w:t>. We considered DDS</w:t>
      </w:r>
      <w:r w:rsidRPr="00847B2D">
        <w:rPr>
          <w:szCs w:val="20"/>
        </w:rPr>
        <w:t xml:space="preserve"> </w:t>
      </w:r>
      <w:r>
        <w:rPr>
          <w:szCs w:val="20"/>
        </w:rPr>
        <w:t>from the 1</w:t>
      </w:r>
      <w:r w:rsidRPr="00E32CB1">
        <w:rPr>
          <w:szCs w:val="20"/>
          <w:vertAlign w:val="superscript"/>
        </w:rPr>
        <w:t>st</w:t>
      </w:r>
      <w:r>
        <w:rPr>
          <w:szCs w:val="20"/>
        </w:rPr>
        <w:t xml:space="preserve"> of January, assuming bud dormancy break </w:t>
      </w:r>
      <w:r>
        <w:rPr>
          <w:szCs w:val="20"/>
        </w:rPr>
        <w:fldChar w:fldCharType="begin"/>
      </w:r>
      <w:r w:rsidR="00B97C9E">
        <w:rPr>
          <w:szCs w:val="20"/>
        </w:rPr>
        <w:instrText xml:space="preserve"> ADDIN EN.CITE &lt;EndNote&gt;&lt;Cite&gt;&lt;Author&gt;Sampaio&lt;/Author&gt;&lt;Year&gt;2016&lt;/Year&gt;&lt;RecNum&gt;7512&lt;/RecNum&gt;&lt;DisplayText&gt;(Sampaio et al., 2016)&lt;/DisplayText&gt;&lt;record&gt;&lt;rec-number&gt;7512&lt;/rec-number&gt;&lt;foreign-keys&gt;&lt;key app="EN" db-id="pwteffw96rtfrhe9ts7pz52wtex5vzw000xw"&gt;7512&lt;/key&gt;&lt;key app="ENWeb" db-id=""&gt;0&lt;/key&gt;&lt;/foreign-keys&gt;&lt;ref-type name="Journal Article"&gt;17&lt;/ref-type&gt;&lt;contributors&gt;&lt;authors&gt;&lt;author&gt;Sampaio, Teresa&lt;/author&gt;&lt;author&gt;Branco, Manuela&lt;/author&gt;&lt;author&gt;Guichoux, Erwan&lt;/author&gt;&lt;author&gt;Petit, Rémy J.&lt;/author&gt;&lt;author&gt;Pereira, João S.&lt;/author&gt;&lt;author&gt;Varela, Maria C.&lt;/author&gt;&lt;author&gt;Almeida, Maria H.&lt;/author&gt;&lt;/authors&gt;&lt;/contributors&gt;&lt;titles&gt;&lt;title&gt;Does the geography of cork oak origin influence budburst and leaf pest damage?&lt;/title&gt;&lt;secondary-title&gt;Forest Ecology and Management&lt;/secondary-title&gt;&lt;alt-title&gt;Forest Ecol. Manag.&lt;/alt-title&gt;&lt;/titles&gt;&lt;periodical&gt;&lt;full-title&gt;Forest Ecology and Management&lt;/full-title&gt;&lt;/periodical&gt;&lt;pages&gt;33-43&lt;/pages&gt;&lt;volume&gt;373&lt;/volume&gt;&lt;keywords&gt;&lt;keyword&gt;Quercus suber&lt;/keyword&gt;&lt;keyword&gt;Provenance trials&lt;/keyword&gt;&lt;keyword&gt;Genetic variation&lt;/keyword&gt;&lt;keyword&gt;Spring phenology&lt;/keyword&gt;&lt;keyword&gt;Insect herbivory&lt;/keyword&gt;&lt;keyword&gt;Climate change&lt;/keyword&gt;&lt;keyword&gt;Phenology&lt;/keyword&gt;&lt;/keywords&gt;&lt;dates&gt;&lt;year&gt;2016&lt;/year&gt;&lt;pub-dates&gt;&lt;date&gt;8/1/&lt;/date&gt;&lt;/pub-dates&gt;&lt;/dates&gt;&lt;isbn&gt;0378-1127&lt;/isbn&gt;&lt;urls&gt;&lt;related-urls&gt;&lt;url&gt;http://www.sciencedirect.com/science/article/pii/S037811271630175X&lt;/url&gt;&lt;/related-urls&gt;&lt;/urls&gt;&lt;electronic-resource-num&gt;https://doi.org/10.1016/j.foreco.2016.04.019&lt;/electronic-resource-num&gt;&lt;research-notes&gt;Notas avulsas 70. Usei estes métodos para calcular os DDS e também Pinto 2011. No final acabei por optar por Pinto 2011 (6.2ºC)&lt;/research-notes&gt;&lt;/record&gt;&lt;/Cite&gt;&lt;/EndNote&gt;</w:instrText>
      </w:r>
      <w:r>
        <w:rPr>
          <w:szCs w:val="20"/>
        </w:rPr>
        <w:fldChar w:fldCharType="separate"/>
      </w:r>
      <w:r w:rsidR="009B3F88">
        <w:rPr>
          <w:noProof/>
          <w:szCs w:val="20"/>
        </w:rPr>
        <w:t>(</w:t>
      </w:r>
      <w:hyperlink w:anchor="_ENREF_80" w:tooltip="Sampaio, 2016 #7512" w:history="1">
        <w:r w:rsidR="0076192B">
          <w:rPr>
            <w:noProof/>
            <w:szCs w:val="20"/>
          </w:rPr>
          <w:t>Sampaio et al., 2016</w:t>
        </w:r>
      </w:hyperlink>
      <w:r w:rsidR="009B3F88">
        <w:rPr>
          <w:noProof/>
          <w:szCs w:val="20"/>
        </w:rPr>
        <w:t>)</w:t>
      </w:r>
      <w:r>
        <w:rPr>
          <w:szCs w:val="20"/>
        </w:rPr>
        <w:fldChar w:fldCharType="end"/>
      </w:r>
      <w:r>
        <w:rPr>
          <w:szCs w:val="20"/>
        </w:rPr>
        <w:t xml:space="preserve">, </w:t>
      </w:r>
      <w:r w:rsidRPr="00847B2D">
        <w:rPr>
          <w:szCs w:val="20"/>
        </w:rPr>
        <w:t>until budburst</w:t>
      </w:r>
      <w:r>
        <w:rPr>
          <w:szCs w:val="20"/>
        </w:rPr>
        <w:t xml:space="preserve"> date,</w:t>
      </w:r>
      <w:r w:rsidRPr="00847B2D">
        <w:rPr>
          <w:szCs w:val="20"/>
        </w:rPr>
        <w:t xml:space="preserve"> </w:t>
      </w:r>
      <w:r w:rsidR="002B77E0">
        <w:rPr>
          <w:szCs w:val="20"/>
        </w:rPr>
        <w:t>for each</w:t>
      </w:r>
      <w:r w:rsidRPr="00847B2D">
        <w:rPr>
          <w:szCs w:val="20"/>
        </w:rPr>
        <w:t xml:space="preserve"> year</w:t>
      </w:r>
      <w:r>
        <w:rPr>
          <w:szCs w:val="20"/>
        </w:rPr>
        <w:t xml:space="preserve">. Base temperature was set to </w:t>
      </w:r>
      <w:r w:rsidRPr="00847B2D">
        <w:rPr>
          <w:szCs w:val="20"/>
        </w:rPr>
        <w:t>6.2</w:t>
      </w:r>
      <w:r w:rsidR="0028677C">
        <w:rPr>
          <w:szCs w:val="20"/>
        </w:rPr>
        <w:t xml:space="preserve"> </w:t>
      </w:r>
      <w:r w:rsidRPr="00847B2D">
        <w:rPr>
          <w:szCs w:val="20"/>
        </w:rPr>
        <w:t>ºC</w:t>
      </w:r>
      <w:r>
        <w:rPr>
          <w:szCs w:val="20"/>
        </w:rPr>
        <w:t>, in agreement with the threshold estimated for cork oak in a previous study</w:t>
      </w:r>
      <w:r w:rsidRPr="00847B2D">
        <w:rPr>
          <w:szCs w:val="20"/>
        </w:rPr>
        <w:t xml:space="preserve"> </w:t>
      </w:r>
      <w:r>
        <w:rPr>
          <w:szCs w:val="20"/>
        </w:rPr>
        <w:t xml:space="preserve">in the same region </w:t>
      </w:r>
      <w:r w:rsidRPr="00847B2D">
        <w:rPr>
          <w:szCs w:val="20"/>
        </w:rPr>
        <w:fldChar w:fldCharType="begin"/>
      </w:r>
      <w:r w:rsidR="00B97C9E">
        <w:rPr>
          <w:szCs w:val="20"/>
        </w:rPr>
        <w:instrText xml:space="preserve"> ADDIN EN.CITE &lt;EndNote&gt;&lt;Cite&gt;&lt;Author&gt;Pinto&lt;/Author&gt;&lt;Year&gt;2011&lt;/Year&gt;&lt;RecNum&gt;5254&lt;/RecNum&gt;&lt;DisplayText&gt;(Pinto et al., 2011)&lt;/DisplayText&gt;&lt;record&gt;&lt;rec-number&gt;5254&lt;/rec-number&gt;&lt;foreign-keys&gt;&lt;key app="EN" db-id="pwteffw96rtfrhe9ts7pz52wtex5vzw000xw"&gt;5254&lt;/key&gt;&lt;/foreign-keys&gt;&lt;ref-type name="Journal Article"&gt;17&lt;/ref-type&gt;&lt;contributors&gt;&lt;authors&gt;&lt;author&gt;Pinto, C. A.&lt;/author&gt;&lt;author&gt;Henriques, M. O.&lt;/author&gt;&lt;author&gt;Figueiredo, J. P.&lt;/author&gt;&lt;author&gt;David, J. S.&lt;/author&gt;&lt;author&gt;Abreu, F. G.&lt;/author&gt;&lt;author&gt;Pereira, J. S.&lt;/author&gt;&lt;author&gt;Correia, I.&lt;/author&gt;&lt;author&gt;David, T. S.&lt;/author&gt;&lt;/authors&gt;&lt;/contributors&gt;&lt;titles&gt;&lt;title&gt;Phenology and growth dynamics in Mediterranean evergreen oaks: Effects of environmental conditions and water relations&lt;/title&gt;&lt;secondary-title&gt;Forest Ecology and Management&lt;/secondary-title&gt;&lt;alt-title&gt;Forest Ecol. Manag.&lt;/alt-title&gt;&lt;/titles&gt;&lt;periodical&gt;&lt;full-title&gt;Forest Ecology and Management&lt;/full-title&gt;&lt;/periodical&gt;&lt;pages&gt;500-508&lt;/pages&gt;&lt;volume&gt;262&lt;/volume&gt;&lt;number&gt;3&lt;/number&gt;&lt;keywords&gt;&lt;keyword&gt;Budburst&lt;/keyword&gt;&lt;keyword&gt;Shoot elongation&lt;/keyword&gt;&lt;keyword&gt;Temperature&lt;/keyword&gt;&lt;keyword&gt;Photoperiod&lt;/keyword&gt;&lt;keyword&gt;Predawn leaf water potential&lt;/keyword&gt;&lt;keyword&gt;leaf water potential&lt;/keyword&gt;&lt;keyword&gt;quercus suber&lt;/keyword&gt;&lt;/keywords&gt;&lt;dates&gt;&lt;year&gt;2011&lt;/year&gt;&lt;/dates&gt;&lt;isbn&gt;0378-1127&lt;/isbn&gt;&lt;urls&gt;&lt;related-urls&gt;&lt;url&gt;http://www.sciencedirect.com/science/article/pii/S0378112711002337&lt;/url&gt;&lt;/related-urls&gt;&lt;/urls&gt;&lt;electronic-resource-num&gt;https://doi.org/10.1016/j.foreco.2011.04.018&lt;/electronic-resource-num&gt;&lt;research-notes&gt;Notas avulsas 115. Para citar no paper do crescimento do MIND&lt;/research-notes&gt;&lt;/record&gt;&lt;/Cite&gt;&lt;/EndNote&gt;</w:instrText>
      </w:r>
      <w:r w:rsidRPr="00847B2D">
        <w:rPr>
          <w:szCs w:val="20"/>
        </w:rPr>
        <w:fldChar w:fldCharType="separate"/>
      </w:r>
      <w:r w:rsidR="009B3F88">
        <w:rPr>
          <w:noProof/>
          <w:szCs w:val="20"/>
        </w:rPr>
        <w:t>(</w:t>
      </w:r>
      <w:hyperlink w:anchor="_ENREF_51" w:tooltip="Pinto, 2011 #5254" w:history="1">
        <w:r w:rsidR="0076192B">
          <w:rPr>
            <w:noProof/>
            <w:szCs w:val="20"/>
          </w:rPr>
          <w:t>Pinto et al., 2011</w:t>
        </w:r>
      </w:hyperlink>
      <w:r w:rsidR="009B3F88">
        <w:rPr>
          <w:noProof/>
          <w:szCs w:val="20"/>
        </w:rPr>
        <w:t>)</w:t>
      </w:r>
      <w:r w:rsidRPr="00847B2D">
        <w:rPr>
          <w:szCs w:val="20"/>
        </w:rPr>
        <w:fldChar w:fldCharType="end"/>
      </w:r>
      <w:r w:rsidRPr="00847B2D">
        <w:rPr>
          <w:szCs w:val="20"/>
        </w:rPr>
        <w:t>.</w:t>
      </w:r>
      <w:r>
        <w:rPr>
          <w:szCs w:val="20"/>
        </w:rPr>
        <w:t xml:space="preserve"> To better characterize interannual variations in climatic conditions,</w:t>
      </w:r>
      <w:r w:rsidR="002B77E0">
        <w:rPr>
          <w:szCs w:val="20"/>
        </w:rPr>
        <w:t xml:space="preserve"> our field</w:t>
      </w:r>
      <w:r>
        <w:rPr>
          <w:szCs w:val="20"/>
        </w:rPr>
        <w:t xml:space="preserve"> meteorological data </w:t>
      </w:r>
      <w:r w:rsidR="000E5221">
        <w:rPr>
          <w:szCs w:val="20"/>
        </w:rPr>
        <w:t xml:space="preserve">were </w:t>
      </w:r>
      <w:r>
        <w:rPr>
          <w:szCs w:val="20"/>
        </w:rPr>
        <w:t xml:space="preserve">compared to a </w:t>
      </w:r>
      <w:r w:rsidRPr="00E32CB1">
        <w:rPr>
          <w:szCs w:val="20"/>
          <w:lang w:val="en-US"/>
        </w:rPr>
        <w:t xml:space="preserve">reference period (1971-2000, </w:t>
      </w:r>
      <w:r w:rsidR="00DD550C">
        <w:rPr>
          <w:szCs w:val="20"/>
          <w:lang w:val="en-US"/>
        </w:rPr>
        <w:fldChar w:fldCharType="begin"/>
      </w:r>
      <w:r w:rsidR="00DD550C">
        <w:rPr>
          <w:szCs w:val="20"/>
          <w:lang w:val="en-US"/>
        </w:rPr>
        <w:instrText xml:space="preserve"> ADDIN EN.CITE &lt;EndNote&gt;&lt;Cite&gt;&lt;Author&gt;IPMA&lt;/Author&gt;&lt;Year&gt;2018&lt;/Year&gt;&lt;RecNum&gt;9013&lt;/RecNum&gt;&lt;DisplayText&gt;(IPMA, 2018)&lt;/DisplayText&gt;&lt;record&gt;&lt;rec-number&gt;9013&lt;/rec-number&gt;&lt;foreign-keys&gt;&lt;key app="EN" db-id="pwteffw96rtfrhe9ts7pz52wtex5vzw000xw"&gt;9013&lt;/key&gt;&lt;/foreign-keys&gt;&lt;ref-type name="Web Page"&gt;12&lt;/ref-type&gt;&lt;contributors&gt;&lt;authors&gt;&lt;author&gt;IPMA&lt;/author&gt;&lt;/authors&gt;&lt;/contributors&gt;&lt;titles&gt;&lt;title&gt;Climate normals&lt;/title&gt;&lt;/titles&gt;&lt;number&gt;01/2018&lt;/number&gt;&lt;dates&gt;&lt;year&gt;2018&lt;/year&gt;&lt;/dates&gt;&lt;urls&gt;&lt;related-urls&gt;&lt;url&gt;www.ipma.pt&lt;/url&gt;&lt;/related-urls&gt;&lt;/urls&gt;&lt;custom1&gt;2018&lt;/custom1&gt;&lt;/record&gt;&lt;/Cite&gt;&lt;/EndNote&gt;</w:instrText>
      </w:r>
      <w:r w:rsidR="00DD550C">
        <w:rPr>
          <w:szCs w:val="20"/>
          <w:lang w:val="en-US"/>
        </w:rPr>
        <w:fldChar w:fldCharType="separate"/>
      </w:r>
      <w:r w:rsidR="00DD550C">
        <w:rPr>
          <w:noProof/>
          <w:szCs w:val="20"/>
          <w:lang w:val="en-US"/>
        </w:rPr>
        <w:t>(</w:t>
      </w:r>
      <w:hyperlink w:anchor="_ENREF_89" w:tooltip="IPMA, 2018 #9013" w:history="1">
        <w:r w:rsidR="0076192B">
          <w:rPr>
            <w:noProof/>
            <w:szCs w:val="20"/>
            <w:lang w:val="en-US"/>
          </w:rPr>
          <w:t>IPMA, 2018</w:t>
        </w:r>
      </w:hyperlink>
      <w:r w:rsidR="00DD550C">
        <w:rPr>
          <w:noProof/>
          <w:szCs w:val="20"/>
          <w:lang w:val="en-US"/>
        </w:rPr>
        <w:t>)</w:t>
      </w:r>
      <w:r w:rsidR="00DD550C">
        <w:rPr>
          <w:szCs w:val="20"/>
          <w:lang w:val="en-US"/>
        </w:rPr>
        <w:fldChar w:fldCharType="end"/>
      </w:r>
      <w:r w:rsidR="00DD550C">
        <w:rPr>
          <w:szCs w:val="20"/>
          <w:lang w:val="en-US"/>
        </w:rPr>
        <w:t>).</w:t>
      </w:r>
      <w:r w:rsidRPr="00E32CB1">
        <w:rPr>
          <w:szCs w:val="20"/>
          <w:lang w:val="en-US"/>
        </w:rPr>
        <w:t xml:space="preserve"> </w:t>
      </w:r>
      <w:ins w:id="294" w:author="raquelvale" w:date="2018-11-19T15:57:00Z">
        <w:r w:rsidR="000D739B">
          <w:rPr>
            <w:szCs w:val="20"/>
            <w:lang w:val="en-US"/>
          </w:rPr>
          <w:t>W</w:t>
        </w:r>
      </w:ins>
      <w:ins w:id="295" w:author="raquelvale" w:date="2018-11-19T15:44:00Z">
        <w:r w:rsidR="00F7730A" w:rsidRPr="00BE351D">
          <w:rPr>
            <w:szCs w:val="20"/>
            <w:lang w:val="en-US"/>
          </w:rPr>
          <w:t xml:space="preserve">e </w:t>
        </w:r>
      </w:ins>
      <w:ins w:id="296" w:author="raquelvale" w:date="2018-11-19T15:57:00Z">
        <w:r w:rsidR="000D739B">
          <w:rPr>
            <w:szCs w:val="20"/>
            <w:lang w:val="en-US"/>
          </w:rPr>
          <w:t xml:space="preserve">also </w:t>
        </w:r>
      </w:ins>
      <w:ins w:id="297" w:author="Raquel" w:date="2018-11-27T14:17:00Z">
        <w:r w:rsidR="0013440F">
          <w:rPr>
            <w:szCs w:val="20"/>
            <w:lang w:val="en-US"/>
          </w:rPr>
          <w:t>retrieved</w:t>
        </w:r>
      </w:ins>
      <w:ins w:id="298" w:author="raquelvale" w:date="2018-11-19T15:44:00Z">
        <w:r w:rsidR="00F7730A" w:rsidRPr="00BE351D">
          <w:rPr>
            <w:szCs w:val="20"/>
            <w:lang w:val="en-US"/>
          </w:rPr>
          <w:t xml:space="preserve"> the Standard Precipitation Evapotranspiration Index</w:t>
        </w:r>
        <w:r w:rsidR="002A5C13">
          <w:rPr>
            <w:szCs w:val="20"/>
            <w:lang w:val="en-US"/>
          </w:rPr>
          <w:t xml:space="preserve"> </w:t>
        </w:r>
      </w:ins>
      <w:ins w:id="299" w:author="raquelvale" w:date="2018-11-22T23:17:00Z">
        <w:r w:rsidR="002A5C13">
          <w:rPr>
            <w:szCs w:val="20"/>
            <w:lang w:val="en-US"/>
          </w:rPr>
          <w:t>(SPEI)</w:t>
        </w:r>
      </w:ins>
      <w:ins w:id="300" w:author="raquelvale" w:date="2018-11-19T15:44:00Z">
        <w:r w:rsidR="00F7730A" w:rsidRPr="00BE351D">
          <w:rPr>
            <w:szCs w:val="20"/>
            <w:lang w:val="en-US"/>
          </w:rPr>
          <w:t xml:space="preserve"> from the Global SPEI database (http://sac.csic.es/spei/database.html), with a 0.5º spatial resolution for the study site, </w:t>
        </w:r>
      </w:ins>
      <w:ins w:id="301" w:author="raquelvale" w:date="2018-11-19T15:45:00Z">
        <w:r w:rsidR="00F7730A">
          <w:rPr>
            <w:szCs w:val="20"/>
            <w:lang w:val="en-US"/>
          </w:rPr>
          <w:t xml:space="preserve">to complement </w:t>
        </w:r>
      </w:ins>
      <w:ins w:id="302" w:author="Raquel" w:date="2018-11-27T14:20:00Z">
        <w:r w:rsidR="00F84A4D">
          <w:rPr>
            <w:szCs w:val="20"/>
            <w:lang w:val="en-US"/>
          </w:rPr>
          <w:t>climatic conditions</w:t>
        </w:r>
      </w:ins>
      <w:ins w:id="303" w:author="raquelvale" w:date="2018-11-19T15:46:00Z">
        <w:r w:rsidR="00F7730A">
          <w:rPr>
            <w:szCs w:val="20"/>
            <w:lang w:val="en-US"/>
          </w:rPr>
          <w:t>, as</w:t>
        </w:r>
      </w:ins>
      <w:ins w:id="304" w:author="raquelvale" w:date="2018-11-19T15:44:00Z">
        <w:r w:rsidR="00F7730A" w:rsidRPr="00BE351D">
          <w:rPr>
            <w:szCs w:val="20"/>
            <w:lang w:val="en-US"/>
          </w:rPr>
          <w:t xml:space="preserve"> SPEI is currently the most widespre</w:t>
        </w:r>
        <w:r w:rsidR="00072EE0">
          <w:rPr>
            <w:szCs w:val="20"/>
            <w:lang w:val="en-US"/>
          </w:rPr>
          <w:t xml:space="preserve">ad </w:t>
        </w:r>
      </w:ins>
      <w:ins w:id="305" w:author="Raquel" w:date="2018-11-27T14:21:00Z">
        <w:r w:rsidR="00F84A4D">
          <w:rPr>
            <w:szCs w:val="20"/>
            <w:lang w:val="en-US"/>
          </w:rPr>
          <w:t>index</w:t>
        </w:r>
      </w:ins>
      <w:ins w:id="306" w:author="raquelvale" w:date="2018-11-19T15:44:00Z">
        <w:r w:rsidR="00072EE0">
          <w:rPr>
            <w:szCs w:val="20"/>
            <w:lang w:val="en-US"/>
          </w:rPr>
          <w:t xml:space="preserve"> for drought </w:t>
        </w:r>
      </w:ins>
      <w:ins w:id="307" w:author="raquelvale" w:date="2018-11-26T11:54:00Z">
        <w:r w:rsidR="00072EE0">
          <w:rPr>
            <w:szCs w:val="20"/>
            <w:lang w:val="en-US"/>
          </w:rPr>
          <w:t>analyses</w:t>
        </w:r>
      </w:ins>
      <w:ins w:id="308" w:author="Raquel" w:date="2018-11-27T14:21:00Z">
        <w:r w:rsidR="00F84A4D">
          <w:rPr>
            <w:szCs w:val="20"/>
            <w:lang w:val="en-US"/>
          </w:rPr>
          <w:t xml:space="preserve"> in the Mediterranean</w:t>
        </w:r>
      </w:ins>
      <w:ins w:id="309" w:author="raquelvale" w:date="2018-11-26T11:54:00Z">
        <w:r w:rsidR="00072EE0">
          <w:rPr>
            <w:szCs w:val="20"/>
            <w:lang w:val="en-US"/>
          </w:rPr>
          <w:t xml:space="preserve"> </w:t>
        </w:r>
      </w:ins>
      <w:r w:rsidR="00072EE0">
        <w:rPr>
          <w:szCs w:val="20"/>
          <w:lang w:val="en-US"/>
        </w:rPr>
        <w:fldChar w:fldCharType="begin"/>
      </w:r>
      <w:r w:rsidR="00072EE0">
        <w:rPr>
          <w:szCs w:val="20"/>
          <w:lang w:val="en-US"/>
        </w:rPr>
        <w:instrText xml:space="preserve"> ADDIN EN.CITE &lt;EndNote&gt;&lt;Cite&gt;&lt;Author&gt;Vicente Serrano&lt;/Author&gt;&lt;Year&gt;2010&lt;/Year&gt;&lt;RecNum&gt;8872&lt;/RecNum&gt;&lt;DisplayText&gt;(Vicente Serrano et al., 2010)&lt;/DisplayText&gt;&lt;record&gt;&lt;rec-number&gt;8872&lt;/rec-number&gt;&lt;foreign-keys&gt;&lt;key app="EN" db-id="pwteffw96rtfrhe9ts7pz52wtex5vzw000xw"&gt;8872&lt;/key&gt;&lt;/foreign-keys&gt;&lt;ref-type name="Journal Article"&gt;17&lt;/ref-type&gt;&lt;contributors&gt;&lt;authors&gt;&lt;author&gt;Vicente Serrano, Sergio M.&lt;/author&gt;&lt;author&gt;Beguería, Santiago&lt;/author&gt;&lt;author&gt;López-Moreno, Juan I.&lt;/author&gt;&lt;author&gt;Angulo-Martínez, Marta&lt;/author&gt;&lt;author&gt;El Kenawy, Ahmed M.&lt;/author&gt;&lt;/authors&gt;&lt;/contributors&gt;&lt;titles&gt;&lt;title&gt;A new global 0.5° gridded dataset (1901-2006) of a multiscalar drought index: comparison with current drought index datasets based on the Palmer Drought Severity Index&lt;/title&gt;&lt;secondary-title&gt;Journal of Hydrometeorology&lt;/secondary-title&gt;&lt;alt-title&gt;J. Hydrometeorol.&lt;/alt-title&gt;&lt;/titles&gt;&lt;periodical&gt;&lt;full-title&gt;Journal of Hydrometeorology&lt;/full-title&gt;&lt;/periodical&gt;&lt;pages&gt;1033-1043&lt;/pages&gt;&lt;volume&gt;11&lt;/volume&gt;&lt;keywords&gt;&lt;keyword&gt;Climate datat&lt;/keyword&gt;&lt;keyword&gt;Drought&lt;/keyword&gt;&lt;keyword&gt;Drought index&lt;/keyword&gt;&lt;keyword&gt;Global dataset&lt;/keyword&gt;&lt;keyword&gt;Palmer drought severity index&lt;/keyword&gt;&lt;keyword&gt;PDSI&lt;/keyword&gt;&lt;keyword&gt;SPEI&lt;/keyword&gt;&lt;keyword&gt;SPI&lt;/keyword&gt;&lt;keyword&gt;Standardized precipitation evapotranspiration index&lt;/keyword&gt;&lt;keyword&gt;Standardized precipitation index&lt;/keyword&gt;&lt;/keywords&gt;&lt;dates&gt;&lt;year&gt;2010&lt;/year&gt;&lt;/dates&gt;&lt;publisher&gt;American Meteorological Society&lt;/publisher&gt;&lt;isbn&gt;1525-755X&lt;/isbn&gt;&lt;urls&gt;&lt;related-urls&gt;&lt;url&gt;http://hdl.handle.net/10261/23906&lt;/url&gt;&lt;/related-urls&gt;&lt;/urls&gt;&lt;electronic-resource-num&gt;https://doi.org/10.1175/2010JHM1224.1&lt;/electronic-resource-num&gt;&lt;/record&gt;&lt;/Cite&gt;&lt;/EndNote&gt;</w:instrText>
      </w:r>
      <w:r w:rsidR="00072EE0">
        <w:rPr>
          <w:szCs w:val="20"/>
          <w:lang w:val="en-US"/>
        </w:rPr>
        <w:fldChar w:fldCharType="separate"/>
      </w:r>
      <w:r w:rsidR="00072EE0">
        <w:rPr>
          <w:noProof/>
          <w:szCs w:val="20"/>
          <w:lang w:val="en-US"/>
        </w:rPr>
        <w:t>(</w:t>
      </w:r>
      <w:hyperlink w:anchor="_ENREF_45" w:tooltip="Vicente Serrano, 2010 #8872" w:history="1">
        <w:r w:rsidR="0076192B">
          <w:rPr>
            <w:noProof/>
            <w:szCs w:val="20"/>
            <w:lang w:val="en-US"/>
          </w:rPr>
          <w:t>Vicente Serrano et al., 2010</w:t>
        </w:r>
      </w:hyperlink>
      <w:r w:rsidR="00072EE0">
        <w:rPr>
          <w:noProof/>
          <w:szCs w:val="20"/>
          <w:lang w:val="en-US"/>
        </w:rPr>
        <w:t>)</w:t>
      </w:r>
      <w:r w:rsidR="00072EE0">
        <w:rPr>
          <w:szCs w:val="20"/>
          <w:lang w:val="en-US"/>
        </w:rPr>
        <w:fldChar w:fldCharType="end"/>
      </w:r>
      <w:ins w:id="310" w:author="raquelvale" w:date="2018-11-19T15:44:00Z">
        <w:r w:rsidR="00F7730A" w:rsidRPr="00BE351D">
          <w:rPr>
            <w:szCs w:val="20"/>
            <w:lang w:val="en-US"/>
          </w:rPr>
          <w:t>.</w:t>
        </w:r>
      </w:ins>
    </w:p>
    <w:p w14:paraId="155171FE" w14:textId="2E781AEF" w:rsidR="00035944" w:rsidRDefault="00035944" w:rsidP="00035944">
      <w:pPr>
        <w:spacing w:after="120"/>
        <w:rPr>
          <w:szCs w:val="20"/>
        </w:rPr>
      </w:pPr>
      <w:r w:rsidRPr="00847B2D">
        <w:rPr>
          <w:szCs w:val="20"/>
        </w:rPr>
        <w:t>Results are presented as hydrological years</w:t>
      </w:r>
      <w:r w:rsidR="00DD550C">
        <w:rPr>
          <w:szCs w:val="20"/>
        </w:rPr>
        <w:t xml:space="preserve">, as </w:t>
      </w:r>
      <w:r w:rsidR="00FF4D97">
        <w:rPr>
          <w:szCs w:val="20"/>
        </w:rPr>
        <w:t>they</w:t>
      </w:r>
      <w:r w:rsidR="00DD550C">
        <w:rPr>
          <w:szCs w:val="20"/>
        </w:rPr>
        <w:t xml:space="preserve"> better represent the seasonality </w:t>
      </w:r>
      <w:r w:rsidRPr="00847B2D">
        <w:rPr>
          <w:szCs w:val="20"/>
        </w:rPr>
        <w:t>of water availability for tree functioning</w:t>
      </w:r>
      <w:r>
        <w:rPr>
          <w:szCs w:val="20"/>
        </w:rPr>
        <w:t xml:space="preserve"> and</w:t>
      </w:r>
      <w:r w:rsidRPr="00847B2D">
        <w:rPr>
          <w:szCs w:val="20"/>
        </w:rPr>
        <w:t xml:space="preserve"> growth.</w:t>
      </w:r>
      <w:r w:rsidR="002349DE">
        <w:rPr>
          <w:szCs w:val="20"/>
        </w:rPr>
        <w:t xml:space="preserve"> The hydrological year of 2004 is comprised between October of 2003 and September 2004 and the hydrological year of 2005 between October 2004 to September 2005. </w:t>
      </w:r>
    </w:p>
    <w:p w14:paraId="2BEBD3C8" w14:textId="77777777" w:rsidR="001E5139" w:rsidRPr="00847B2D" w:rsidRDefault="001E5139" w:rsidP="00035944">
      <w:pPr>
        <w:spacing w:after="120"/>
        <w:rPr>
          <w:szCs w:val="20"/>
          <w:lang w:val="en-US"/>
        </w:rPr>
      </w:pPr>
    </w:p>
    <w:p w14:paraId="13BD8D3A" w14:textId="6D43272F" w:rsidR="008E3110" w:rsidRDefault="001E5139" w:rsidP="00B07FED">
      <w:pPr>
        <w:pStyle w:val="Heading2"/>
      </w:pPr>
      <w:r>
        <w:lastRenderedPageBreak/>
        <w:t>2.3</w:t>
      </w:r>
      <w:r w:rsidR="00B07FED">
        <w:t xml:space="preserve"> Tree phenology and growth measurements</w:t>
      </w:r>
    </w:p>
    <w:p w14:paraId="38DA9BB1" w14:textId="2E9CAC23" w:rsidR="00B07FED" w:rsidRDefault="00B07FED" w:rsidP="00B07FED">
      <w:pPr>
        <w:spacing w:after="120"/>
        <w:rPr>
          <w:szCs w:val="20"/>
        </w:rPr>
      </w:pPr>
      <w:r w:rsidRPr="00847B2D">
        <w:rPr>
          <w:szCs w:val="20"/>
        </w:rPr>
        <w:t xml:space="preserve">Phenological observations were performed in </w:t>
      </w:r>
      <w:r>
        <w:rPr>
          <w:szCs w:val="20"/>
        </w:rPr>
        <w:t xml:space="preserve">one randomly marked apical </w:t>
      </w:r>
      <w:r w:rsidRPr="00847B2D">
        <w:rPr>
          <w:szCs w:val="20"/>
        </w:rPr>
        <w:t>branch</w:t>
      </w:r>
      <w:r w:rsidR="001C222D">
        <w:rPr>
          <w:szCs w:val="20"/>
        </w:rPr>
        <w:t>,</w:t>
      </w:r>
      <w:r w:rsidRPr="00847B2D">
        <w:rPr>
          <w:szCs w:val="20"/>
        </w:rPr>
        <w:t xml:space="preserve"> </w:t>
      </w:r>
      <w:r w:rsidR="001C222D" w:rsidRPr="00847B2D">
        <w:rPr>
          <w:szCs w:val="20"/>
        </w:rPr>
        <w:t xml:space="preserve">sun-exposed </w:t>
      </w:r>
      <w:r>
        <w:rPr>
          <w:szCs w:val="20"/>
        </w:rPr>
        <w:t xml:space="preserve">(south-facing), </w:t>
      </w:r>
      <w:r w:rsidRPr="00847B2D">
        <w:rPr>
          <w:szCs w:val="20"/>
        </w:rPr>
        <w:t>from</w:t>
      </w:r>
      <w:r>
        <w:rPr>
          <w:szCs w:val="20"/>
        </w:rPr>
        <w:t xml:space="preserve"> a total of 15 trees</w:t>
      </w:r>
      <w:r w:rsidRPr="00847B2D">
        <w:rPr>
          <w:szCs w:val="20"/>
        </w:rPr>
        <w:t xml:space="preserve">, at least once a week. </w:t>
      </w:r>
      <w:r>
        <w:rPr>
          <w:szCs w:val="20"/>
        </w:rPr>
        <w:t>W</w:t>
      </w:r>
      <w:r w:rsidRPr="00847B2D">
        <w:rPr>
          <w:szCs w:val="20"/>
        </w:rPr>
        <w:t>e registered the day</w:t>
      </w:r>
      <w:r w:rsidR="00DE21D3">
        <w:rPr>
          <w:szCs w:val="20"/>
        </w:rPr>
        <w:t>s</w:t>
      </w:r>
      <w:r>
        <w:rPr>
          <w:szCs w:val="20"/>
        </w:rPr>
        <w:t xml:space="preserve"> </w:t>
      </w:r>
      <w:r w:rsidRPr="00847B2D">
        <w:rPr>
          <w:szCs w:val="20"/>
        </w:rPr>
        <w:t>of bud activation (when bud was visible)</w:t>
      </w:r>
      <w:r>
        <w:rPr>
          <w:szCs w:val="20"/>
        </w:rPr>
        <w:t xml:space="preserve"> and </w:t>
      </w:r>
      <w:r w:rsidRPr="00847B2D">
        <w:rPr>
          <w:szCs w:val="20"/>
        </w:rPr>
        <w:t>budburst</w:t>
      </w:r>
      <w:r>
        <w:rPr>
          <w:szCs w:val="20"/>
        </w:rPr>
        <w:t xml:space="preserve"> (when shoot emerged). We also registered </w:t>
      </w:r>
      <w:r w:rsidRPr="00847B2D">
        <w:rPr>
          <w:szCs w:val="20"/>
        </w:rPr>
        <w:t xml:space="preserve">shoot </w:t>
      </w:r>
      <w:r>
        <w:rPr>
          <w:szCs w:val="20"/>
        </w:rPr>
        <w:t xml:space="preserve">elongation (when </w:t>
      </w:r>
      <w:r w:rsidR="00B020D6">
        <w:rPr>
          <w:szCs w:val="20"/>
        </w:rPr>
        <w:t xml:space="preserve">first </w:t>
      </w:r>
      <w:r>
        <w:rPr>
          <w:szCs w:val="20"/>
        </w:rPr>
        <w:t xml:space="preserve">leaves unfolded and could be count) and trunk growth onset and cessation, and </w:t>
      </w:r>
      <w:r w:rsidR="00B020D6">
        <w:rPr>
          <w:szCs w:val="20"/>
        </w:rPr>
        <w:t>leaf senescence</w:t>
      </w:r>
      <w:r>
        <w:rPr>
          <w:szCs w:val="20"/>
        </w:rPr>
        <w:t>. Then, we</w:t>
      </w:r>
      <w:r w:rsidRPr="00847B2D">
        <w:rPr>
          <w:szCs w:val="20"/>
        </w:rPr>
        <w:t xml:space="preserve"> determine</w:t>
      </w:r>
      <w:r>
        <w:rPr>
          <w:szCs w:val="20"/>
        </w:rPr>
        <w:t>d</w:t>
      </w:r>
      <w:r w:rsidRPr="00847B2D">
        <w:rPr>
          <w:szCs w:val="20"/>
        </w:rPr>
        <w:t xml:space="preserve"> bud development duration (as the </w:t>
      </w:r>
      <w:r>
        <w:rPr>
          <w:szCs w:val="20"/>
        </w:rPr>
        <w:t>number of days since</w:t>
      </w:r>
      <w:r w:rsidRPr="00847B2D">
        <w:rPr>
          <w:szCs w:val="20"/>
        </w:rPr>
        <w:t xml:space="preserve"> bud activ</w:t>
      </w:r>
      <w:r w:rsidR="00ED2B26">
        <w:rPr>
          <w:szCs w:val="20"/>
        </w:rPr>
        <w:t>ation</w:t>
      </w:r>
      <w:r w:rsidRPr="00847B2D">
        <w:rPr>
          <w:szCs w:val="20"/>
        </w:rPr>
        <w:t xml:space="preserve"> </w:t>
      </w:r>
      <w:r>
        <w:rPr>
          <w:szCs w:val="20"/>
        </w:rPr>
        <w:t>to</w:t>
      </w:r>
      <w:r w:rsidRPr="00847B2D">
        <w:rPr>
          <w:szCs w:val="20"/>
        </w:rPr>
        <w:t xml:space="preserve"> budburst)</w:t>
      </w:r>
      <w:r>
        <w:rPr>
          <w:szCs w:val="20"/>
        </w:rPr>
        <w:t xml:space="preserve">, </w:t>
      </w:r>
      <w:r w:rsidRPr="00847B2D">
        <w:rPr>
          <w:szCs w:val="20"/>
        </w:rPr>
        <w:t xml:space="preserve">shoot </w:t>
      </w:r>
      <w:r>
        <w:rPr>
          <w:szCs w:val="20"/>
        </w:rPr>
        <w:t>elongation</w:t>
      </w:r>
      <w:r w:rsidRPr="00847B2D">
        <w:rPr>
          <w:szCs w:val="20"/>
        </w:rPr>
        <w:t xml:space="preserve"> </w:t>
      </w:r>
      <w:r>
        <w:rPr>
          <w:szCs w:val="20"/>
        </w:rPr>
        <w:t>and trunk growth duration</w:t>
      </w:r>
      <w:r w:rsidRPr="00847B2D">
        <w:rPr>
          <w:szCs w:val="20"/>
        </w:rPr>
        <w:t xml:space="preserve"> (as the </w:t>
      </w:r>
      <w:r>
        <w:rPr>
          <w:szCs w:val="20"/>
        </w:rPr>
        <w:t xml:space="preserve">number of days since the onset to cessation of </w:t>
      </w:r>
      <w:r w:rsidRPr="00847B2D">
        <w:rPr>
          <w:szCs w:val="20"/>
        </w:rPr>
        <w:t>shoot</w:t>
      </w:r>
      <w:r>
        <w:rPr>
          <w:szCs w:val="20"/>
        </w:rPr>
        <w:t xml:space="preserve"> elongation and trunk growth</w:t>
      </w:r>
      <w:r w:rsidRPr="00847B2D">
        <w:rPr>
          <w:szCs w:val="20"/>
        </w:rPr>
        <w:t>).</w:t>
      </w:r>
      <w:r>
        <w:rPr>
          <w:szCs w:val="20"/>
        </w:rPr>
        <w:t xml:space="preserve"> The spring growing season length was defined as the number of days since bud activation until trunk </w:t>
      </w:r>
      <w:r w:rsidR="005F140B">
        <w:rPr>
          <w:szCs w:val="20"/>
        </w:rPr>
        <w:t>growth</w:t>
      </w:r>
      <w:r>
        <w:rPr>
          <w:szCs w:val="20"/>
        </w:rPr>
        <w:t xml:space="preserve"> cessation</w:t>
      </w:r>
      <w:r w:rsidRPr="00847B2D">
        <w:rPr>
          <w:szCs w:val="20"/>
        </w:rPr>
        <w:t xml:space="preserve">. </w:t>
      </w:r>
    </w:p>
    <w:p w14:paraId="09C002F9" w14:textId="7BA2E037" w:rsidR="00086D4F" w:rsidRDefault="00C5546D" w:rsidP="00C5546D">
      <w:pPr>
        <w:spacing w:after="120"/>
        <w:rPr>
          <w:szCs w:val="20"/>
        </w:rPr>
      </w:pPr>
      <w:r w:rsidRPr="00847B2D">
        <w:rPr>
          <w:szCs w:val="20"/>
        </w:rPr>
        <w:t>Shoot elongation was measured since budburst with a</w:t>
      </w:r>
      <w:r w:rsidR="00BD17D5">
        <w:rPr>
          <w:szCs w:val="20"/>
        </w:rPr>
        <w:t xml:space="preserve"> ruler</w:t>
      </w:r>
      <w:r w:rsidRPr="00847B2D">
        <w:rPr>
          <w:szCs w:val="20"/>
        </w:rPr>
        <w:t xml:space="preserve"> and leaves counted. Trunk diameter at breast height (dbh) was measured from October 2003 with tree dendrometers (I-802-D1, UMS GmbH, Munich, Germany)</w:t>
      </w:r>
      <w:r>
        <w:rPr>
          <w:szCs w:val="20"/>
        </w:rPr>
        <w:t>,</w:t>
      </w:r>
      <w:r w:rsidR="00B63DF4">
        <w:rPr>
          <w:szCs w:val="20"/>
        </w:rPr>
        <w:t xml:space="preserve"> at the same time of the day and </w:t>
      </w:r>
      <w:r w:rsidRPr="00847B2D">
        <w:rPr>
          <w:szCs w:val="20"/>
        </w:rPr>
        <w:t>at least once a month</w:t>
      </w:r>
      <w:r w:rsidR="00D97D89">
        <w:rPr>
          <w:szCs w:val="20"/>
        </w:rPr>
        <w:t xml:space="preserve"> during spring</w:t>
      </w:r>
      <w:r w:rsidRPr="00847B2D">
        <w:rPr>
          <w:szCs w:val="20"/>
        </w:rPr>
        <w:t>, and basal area increment (BAI) determined. Since trunk growth in cork oak can be an almost continuous process</w:t>
      </w:r>
      <w:r>
        <w:rPr>
          <w:szCs w:val="20"/>
        </w:rPr>
        <w:t>,</w:t>
      </w:r>
      <w:r w:rsidRPr="00847B2D">
        <w:rPr>
          <w:szCs w:val="20"/>
        </w:rPr>
        <w:t xml:space="preserve"> </w:t>
      </w:r>
      <w:r>
        <w:rPr>
          <w:szCs w:val="20"/>
        </w:rPr>
        <w:t xml:space="preserve">depending on </w:t>
      </w:r>
      <w:r w:rsidR="001A34AC">
        <w:rPr>
          <w:szCs w:val="20"/>
        </w:rPr>
        <w:t xml:space="preserve">climatic </w:t>
      </w:r>
      <w:r>
        <w:rPr>
          <w:szCs w:val="20"/>
        </w:rPr>
        <w:t xml:space="preserve">conditions </w:t>
      </w:r>
      <w:r w:rsidR="00A06305" w:rsidRPr="00A06305">
        <w:rPr>
          <w:szCs w:val="20"/>
        </w:rPr>
        <w:fldChar w:fldCharType="begin"/>
      </w:r>
      <w:r w:rsidR="009B3F88">
        <w:rPr>
          <w:szCs w:val="20"/>
        </w:rPr>
        <w:instrText xml:space="preserve"> ADDIN EN.CITE &lt;EndNote&gt;&lt;Cite&gt;&lt;Author&gt;Costa&lt;/Author&gt;&lt;Year&gt;2002&lt;/Year&gt;&lt;RecNum&gt;9001&lt;/RecNum&gt;&lt;DisplayText&gt;(Costa et al., 2002)&lt;/DisplayText&gt;&lt;record&gt;&lt;rec-number&gt;9001&lt;/rec-number&gt;&lt;foreign-keys&gt;&lt;key app="EN" db-id="pwteffw96rtfrhe9ts7pz52wtex5vzw000xw"&gt;9001&lt;/key&gt;&lt;/foreign-keys&gt;&lt;ref-type name="Journal Article"&gt;17&lt;/ref-type&gt;&lt;contributors&gt;&lt;authors&gt;&lt;author&gt;Augusta Costa&lt;/author&gt;&lt;author&gt;Helena Pereira&lt;/author&gt;&lt;author&gt;Ângelo Oliveira&lt;/author&gt;&lt;/authors&gt;&lt;/contributors&gt;&lt;titles&gt;&lt;title&gt;Influence of climate on the seasonality of radial growth of cork oak during a cork production cycle&lt;/title&gt;&lt;secondary-title&gt;Annals of Forest Science&lt;/secondary-title&gt;&lt;alt-title&gt;Ann. For. Sci.&lt;/alt-title&gt;&lt;/titles&gt;&lt;periodical&gt;&lt;full-title&gt;Annals of Forest Science&lt;/full-title&gt;&lt;/periodical&gt;&lt;alt-periodical&gt;&lt;full-title&gt;Ann. For. Sci.&lt;/full-title&gt;&lt;/alt-periodical&gt;&lt;pages&gt;429-437&lt;/pages&gt;&lt;volume&gt;59&lt;/volume&gt;&lt;number&gt;4&lt;/number&gt;&lt;keywords&gt;&lt;keyword&gt;cork&lt;/keyword&gt;&lt;keyword&gt;cork oak&lt;/keyword&gt;&lt;keyword&gt;growth&lt;/keyword&gt;&lt;/keywords&gt;&lt;dates&gt;&lt;year&gt;2002&lt;/year&gt;&lt;/dates&gt;&lt;urls&gt;&lt;related-urls&gt;&lt;url&gt;https://doi.org/10.1051/forest:2002017&lt;/url&gt;&lt;/related-urls&gt;&lt;/urls&gt;&lt;electronic-resource-num&gt;https://doi.org/10.1051/forest:2002017&lt;/electronic-resource-num&gt;&lt;research-notes&gt;Notas avulsas 143&lt;/research-notes&gt;&lt;/record&gt;&lt;/Cite&gt;&lt;/EndNote&gt;</w:instrText>
      </w:r>
      <w:r w:rsidR="00A06305" w:rsidRPr="00A06305">
        <w:rPr>
          <w:szCs w:val="20"/>
        </w:rPr>
        <w:fldChar w:fldCharType="separate"/>
      </w:r>
      <w:r w:rsidR="009B3F88">
        <w:rPr>
          <w:noProof/>
          <w:szCs w:val="20"/>
        </w:rPr>
        <w:t>(</w:t>
      </w:r>
      <w:hyperlink w:anchor="_ENREF_17" w:tooltip="Costa, 2002 #9001" w:history="1">
        <w:r w:rsidR="0076192B">
          <w:rPr>
            <w:noProof/>
            <w:szCs w:val="20"/>
          </w:rPr>
          <w:t>Costa et al., 2002</w:t>
        </w:r>
      </w:hyperlink>
      <w:r w:rsidR="009B3F88">
        <w:rPr>
          <w:noProof/>
          <w:szCs w:val="20"/>
        </w:rPr>
        <w:t>)</w:t>
      </w:r>
      <w:r w:rsidR="00A06305" w:rsidRPr="00A06305">
        <w:rPr>
          <w:szCs w:val="20"/>
        </w:rPr>
        <w:fldChar w:fldCharType="end"/>
      </w:r>
      <w:r w:rsidRPr="00A06305">
        <w:rPr>
          <w:szCs w:val="20"/>
        </w:rPr>
        <w:t>, the</w:t>
      </w:r>
      <w:r w:rsidRPr="00847B2D">
        <w:rPr>
          <w:szCs w:val="20"/>
        </w:rPr>
        <w:t xml:space="preserve"> </w:t>
      </w:r>
      <w:r w:rsidR="009C1E58">
        <w:rPr>
          <w:szCs w:val="20"/>
        </w:rPr>
        <w:t xml:space="preserve">onset and </w:t>
      </w:r>
      <w:del w:id="311" w:author="raquelvale" w:date="2018-11-25T21:25:00Z">
        <w:r w:rsidRPr="00847B2D" w:rsidDel="004F4762">
          <w:rPr>
            <w:szCs w:val="20"/>
          </w:rPr>
          <w:delText xml:space="preserve">end </w:delText>
        </w:r>
      </w:del>
      <w:ins w:id="312" w:author="raquelvale" w:date="2018-11-25T21:25:00Z">
        <w:r w:rsidR="004F4762">
          <w:rPr>
            <w:szCs w:val="20"/>
          </w:rPr>
          <w:t>cessation</w:t>
        </w:r>
        <w:r w:rsidR="004F4762" w:rsidRPr="00847B2D">
          <w:rPr>
            <w:szCs w:val="20"/>
          </w:rPr>
          <w:t xml:space="preserve"> </w:t>
        </w:r>
      </w:ins>
      <w:r w:rsidRPr="00847B2D">
        <w:rPr>
          <w:szCs w:val="20"/>
        </w:rPr>
        <w:t>of the spring growth period w</w:t>
      </w:r>
      <w:ins w:id="313" w:author="Raquel" w:date="2018-11-28T09:32:00Z">
        <w:r w:rsidR="00AF77D3">
          <w:rPr>
            <w:szCs w:val="20"/>
          </w:rPr>
          <w:t>ere</w:t>
        </w:r>
      </w:ins>
      <w:del w:id="314" w:author="Raquel" w:date="2018-11-28T09:32:00Z">
        <w:r w:rsidRPr="00847B2D" w:rsidDel="00AF77D3">
          <w:rPr>
            <w:szCs w:val="20"/>
          </w:rPr>
          <w:delText>as</w:delText>
        </w:r>
      </w:del>
      <w:r w:rsidRPr="00847B2D">
        <w:rPr>
          <w:szCs w:val="20"/>
        </w:rPr>
        <w:t xml:space="preserve"> defined </w:t>
      </w:r>
      <w:r w:rsidR="00FF4D97">
        <w:rPr>
          <w:szCs w:val="20"/>
        </w:rPr>
        <w:t>when</w:t>
      </w:r>
      <w:r w:rsidRPr="00847B2D">
        <w:rPr>
          <w:szCs w:val="20"/>
        </w:rPr>
        <w:t xml:space="preserve"> dbh increments</w:t>
      </w:r>
      <w:r>
        <w:rPr>
          <w:szCs w:val="20"/>
        </w:rPr>
        <w:t xml:space="preserve"> </w:t>
      </w:r>
      <w:r w:rsidRPr="00847B2D">
        <w:rPr>
          <w:szCs w:val="20"/>
        </w:rPr>
        <w:t>were lower than 0.05 ‰ day</w:t>
      </w:r>
      <w:r w:rsidRPr="00847B2D">
        <w:rPr>
          <w:szCs w:val="20"/>
          <w:vertAlign w:val="superscript"/>
        </w:rPr>
        <w:t>-1</w:t>
      </w:r>
      <w:r w:rsidRPr="00847B2D">
        <w:rPr>
          <w:szCs w:val="20"/>
        </w:rPr>
        <w:t>.</w:t>
      </w:r>
      <w:r>
        <w:rPr>
          <w:szCs w:val="20"/>
        </w:rPr>
        <w:t>(relative to the total tree dbh).</w:t>
      </w:r>
      <w:r w:rsidRPr="00847B2D">
        <w:rPr>
          <w:szCs w:val="20"/>
        </w:rPr>
        <w:t xml:space="preserve"> BAI </w:t>
      </w:r>
      <w:r>
        <w:rPr>
          <w:szCs w:val="20"/>
        </w:rPr>
        <w:t>was</w:t>
      </w:r>
      <w:r w:rsidRPr="00847B2D">
        <w:rPr>
          <w:szCs w:val="20"/>
        </w:rPr>
        <w:t xml:space="preserve"> expressed as </w:t>
      </w:r>
      <w:ins w:id="315" w:author="Raquel" w:date="2018-11-28T09:32:00Z">
        <w:r w:rsidR="00AF77D3">
          <w:rPr>
            <w:szCs w:val="20"/>
          </w:rPr>
          <w:t xml:space="preserve">the </w:t>
        </w:r>
      </w:ins>
      <w:r w:rsidRPr="00847B2D">
        <w:rPr>
          <w:szCs w:val="20"/>
        </w:rPr>
        <w:t xml:space="preserve">percentage of increment relative to </w:t>
      </w:r>
      <w:r>
        <w:rPr>
          <w:szCs w:val="20"/>
        </w:rPr>
        <w:t>basal area</w:t>
      </w:r>
      <w:r w:rsidRPr="00847B2D">
        <w:rPr>
          <w:szCs w:val="20"/>
        </w:rPr>
        <w:t xml:space="preserve"> </w:t>
      </w:r>
      <w:r w:rsidR="00E8344A">
        <w:rPr>
          <w:szCs w:val="20"/>
        </w:rPr>
        <w:t xml:space="preserve">at the onset of spring growth, </w:t>
      </w:r>
      <w:r w:rsidRPr="00847B2D">
        <w:rPr>
          <w:szCs w:val="20"/>
        </w:rPr>
        <w:t xml:space="preserve">of each tree </w:t>
      </w:r>
      <w:r>
        <w:rPr>
          <w:szCs w:val="20"/>
        </w:rPr>
        <w:t>in</w:t>
      </w:r>
      <w:r w:rsidRPr="00847B2D">
        <w:rPr>
          <w:szCs w:val="20"/>
        </w:rPr>
        <w:t xml:space="preserve"> each year.</w:t>
      </w:r>
      <w:r w:rsidR="00086D4F">
        <w:rPr>
          <w:szCs w:val="20"/>
        </w:rPr>
        <w:t xml:space="preserve"> Autumn BAI was used to confirm the end of the growing season of the dry year</w:t>
      </w:r>
      <w:del w:id="316" w:author="Raquel" w:date="2018-11-28T09:38:00Z">
        <w:r w:rsidR="00086D4F" w:rsidDel="00137B49">
          <w:rPr>
            <w:szCs w:val="20"/>
          </w:rPr>
          <w:delText>,</w:delText>
        </w:r>
      </w:del>
      <w:r w:rsidR="00086D4F">
        <w:rPr>
          <w:szCs w:val="20"/>
        </w:rPr>
        <w:t xml:space="preserve"> </w:t>
      </w:r>
      <w:r w:rsidR="00086D4F" w:rsidRPr="00086D4F">
        <w:rPr>
          <w:szCs w:val="20"/>
        </w:rPr>
        <w:t xml:space="preserve">because the measurement performed at the end of July </w:t>
      </w:r>
      <w:r w:rsidR="00086D4F">
        <w:rPr>
          <w:szCs w:val="20"/>
        </w:rPr>
        <w:t xml:space="preserve">was </w:t>
      </w:r>
      <w:r w:rsidR="00086D4F" w:rsidRPr="00086D4F">
        <w:rPr>
          <w:szCs w:val="20"/>
        </w:rPr>
        <w:t xml:space="preserve">inadvertently </w:t>
      </w:r>
      <w:r w:rsidR="00086D4F">
        <w:rPr>
          <w:szCs w:val="20"/>
        </w:rPr>
        <w:t>lost (Fig. S2</w:t>
      </w:r>
      <w:r w:rsidR="00DE21D3">
        <w:rPr>
          <w:szCs w:val="20"/>
        </w:rPr>
        <w:t>a</w:t>
      </w:r>
      <w:r w:rsidR="00086D4F">
        <w:rPr>
          <w:szCs w:val="20"/>
        </w:rPr>
        <w:t>).</w:t>
      </w:r>
      <w:r w:rsidR="00F503F1">
        <w:rPr>
          <w:szCs w:val="20"/>
        </w:rPr>
        <w:t xml:space="preserve"> </w:t>
      </w:r>
      <w:r w:rsidR="00DE21D3">
        <w:rPr>
          <w:szCs w:val="20"/>
        </w:rPr>
        <w:t xml:space="preserve">Spring and autumn </w:t>
      </w:r>
      <w:r w:rsidR="00F503F1">
        <w:rPr>
          <w:szCs w:val="20"/>
        </w:rPr>
        <w:t xml:space="preserve">BAI </w:t>
      </w:r>
      <w:r w:rsidR="00DE21D3">
        <w:rPr>
          <w:szCs w:val="20"/>
        </w:rPr>
        <w:t>were regressed against the day of year (DOY).</w:t>
      </w:r>
    </w:p>
    <w:p w14:paraId="6176B925" w14:textId="69E03FD6" w:rsidR="00C5546D" w:rsidRPr="00847B2D" w:rsidRDefault="00C5546D" w:rsidP="00C5546D">
      <w:pPr>
        <w:spacing w:after="120"/>
        <w:rPr>
          <w:szCs w:val="20"/>
        </w:rPr>
      </w:pPr>
      <w:r>
        <w:rPr>
          <w:szCs w:val="20"/>
        </w:rPr>
        <w:t xml:space="preserve">Leaf area index (LAI) </w:t>
      </w:r>
      <w:r w:rsidRPr="00847B2D">
        <w:rPr>
          <w:szCs w:val="20"/>
        </w:rPr>
        <w:t xml:space="preserve">was measured at the end of the summer, as described in </w:t>
      </w:r>
      <w:r w:rsidRPr="00847B2D">
        <w:rPr>
          <w:szCs w:val="20"/>
        </w:rPr>
        <w:fldChar w:fldCharType="begin"/>
      </w:r>
      <w:r w:rsidR="00B97C9E">
        <w:rPr>
          <w:szCs w:val="20"/>
        </w:rPr>
        <w:instrText xml:space="preserve"> ADDIN EN.CITE &lt;EndNote&gt;&lt;Cite AuthorYear="1"&gt;&lt;Author&gt;Besson&lt;/Author&gt;&lt;Year&gt;2014&lt;/Year&gt;&lt;RecNum&gt;6486&lt;/RecNum&gt;&lt;DisplayText&gt;Besson et al. (2014)&lt;/DisplayText&gt;&lt;record&gt;&lt;rec-number&gt;6486&lt;/rec-number&gt;&lt;foreign-keys&gt;&lt;key app="EN" db-id="pwteffw96rtfrhe9ts7pz52wtex5vzw000xw"&gt;6486&lt;/key&gt;&lt;/foreign-keys&gt;&lt;ref-type name="Journal Article"&gt;17&lt;/ref-type&gt;&lt;contributors&gt;&lt;authors&gt;&lt;author&gt;Besson, Cathy Kurz&lt;/author&gt;&lt;author&gt;Lobo-do-Vale, Raquel&lt;/author&gt;&lt;author&gt;Rodrigues, Maria Lucília&lt;/author&gt;&lt;author&gt;Almeida, Pedro&lt;/author&gt;&lt;author&gt;Herd, Alastair&lt;/author&gt;&lt;author&gt;Grant, Olga Mary&lt;/author&gt;&lt;author&gt;David, Teresa Soares&lt;/author&gt;&lt;author&gt;Schmidt, Markus&lt;/author&gt;&lt;author&gt;Otieno, Denis&lt;/author&gt;&lt;author&gt;Keenan, Trevor F.&lt;/author&gt;&lt;author&gt;Gouveia, Célia&lt;/author&gt;&lt;author&gt;Mériaux, Catherine&lt;/author&gt;&lt;author&gt;Chaves, Maria Manuela&lt;/author&gt;&lt;author&gt;Pereira, João S.&lt;/author&gt;&lt;/authors&gt;&lt;/contributors&gt;&lt;titles&gt;&lt;title&gt;Cork oak physiological responses to manipulated water availability in a Mediterranean woodland&lt;/title&gt;&lt;secondary-title&gt;Agricultural and Forest Meteorology&lt;/secondary-title&gt;&lt;alt-title&gt;Agr. Forest Meteorol.&lt;/alt-title&gt;&lt;/titles&gt;&lt;periodical&gt;&lt;full-title&gt;Agricultural and Forest Meteorology&lt;/full-title&gt;&lt;/periodical&gt;&lt;pages&gt;230-242&lt;/pages&gt;&lt;volume&gt;184&lt;/volume&gt;&lt;number&gt;0&lt;/number&gt;&lt;keywords&gt;&lt;keyword&gt;Quercus suber&lt;/keyword&gt;&lt;keyword&gt;Throughfall manipulation&lt;/keyword&gt;&lt;keyword&gt;Tree transpiration&lt;/keyword&gt;&lt;keyword&gt;Gas exchange&lt;/keyword&gt;&lt;keyword&gt;Soil moisture&lt;/keyword&gt;&lt;keyword&gt;Precipitation change&lt;/keyword&gt;&lt;/keywords&gt;&lt;dates&gt;&lt;year&gt;2014&lt;/year&gt;&lt;/dates&gt;&lt;isbn&gt;0168-1923&lt;/isbn&gt;&lt;urls&gt;&lt;related-urls&gt;&lt;url&gt;http://www.sciencedirect.com/science/article/pii/S0168192313002724&lt;/url&gt;&lt;/related-urls&gt;&lt;/urls&gt;&lt;electronic-resource-num&gt;https://doi.org/10.1016/j.agrformet.2013.10.004&lt;/electronic-resource-num&gt;&lt;/record&gt;&lt;/Cite&gt;&lt;/EndNote&gt;</w:instrText>
      </w:r>
      <w:r w:rsidRPr="00847B2D">
        <w:rPr>
          <w:szCs w:val="20"/>
        </w:rPr>
        <w:fldChar w:fldCharType="separate"/>
      </w:r>
      <w:hyperlink w:anchor="_ENREF_68" w:tooltip="Besson, 2014 #6486" w:history="1">
        <w:r w:rsidR="0076192B">
          <w:rPr>
            <w:noProof/>
            <w:szCs w:val="20"/>
          </w:rPr>
          <w:t>Besson et al. (2014</w:t>
        </w:r>
      </w:hyperlink>
      <w:r w:rsidR="009B3F88">
        <w:rPr>
          <w:noProof/>
          <w:szCs w:val="20"/>
        </w:rPr>
        <w:t>)</w:t>
      </w:r>
      <w:r w:rsidRPr="00847B2D">
        <w:rPr>
          <w:szCs w:val="20"/>
        </w:rPr>
        <w:fldChar w:fldCharType="end"/>
      </w:r>
      <w:r w:rsidRPr="00847B2D">
        <w:rPr>
          <w:szCs w:val="20"/>
        </w:rPr>
        <w:t xml:space="preserve">. </w:t>
      </w:r>
      <w:r w:rsidRPr="006E5EF9">
        <w:rPr>
          <w:szCs w:val="20"/>
        </w:rPr>
        <w:t>Specific leaf area</w:t>
      </w:r>
      <w:r>
        <w:rPr>
          <w:szCs w:val="20"/>
        </w:rPr>
        <w:t xml:space="preserve"> (SLA)</w:t>
      </w:r>
      <w:r w:rsidRPr="006E5EF9">
        <w:rPr>
          <w:szCs w:val="20"/>
        </w:rPr>
        <w:t>, calculated as the ratio of leaf area to dry weight, was determined from 6 discs (</w:t>
      </w:r>
      <w:r w:rsidR="00E37C4F">
        <w:rPr>
          <w:szCs w:val="20"/>
        </w:rPr>
        <w:t xml:space="preserve">with </w:t>
      </w:r>
      <w:r w:rsidRPr="006E5EF9">
        <w:rPr>
          <w:szCs w:val="20"/>
        </w:rPr>
        <w:t>0.7</w:t>
      </w:r>
      <w:r w:rsidR="0028677C">
        <w:rPr>
          <w:szCs w:val="20"/>
        </w:rPr>
        <w:t xml:space="preserve"> </w:t>
      </w:r>
      <w:r w:rsidRPr="006E5EF9">
        <w:rPr>
          <w:szCs w:val="20"/>
        </w:rPr>
        <w:t>cm diameter)</w:t>
      </w:r>
      <w:r w:rsidR="00E37C4F">
        <w:rPr>
          <w:szCs w:val="20"/>
        </w:rPr>
        <w:t xml:space="preserve">, collected from </w:t>
      </w:r>
      <w:r w:rsidRPr="006E5EF9">
        <w:rPr>
          <w:szCs w:val="20"/>
        </w:rPr>
        <w:t>three leaves</w:t>
      </w:r>
      <w:r w:rsidR="00E37C4F">
        <w:rPr>
          <w:szCs w:val="20"/>
        </w:rPr>
        <w:t xml:space="preserve">, at least, </w:t>
      </w:r>
      <w:r w:rsidRPr="006E5EF9">
        <w:rPr>
          <w:szCs w:val="20"/>
        </w:rPr>
        <w:t xml:space="preserve">in each tree, </w:t>
      </w:r>
      <w:r>
        <w:rPr>
          <w:szCs w:val="20"/>
        </w:rPr>
        <w:t xml:space="preserve">at the </w:t>
      </w:r>
      <w:ins w:id="317" w:author="raquelvale" w:date="2018-11-25T21:27:00Z">
        <w:r w:rsidR="004F4762">
          <w:rPr>
            <w:szCs w:val="20"/>
          </w:rPr>
          <w:t xml:space="preserve">onset and at the </w:t>
        </w:r>
      </w:ins>
      <w:r>
        <w:rPr>
          <w:szCs w:val="20"/>
        </w:rPr>
        <w:t>end of the growing season</w:t>
      </w:r>
      <w:r w:rsidRPr="006E5EF9">
        <w:rPr>
          <w:szCs w:val="20"/>
        </w:rPr>
        <w:t>.</w:t>
      </w:r>
    </w:p>
    <w:p w14:paraId="45DADC2E" w14:textId="48DA81D0" w:rsidR="00A06305" w:rsidRDefault="00D97D89" w:rsidP="00A06305">
      <w:pPr>
        <w:spacing w:after="120"/>
        <w:rPr>
          <w:szCs w:val="20"/>
        </w:rPr>
      </w:pPr>
      <w:r>
        <w:rPr>
          <w:szCs w:val="20"/>
        </w:rPr>
        <w:t>For l</w:t>
      </w:r>
      <w:r w:rsidRPr="004741C7">
        <w:rPr>
          <w:szCs w:val="20"/>
        </w:rPr>
        <w:t>itter</w:t>
      </w:r>
      <w:r>
        <w:rPr>
          <w:szCs w:val="20"/>
        </w:rPr>
        <w:t>fall determination,</w:t>
      </w:r>
      <w:r w:rsidRPr="004741C7">
        <w:rPr>
          <w:szCs w:val="20"/>
        </w:rPr>
        <w:t xml:space="preserve"> </w:t>
      </w:r>
      <w:r>
        <w:rPr>
          <w:szCs w:val="20"/>
        </w:rPr>
        <w:t>six sets of three</w:t>
      </w:r>
      <w:r w:rsidRPr="004741C7">
        <w:rPr>
          <w:szCs w:val="20"/>
        </w:rPr>
        <w:t xml:space="preserve"> </w:t>
      </w:r>
      <w:r w:rsidRPr="00847B2D">
        <w:rPr>
          <w:szCs w:val="20"/>
        </w:rPr>
        <w:t>litter traps (0.15 m</w:t>
      </w:r>
      <w:r w:rsidRPr="00847B2D">
        <w:rPr>
          <w:szCs w:val="20"/>
          <w:vertAlign w:val="superscript"/>
        </w:rPr>
        <w:t>2</w:t>
      </w:r>
      <w:r w:rsidRPr="00847B2D">
        <w:rPr>
          <w:szCs w:val="20"/>
        </w:rPr>
        <w:t xml:space="preserve"> each)</w:t>
      </w:r>
      <w:r>
        <w:rPr>
          <w:szCs w:val="20"/>
        </w:rPr>
        <w:t xml:space="preserve"> were randomly </w:t>
      </w:r>
      <w:r w:rsidRPr="00847B2D">
        <w:rPr>
          <w:szCs w:val="20"/>
        </w:rPr>
        <w:t>placed</w:t>
      </w:r>
      <w:r>
        <w:rPr>
          <w:szCs w:val="20"/>
        </w:rPr>
        <w:t xml:space="preserve"> in areas including at least two of the studied trees</w:t>
      </w:r>
      <w:r w:rsidR="003A641E">
        <w:rPr>
          <w:szCs w:val="20"/>
        </w:rPr>
        <w:t xml:space="preserve"> (n</w:t>
      </w:r>
      <w:r w:rsidR="0028677C">
        <w:rPr>
          <w:szCs w:val="20"/>
        </w:rPr>
        <w:t xml:space="preserve"> </w:t>
      </w:r>
      <w:r w:rsidR="003A641E">
        <w:rPr>
          <w:szCs w:val="20"/>
        </w:rPr>
        <w:t>=</w:t>
      </w:r>
      <w:r w:rsidR="0028677C">
        <w:rPr>
          <w:szCs w:val="20"/>
        </w:rPr>
        <w:t xml:space="preserve"> </w:t>
      </w:r>
      <w:r w:rsidR="003A641E">
        <w:rPr>
          <w:szCs w:val="20"/>
        </w:rPr>
        <w:t>6</w:t>
      </w:r>
      <w:r w:rsidR="003A641E" w:rsidRPr="004F4762">
        <w:rPr>
          <w:szCs w:val="20"/>
        </w:rPr>
        <w:t>)</w:t>
      </w:r>
      <w:r w:rsidRPr="004F4762">
        <w:rPr>
          <w:szCs w:val="20"/>
        </w:rPr>
        <w:t>. Litterfall was collect</w:t>
      </w:r>
      <w:r w:rsidR="00E37C4F" w:rsidRPr="004F4762">
        <w:rPr>
          <w:szCs w:val="20"/>
        </w:rPr>
        <w:t>ed</w:t>
      </w:r>
      <w:r w:rsidR="00FF60F7" w:rsidRPr="004F4762">
        <w:rPr>
          <w:szCs w:val="20"/>
        </w:rPr>
        <w:t xml:space="preserve"> </w:t>
      </w:r>
      <w:r w:rsidR="00A06305" w:rsidRPr="004F4762">
        <w:rPr>
          <w:szCs w:val="20"/>
        </w:rPr>
        <w:t xml:space="preserve">at least once </w:t>
      </w:r>
      <w:r w:rsidR="000E5221" w:rsidRPr="004F4762">
        <w:rPr>
          <w:szCs w:val="20"/>
        </w:rPr>
        <w:t xml:space="preserve">per </w:t>
      </w:r>
      <w:r w:rsidR="00A06305" w:rsidRPr="004F4762">
        <w:rPr>
          <w:szCs w:val="20"/>
        </w:rPr>
        <w:t xml:space="preserve">month, </w:t>
      </w:r>
      <w:ins w:id="318" w:author="raquelvale" w:date="2018-11-26T12:12:00Z">
        <w:r w:rsidR="00735A45">
          <w:rPr>
            <w:szCs w:val="20"/>
          </w:rPr>
          <w:t>and more frequently during spring</w:t>
        </w:r>
      </w:ins>
      <w:del w:id="319" w:author="raquelvale" w:date="2018-11-26T12:12:00Z">
        <w:r w:rsidR="00A06305" w:rsidRPr="004F4762" w:rsidDel="00735A45">
          <w:rPr>
            <w:szCs w:val="20"/>
          </w:rPr>
          <w:delText>depending on the intensity of fall observed</w:delText>
        </w:r>
      </w:del>
      <w:r w:rsidR="00A06305" w:rsidRPr="004F4762">
        <w:rPr>
          <w:szCs w:val="20"/>
        </w:rPr>
        <w:t>, from 13 January 2</w:t>
      </w:r>
      <w:r w:rsidR="00A06305" w:rsidRPr="00596727">
        <w:rPr>
          <w:szCs w:val="20"/>
        </w:rPr>
        <w:t>004 until the end of the study period. Litter</w:t>
      </w:r>
      <w:r w:rsidR="003A02FC" w:rsidRPr="00596727">
        <w:rPr>
          <w:szCs w:val="20"/>
        </w:rPr>
        <w:t>fall</w:t>
      </w:r>
      <w:r w:rsidR="00A06305" w:rsidRPr="00596727">
        <w:rPr>
          <w:szCs w:val="20"/>
        </w:rPr>
        <w:t xml:space="preserve"> was separated in leaves and branches, oven dried at 80</w:t>
      </w:r>
      <w:r w:rsidR="0028677C" w:rsidRPr="00596727">
        <w:rPr>
          <w:szCs w:val="20"/>
        </w:rPr>
        <w:t xml:space="preserve"> </w:t>
      </w:r>
      <w:r w:rsidR="00A06305" w:rsidRPr="00596727">
        <w:rPr>
          <w:szCs w:val="20"/>
        </w:rPr>
        <w:t>ºC for 48</w:t>
      </w:r>
      <w:r w:rsidR="0028677C" w:rsidRPr="00EF1908">
        <w:rPr>
          <w:szCs w:val="20"/>
        </w:rPr>
        <w:t xml:space="preserve"> </w:t>
      </w:r>
      <w:r w:rsidR="00A06305" w:rsidRPr="003D5EE4">
        <w:rPr>
          <w:szCs w:val="20"/>
        </w:rPr>
        <w:t xml:space="preserve">h and the dry weight </w:t>
      </w:r>
      <w:r w:rsidR="00A06305" w:rsidRPr="0036253D">
        <w:rPr>
          <w:szCs w:val="20"/>
        </w:rPr>
        <w:t xml:space="preserve">of litter leaves obtained. </w:t>
      </w:r>
      <w:r w:rsidR="001C222D" w:rsidRPr="0036253D">
        <w:rPr>
          <w:szCs w:val="20"/>
        </w:rPr>
        <w:t>As litterfall was collected in short time intervals,</w:t>
      </w:r>
      <w:r w:rsidR="001C222D">
        <w:rPr>
          <w:szCs w:val="20"/>
        </w:rPr>
        <w:t xml:space="preserve"> litter leaves </w:t>
      </w:r>
      <w:r>
        <w:rPr>
          <w:szCs w:val="20"/>
        </w:rPr>
        <w:t xml:space="preserve">were </w:t>
      </w:r>
      <w:r w:rsidR="001C222D">
        <w:rPr>
          <w:szCs w:val="20"/>
        </w:rPr>
        <w:t>actually senescent leaves</w:t>
      </w:r>
      <w:r w:rsidR="00E37C4F">
        <w:rPr>
          <w:szCs w:val="20"/>
        </w:rPr>
        <w:t>. Here,</w:t>
      </w:r>
      <w:r w:rsidR="001C222D">
        <w:rPr>
          <w:szCs w:val="20"/>
        </w:rPr>
        <w:t xml:space="preserve"> only this litterfall fraction </w:t>
      </w:r>
      <w:r w:rsidR="00E37C4F">
        <w:rPr>
          <w:szCs w:val="20"/>
        </w:rPr>
        <w:t>was</w:t>
      </w:r>
      <w:r w:rsidR="001C222D">
        <w:rPr>
          <w:szCs w:val="20"/>
        </w:rPr>
        <w:t xml:space="preserve"> reported and named as </w:t>
      </w:r>
      <w:r>
        <w:rPr>
          <w:szCs w:val="20"/>
        </w:rPr>
        <w:t>senescent leaves</w:t>
      </w:r>
      <w:r w:rsidR="00891214">
        <w:rPr>
          <w:szCs w:val="20"/>
        </w:rPr>
        <w:t xml:space="preserve"> (in g leaves </w:t>
      </w:r>
      <w:ins w:id="320" w:author="raquelvale" w:date="2018-11-25T21:29:00Z">
        <w:r w:rsidR="004F4762">
          <w:rPr>
            <w:szCs w:val="20"/>
          </w:rPr>
          <w:t xml:space="preserve">dry </w:t>
        </w:r>
      </w:ins>
      <w:ins w:id="321" w:author="raquelvale" w:date="2018-11-26T12:10:00Z">
        <w:r w:rsidR="00735A45">
          <w:rPr>
            <w:szCs w:val="20"/>
          </w:rPr>
          <w:t>weight</w:t>
        </w:r>
      </w:ins>
      <w:ins w:id="322" w:author="raquelvale" w:date="2018-11-25T21:29:00Z">
        <w:r w:rsidR="004F4762">
          <w:rPr>
            <w:szCs w:val="20"/>
          </w:rPr>
          <w:t xml:space="preserve"> </w:t>
        </w:r>
      </w:ins>
      <w:r w:rsidR="00891214">
        <w:rPr>
          <w:szCs w:val="20"/>
        </w:rPr>
        <w:t>per m</w:t>
      </w:r>
      <w:r w:rsidR="00891214" w:rsidRPr="006D3555">
        <w:rPr>
          <w:szCs w:val="20"/>
          <w:vertAlign w:val="superscript"/>
        </w:rPr>
        <w:t>-2</w:t>
      </w:r>
      <w:r w:rsidR="00891214">
        <w:rPr>
          <w:szCs w:val="20"/>
        </w:rPr>
        <w:t xml:space="preserve"> ground)</w:t>
      </w:r>
      <w:r w:rsidR="001C222D">
        <w:rPr>
          <w:szCs w:val="20"/>
        </w:rPr>
        <w:t>.</w:t>
      </w:r>
      <w:r w:rsidR="001C222D" w:rsidRPr="00847B2D">
        <w:rPr>
          <w:szCs w:val="20"/>
        </w:rPr>
        <w:t xml:space="preserve"> </w:t>
      </w:r>
      <w:r w:rsidR="00A06305" w:rsidRPr="00847B2D">
        <w:rPr>
          <w:szCs w:val="20"/>
        </w:rPr>
        <w:t xml:space="preserve">The bulk period of </w:t>
      </w:r>
      <w:r w:rsidR="001C222D">
        <w:rPr>
          <w:szCs w:val="20"/>
        </w:rPr>
        <w:t>leaf senescence</w:t>
      </w:r>
      <w:r w:rsidR="00A06305" w:rsidRPr="00847B2D">
        <w:rPr>
          <w:szCs w:val="20"/>
        </w:rPr>
        <w:t xml:space="preserve"> was considered when fall rate </w:t>
      </w:r>
      <w:r w:rsidR="00A06305">
        <w:rPr>
          <w:szCs w:val="20"/>
        </w:rPr>
        <w:t xml:space="preserve">was consistently </w:t>
      </w:r>
      <w:r w:rsidR="00A06305" w:rsidRPr="00847B2D">
        <w:rPr>
          <w:szCs w:val="20"/>
        </w:rPr>
        <w:t>higher than 0.5</w:t>
      </w:r>
      <w:r w:rsidR="0028677C">
        <w:rPr>
          <w:szCs w:val="20"/>
        </w:rPr>
        <w:t xml:space="preserve"> </w:t>
      </w:r>
      <w:r w:rsidR="00A06305" w:rsidRPr="00847B2D">
        <w:rPr>
          <w:szCs w:val="20"/>
        </w:rPr>
        <w:t>% day</w:t>
      </w:r>
      <w:r w:rsidR="00A06305" w:rsidRPr="00847B2D">
        <w:rPr>
          <w:szCs w:val="20"/>
          <w:vertAlign w:val="superscript"/>
        </w:rPr>
        <w:t>-1</w:t>
      </w:r>
      <w:r w:rsidR="00A06305" w:rsidRPr="00847B2D">
        <w:rPr>
          <w:szCs w:val="20"/>
        </w:rPr>
        <w:t>.</w:t>
      </w:r>
      <w:r w:rsidR="00A06305">
        <w:rPr>
          <w:szCs w:val="20"/>
        </w:rPr>
        <w:t xml:space="preserve"> </w:t>
      </w:r>
      <w:r w:rsidR="00A06305" w:rsidRPr="00735A45">
        <w:rPr>
          <w:szCs w:val="20"/>
        </w:rPr>
        <w:t xml:space="preserve">Senescent leaves were then used for </w:t>
      </w:r>
      <w:ins w:id="323" w:author="raquelvale" w:date="2018-11-25T21:30:00Z">
        <w:r w:rsidR="00E0310F" w:rsidRPr="00735A45">
          <w:rPr>
            <w:szCs w:val="20"/>
          </w:rPr>
          <w:t>nitrogen (</w:t>
        </w:r>
      </w:ins>
      <w:ins w:id="324" w:author="raquelvale" w:date="2018-11-25T21:31:00Z">
        <w:r w:rsidR="00E0310F" w:rsidRPr="00735A45">
          <w:rPr>
            <w:szCs w:val="20"/>
          </w:rPr>
          <w:t>N</w:t>
        </w:r>
      </w:ins>
      <w:ins w:id="325" w:author="raquelvale" w:date="2018-11-25T21:30:00Z">
        <w:r w:rsidR="00E0310F" w:rsidRPr="00735A45">
          <w:rPr>
            <w:szCs w:val="20"/>
          </w:rPr>
          <w:t>)</w:t>
        </w:r>
      </w:ins>
      <w:del w:id="326" w:author="raquelvale" w:date="2018-11-25T21:31:00Z">
        <w:r w:rsidR="00A06305" w:rsidRPr="00735A45" w:rsidDel="00E0310F">
          <w:rPr>
            <w:szCs w:val="20"/>
          </w:rPr>
          <w:delText>N</w:delText>
        </w:r>
      </w:del>
      <w:r w:rsidR="00A06305" w:rsidRPr="00735A45">
        <w:rPr>
          <w:szCs w:val="20"/>
        </w:rPr>
        <w:t xml:space="preserve"> </w:t>
      </w:r>
      <w:r w:rsidR="00E37C4F" w:rsidRPr="00735A45">
        <w:rPr>
          <w:szCs w:val="20"/>
        </w:rPr>
        <w:t xml:space="preserve">content </w:t>
      </w:r>
      <w:r w:rsidR="00A06305" w:rsidRPr="00735A45">
        <w:rPr>
          <w:szCs w:val="20"/>
        </w:rPr>
        <w:t xml:space="preserve">determination at the onset and at the end of the bulk </w:t>
      </w:r>
      <w:r w:rsidR="001C222D" w:rsidRPr="00735A45">
        <w:rPr>
          <w:szCs w:val="20"/>
        </w:rPr>
        <w:t xml:space="preserve">leaf </w:t>
      </w:r>
      <w:r w:rsidRPr="00735A45">
        <w:rPr>
          <w:szCs w:val="20"/>
        </w:rPr>
        <w:t>senescence</w:t>
      </w:r>
      <w:r w:rsidR="00A06305" w:rsidRPr="00735A45">
        <w:rPr>
          <w:szCs w:val="20"/>
        </w:rPr>
        <w:t xml:space="preserve"> period, indicating</w:t>
      </w:r>
      <w:r w:rsidR="00E37C4F" w:rsidRPr="00735A45">
        <w:rPr>
          <w:szCs w:val="20"/>
        </w:rPr>
        <w:t>, respectively,</w:t>
      </w:r>
      <w:r w:rsidR="00A06305" w:rsidRPr="00735A45">
        <w:rPr>
          <w:szCs w:val="20"/>
        </w:rPr>
        <w:t xml:space="preserve"> minimum and maximum N content in senescent leaves for each year. N determination is described below.</w:t>
      </w:r>
    </w:p>
    <w:p w14:paraId="783DA5C0" w14:textId="285BA742" w:rsidR="00A06305" w:rsidRDefault="00A06305" w:rsidP="00A06305">
      <w:pPr>
        <w:spacing w:after="120"/>
        <w:rPr>
          <w:szCs w:val="20"/>
        </w:rPr>
      </w:pPr>
      <w:r>
        <w:rPr>
          <w:szCs w:val="20"/>
        </w:rPr>
        <w:t xml:space="preserve">To evaluate the intensity of </w:t>
      </w:r>
      <w:r w:rsidR="00E37C4F">
        <w:rPr>
          <w:szCs w:val="20"/>
        </w:rPr>
        <w:t>occurrence of the different phenophases</w:t>
      </w:r>
      <w:r>
        <w:rPr>
          <w:szCs w:val="20"/>
        </w:rPr>
        <w:t>, the rate of shoot elongation</w:t>
      </w:r>
      <w:r w:rsidR="00E37C4F">
        <w:rPr>
          <w:szCs w:val="20"/>
        </w:rPr>
        <w:t xml:space="preserve"> </w:t>
      </w:r>
      <w:r w:rsidR="00A23FBE">
        <w:rPr>
          <w:szCs w:val="20"/>
        </w:rPr>
        <w:t>(cm</w:t>
      </w:r>
      <w:r w:rsidR="003654F5">
        <w:rPr>
          <w:szCs w:val="20"/>
        </w:rPr>
        <w:t xml:space="preserve"> </w:t>
      </w:r>
      <w:r w:rsidR="00A23FBE">
        <w:rPr>
          <w:szCs w:val="20"/>
        </w:rPr>
        <w:t>day</w:t>
      </w:r>
      <w:r w:rsidR="00A23FBE" w:rsidRPr="00B728EA">
        <w:rPr>
          <w:szCs w:val="20"/>
          <w:vertAlign w:val="superscript"/>
        </w:rPr>
        <w:t>-1</w:t>
      </w:r>
      <w:r w:rsidR="00A23FBE">
        <w:rPr>
          <w:szCs w:val="20"/>
        </w:rPr>
        <w:t>),</w:t>
      </w:r>
      <w:r>
        <w:rPr>
          <w:szCs w:val="20"/>
        </w:rPr>
        <w:t xml:space="preserve"> trunk growth </w:t>
      </w:r>
      <w:r w:rsidR="00A23FBE">
        <w:rPr>
          <w:szCs w:val="20"/>
        </w:rPr>
        <w:t>(cm</w:t>
      </w:r>
      <w:r w:rsidR="00A23FBE" w:rsidRPr="007C5D5C">
        <w:rPr>
          <w:szCs w:val="20"/>
          <w:vertAlign w:val="superscript"/>
        </w:rPr>
        <w:t>2</w:t>
      </w:r>
      <w:r w:rsidR="00A23FBE">
        <w:rPr>
          <w:szCs w:val="20"/>
          <w:vertAlign w:val="superscript"/>
        </w:rPr>
        <w:t xml:space="preserve"> </w:t>
      </w:r>
      <w:r w:rsidR="00A23FBE">
        <w:rPr>
          <w:szCs w:val="20"/>
        </w:rPr>
        <w:t>day</w:t>
      </w:r>
      <w:r w:rsidR="00A23FBE" w:rsidRPr="000079B8">
        <w:rPr>
          <w:szCs w:val="20"/>
          <w:vertAlign w:val="superscript"/>
        </w:rPr>
        <w:t>-1</w:t>
      </w:r>
      <w:r w:rsidR="00A23FBE">
        <w:rPr>
          <w:szCs w:val="20"/>
        </w:rPr>
        <w:t xml:space="preserve">) </w:t>
      </w:r>
      <w:r>
        <w:rPr>
          <w:szCs w:val="20"/>
        </w:rPr>
        <w:t xml:space="preserve">and </w:t>
      </w:r>
      <w:r w:rsidR="001C222D">
        <w:rPr>
          <w:szCs w:val="20"/>
        </w:rPr>
        <w:t>leaf senescence</w:t>
      </w:r>
      <w:r w:rsidR="00A23FBE">
        <w:rPr>
          <w:szCs w:val="20"/>
        </w:rPr>
        <w:t xml:space="preserve"> ((g m</w:t>
      </w:r>
      <w:r w:rsidR="00A23FBE">
        <w:rPr>
          <w:szCs w:val="20"/>
          <w:vertAlign w:val="superscript"/>
        </w:rPr>
        <w:t>-2</w:t>
      </w:r>
      <w:r w:rsidR="00A23FBE">
        <w:rPr>
          <w:szCs w:val="20"/>
        </w:rPr>
        <w:t>) day</w:t>
      </w:r>
      <w:r w:rsidR="00A23FBE" w:rsidRPr="000079B8">
        <w:rPr>
          <w:szCs w:val="20"/>
          <w:vertAlign w:val="superscript"/>
        </w:rPr>
        <w:t>-1</w:t>
      </w:r>
      <w:r w:rsidR="00A23FBE">
        <w:rPr>
          <w:szCs w:val="20"/>
        </w:rPr>
        <w:t>)</w:t>
      </w:r>
      <w:r>
        <w:rPr>
          <w:szCs w:val="20"/>
        </w:rPr>
        <w:t xml:space="preserve"> were calculated at the end of the growing period.</w:t>
      </w:r>
    </w:p>
    <w:p w14:paraId="745BD593" w14:textId="25B77E51" w:rsidR="00C5546D" w:rsidRDefault="00C5546D" w:rsidP="00B07FED">
      <w:pPr>
        <w:spacing w:after="120"/>
        <w:rPr>
          <w:szCs w:val="20"/>
        </w:rPr>
      </w:pPr>
    </w:p>
    <w:p w14:paraId="7E6D7224" w14:textId="4BA4B2A0" w:rsidR="00DE7BF6" w:rsidRDefault="00DE7BF6" w:rsidP="00DE7BF6">
      <w:pPr>
        <w:pStyle w:val="Heading2"/>
      </w:pPr>
      <w:r>
        <w:lastRenderedPageBreak/>
        <w:t>2.4 Physiological measurements</w:t>
      </w:r>
    </w:p>
    <w:p w14:paraId="73505988" w14:textId="296D33A1" w:rsidR="00DE7BF6" w:rsidRPr="00ED4D37" w:rsidRDefault="00DE7BF6" w:rsidP="00DE7BF6">
      <w:pPr>
        <w:spacing w:after="120"/>
        <w:rPr>
          <w:szCs w:val="20"/>
          <w:lang w:val="en-US"/>
        </w:rPr>
      </w:pPr>
      <w:r>
        <w:rPr>
          <w:szCs w:val="20"/>
          <w:lang w:val="en-US"/>
        </w:rPr>
        <w:t>To monitor tree water status, l</w:t>
      </w:r>
      <w:r w:rsidRPr="00ED4D37">
        <w:rPr>
          <w:szCs w:val="20"/>
          <w:lang w:val="en-US"/>
        </w:rPr>
        <w:t xml:space="preserve">eaf water potential was </w:t>
      </w:r>
      <w:r>
        <w:rPr>
          <w:szCs w:val="20"/>
          <w:lang w:val="en-US"/>
        </w:rPr>
        <w:t xml:space="preserve">measured at predawn </w:t>
      </w:r>
      <w:r w:rsidRPr="00471B82">
        <w:rPr>
          <w:i/>
          <w:szCs w:val="20"/>
          <w:lang w:val="en-US"/>
        </w:rPr>
        <w:t>(</w:t>
      </w:r>
      <w:r w:rsidRPr="00471B82">
        <w:rPr>
          <w:rFonts w:ascii="Symbol" w:hAnsi="Symbol"/>
          <w:i/>
          <w:szCs w:val="20"/>
          <w:lang w:val="en-US"/>
        </w:rPr>
        <w:t></w:t>
      </w:r>
      <w:r w:rsidRPr="00471B82">
        <w:rPr>
          <w:i/>
          <w:szCs w:val="20"/>
          <w:vertAlign w:val="subscript"/>
          <w:lang w:val="en-US"/>
        </w:rPr>
        <w:t>pd</w:t>
      </w:r>
      <w:r w:rsidRPr="00ED4D37">
        <w:rPr>
          <w:szCs w:val="20"/>
          <w:lang w:val="en-US"/>
        </w:rPr>
        <w:t xml:space="preserve">) in three </w:t>
      </w:r>
      <w:r>
        <w:rPr>
          <w:szCs w:val="20"/>
          <w:lang w:val="en-US"/>
        </w:rPr>
        <w:t xml:space="preserve">south-exposed </w:t>
      </w:r>
      <w:r w:rsidRPr="00ED4D37">
        <w:rPr>
          <w:szCs w:val="20"/>
          <w:lang w:val="en-US"/>
        </w:rPr>
        <w:t xml:space="preserve">mature leaves </w:t>
      </w:r>
      <w:r>
        <w:rPr>
          <w:szCs w:val="20"/>
          <w:lang w:val="en-US"/>
        </w:rPr>
        <w:t xml:space="preserve">in each of the 15 </w:t>
      </w:r>
      <w:r w:rsidRPr="00ED4D37">
        <w:rPr>
          <w:szCs w:val="20"/>
          <w:lang w:val="en-US"/>
        </w:rPr>
        <w:t>tree</w:t>
      </w:r>
      <w:r>
        <w:rPr>
          <w:szCs w:val="20"/>
          <w:lang w:val="en-US"/>
        </w:rPr>
        <w:t xml:space="preserve">s. Measurements were performed </w:t>
      </w:r>
      <w:r w:rsidRPr="00ED4D37">
        <w:rPr>
          <w:szCs w:val="20"/>
          <w:lang w:val="en-US"/>
        </w:rPr>
        <w:t>periodically over the stud</w:t>
      </w:r>
      <w:ins w:id="327" w:author="raquelvale" w:date="2018-11-22T23:28:00Z">
        <w:r w:rsidR="00F300B3">
          <w:rPr>
            <w:szCs w:val="20"/>
            <w:lang w:val="en-US"/>
          </w:rPr>
          <w:t>y</w:t>
        </w:r>
      </w:ins>
      <w:del w:id="328" w:author="raquelvale" w:date="2018-11-22T23:28:00Z">
        <w:r w:rsidRPr="00ED4D37" w:rsidDel="00F300B3">
          <w:rPr>
            <w:szCs w:val="20"/>
            <w:lang w:val="en-US"/>
          </w:rPr>
          <w:delText>ied</w:delText>
        </w:r>
      </w:del>
      <w:r w:rsidRPr="00ED4D37">
        <w:rPr>
          <w:szCs w:val="20"/>
          <w:lang w:val="en-US"/>
        </w:rPr>
        <w:t xml:space="preserve"> period, with a Scholander-type pressure chamber (PMS Instrument Co., Corvallis, Oregon, USA). </w:t>
      </w:r>
      <w:r>
        <w:rPr>
          <w:szCs w:val="20"/>
          <w:lang w:val="en-US"/>
        </w:rPr>
        <w:t xml:space="preserve">To monitor carbon assimilates potentially allocated to growth, daily courses of photosynthesis were measured at 10:00, 13:00 and 16:00 in south-exposed leaves of the </w:t>
      </w:r>
      <w:r w:rsidR="0081309D">
        <w:rPr>
          <w:szCs w:val="20"/>
          <w:lang w:val="en-US"/>
        </w:rPr>
        <w:t xml:space="preserve">selected </w:t>
      </w:r>
      <w:r>
        <w:rPr>
          <w:szCs w:val="20"/>
          <w:lang w:val="en-US"/>
        </w:rPr>
        <w:t>15 trees, in same days tha</w:t>
      </w:r>
      <w:r w:rsidR="0081309D">
        <w:rPr>
          <w:szCs w:val="20"/>
          <w:lang w:val="en-US"/>
        </w:rPr>
        <w:t>n</w:t>
      </w:r>
      <w:r>
        <w:rPr>
          <w:szCs w:val="20"/>
          <w:lang w:val="en-US"/>
        </w:rPr>
        <w:t xml:space="preserve"> </w:t>
      </w:r>
      <w:r w:rsidRPr="00471B82">
        <w:rPr>
          <w:rFonts w:ascii="Symbol" w:hAnsi="Symbol"/>
          <w:i/>
          <w:szCs w:val="20"/>
          <w:lang w:val="en-US"/>
        </w:rPr>
        <w:t></w:t>
      </w:r>
      <w:r w:rsidRPr="00471B82">
        <w:rPr>
          <w:i/>
          <w:szCs w:val="20"/>
          <w:vertAlign w:val="subscript"/>
          <w:lang w:val="en-US"/>
        </w:rPr>
        <w:t>pd</w:t>
      </w:r>
      <w:r>
        <w:rPr>
          <w:szCs w:val="20"/>
          <w:lang w:val="en-US"/>
        </w:rPr>
        <w:t xml:space="preserve">, </w:t>
      </w:r>
      <w:del w:id="329" w:author="raquelvale" w:date="2018-11-22T23:28:00Z">
        <w:r w:rsidDel="00F300B3">
          <w:rPr>
            <w:szCs w:val="20"/>
            <w:lang w:val="en-US"/>
          </w:rPr>
          <w:delText xml:space="preserve">in order </w:delText>
        </w:r>
      </w:del>
      <w:r>
        <w:rPr>
          <w:szCs w:val="20"/>
          <w:lang w:val="en-US"/>
        </w:rPr>
        <w:t xml:space="preserve">to </w:t>
      </w:r>
      <w:r w:rsidR="00457611">
        <w:rPr>
          <w:szCs w:val="20"/>
          <w:lang w:val="en-US"/>
        </w:rPr>
        <w:t xml:space="preserve">assess </w:t>
      </w:r>
      <w:r>
        <w:rPr>
          <w:szCs w:val="20"/>
          <w:lang w:val="en-US"/>
        </w:rPr>
        <w:t>the m</w:t>
      </w:r>
      <w:r w:rsidRPr="00ED4D37">
        <w:rPr>
          <w:szCs w:val="20"/>
          <w:lang w:val="en-US"/>
        </w:rPr>
        <w:t>aximal rate of photosynthesis (</w:t>
      </w:r>
      <w:r w:rsidRPr="00471B82">
        <w:rPr>
          <w:i/>
          <w:szCs w:val="20"/>
          <w:lang w:val="en-US"/>
        </w:rPr>
        <w:t>A</w:t>
      </w:r>
      <w:r w:rsidRPr="00471B82">
        <w:rPr>
          <w:i/>
          <w:szCs w:val="20"/>
          <w:vertAlign w:val="subscript"/>
          <w:lang w:val="en-US"/>
        </w:rPr>
        <w:t>max</w:t>
      </w:r>
      <w:r w:rsidRPr="00ED4D37">
        <w:rPr>
          <w:szCs w:val="20"/>
          <w:lang w:val="en-US"/>
        </w:rPr>
        <w:t>)</w:t>
      </w:r>
      <w:r>
        <w:rPr>
          <w:szCs w:val="20"/>
          <w:lang w:val="en-US"/>
        </w:rPr>
        <w:t xml:space="preserve">. Measurements were performed </w:t>
      </w:r>
      <w:r w:rsidRPr="00ED4D37">
        <w:rPr>
          <w:szCs w:val="20"/>
          <w:lang w:val="en-US"/>
        </w:rPr>
        <w:t>with two cross-calibrated portable photosynthesis systems (Li-6400</w:t>
      </w:r>
      <w:r w:rsidR="00F300B3">
        <w:rPr>
          <w:szCs w:val="20"/>
          <w:lang w:val="en-US"/>
        </w:rPr>
        <w:t>,</w:t>
      </w:r>
      <w:r w:rsidRPr="00ED4D37">
        <w:rPr>
          <w:szCs w:val="20"/>
          <w:lang w:val="en-US"/>
        </w:rPr>
        <w:t xml:space="preserve"> Licor Inc., Lincoln, </w:t>
      </w:r>
      <w:r w:rsidR="00F300B3" w:rsidRPr="00ED4D37">
        <w:rPr>
          <w:szCs w:val="20"/>
          <w:lang w:val="en-US"/>
        </w:rPr>
        <w:t>Nebraska</w:t>
      </w:r>
      <w:r w:rsidRPr="00ED4D37">
        <w:rPr>
          <w:szCs w:val="20"/>
          <w:lang w:val="en-US"/>
        </w:rPr>
        <w:t>, USA)</w:t>
      </w:r>
      <w:r>
        <w:rPr>
          <w:szCs w:val="20"/>
          <w:lang w:val="en-US"/>
        </w:rPr>
        <w:t>.</w:t>
      </w:r>
    </w:p>
    <w:p w14:paraId="0B75BDCC" w14:textId="5CCBB656" w:rsidR="00DE7BF6" w:rsidRDefault="00DE7BF6" w:rsidP="00B07FED">
      <w:pPr>
        <w:spacing w:after="120"/>
        <w:rPr>
          <w:szCs w:val="20"/>
          <w:lang w:val="en-US"/>
        </w:rPr>
      </w:pPr>
    </w:p>
    <w:p w14:paraId="539A6646" w14:textId="64F10D8D" w:rsidR="00DE7BF6" w:rsidRDefault="00DE7BF6" w:rsidP="00DE7BF6">
      <w:pPr>
        <w:pStyle w:val="Heading2"/>
      </w:pPr>
      <w:r>
        <w:t xml:space="preserve">2.5 Nitrogen </w:t>
      </w:r>
      <w:r w:rsidR="007C1628">
        <w:t>resorption</w:t>
      </w:r>
      <w:r>
        <w:t xml:space="preserve"> </w:t>
      </w:r>
      <w:r w:rsidR="003E3C79">
        <w:t>efficiency</w:t>
      </w:r>
    </w:p>
    <w:p w14:paraId="5BF3694E" w14:textId="09203CAF" w:rsidR="00DE7BF6" w:rsidRPr="00847B2D" w:rsidRDefault="00DE7BF6" w:rsidP="00DE7BF6">
      <w:pPr>
        <w:spacing w:after="120"/>
        <w:rPr>
          <w:szCs w:val="20"/>
          <w:lang w:val="en-US"/>
        </w:rPr>
      </w:pPr>
      <w:r w:rsidRPr="00847B2D">
        <w:rPr>
          <w:szCs w:val="20"/>
          <w:lang w:val="en-US"/>
        </w:rPr>
        <w:t xml:space="preserve">Green leaves were sampled </w:t>
      </w:r>
      <w:r>
        <w:rPr>
          <w:szCs w:val="20"/>
          <w:lang w:val="en-US"/>
        </w:rPr>
        <w:t>periodically</w:t>
      </w:r>
      <w:r w:rsidR="00457611">
        <w:rPr>
          <w:szCs w:val="20"/>
          <w:lang w:val="en-US"/>
        </w:rPr>
        <w:t>,</w:t>
      </w:r>
      <w:r>
        <w:rPr>
          <w:szCs w:val="20"/>
          <w:lang w:val="en-US"/>
        </w:rPr>
        <w:t xml:space="preserve"> </w:t>
      </w:r>
      <w:r w:rsidR="001032BC">
        <w:rPr>
          <w:szCs w:val="20"/>
          <w:lang w:val="en-US"/>
        </w:rPr>
        <w:t xml:space="preserve">10 </w:t>
      </w:r>
      <w:r>
        <w:rPr>
          <w:szCs w:val="20"/>
          <w:lang w:val="en-US"/>
        </w:rPr>
        <w:t>from</w:t>
      </w:r>
      <w:r w:rsidRPr="00847B2D">
        <w:rPr>
          <w:szCs w:val="20"/>
          <w:lang w:val="en-US"/>
        </w:rPr>
        <w:t xml:space="preserve"> </w:t>
      </w:r>
      <w:r w:rsidR="00BE309A">
        <w:rPr>
          <w:szCs w:val="20"/>
          <w:lang w:val="en-US"/>
        </w:rPr>
        <w:t xml:space="preserve">each of </w:t>
      </w:r>
      <w:r w:rsidRPr="00847B2D">
        <w:rPr>
          <w:szCs w:val="20"/>
          <w:lang w:val="en-US"/>
        </w:rPr>
        <w:t xml:space="preserve">the 15 trees and frozen in liquid nitrogen before being </w:t>
      </w:r>
      <w:r w:rsidR="00457611" w:rsidRPr="00847B2D">
        <w:rPr>
          <w:szCs w:val="20"/>
          <w:lang w:val="en-US"/>
        </w:rPr>
        <w:t>freeze-dried</w:t>
      </w:r>
      <w:r w:rsidRPr="00847B2D">
        <w:rPr>
          <w:szCs w:val="20"/>
          <w:lang w:val="en-US"/>
        </w:rPr>
        <w:t xml:space="preserve">. </w:t>
      </w:r>
      <w:r w:rsidR="0001217E">
        <w:rPr>
          <w:szCs w:val="20"/>
          <w:lang w:val="en-US"/>
        </w:rPr>
        <w:t>G</w:t>
      </w:r>
      <w:r w:rsidR="0001217E" w:rsidRPr="00847B2D">
        <w:rPr>
          <w:szCs w:val="20"/>
          <w:lang w:val="en-US"/>
        </w:rPr>
        <w:t xml:space="preserve">reen and senescent leaves </w:t>
      </w:r>
      <w:r w:rsidRPr="00847B2D">
        <w:rPr>
          <w:szCs w:val="20"/>
          <w:lang w:val="en-US"/>
        </w:rPr>
        <w:t xml:space="preserve">were </w:t>
      </w:r>
      <w:r w:rsidRPr="00847B2D">
        <w:rPr>
          <w:szCs w:val="20"/>
        </w:rPr>
        <w:t>ground in a laboratory mill</w:t>
      </w:r>
      <w:r>
        <w:rPr>
          <w:szCs w:val="20"/>
        </w:rPr>
        <w:t xml:space="preserve"> </w:t>
      </w:r>
      <w:r w:rsidRPr="00847B2D">
        <w:rPr>
          <w:szCs w:val="20"/>
        </w:rPr>
        <w:t xml:space="preserve">for later analysis of </w:t>
      </w:r>
      <w:del w:id="330" w:author="raquelvale" w:date="2018-11-25T21:35:00Z">
        <w:r w:rsidDel="00596727">
          <w:rPr>
            <w:szCs w:val="20"/>
          </w:rPr>
          <w:delText>n</w:delText>
        </w:r>
        <w:r w:rsidRPr="00847B2D" w:rsidDel="00596727">
          <w:rPr>
            <w:szCs w:val="20"/>
          </w:rPr>
          <w:delText>itrogen (</w:delText>
        </w:r>
      </w:del>
      <w:r w:rsidRPr="00847B2D">
        <w:rPr>
          <w:szCs w:val="20"/>
        </w:rPr>
        <w:t>N</w:t>
      </w:r>
      <w:del w:id="331" w:author="raquelvale" w:date="2018-11-25T21:35:00Z">
        <w:r w:rsidRPr="00847B2D" w:rsidDel="00596727">
          <w:rPr>
            <w:szCs w:val="20"/>
          </w:rPr>
          <w:delText>)</w:delText>
        </w:r>
      </w:del>
      <w:r w:rsidR="00457611">
        <w:rPr>
          <w:szCs w:val="20"/>
        </w:rPr>
        <w:t xml:space="preserve"> content</w:t>
      </w:r>
      <w:r w:rsidRPr="00847B2D">
        <w:rPr>
          <w:szCs w:val="20"/>
        </w:rPr>
        <w:t xml:space="preserve">. </w:t>
      </w:r>
      <w:r w:rsidRPr="00847B2D">
        <w:rPr>
          <w:szCs w:val="20"/>
          <w:lang w:val="en-US"/>
        </w:rPr>
        <w:t>N</w:t>
      </w:r>
      <w:del w:id="332" w:author="raquelvale" w:date="2018-11-25T21:36:00Z">
        <w:r w:rsidRPr="00847B2D" w:rsidDel="00596727">
          <w:rPr>
            <w:szCs w:val="20"/>
            <w:lang w:val="en-US"/>
          </w:rPr>
          <w:delText>itrogen</w:delText>
        </w:r>
      </w:del>
      <w:r w:rsidRPr="00847B2D">
        <w:rPr>
          <w:szCs w:val="20"/>
          <w:lang w:val="en-US"/>
        </w:rPr>
        <w:t xml:space="preserve"> content was determined in green</w:t>
      </w:r>
      <w:r>
        <w:rPr>
          <w:szCs w:val="20"/>
          <w:lang w:val="en-US"/>
        </w:rPr>
        <w:t xml:space="preserve"> ([N</w:t>
      </w:r>
      <w:r w:rsidRPr="00BF0D50">
        <w:rPr>
          <w:sz w:val="16"/>
          <w:szCs w:val="20"/>
          <w:lang w:val="en-US"/>
        </w:rPr>
        <w:t>gr</w:t>
      </w:r>
      <w:r>
        <w:rPr>
          <w:szCs w:val="20"/>
          <w:lang w:val="en-US"/>
        </w:rPr>
        <w:t>])</w:t>
      </w:r>
      <w:r w:rsidRPr="00847B2D">
        <w:rPr>
          <w:szCs w:val="20"/>
          <w:lang w:val="en-US"/>
        </w:rPr>
        <w:t xml:space="preserve"> and senescent</w:t>
      </w:r>
      <w:r>
        <w:rPr>
          <w:szCs w:val="20"/>
          <w:lang w:val="en-US"/>
        </w:rPr>
        <w:t xml:space="preserve"> ([N</w:t>
      </w:r>
      <w:r w:rsidRPr="00BF0D50">
        <w:rPr>
          <w:sz w:val="16"/>
          <w:szCs w:val="16"/>
          <w:lang w:val="en-US"/>
        </w:rPr>
        <w:t>se</w:t>
      </w:r>
      <w:r>
        <w:rPr>
          <w:szCs w:val="20"/>
          <w:lang w:val="en-US"/>
        </w:rPr>
        <w:t>])</w:t>
      </w:r>
      <w:r w:rsidRPr="00847B2D">
        <w:rPr>
          <w:szCs w:val="20"/>
          <w:lang w:val="en-US"/>
        </w:rPr>
        <w:t xml:space="preserve"> leaves by near infrared reflectance spectral analysis (NIR), according to </w:t>
      </w:r>
      <w:r w:rsidRPr="00847B2D">
        <w:rPr>
          <w:szCs w:val="20"/>
          <w:lang w:val="en-US"/>
        </w:rPr>
        <w:fldChar w:fldCharType="begin"/>
      </w:r>
      <w:r w:rsidR="00B97C9E">
        <w:rPr>
          <w:szCs w:val="20"/>
          <w:lang w:val="en-US"/>
        </w:rPr>
        <w:instrText xml:space="preserve"> ADDIN EN.CITE &lt;EndNote&gt;&lt;Cite AuthorYear="1"&gt;&lt;Author&gt;Joffre&lt;/Author&gt;&lt;Year&gt;1992&lt;/Year&gt;&lt;RecNum&gt;8967&lt;/RecNum&gt;&lt;DisplayText&gt;Joffre et al. (1992)&lt;/DisplayText&gt;&lt;record&gt;&lt;rec-number&gt;8967&lt;/rec-number&gt;&lt;foreign-keys&gt;&lt;key app="EN" db-id="pwteffw96rtfrhe9ts7pz52wtex5vzw000xw"&gt;8967&lt;/key&gt;&lt;/foreign-keys&gt;&lt;ref-type name="Journal Article"&gt;17&lt;/ref-type&gt;&lt;contributors&gt;&lt;authors&gt;&lt;author&gt;Joffre, R&lt;/author&gt;&lt;author&gt;Gillon, D&lt;/author&gt;&lt;author&gt;Dardenne, P&lt;/author&gt;&lt;author&gt;Agneessens, R&lt;/author&gt;&lt;author&gt;Biston, R&lt;/author&gt;&lt;/authors&gt;&lt;/contributors&gt;&lt;titles&gt;&lt;title&gt;The use of near-infrared reflectance spectroscopy in litter decomposition studies&lt;/title&gt;&lt;secondary-title&gt;Annales Des Sciences Forestieres&lt;/secondary-title&gt;&lt;alt-title&gt;Ann. For. Sci.&lt;/alt-title&gt;&lt;/titles&gt;&lt;periodical&gt;&lt;full-title&gt;Annales Des Sciences Forestieres&lt;/full-title&gt;&lt;abbr-1&gt;Ann Sci Forest&lt;/abbr-1&gt;&lt;/periodical&gt;&lt;alt-periodical&gt;&lt;full-title&gt;Ann. For. Sci.&lt;/full-title&gt;&lt;/alt-periodical&gt;&lt;pages&gt;481-488&lt;/pages&gt;&lt;volume&gt;49&lt;/volume&gt;&lt;number&gt;5&lt;/number&gt;&lt;dates&gt;&lt;year&gt;1992&lt;/year&gt;&lt;pub-dates&gt;&lt;date&gt;1992&lt;/date&gt;&lt;/pub-dates&gt;&lt;/dates&gt;&lt;isbn&gt;0003-4312&lt;/isbn&gt;&lt;call-num&gt;hal-00882816&lt;/call-num&gt;&lt;urls&gt;&lt;related-urls&gt;&lt;url&gt;https://hal.archives-ouvertes.fr/hal-00882816&lt;/url&gt;&lt;/related-urls&gt;&lt;/urls&gt;&lt;custom2&gt;https://hal.archives-ouvertes.fr/hal-00882816/document&amp;#xD;https://hal.archives-ouvertes.fr/hal-00882816/file/hal-00882816.pdf&lt;/custom2&gt;&lt;electronic-resource-num&gt;https://doi.org/10.1051/forest:19920504&lt;/electronic-resource-num&gt;&lt;remote-database-name&gt;Arinra-adsf&amp;#xD;Arinra&lt;/remote-database-name&gt;&lt;research-notes&gt;avec comité de lecture&lt;/research-notes&gt;&lt;language&gt;English&lt;/language&gt;&lt;/record&gt;&lt;/Cite&gt;&lt;/EndNote&gt;</w:instrText>
      </w:r>
      <w:r w:rsidRPr="00847B2D">
        <w:rPr>
          <w:szCs w:val="20"/>
          <w:lang w:val="en-US"/>
        </w:rPr>
        <w:fldChar w:fldCharType="separate"/>
      </w:r>
      <w:hyperlink w:anchor="_ENREF_7" w:tooltip="Joffre, 1992 #8967" w:history="1">
        <w:r w:rsidR="0076192B">
          <w:rPr>
            <w:noProof/>
            <w:szCs w:val="20"/>
            <w:lang w:val="en-US"/>
          </w:rPr>
          <w:t>Joffre et al. (1992</w:t>
        </w:r>
      </w:hyperlink>
      <w:r w:rsidR="009B3F88">
        <w:rPr>
          <w:noProof/>
          <w:szCs w:val="20"/>
          <w:lang w:val="en-US"/>
        </w:rPr>
        <w:t>)</w:t>
      </w:r>
      <w:r w:rsidRPr="00847B2D">
        <w:rPr>
          <w:szCs w:val="20"/>
          <w:lang w:val="en-US"/>
        </w:rPr>
        <w:fldChar w:fldCharType="end"/>
      </w:r>
      <w:r w:rsidRPr="00847B2D">
        <w:rPr>
          <w:szCs w:val="20"/>
          <w:lang w:val="en-US"/>
        </w:rPr>
        <w:t xml:space="preserve">. </w:t>
      </w:r>
      <w:r w:rsidR="003A641E">
        <w:rPr>
          <w:szCs w:val="20"/>
          <w:lang w:val="en-US"/>
        </w:rPr>
        <w:t>Since six samples of [N</w:t>
      </w:r>
      <w:r w:rsidR="003A641E" w:rsidRPr="003A641E">
        <w:rPr>
          <w:sz w:val="16"/>
          <w:szCs w:val="16"/>
          <w:lang w:val="en-US"/>
        </w:rPr>
        <w:t>se</w:t>
      </w:r>
      <w:r w:rsidR="003A641E">
        <w:rPr>
          <w:szCs w:val="20"/>
          <w:lang w:val="en-US"/>
        </w:rPr>
        <w:t>] were obtained, [N</w:t>
      </w:r>
      <w:r w:rsidR="003A641E" w:rsidRPr="003A641E">
        <w:rPr>
          <w:sz w:val="16"/>
          <w:szCs w:val="16"/>
          <w:lang w:val="en-US"/>
        </w:rPr>
        <w:t>gr</w:t>
      </w:r>
      <w:r w:rsidR="003A641E">
        <w:rPr>
          <w:szCs w:val="20"/>
          <w:lang w:val="en-US"/>
        </w:rPr>
        <w:t>] data from the 15 trees w</w:t>
      </w:r>
      <w:ins w:id="333" w:author="raquelvale" w:date="2018-11-22T23:32:00Z">
        <w:r w:rsidR="00F300B3">
          <w:rPr>
            <w:szCs w:val="20"/>
            <w:lang w:val="en-US"/>
          </w:rPr>
          <w:t>ere</w:t>
        </w:r>
      </w:ins>
      <w:del w:id="334" w:author="raquelvale" w:date="2018-11-22T23:32:00Z">
        <w:r w:rsidR="003A641E" w:rsidDel="00F300B3">
          <w:rPr>
            <w:szCs w:val="20"/>
            <w:lang w:val="en-US"/>
          </w:rPr>
          <w:delText>as</w:delText>
        </w:r>
      </w:del>
      <w:r w:rsidR="003A641E">
        <w:rPr>
          <w:szCs w:val="20"/>
          <w:lang w:val="en-US"/>
        </w:rPr>
        <w:t xml:space="preserve"> polled </w:t>
      </w:r>
      <w:r w:rsidR="003A641E" w:rsidRPr="008A270E">
        <w:rPr>
          <w:szCs w:val="20"/>
          <w:lang w:val="en-US"/>
        </w:rPr>
        <w:t>according</w:t>
      </w:r>
      <w:r w:rsidR="00BE309A">
        <w:rPr>
          <w:szCs w:val="20"/>
          <w:lang w:val="en-US"/>
        </w:rPr>
        <w:t xml:space="preserve"> to</w:t>
      </w:r>
      <w:r w:rsidR="003A641E">
        <w:rPr>
          <w:szCs w:val="20"/>
          <w:lang w:val="en-US"/>
        </w:rPr>
        <w:t xml:space="preserve"> the distribution of litter traps</w:t>
      </w:r>
      <w:r w:rsidR="00FF6B8B">
        <w:rPr>
          <w:szCs w:val="20"/>
          <w:lang w:val="en-US"/>
        </w:rPr>
        <w:t xml:space="preserve"> (n=6)</w:t>
      </w:r>
      <w:r w:rsidR="003A641E">
        <w:rPr>
          <w:szCs w:val="20"/>
          <w:lang w:val="en-US"/>
        </w:rPr>
        <w:t>.</w:t>
      </w:r>
      <w:r w:rsidR="003A641E" w:rsidRPr="00847B2D">
        <w:rPr>
          <w:szCs w:val="20"/>
          <w:lang w:val="en-US"/>
        </w:rPr>
        <w:t xml:space="preserve"> </w:t>
      </w:r>
      <w:r w:rsidRPr="00847B2D">
        <w:rPr>
          <w:szCs w:val="20"/>
          <w:lang w:val="en-US"/>
        </w:rPr>
        <w:t>Nitrogen re</w:t>
      </w:r>
      <w:r w:rsidR="007C1628">
        <w:rPr>
          <w:szCs w:val="20"/>
          <w:lang w:val="en-US"/>
        </w:rPr>
        <w:t>sorption</w:t>
      </w:r>
      <w:r w:rsidRPr="00847B2D">
        <w:rPr>
          <w:szCs w:val="20"/>
          <w:lang w:val="en-US"/>
        </w:rPr>
        <w:t xml:space="preserve"> efficiency (NRE) was determined </w:t>
      </w:r>
      <w:r w:rsidR="00FE4B33" w:rsidRPr="008A270E">
        <w:rPr>
          <w:szCs w:val="20"/>
          <w:lang w:val="en-US"/>
        </w:rPr>
        <w:t>according</w:t>
      </w:r>
      <w:r w:rsidR="00FE4B33" w:rsidRPr="00847B2D">
        <w:rPr>
          <w:szCs w:val="20"/>
          <w:lang w:val="en-US"/>
        </w:rPr>
        <w:t xml:space="preserve"> to </w:t>
      </w:r>
      <w:r w:rsidR="00FE4B33" w:rsidRPr="00847B2D">
        <w:rPr>
          <w:szCs w:val="20"/>
          <w:lang w:val="en-US"/>
        </w:rPr>
        <w:fldChar w:fldCharType="begin"/>
      </w:r>
      <w:r w:rsidR="00FE4B33">
        <w:rPr>
          <w:szCs w:val="20"/>
          <w:lang w:val="en-US"/>
        </w:rPr>
        <w:instrText xml:space="preserve"> ADDIN EN.CITE &lt;EndNote&gt;&lt;Cite AuthorYear="1"&gt;&lt;Author&gt;Finzi&lt;/Author&gt;&lt;Year&gt;2001&lt;/Year&gt;&lt;RecNum&gt;8952&lt;/RecNum&gt;&lt;DisplayText&gt;Finzi et al. (2001)&lt;/DisplayText&gt;&lt;record&gt;&lt;rec-number&gt;8952&lt;/rec-number&gt;&lt;foreign-keys&gt;&lt;key app="EN" db-id="pwteffw96rtfrhe9ts7pz52wtex5vzw000xw"&gt;8952&lt;/key&gt;&lt;/foreign-keys&gt;&lt;ref-type name="Journal Article"&gt;17&lt;/ref-type&gt;&lt;contributors&gt;&lt;authors&gt;&lt;author&gt;Finzi, Adrien C.&lt;/author&gt;&lt;author&gt;Allen, Andrew S.&lt;/author&gt;&lt;author&gt;DeLucia, Evan H.&lt;/author&gt;&lt;author&gt;Ellsworth, David S.&lt;/author&gt;&lt;author&gt;Schlesinger, William H.&lt;/author&gt;&lt;/authors&gt;&lt;/contributors&gt;&lt;titles&gt;&lt;title&gt;Forest litter production, chemistry, and decomposition following two years of free-air CO2 enrichment&lt;/title&gt;&lt;secondary-title&gt;Ecology&lt;/secondary-title&gt;&lt;alt-title&gt;Ecology&lt;/alt-title&gt;&lt;/titles&gt;&lt;periodical&gt;&lt;full-title&gt;Ecology&lt;/full-title&gt;&lt;/periodical&gt;&lt;alt-periodical&gt;&lt;full-title&gt;Ecology&lt;/full-title&gt;&lt;/alt-periodical&gt;&lt;pages&gt;470-484&lt;/pages&gt;&lt;volume&gt;82&lt;/volume&gt;&lt;number&gt;2&lt;/number&gt;&lt;keywords&gt;&lt;keyword&gt;carbon dioxide, effects of elevated levels&lt;/keyword&gt;&lt;keyword&gt;decomposition&lt;/keyword&gt;&lt;keyword&gt;FACE (free-air CO2 enrichment)&lt;/keyword&gt;&lt;keyword&gt;forest, southern United States&lt;/keyword&gt;&lt;keyword&gt;litter&lt;/keyword&gt;&lt;keyword&gt;nitrogen&lt;/keyword&gt;&lt;keyword&gt;nutrient cycling&lt;/keyword&gt;&lt;keyword&gt;nutrient-use efficiency&lt;/keyword&gt;&lt;keyword&gt;phosphorus&lt;/keyword&gt;&lt;keyword&gt;Pinus taeda&lt;/keyword&gt;&lt;keyword&gt;retranslocation efficiency&lt;/keyword&gt;&lt;/keywords&gt;&lt;dates&gt;&lt;year&gt;2001&lt;/year&gt;&lt;/dates&gt;&lt;publisher&gt;Ecological Society of America&lt;/publisher&gt;&lt;isbn&gt;1939-9170&lt;/isbn&gt;&lt;urls&gt;&lt;related-urls&gt;&lt;url&gt;http://dx.doi.org/10.1890/0012-9658(2001)082[0470:FLPCAD]2.0.CO;2&lt;/url&gt;&lt;/related-urls&gt;&lt;/urls&gt;&lt;electronic-resource-num&gt;https://doi.org/10.1890/0012-9658(2001)082[0470:flpcad]2.0.co;2&lt;/electronic-resource-num&gt;&lt;research-notes&gt;Notas avulsas 119. NRE e CO2 enrichment.&lt;/research-notes&gt;&lt;/record&gt;&lt;/Cite&gt;&lt;/EndNote&gt;</w:instrText>
      </w:r>
      <w:r w:rsidR="00FE4B33" w:rsidRPr="00847B2D">
        <w:rPr>
          <w:szCs w:val="20"/>
          <w:lang w:val="en-US"/>
        </w:rPr>
        <w:fldChar w:fldCharType="separate"/>
      </w:r>
      <w:hyperlink w:anchor="_ENREF_16" w:tooltip="Finzi, 2001 #8952" w:history="1">
        <w:r w:rsidR="0076192B">
          <w:rPr>
            <w:noProof/>
            <w:szCs w:val="20"/>
            <w:lang w:val="en-US"/>
          </w:rPr>
          <w:t>Finzi et al. (2001</w:t>
        </w:r>
      </w:hyperlink>
      <w:r w:rsidR="00FE4B33">
        <w:rPr>
          <w:noProof/>
          <w:szCs w:val="20"/>
          <w:lang w:val="en-US"/>
        </w:rPr>
        <w:t>)</w:t>
      </w:r>
      <w:r w:rsidR="00FE4B33" w:rsidRPr="00847B2D">
        <w:rPr>
          <w:szCs w:val="20"/>
          <w:lang w:val="en-US"/>
        </w:rPr>
        <w:fldChar w:fldCharType="end"/>
      </w:r>
      <w:r w:rsidR="00FE4B33">
        <w:rPr>
          <w:szCs w:val="20"/>
          <w:lang w:val="en-US"/>
        </w:rPr>
        <w:t xml:space="preserve">, Eq. (1), </w:t>
      </w:r>
      <w:r>
        <w:rPr>
          <w:szCs w:val="20"/>
          <w:lang w:val="en-US"/>
        </w:rPr>
        <w:t>at the onset and at the end of the bulk litter fall period</w:t>
      </w:r>
      <w:r w:rsidRPr="00847B2D">
        <w:rPr>
          <w:szCs w:val="20"/>
          <w:lang w:val="en-US"/>
        </w:rPr>
        <w:t>:</w:t>
      </w:r>
    </w:p>
    <w:p w14:paraId="27D134CF" w14:textId="0CF4F5BE" w:rsidR="00DE46E9" w:rsidRPr="0015742E" w:rsidRDefault="00DE7BF6" w:rsidP="00DE7BF6">
      <w:pPr>
        <w:spacing w:after="120"/>
        <w:rPr>
          <w:szCs w:val="20"/>
          <w:lang w:val="en-US"/>
        </w:rPr>
      </w:pPr>
      <w:r w:rsidRPr="0015742E">
        <w:rPr>
          <w:szCs w:val="20"/>
          <w:lang w:val="en-US"/>
        </w:rPr>
        <w:t>NRE (%) = ([N</w:t>
      </w:r>
      <w:r w:rsidRPr="0015742E">
        <w:rPr>
          <w:sz w:val="16"/>
          <w:szCs w:val="20"/>
          <w:lang w:val="en-US"/>
        </w:rPr>
        <w:t>gr</w:t>
      </w:r>
      <w:r w:rsidRPr="0015742E">
        <w:rPr>
          <w:szCs w:val="20"/>
          <w:lang w:val="en-US"/>
        </w:rPr>
        <w:t>] – [N</w:t>
      </w:r>
      <w:r w:rsidR="00F300B3" w:rsidRPr="00596727">
        <w:rPr>
          <w:sz w:val="18"/>
          <w:szCs w:val="20"/>
          <w:lang w:val="en-US"/>
        </w:rPr>
        <w:t>se</w:t>
      </w:r>
      <w:r w:rsidRPr="0015742E">
        <w:rPr>
          <w:szCs w:val="20"/>
          <w:lang w:val="en-US"/>
        </w:rPr>
        <w:t>])/[N</w:t>
      </w:r>
      <w:r w:rsidRPr="0015742E">
        <w:rPr>
          <w:sz w:val="16"/>
          <w:szCs w:val="20"/>
          <w:lang w:val="en-US"/>
        </w:rPr>
        <w:t>gr</w:t>
      </w:r>
      <w:r w:rsidRPr="0015742E">
        <w:rPr>
          <w:szCs w:val="20"/>
          <w:lang w:val="en-US"/>
        </w:rPr>
        <w:t>] x 100</w:t>
      </w:r>
      <w:r w:rsidR="00DE46E9" w:rsidRPr="0015742E">
        <w:rPr>
          <w:szCs w:val="20"/>
          <w:lang w:val="en-US"/>
        </w:rPr>
        <w:t xml:space="preserve">, </w:t>
      </w:r>
      <w:r w:rsidR="00DE46E9" w:rsidRPr="0015742E">
        <w:rPr>
          <w:szCs w:val="20"/>
          <w:lang w:val="en-US"/>
        </w:rPr>
        <w:tab/>
      </w:r>
      <w:r w:rsidR="00DE46E9" w:rsidRPr="0015742E">
        <w:tab/>
      </w:r>
      <w:r w:rsidR="00DE46E9" w:rsidRPr="0015742E">
        <w:tab/>
      </w:r>
      <w:r w:rsidR="00DE46E9" w:rsidRPr="0015742E">
        <w:tab/>
      </w:r>
      <w:r w:rsidR="00DE46E9" w:rsidRPr="0015742E">
        <w:tab/>
      </w:r>
      <w:r w:rsidR="00DE46E9" w:rsidRPr="0015742E">
        <w:tab/>
      </w:r>
      <w:r w:rsidR="00DE46E9" w:rsidRPr="0015742E">
        <w:tab/>
      </w:r>
      <w:r w:rsidR="00DE46E9" w:rsidRPr="0015742E">
        <w:tab/>
      </w:r>
      <w:r w:rsidR="00DE46E9" w:rsidRPr="0015742E">
        <w:tab/>
        <w:t>(1)</w:t>
      </w:r>
    </w:p>
    <w:p w14:paraId="241BCB93" w14:textId="22C42389" w:rsidR="00DE7BF6" w:rsidRDefault="00DE7BF6" w:rsidP="00DE7BF6">
      <w:pPr>
        <w:spacing w:after="120"/>
        <w:rPr>
          <w:szCs w:val="20"/>
          <w:lang w:val="en-US"/>
        </w:rPr>
      </w:pPr>
      <w:r w:rsidRPr="006E5EF9">
        <w:rPr>
          <w:szCs w:val="20"/>
          <w:lang w:val="en-US"/>
        </w:rPr>
        <w:t>where [N</w:t>
      </w:r>
      <w:r w:rsidRPr="00BF0D50">
        <w:rPr>
          <w:sz w:val="16"/>
          <w:szCs w:val="20"/>
          <w:lang w:val="en-US"/>
        </w:rPr>
        <w:t>gr</w:t>
      </w:r>
      <w:r w:rsidRPr="006E5EF9">
        <w:rPr>
          <w:szCs w:val="20"/>
          <w:lang w:val="en-US"/>
        </w:rPr>
        <w:t>] was N content in green leaves</w:t>
      </w:r>
      <w:r>
        <w:rPr>
          <w:szCs w:val="20"/>
          <w:lang w:val="en-US"/>
        </w:rPr>
        <w:t xml:space="preserve"> and [N</w:t>
      </w:r>
      <w:r w:rsidRPr="00BF0D50">
        <w:rPr>
          <w:sz w:val="16"/>
          <w:szCs w:val="20"/>
          <w:lang w:val="en-US"/>
        </w:rPr>
        <w:t>se</w:t>
      </w:r>
      <w:r>
        <w:rPr>
          <w:szCs w:val="20"/>
          <w:lang w:val="en-US"/>
        </w:rPr>
        <w:t>]</w:t>
      </w:r>
      <w:r w:rsidR="001032BC">
        <w:rPr>
          <w:szCs w:val="20"/>
          <w:lang w:val="en-US"/>
        </w:rPr>
        <w:t xml:space="preserve"> </w:t>
      </w:r>
      <w:r>
        <w:rPr>
          <w:szCs w:val="20"/>
          <w:lang w:val="en-US"/>
        </w:rPr>
        <w:t>was N content of senescent leaves.</w:t>
      </w:r>
    </w:p>
    <w:p w14:paraId="3AAD62A1" w14:textId="40DA1B2E" w:rsidR="00DE46E9" w:rsidRDefault="00DE46E9" w:rsidP="00DE7BF6">
      <w:pPr>
        <w:spacing w:after="120"/>
        <w:rPr>
          <w:szCs w:val="20"/>
          <w:lang w:val="en-US"/>
        </w:rPr>
      </w:pPr>
    </w:p>
    <w:p w14:paraId="68992A78" w14:textId="0203D571" w:rsidR="00DE46E9" w:rsidRDefault="00DE46E9" w:rsidP="00DE46E9">
      <w:pPr>
        <w:pStyle w:val="Heading2"/>
      </w:pPr>
      <w:r>
        <w:t>2.5 Statistical analysis</w:t>
      </w:r>
    </w:p>
    <w:p w14:paraId="4CFD23C3" w14:textId="267CE9FA" w:rsidR="00DE46E9" w:rsidRDefault="00DE46E9" w:rsidP="00DE46E9">
      <w:pPr>
        <w:spacing w:after="120"/>
        <w:rPr>
          <w:szCs w:val="20"/>
          <w:lang w:val="en-US"/>
        </w:rPr>
      </w:pPr>
      <w:r w:rsidRPr="00847B2D">
        <w:rPr>
          <w:szCs w:val="20"/>
          <w:lang w:val="en-US"/>
        </w:rPr>
        <w:t>We used paired t-test or the non-parametric Mann-Whitney</w:t>
      </w:r>
      <w:r>
        <w:rPr>
          <w:szCs w:val="20"/>
          <w:lang w:val="en-US"/>
        </w:rPr>
        <w:t xml:space="preserve"> test</w:t>
      </w:r>
      <w:r w:rsidRPr="00847B2D">
        <w:rPr>
          <w:szCs w:val="20"/>
          <w:lang w:val="en-US"/>
        </w:rPr>
        <w:t xml:space="preserve">, when </w:t>
      </w:r>
      <w:ins w:id="335" w:author="raquelvale" w:date="2018-11-22T23:34:00Z">
        <w:r w:rsidR="00F300B3">
          <w:rPr>
            <w:szCs w:val="20"/>
            <w:lang w:val="en-US"/>
          </w:rPr>
          <w:t>t-</w:t>
        </w:r>
      </w:ins>
      <w:r w:rsidRPr="00847B2D">
        <w:rPr>
          <w:szCs w:val="20"/>
          <w:lang w:val="en-US"/>
        </w:rPr>
        <w:t>test assumptions were not verified</w:t>
      </w:r>
      <w:r>
        <w:rPr>
          <w:szCs w:val="20"/>
          <w:lang w:val="en-US"/>
        </w:rPr>
        <w:t>,</w:t>
      </w:r>
      <w:r w:rsidRPr="00847B2D">
        <w:rPr>
          <w:szCs w:val="20"/>
          <w:lang w:val="en-US"/>
        </w:rPr>
        <w:t xml:space="preserve"> to compare </w:t>
      </w:r>
      <w:r>
        <w:rPr>
          <w:szCs w:val="20"/>
          <w:lang w:val="en-US"/>
        </w:rPr>
        <w:t xml:space="preserve">the timing and duration of the different </w:t>
      </w:r>
      <w:r w:rsidRPr="00847B2D">
        <w:rPr>
          <w:szCs w:val="20"/>
          <w:lang w:val="en-US"/>
        </w:rPr>
        <w:t xml:space="preserve">phenophases and growth </w:t>
      </w:r>
      <w:r w:rsidR="00577F06">
        <w:rPr>
          <w:szCs w:val="20"/>
          <w:lang w:val="en-US"/>
        </w:rPr>
        <w:t>variables</w:t>
      </w:r>
      <w:r w:rsidR="00577F06" w:rsidRPr="00847B2D">
        <w:rPr>
          <w:szCs w:val="20"/>
          <w:lang w:val="en-US"/>
        </w:rPr>
        <w:t xml:space="preserve"> </w:t>
      </w:r>
      <w:r w:rsidRPr="00847B2D">
        <w:rPr>
          <w:szCs w:val="20"/>
          <w:lang w:val="en-US"/>
        </w:rPr>
        <w:t xml:space="preserve">between years. To evaluate the effects of drought </w:t>
      </w:r>
      <w:r>
        <w:rPr>
          <w:szCs w:val="20"/>
          <w:lang w:val="en-US"/>
        </w:rPr>
        <w:t>o</w:t>
      </w:r>
      <w:r w:rsidRPr="00847B2D">
        <w:rPr>
          <w:szCs w:val="20"/>
          <w:lang w:val="en-US"/>
        </w:rPr>
        <w:t xml:space="preserve">n </w:t>
      </w:r>
      <w:ins w:id="336" w:author="raquelvale" w:date="2018-11-22T23:35:00Z">
        <w:r w:rsidR="00F300B3">
          <w:rPr>
            <w:szCs w:val="20"/>
            <w:lang w:val="en-US"/>
          </w:rPr>
          <w:t>[N</w:t>
        </w:r>
        <w:r w:rsidR="00F300B3" w:rsidRPr="00BF0D50">
          <w:rPr>
            <w:sz w:val="16"/>
            <w:szCs w:val="20"/>
            <w:lang w:val="en-US"/>
          </w:rPr>
          <w:t>gr</w:t>
        </w:r>
        <w:r w:rsidR="00F300B3">
          <w:rPr>
            <w:szCs w:val="20"/>
            <w:lang w:val="en-US"/>
          </w:rPr>
          <w:t>], [N</w:t>
        </w:r>
        <w:r w:rsidR="00F300B3" w:rsidRPr="00BF0D50">
          <w:rPr>
            <w:sz w:val="16"/>
            <w:szCs w:val="16"/>
            <w:lang w:val="en-US"/>
          </w:rPr>
          <w:t>se</w:t>
        </w:r>
        <w:r w:rsidR="00F300B3">
          <w:rPr>
            <w:szCs w:val="20"/>
            <w:lang w:val="en-US"/>
          </w:rPr>
          <w:t xml:space="preserve">], </w:t>
        </w:r>
      </w:ins>
      <w:del w:id="337" w:author="raquelvale" w:date="2018-11-22T23:35:00Z">
        <w:r w:rsidDel="00F300B3">
          <w:rPr>
            <w:szCs w:val="20"/>
            <w:lang w:val="en-US"/>
          </w:rPr>
          <w:delText>N content in green and senescent leaves</w:delText>
        </w:r>
      </w:del>
      <w:r>
        <w:rPr>
          <w:szCs w:val="20"/>
          <w:lang w:val="en-US"/>
        </w:rPr>
        <w:t xml:space="preserve"> and </w:t>
      </w:r>
      <w:del w:id="338" w:author="raquelvale" w:date="2018-11-22T23:35:00Z">
        <w:r w:rsidR="00577F06" w:rsidDel="00F300B3">
          <w:rPr>
            <w:szCs w:val="20"/>
            <w:lang w:val="en-US"/>
          </w:rPr>
          <w:delText xml:space="preserve">on </w:delText>
        </w:r>
      </w:del>
      <w:r w:rsidRPr="00847B2D">
        <w:rPr>
          <w:szCs w:val="20"/>
          <w:lang w:val="en-US"/>
        </w:rPr>
        <w:t xml:space="preserve">NRE, a two-way </w:t>
      </w:r>
      <w:r>
        <w:rPr>
          <w:szCs w:val="20"/>
          <w:lang w:val="en-US"/>
        </w:rPr>
        <w:t xml:space="preserve">repeated measures </w:t>
      </w:r>
      <w:r w:rsidRPr="00847B2D">
        <w:rPr>
          <w:szCs w:val="20"/>
          <w:lang w:val="en-US"/>
        </w:rPr>
        <w:t xml:space="preserve">ANOVA was performed, </w:t>
      </w:r>
      <w:r>
        <w:rPr>
          <w:szCs w:val="20"/>
          <w:lang w:val="en-US"/>
        </w:rPr>
        <w:t xml:space="preserve">as </w:t>
      </w:r>
      <w:r w:rsidR="00577F06">
        <w:rPr>
          <w:szCs w:val="20"/>
          <w:lang w:val="en-US"/>
        </w:rPr>
        <w:t xml:space="preserve">the </w:t>
      </w:r>
      <w:r>
        <w:rPr>
          <w:szCs w:val="20"/>
          <w:lang w:val="en-US"/>
        </w:rPr>
        <w:t xml:space="preserve">same trees </w:t>
      </w:r>
      <w:ins w:id="339" w:author="raquelvale" w:date="2018-11-25T21:38:00Z">
        <w:r w:rsidR="00596727">
          <w:rPr>
            <w:szCs w:val="20"/>
            <w:lang w:val="en-US"/>
          </w:rPr>
          <w:t xml:space="preserve">and litter traps </w:t>
        </w:r>
      </w:ins>
      <w:r>
        <w:rPr>
          <w:szCs w:val="20"/>
          <w:lang w:val="en-US"/>
        </w:rPr>
        <w:t xml:space="preserve">were repeatedly sampled over the study period, </w:t>
      </w:r>
      <w:r w:rsidRPr="00847B2D">
        <w:rPr>
          <w:szCs w:val="20"/>
          <w:lang w:val="en-US"/>
        </w:rPr>
        <w:t xml:space="preserve">with years </w:t>
      </w:r>
      <w:r>
        <w:rPr>
          <w:szCs w:val="20"/>
          <w:lang w:val="en-US"/>
        </w:rPr>
        <w:t xml:space="preserve">(mild and dry year) </w:t>
      </w:r>
      <w:r w:rsidRPr="00847B2D">
        <w:rPr>
          <w:szCs w:val="20"/>
          <w:lang w:val="en-US"/>
        </w:rPr>
        <w:t xml:space="preserve">and </w:t>
      </w:r>
      <w:r>
        <w:rPr>
          <w:szCs w:val="20"/>
          <w:lang w:val="en-US"/>
        </w:rPr>
        <w:t xml:space="preserve">phenological stage (onset and cessation of </w:t>
      </w:r>
      <w:r w:rsidR="00B728EA">
        <w:rPr>
          <w:szCs w:val="20"/>
          <w:lang w:val="en-US"/>
        </w:rPr>
        <w:t>leaf senescence</w:t>
      </w:r>
      <w:r>
        <w:rPr>
          <w:szCs w:val="20"/>
          <w:lang w:val="en-US"/>
        </w:rPr>
        <w:t xml:space="preserve">, thus maximum and minimum </w:t>
      </w:r>
      <w:ins w:id="340" w:author="raquelvale" w:date="2018-11-26T12:18:00Z">
        <w:r w:rsidR="008A270E">
          <w:rPr>
            <w:szCs w:val="20"/>
            <w:lang w:val="en-US"/>
          </w:rPr>
          <w:t>[N</w:t>
        </w:r>
        <w:r w:rsidR="008A270E" w:rsidRPr="00BF0D50">
          <w:rPr>
            <w:sz w:val="16"/>
            <w:szCs w:val="16"/>
            <w:lang w:val="en-US"/>
          </w:rPr>
          <w:t>se</w:t>
        </w:r>
        <w:r w:rsidR="008A270E">
          <w:rPr>
            <w:szCs w:val="20"/>
            <w:lang w:val="en-US"/>
          </w:rPr>
          <w:t>]</w:t>
        </w:r>
      </w:ins>
      <w:del w:id="341" w:author="raquelvale" w:date="2018-11-26T12:18:00Z">
        <w:r w:rsidDel="008A270E">
          <w:rPr>
            <w:szCs w:val="20"/>
            <w:lang w:val="en-US"/>
          </w:rPr>
          <w:delText>N concentration in senescent leaves</w:delText>
        </w:r>
      </w:del>
      <w:r>
        <w:rPr>
          <w:szCs w:val="20"/>
          <w:lang w:val="en-US"/>
        </w:rPr>
        <w:t>) as f</w:t>
      </w:r>
      <w:r w:rsidRPr="00847B2D">
        <w:rPr>
          <w:szCs w:val="20"/>
          <w:lang w:val="en-US"/>
        </w:rPr>
        <w:t xml:space="preserve">actors. The post-hoc </w:t>
      </w:r>
      <w:r>
        <w:rPr>
          <w:szCs w:val="20"/>
          <w:lang w:val="en-US"/>
        </w:rPr>
        <w:t>S</w:t>
      </w:r>
      <w:r w:rsidR="00F10121">
        <w:rPr>
          <w:szCs w:val="20"/>
          <w:lang w:val="en-US"/>
        </w:rPr>
        <w:t>tudent-</w:t>
      </w:r>
      <w:r>
        <w:rPr>
          <w:szCs w:val="20"/>
          <w:lang w:val="en-US"/>
        </w:rPr>
        <w:t>N</w:t>
      </w:r>
      <w:r w:rsidR="00F10121">
        <w:rPr>
          <w:szCs w:val="20"/>
          <w:lang w:val="en-US"/>
        </w:rPr>
        <w:t>ewman-</w:t>
      </w:r>
      <w:r>
        <w:rPr>
          <w:szCs w:val="20"/>
          <w:lang w:val="en-US"/>
        </w:rPr>
        <w:t>K</w:t>
      </w:r>
      <w:r w:rsidR="00F10121">
        <w:rPr>
          <w:szCs w:val="20"/>
          <w:lang w:val="en-US"/>
        </w:rPr>
        <w:t>euls</w:t>
      </w:r>
      <w:r w:rsidRPr="00847B2D">
        <w:rPr>
          <w:szCs w:val="20"/>
          <w:lang w:val="en-US"/>
        </w:rPr>
        <w:t xml:space="preserve"> test was performed when significant factor effects were found. </w:t>
      </w:r>
      <w:r w:rsidR="00DA60C7">
        <w:rPr>
          <w:szCs w:val="20"/>
          <w:lang w:val="en-US"/>
        </w:rPr>
        <w:t xml:space="preserve">To evaluate </w:t>
      </w:r>
      <w:r w:rsidR="00A32F4B">
        <w:rPr>
          <w:szCs w:val="20"/>
          <w:lang w:val="en-US"/>
        </w:rPr>
        <w:t>the physiological status over the growing season, a</w:t>
      </w:r>
      <w:ins w:id="342" w:author="Raquel" w:date="2018-11-28T09:33:00Z">
        <w:r w:rsidR="00AF77D3">
          <w:rPr>
            <w:szCs w:val="20"/>
            <w:lang w:val="en-US"/>
          </w:rPr>
          <w:t>n</w:t>
        </w:r>
      </w:ins>
      <w:r w:rsidR="00A32F4B">
        <w:rPr>
          <w:szCs w:val="20"/>
          <w:lang w:val="en-US"/>
        </w:rPr>
        <w:t xml:space="preserve"> F-test for </w:t>
      </w:r>
      <w:ins w:id="343" w:author="raquelvale" w:date="2018-11-22T23:37:00Z">
        <w:r w:rsidR="00F300B3">
          <w:rPr>
            <w:szCs w:val="20"/>
            <w:lang w:val="en-US"/>
          </w:rPr>
          <w:t xml:space="preserve">slopes and intercepts </w:t>
        </w:r>
      </w:ins>
      <w:r w:rsidR="00F10121">
        <w:rPr>
          <w:szCs w:val="20"/>
          <w:lang w:val="en-US"/>
        </w:rPr>
        <w:t xml:space="preserve">comparison </w:t>
      </w:r>
      <w:ins w:id="344" w:author="raquelvale" w:date="2018-11-22T23:37:00Z">
        <w:r w:rsidR="00F300B3">
          <w:rPr>
            <w:szCs w:val="20"/>
            <w:lang w:val="en-US"/>
          </w:rPr>
          <w:t xml:space="preserve">between years </w:t>
        </w:r>
      </w:ins>
      <w:del w:id="345" w:author="raquelvale" w:date="2018-11-22T23:37:00Z">
        <w:r w:rsidR="00F10121" w:rsidDel="00F300B3">
          <w:rPr>
            <w:szCs w:val="20"/>
            <w:lang w:val="en-US"/>
          </w:rPr>
          <w:delText xml:space="preserve">between </w:delText>
        </w:r>
        <w:r w:rsidR="00A32F4B" w:rsidDel="00F300B3">
          <w:rPr>
            <w:szCs w:val="20"/>
            <w:lang w:val="en-US"/>
          </w:rPr>
          <w:delText xml:space="preserve">slope and intercepts </w:delText>
        </w:r>
      </w:del>
      <w:r w:rsidR="00A32F4B">
        <w:rPr>
          <w:szCs w:val="20"/>
          <w:lang w:val="en-US"/>
        </w:rPr>
        <w:t>was performed</w:t>
      </w:r>
      <w:del w:id="346" w:author="raquelvale" w:date="2018-11-22T23:38:00Z">
        <w:r w:rsidR="00A32F4B" w:rsidDel="00F300B3">
          <w:rPr>
            <w:szCs w:val="20"/>
            <w:lang w:val="en-US"/>
          </w:rPr>
          <w:delText xml:space="preserve"> between the mild and dry year</w:delText>
        </w:r>
      </w:del>
      <w:r w:rsidR="00A32F4B">
        <w:rPr>
          <w:szCs w:val="20"/>
          <w:lang w:val="en-US"/>
        </w:rPr>
        <w:t xml:space="preserve">. </w:t>
      </w:r>
      <w:r w:rsidR="00F10121">
        <w:rPr>
          <w:szCs w:val="20"/>
          <w:lang w:val="en-US"/>
        </w:rPr>
        <w:t xml:space="preserve">The </w:t>
      </w:r>
      <w:r w:rsidRPr="00847B2D">
        <w:rPr>
          <w:szCs w:val="20"/>
          <w:lang w:val="en-US"/>
        </w:rPr>
        <w:t xml:space="preserve">Spearman correlation coefficient was used to evaluate the relationships between variables and, when adequate, linear regressions were obtained. All statistical </w:t>
      </w:r>
      <w:del w:id="347" w:author="raquelvale" w:date="2018-11-25T21:39:00Z">
        <w:r w:rsidRPr="00847B2D" w:rsidDel="00596727">
          <w:rPr>
            <w:szCs w:val="20"/>
            <w:lang w:val="en-US"/>
          </w:rPr>
          <w:delText xml:space="preserve">analysis </w:delText>
        </w:r>
      </w:del>
      <w:ins w:id="348" w:author="raquelvale" w:date="2018-11-25T21:39:00Z">
        <w:r w:rsidR="00596727" w:rsidRPr="00847B2D">
          <w:rPr>
            <w:szCs w:val="20"/>
            <w:lang w:val="en-US"/>
          </w:rPr>
          <w:t>analys</w:t>
        </w:r>
        <w:r w:rsidR="00596727">
          <w:rPr>
            <w:szCs w:val="20"/>
            <w:lang w:val="en-US"/>
          </w:rPr>
          <w:t>e</w:t>
        </w:r>
        <w:r w:rsidR="00596727" w:rsidRPr="00847B2D">
          <w:rPr>
            <w:szCs w:val="20"/>
            <w:lang w:val="en-US"/>
          </w:rPr>
          <w:t xml:space="preserve">s </w:t>
        </w:r>
      </w:ins>
      <w:r w:rsidRPr="00847B2D">
        <w:rPr>
          <w:szCs w:val="20"/>
          <w:lang w:val="en-US"/>
        </w:rPr>
        <w:t xml:space="preserve">were </w:t>
      </w:r>
      <w:r>
        <w:rPr>
          <w:szCs w:val="20"/>
          <w:lang w:val="en-US"/>
        </w:rPr>
        <w:t xml:space="preserve">carried out with IBM SPSS </w:t>
      </w:r>
      <w:r w:rsidR="00B728EA">
        <w:rPr>
          <w:szCs w:val="20"/>
          <w:lang w:val="en-US"/>
        </w:rPr>
        <w:t>S</w:t>
      </w:r>
      <w:r>
        <w:rPr>
          <w:szCs w:val="20"/>
          <w:lang w:val="en-US"/>
        </w:rPr>
        <w:t xml:space="preserve">tatistics 24 and </w:t>
      </w:r>
      <w:r w:rsidRPr="00847B2D">
        <w:rPr>
          <w:szCs w:val="20"/>
          <w:lang w:val="en-US"/>
        </w:rPr>
        <w:t xml:space="preserve">considered </w:t>
      </w:r>
      <w:r>
        <w:rPr>
          <w:szCs w:val="20"/>
          <w:lang w:val="en-US"/>
        </w:rPr>
        <w:t>significant when p-value &lt;0.05. Results are presented as mean ± SEM.</w:t>
      </w:r>
    </w:p>
    <w:p w14:paraId="0C8C46A4" w14:textId="036DEDFD" w:rsidR="00DE46E9" w:rsidRDefault="00DE46E9" w:rsidP="00DE46E9">
      <w:pPr>
        <w:spacing w:after="120"/>
        <w:rPr>
          <w:szCs w:val="20"/>
          <w:lang w:val="en-US"/>
        </w:rPr>
      </w:pPr>
    </w:p>
    <w:p w14:paraId="3E69CC28" w14:textId="34C8537C" w:rsidR="00DE46E9" w:rsidRPr="00050CA8" w:rsidRDefault="00DE46E9" w:rsidP="00DE46E9">
      <w:pPr>
        <w:pStyle w:val="Heading1"/>
        <w:rPr>
          <w:lang w:val="en-US"/>
        </w:rPr>
      </w:pPr>
      <w:r>
        <w:rPr>
          <w:lang w:val="en-US"/>
        </w:rPr>
        <w:t>3 Results</w:t>
      </w:r>
    </w:p>
    <w:p w14:paraId="022BF229" w14:textId="65508334" w:rsidR="00DE46E9" w:rsidRDefault="00DE46E9" w:rsidP="00DE46E9">
      <w:pPr>
        <w:pStyle w:val="Heading2"/>
      </w:pPr>
      <w:r>
        <w:t>3.1 Environmental conditions</w:t>
      </w:r>
    </w:p>
    <w:p w14:paraId="475FDF4F" w14:textId="11B9002A" w:rsidR="00596727" w:rsidRDefault="00ED25B3" w:rsidP="00ED25B3">
      <w:pPr>
        <w:spacing w:after="120"/>
        <w:rPr>
          <w:ins w:id="349" w:author="raquelvale" w:date="2018-11-25T21:43:00Z"/>
          <w:szCs w:val="28"/>
          <w:lang w:val="en-US"/>
        </w:rPr>
      </w:pPr>
      <w:r>
        <w:rPr>
          <w:szCs w:val="28"/>
          <w:lang w:val="en-US"/>
        </w:rPr>
        <w:t xml:space="preserve">Total </w:t>
      </w:r>
      <w:r w:rsidRPr="00847B2D">
        <w:rPr>
          <w:szCs w:val="28"/>
          <w:lang w:val="en-US"/>
        </w:rPr>
        <w:t xml:space="preserve">precipitation </w:t>
      </w:r>
      <w:r>
        <w:rPr>
          <w:szCs w:val="28"/>
          <w:lang w:val="en-US"/>
        </w:rPr>
        <w:t xml:space="preserve">and distribution </w:t>
      </w:r>
      <w:r w:rsidRPr="00847B2D">
        <w:rPr>
          <w:szCs w:val="28"/>
          <w:lang w:val="en-US"/>
        </w:rPr>
        <w:t xml:space="preserve">patterns were distinct </w:t>
      </w:r>
      <w:r w:rsidR="00530E61">
        <w:rPr>
          <w:szCs w:val="28"/>
          <w:lang w:val="en-US"/>
        </w:rPr>
        <w:t>between</w:t>
      </w:r>
      <w:r w:rsidR="00530E61" w:rsidRPr="00847B2D">
        <w:rPr>
          <w:szCs w:val="28"/>
          <w:lang w:val="en-US"/>
        </w:rPr>
        <w:t xml:space="preserve"> </w:t>
      </w:r>
      <w:r w:rsidRPr="00847B2D">
        <w:rPr>
          <w:szCs w:val="28"/>
          <w:lang w:val="en-US"/>
        </w:rPr>
        <w:t>the two hydrological years of the study</w:t>
      </w:r>
      <w:r>
        <w:rPr>
          <w:szCs w:val="28"/>
          <w:lang w:val="en-US"/>
        </w:rPr>
        <w:t xml:space="preserve"> (</w:t>
      </w:r>
      <w:r w:rsidRPr="00847B2D">
        <w:rPr>
          <w:szCs w:val="28"/>
          <w:lang w:val="en-US"/>
        </w:rPr>
        <w:t>Fig. 1</w:t>
      </w:r>
      <w:r>
        <w:rPr>
          <w:szCs w:val="28"/>
          <w:lang w:val="en-US"/>
        </w:rPr>
        <w:t xml:space="preserve">a, Table </w:t>
      </w:r>
      <w:r w:rsidRPr="00FD6D23">
        <w:rPr>
          <w:szCs w:val="28"/>
          <w:lang w:val="en-US"/>
        </w:rPr>
        <w:t>S1</w:t>
      </w:r>
      <w:r w:rsidRPr="009C5E82">
        <w:rPr>
          <w:szCs w:val="28"/>
          <w:lang w:val="en-US"/>
        </w:rPr>
        <w:t>)</w:t>
      </w:r>
      <w:r w:rsidRPr="00FD6D23">
        <w:rPr>
          <w:szCs w:val="28"/>
          <w:lang w:val="en-US"/>
        </w:rPr>
        <w:t>.</w:t>
      </w:r>
      <w:r w:rsidRPr="00847B2D">
        <w:rPr>
          <w:szCs w:val="28"/>
          <w:lang w:val="en-US"/>
        </w:rPr>
        <w:t xml:space="preserve"> </w:t>
      </w:r>
      <w:r>
        <w:rPr>
          <w:szCs w:val="28"/>
          <w:lang w:val="en-US"/>
        </w:rPr>
        <w:t xml:space="preserve">In the first year of the study (2004), </w:t>
      </w:r>
      <w:r w:rsidRPr="00847B2D">
        <w:rPr>
          <w:szCs w:val="28"/>
          <w:lang w:val="en-US"/>
        </w:rPr>
        <w:t>a wet autumn and winter</w:t>
      </w:r>
      <w:r>
        <w:rPr>
          <w:szCs w:val="28"/>
          <w:lang w:val="en-US"/>
        </w:rPr>
        <w:t xml:space="preserve"> w</w:t>
      </w:r>
      <w:ins w:id="350" w:author="Raquel" w:date="2018-11-28T09:33:00Z">
        <w:r w:rsidR="00AF77D3">
          <w:rPr>
            <w:szCs w:val="28"/>
            <w:lang w:val="en-US"/>
          </w:rPr>
          <w:t>ere</w:t>
        </w:r>
      </w:ins>
      <w:del w:id="351" w:author="Raquel" w:date="2018-11-28T09:33:00Z">
        <w:r w:rsidDel="00AF77D3">
          <w:rPr>
            <w:szCs w:val="28"/>
            <w:lang w:val="en-US"/>
          </w:rPr>
          <w:delText>as</w:delText>
        </w:r>
      </w:del>
      <w:r w:rsidRPr="00847B2D">
        <w:rPr>
          <w:szCs w:val="28"/>
          <w:lang w:val="en-US"/>
        </w:rPr>
        <w:t xml:space="preserve"> followed by a dry spring (</w:t>
      </w:r>
      <w:ins w:id="352" w:author="raquelvale" w:date="2018-11-22T23:39:00Z">
        <w:r w:rsidR="002054F9">
          <w:rPr>
            <w:szCs w:val="28"/>
            <w:lang w:val="en-US"/>
          </w:rPr>
          <w:t>-49%</w:t>
        </w:r>
      </w:ins>
      <w:del w:id="353" w:author="raquelvale" w:date="2018-11-22T23:39:00Z">
        <w:r w:rsidRPr="00847B2D" w:rsidDel="002054F9">
          <w:rPr>
            <w:szCs w:val="28"/>
            <w:lang w:val="en-US"/>
          </w:rPr>
          <w:delText>51</w:delText>
        </w:r>
        <w:r w:rsidR="00471B82" w:rsidDel="002054F9">
          <w:rPr>
            <w:szCs w:val="28"/>
            <w:lang w:val="en-US"/>
          </w:rPr>
          <w:delText xml:space="preserve"> </w:delText>
        </w:r>
        <w:r w:rsidRPr="00847B2D" w:rsidDel="002054F9">
          <w:rPr>
            <w:szCs w:val="28"/>
            <w:lang w:val="en-US"/>
          </w:rPr>
          <w:delText>%</w:delText>
        </w:r>
      </w:del>
      <w:r w:rsidRPr="00847B2D">
        <w:rPr>
          <w:szCs w:val="28"/>
          <w:lang w:val="en-US"/>
        </w:rPr>
        <w:t xml:space="preserve"> of the long-term average</w:t>
      </w:r>
      <w:r w:rsidR="00530E61">
        <w:rPr>
          <w:szCs w:val="28"/>
          <w:lang w:val="en-US"/>
        </w:rPr>
        <w:t xml:space="preserve"> precipitation</w:t>
      </w:r>
      <w:r w:rsidRPr="00847B2D">
        <w:rPr>
          <w:szCs w:val="28"/>
          <w:lang w:val="en-US"/>
        </w:rPr>
        <w:t>)</w:t>
      </w:r>
      <w:r>
        <w:rPr>
          <w:szCs w:val="28"/>
          <w:lang w:val="en-US"/>
        </w:rPr>
        <w:t>.</w:t>
      </w:r>
      <w:r w:rsidRPr="00847B2D">
        <w:rPr>
          <w:szCs w:val="28"/>
          <w:lang w:val="en-US"/>
        </w:rPr>
        <w:t xml:space="preserve"> In contrast, in the second year (2005), a typical</w:t>
      </w:r>
      <w:r w:rsidR="001032BC">
        <w:rPr>
          <w:szCs w:val="28"/>
          <w:lang w:val="en-US"/>
        </w:rPr>
        <w:t>ly</w:t>
      </w:r>
      <w:r w:rsidRPr="00847B2D">
        <w:rPr>
          <w:szCs w:val="28"/>
          <w:lang w:val="en-US"/>
        </w:rPr>
        <w:t xml:space="preserve"> wet autumn preceded an extremely dry winter (</w:t>
      </w:r>
      <w:ins w:id="354" w:author="raquelvale" w:date="2018-11-22T23:39:00Z">
        <w:r w:rsidR="002054F9">
          <w:rPr>
            <w:szCs w:val="28"/>
            <w:lang w:val="en-US"/>
          </w:rPr>
          <w:t>-73%</w:t>
        </w:r>
      </w:ins>
      <w:del w:id="355" w:author="raquelvale" w:date="2018-11-22T23:39:00Z">
        <w:r w:rsidRPr="00847B2D" w:rsidDel="002054F9">
          <w:rPr>
            <w:szCs w:val="28"/>
            <w:lang w:val="en-US"/>
          </w:rPr>
          <w:delText>only 27</w:delText>
        </w:r>
        <w:r w:rsidR="00471B82" w:rsidDel="002054F9">
          <w:rPr>
            <w:szCs w:val="28"/>
            <w:lang w:val="en-US"/>
          </w:rPr>
          <w:delText xml:space="preserve"> </w:delText>
        </w:r>
        <w:r w:rsidRPr="00847B2D" w:rsidDel="002054F9">
          <w:rPr>
            <w:szCs w:val="28"/>
            <w:lang w:val="en-US"/>
          </w:rPr>
          <w:delText>%</w:delText>
        </w:r>
      </w:del>
      <w:r w:rsidRPr="00847B2D">
        <w:rPr>
          <w:szCs w:val="28"/>
          <w:lang w:val="en-US"/>
        </w:rPr>
        <w:t xml:space="preserve"> of the long-term average</w:t>
      </w:r>
      <w:r w:rsidR="001032BC">
        <w:rPr>
          <w:szCs w:val="28"/>
          <w:lang w:val="en-US"/>
        </w:rPr>
        <w:t xml:space="preserve"> precipitation</w:t>
      </w:r>
      <w:r w:rsidRPr="00847B2D">
        <w:rPr>
          <w:szCs w:val="28"/>
          <w:lang w:val="en-US"/>
        </w:rPr>
        <w:t>) and a moderately dry spring</w:t>
      </w:r>
      <w:r>
        <w:rPr>
          <w:szCs w:val="28"/>
          <w:lang w:val="en-US"/>
        </w:rPr>
        <w:t xml:space="preserve"> (</w:t>
      </w:r>
      <w:ins w:id="356" w:author="raquelvale" w:date="2018-11-22T23:39:00Z">
        <w:r w:rsidR="002054F9">
          <w:rPr>
            <w:szCs w:val="28"/>
            <w:lang w:val="en-US"/>
          </w:rPr>
          <w:t>-21</w:t>
        </w:r>
      </w:ins>
      <w:del w:id="357" w:author="raquelvale" w:date="2018-11-22T23:39:00Z">
        <w:r w:rsidDel="002054F9">
          <w:rPr>
            <w:szCs w:val="28"/>
            <w:lang w:val="en-US"/>
          </w:rPr>
          <w:delText>79</w:delText>
        </w:r>
      </w:del>
      <w:r w:rsidR="00471B82">
        <w:rPr>
          <w:szCs w:val="28"/>
          <w:lang w:val="en-US"/>
        </w:rPr>
        <w:t xml:space="preserve"> </w:t>
      </w:r>
      <w:r>
        <w:rPr>
          <w:szCs w:val="28"/>
          <w:lang w:val="en-US"/>
        </w:rPr>
        <w:t>% of the long-term average</w:t>
      </w:r>
      <w:r w:rsidR="001032BC">
        <w:rPr>
          <w:szCs w:val="28"/>
          <w:lang w:val="en-US"/>
        </w:rPr>
        <w:t xml:space="preserve"> precipitation</w:t>
      </w:r>
      <w:r>
        <w:rPr>
          <w:szCs w:val="28"/>
          <w:lang w:val="en-US"/>
        </w:rPr>
        <w:t>)</w:t>
      </w:r>
      <w:r w:rsidRPr="00847B2D">
        <w:rPr>
          <w:szCs w:val="28"/>
          <w:lang w:val="en-US"/>
        </w:rPr>
        <w:t xml:space="preserve">. </w:t>
      </w:r>
      <w:r>
        <w:rPr>
          <w:szCs w:val="28"/>
          <w:lang w:val="en-US"/>
        </w:rPr>
        <w:t xml:space="preserve">Total precipitation was 607 mm in 2004 and 410 mm in 2005. Indeed, 2005 was the driest year </w:t>
      </w:r>
      <w:r w:rsidR="00C163D8">
        <w:rPr>
          <w:szCs w:val="28"/>
          <w:lang w:val="en-US"/>
        </w:rPr>
        <w:t xml:space="preserve">in the last 140 years in the southwestern Mediterranean </w:t>
      </w:r>
      <w:r>
        <w:rPr>
          <w:szCs w:val="28"/>
          <w:lang w:val="en-US"/>
        </w:rPr>
        <w:fldChar w:fldCharType="begin">
          <w:fldData xml:space="preserve">PEVuZE5vdGU+PENpdGU+PEF1dGhvcj5DYWxkZWlyYTwvQXV0aG9yPjxZZWFyPjIwMTU8L1llYXI+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</w:fldData>
        </w:fldChar>
      </w:r>
      <w:r w:rsidR="008B7BB0">
        <w:rPr>
          <w:szCs w:val="28"/>
          <w:lang w:val="en-US"/>
        </w:rPr>
        <w:instrText xml:space="preserve"> ADDIN EN.CITE </w:instrText>
      </w:r>
      <w:r w:rsidR="008B7BB0">
        <w:rPr>
          <w:szCs w:val="28"/>
          <w:lang w:val="en-US"/>
        </w:rPr>
        <w:fldChar w:fldCharType="begin">
          <w:fldData xml:space="preserve">PEVuZE5vdGU+PENpdGU+PEF1dGhvcj5DYWxkZWlyYTwvQXV0aG9yPjxZZWFyPjIwMTU8L1llYXI+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</w:fldData>
        </w:fldChar>
      </w:r>
      <w:r w:rsidR="008B7BB0">
        <w:rPr>
          <w:szCs w:val="28"/>
          <w:lang w:val="en-US"/>
        </w:rPr>
        <w:instrText xml:space="preserve"> ADDIN EN.CITE.DATA </w:instrText>
      </w:r>
      <w:r w:rsidR="008B7BB0">
        <w:rPr>
          <w:szCs w:val="28"/>
          <w:lang w:val="en-US"/>
        </w:rPr>
      </w:r>
      <w:r w:rsidR="008B7BB0">
        <w:rPr>
          <w:szCs w:val="28"/>
          <w:lang w:val="en-US"/>
        </w:rPr>
        <w:fldChar w:fldCharType="end"/>
      </w:r>
      <w:r>
        <w:rPr>
          <w:szCs w:val="28"/>
          <w:lang w:val="en-US"/>
        </w:rPr>
      </w:r>
      <w:r>
        <w:rPr>
          <w:szCs w:val="28"/>
          <w:lang w:val="en-US"/>
        </w:rPr>
        <w:fldChar w:fldCharType="separate"/>
      </w:r>
      <w:r w:rsidR="008B7BB0">
        <w:rPr>
          <w:noProof/>
          <w:szCs w:val="28"/>
          <w:lang w:val="en-US"/>
        </w:rPr>
        <w:t>(</w:t>
      </w:r>
      <w:hyperlink w:anchor="_ENREF_32" w:tooltip="García-Herrera, 2007 #5470" w:history="1">
        <w:r w:rsidR="0076192B">
          <w:rPr>
            <w:noProof/>
            <w:szCs w:val="28"/>
            <w:lang w:val="en-US"/>
          </w:rPr>
          <w:t>García-Herrera et al., 2007</w:t>
        </w:r>
      </w:hyperlink>
      <w:r w:rsidR="008B7BB0">
        <w:rPr>
          <w:noProof/>
          <w:szCs w:val="28"/>
          <w:lang w:val="en-US"/>
        </w:rPr>
        <w:t xml:space="preserve">; </w:t>
      </w:r>
      <w:hyperlink w:anchor="_ENREF_74" w:tooltip="Caldeira, 2015 #7354" w:history="1">
        <w:r w:rsidR="0076192B">
          <w:rPr>
            <w:noProof/>
            <w:szCs w:val="28"/>
            <w:lang w:val="en-US"/>
          </w:rPr>
          <w:t>Caldeira et al., 2015</w:t>
        </w:r>
      </w:hyperlink>
      <w:r w:rsidR="008B7BB0">
        <w:rPr>
          <w:noProof/>
          <w:szCs w:val="28"/>
          <w:lang w:val="en-US"/>
        </w:rPr>
        <w:t>)</w:t>
      </w:r>
      <w:r>
        <w:rPr>
          <w:szCs w:val="28"/>
          <w:lang w:val="en-US"/>
        </w:rPr>
        <w:fldChar w:fldCharType="end"/>
      </w:r>
      <w:r>
        <w:rPr>
          <w:szCs w:val="28"/>
          <w:lang w:val="en-US"/>
        </w:rPr>
        <w:t>.</w:t>
      </w:r>
      <w:ins w:id="358" w:author="Raquel" w:date="2018-11-27T13:20:00Z">
        <w:r w:rsidR="008835A3">
          <w:rPr>
            <w:szCs w:val="28"/>
            <w:lang w:val="en-US"/>
          </w:rPr>
          <w:t xml:space="preserve"> The </w:t>
        </w:r>
        <w:r w:rsidR="008835A3" w:rsidRPr="00EF1908">
          <w:rPr>
            <w:szCs w:val="28"/>
            <w:lang w:val="en-US"/>
          </w:rPr>
          <w:t>SPEI computed on a 6-month period p</w:t>
        </w:r>
        <w:r w:rsidR="008835A3">
          <w:rPr>
            <w:szCs w:val="28"/>
            <w:lang w:val="en-US"/>
          </w:rPr>
          <w:t xml:space="preserve">rior to the growing season (March) </w:t>
        </w:r>
        <w:r w:rsidR="008835A3" w:rsidRPr="00EF1908">
          <w:rPr>
            <w:szCs w:val="28"/>
            <w:lang w:val="en-US"/>
          </w:rPr>
          <w:t>was, respectively for 2004 and 2005, -0.4</w:t>
        </w:r>
      </w:ins>
      <w:ins w:id="359" w:author="Raquel" w:date="2018-11-27T13:21:00Z">
        <w:r w:rsidR="008835A3">
          <w:rPr>
            <w:szCs w:val="28"/>
            <w:lang w:val="en-US"/>
          </w:rPr>
          <w:t xml:space="preserve"> (mild drought)</w:t>
        </w:r>
      </w:ins>
      <w:ins w:id="360" w:author="Raquel" w:date="2018-11-27T13:20:00Z">
        <w:r w:rsidR="008835A3" w:rsidRPr="00EF1908">
          <w:rPr>
            <w:szCs w:val="28"/>
            <w:lang w:val="en-US"/>
          </w:rPr>
          <w:t xml:space="preserve"> and -1.7</w:t>
        </w:r>
      </w:ins>
      <w:ins w:id="361" w:author="Raquel" w:date="2018-11-27T13:21:00Z">
        <w:r w:rsidR="008835A3">
          <w:rPr>
            <w:szCs w:val="28"/>
            <w:lang w:val="en-US"/>
          </w:rPr>
          <w:t xml:space="preserve"> (</w:t>
        </w:r>
      </w:ins>
      <w:ins w:id="362" w:author="Raquel" w:date="2018-11-27T13:25:00Z">
        <w:r w:rsidR="008835A3">
          <w:rPr>
            <w:szCs w:val="28"/>
            <w:lang w:val="en-US"/>
          </w:rPr>
          <w:t xml:space="preserve">severe drought) </w:t>
        </w:r>
      </w:ins>
      <w:r w:rsidR="008835A3">
        <w:rPr>
          <w:szCs w:val="28"/>
          <w:lang w:val="en-US"/>
        </w:rPr>
        <w:fldChar w:fldCharType="begin">
          <w:fldData xml:space="preserve">PEVuZE5vdGU+PENpdGU+PEF1dGhvcj5CYW5pbWFoZDwvQXV0aG9yPjxZZWFyPjIwMTM8L1llYXI+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</w:fldData>
        </w:fldChar>
      </w:r>
      <w:r w:rsidR="008835A3">
        <w:rPr>
          <w:szCs w:val="28"/>
          <w:lang w:val="en-US"/>
        </w:rPr>
        <w:instrText xml:space="preserve"> ADDIN EN.CITE </w:instrText>
      </w:r>
      <w:r w:rsidR="008835A3">
        <w:rPr>
          <w:szCs w:val="28"/>
          <w:lang w:val="en-US"/>
        </w:rPr>
        <w:fldChar w:fldCharType="begin">
          <w:fldData xml:space="preserve">PEVuZE5vdGU+PENpdGU+PEF1dGhvcj5CYW5pbWFoZDwvQXV0aG9yPjxZZWFyPjIwMTM8L1llYXI+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</w:fldData>
        </w:fldChar>
      </w:r>
      <w:r w:rsidR="008835A3">
        <w:rPr>
          <w:szCs w:val="28"/>
          <w:lang w:val="en-US"/>
        </w:rPr>
        <w:instrText xml:space="preserve"> ADDIN EN.CITE.DATA </w:instrText>
      </w:r>
      <w:r w:rsidR="008835A3">
        <w:rPr>
          <w:szCs w:val="28"/>
          <w:lang w:val="en-US"/>
        </w:rPr>
      </w:r>
      <w:r w:rsidR="008835A3">
        <w:rPr>
          <w:szCs w:val="28"/>
          <w:lang w:val="en-US"/>
        </w:rPr>
        <w:fldChar w:fldCharType="end"/>
      </w:r>
      <w:r w:rsidR="008835A3">
        <w:rPr>
          <w:szCs w:val="28"/>
          <w:lang w:val="en-US"/>
        </w:rPr>
      </w:r>
      <w:r w:rsidR="008835A3">
        <w:rPr>
          <w:szCs w:val="28"/>
          <w:lang w:val="en-US"/>
        </w:rPr>
        <w:fldChar w:fldCharType="separate"/>
      </w:r>
      <w:r w:rsidR="008835A3">
        <w:rPr>
          <w:noProof/>
          <w:szCs w:val="28"/>
          <w:lang w:val="en-US"/>
        </w:rPr>
        <w:t>(</w:t>
      </w:r>
      <w:hyperlink w:anchor="_ENREF_67" w:tooltip="Banimahd, 2013 #9066" w:history="1">
        <w:r w:rsidR="0076192B">
          <w:rPr>
            <w:noProof/>
            <w:szCs w:val="28"/>
            <w:lang w:val="en-US"/>
          </w:rPr>
          <w:t>Banimahd and Khalili, 2013</w:t>
        </w:r>
      </w:hyperlink>
      <w:r w:rsidR="008835A3">
        <w:rPr>
          <w:noProof/>
          <w:szCs w:val="28"/>
          <w:lang w:val="en-US"/>
        </w:rPr>
        <w:t xml:space="preserve">; </w:t>
      </w:r>
      <w:hyperlink w:anchor="_ENREF_81" w:tooltip="Mendes, 2016 #8385" w:history="1">
        <w:r w:rsidR="0076192B">
          <w:rPr>
            <w:noProof/>
            <w:szCs w:val="28"/>
            <w:lang w:val="en-US"/>
          </w:rPr>
          <w:t>Mendes et al., 2016</w:t>
        </w:r>
      </w:hyperlink>
      <w:r w:rsidR="008835A3">
        <w:rPr>
          <w:noProof/>
          <w:szCs w:val="28"/>
          <w:lang w:val="en-US"/>
        </w:rPr>
        <w:t>)</w:t>
      </w:r>
      <w:r w:rsidR="008835A3">
        <w:rPr>
          <w:szCs w:val="28"/>
          <w:lang w:val="en-US"/>
        </w:rPr>
        <w:fldChar w:fldCharType="end"/>
      </w:r>
      <w:ins w:id="363" w:author="Raquel" w:date="2018-11-27T13:21:00Z">
        <w:r w:rsidR="008835A3">
          <w:rPr>
            <w:szCs w:val="28"/>
            <w:lang w:val="en-US"/>
          </w:rPr>
          <w:t>.</w:t>
        </w:r>
      </w:ins>
      <w:ins w:id="364" w:author="Maria da Conceição Caldeira" w:date="2018-11-27T10:37:00Z">
        <w:r w:rsidR="00244B03">
          <w:rPr>
            <w:szCs w:val="28"/>
            <w:lang w:val="en-US"/>
          </w:rPr>
          <w:t xml:space="preserve"> </w:t>
        </w:r>
      </w:ins>
      <w:r w:rsidRPr="00847B2D">
        <w:rPr>
          <w:szCs w:val="28"/>
          <w:lang w:val="en-US"/>
        </w:rPr>
        <w:t>For this reason</w:t>
      </w:r>
      <w:ins w:id="365" w:author="Raquel" w:date="2018-11-27T13:19:00Z">
        <w:r w:rsidR="008835A3">
          <w:rPr>
            <w:szCs w:val="28"/>
            <w:lang w:val="en-US"/>
          </w:rPr>
          <w:t>s</w:t>
        </w:r>
      </w:ins>
      <w:r w:rsidRPr="00847B2D">
        <w:rPr>
          <w:szCs w:val="28"/>
          <w:lang w:val="en-US"/>
        </w:rPr>
        <w:t xml:space="preserve">, the studied years will be named henceforth as mild and dry years, for 2004 and 2005, respectively. </w:t>
      </w:r>
      <w:del w:id="366" w:author="raquelvale" w:date="2018-11-22T23:40:00Z">
        <w:r w:rsidRPr="00847B2D" w:rsidDel="002054F9">
          <w:rPr>
            <w:szCs w:val="28"/>
            <w:lang w:val="en-US"/>
          </w:rPr>
          <w:delText xml:space="preserve">These two years were also contrasting </w:delText>
        </w:r>
      </w:del>
      <w:del w:id="367" w:author="raquelvale" w:date="2018-11-22T23:41:00Z">
        <w:r w:rsidDel="002054F9">
          <w:rPr>
            <w:szCs w:val="28"/>
            <w:lang w:val="en-US"/>
          </w:rPr>
          <w:delText>r</w:delText>
        </w:r>
      </w:del>
      <w:ins w:id="368" w:author="raquelvale" w:date="2018-11-22T23:41:00Z">
        <w:r w:rsidR="002054F9">
          <w:rPr>
            <w:szCs w:val="28"/>
            <w:lang w:val="en-US"/>
          </w:rPr>
          <w:t>R</w:t>
        </w:r>
      </w:ins>
      <w:r>
        <w:rPr>
          <w:szCs w:val="28"/>
          <w:lang w:val="en-US"/>
        </w:rPr>
        <w:t xml:space="preserve">egarding </w:t>
      </w:r>
      <w:r w:rsidRPr="00847B2D">
        <w:rPr>
          <w:szCs w:val="28"/>
          <w:lang w:val="en-US"/>
        </w:rPr>
        <w:t>temperature</w:t>
      </w:r>
      <w:r>
        <w:rPr>
          <w:szCs w:val="28"/>
          <w:lang w:val="en-US"/>
        </w:rPr>
        <w:t xml:space="preserve"> (Fig. 1b)</w:t>
      </w:r>
      <w:ins w:id="369" w:author="raquelvale" w:date="2018-11-22T23:41:00Z">
        <w:r w:rsidR="002054F9">
          <w:rPr>
            <w:szCs w:val="28"/>
            <w:lang w:val="en-US"/>
          </w:rPr>
          <w:t>, t</w:t>
        </w:r>
      </w:ins>
      <w:del w:id="370" w:author="raquelvale" w:date="2018-11-22T23:41:00Z">
        <w:r w:rsidRPr="00847B2D" w:rsidDel="002054F9">
          <w:rPr>
            <w:szCs w:val="28"/>
            <w:lang w:val="en-US"/>
          </w:rPr>
          <w:delText>.</w:delText>
        </w:r>
        <w:r w:rsidR="00530E61" w:rsidDel="002054F9">
          <w:rPr>
            <w:szCs w:val="28"/>
            <w:lang w:val="en-US"/>
          </w:rPr>
          <w:delText xml:space="preserve"> </w:delText>
        </w:r>
        <w:r w:rsidDel="002054F9">
          <w:rPr>
            <w:szCs w:val="28"/>
            <w:lang w:val="en-US"/>
          </w:rPr>
          <w:delText>T</w:delText>
        </w:r>
      </w:del>
      <w:r>
        <w:rPr>
          <w:szCs w:val="28"/>
          <w:lang w:val="en-US"/>
        </w:rPr>
        <w:t>he</w:t>
      </w:r>
      <w:r w:rsidRPr="00847B2D">
        <w:rPr>
          <w:szCs w:val="28"/>
          <w:lang w:val="en-US"/>
        </w:rPr>
        <w:t xml:space="preserve"> mild year was </w:t>
      </w:r>
      <w:ins w:id="371" w:author="raquelvale" w:date="2018-11-25T21:42:00Z">
        <w:r w:rsidR="00596727">
          <w:rPr>
            <w:szCs w:val="28"/>
            <w:lang w:val="en-US"/>
          </w:rPr>
          <w:t xml:space="preserve">slightly </w:t>
        </w:r>
      </w:ins>
      <w:r w:rsidRPr="00847B2D">
        <w:rPr>
          <w:szCs w:val="28"/>
          <w:lang w:val="en-US"/>
        </w:rPr>
        <w:t>warmer than the dry year (</w:t>
      </w:r>
      <w:r>
        <w:rPr>
          <w:szCs w:val="28"/>
          <w:lang w:val="en-US"/>
        </w:rPr>
        <w:t xml:space="preserve">mean annual temperature was </w:t>
      </w:r>
      <w:r w:rsidRPr="00847B2D">
        <w:rPr>
          <w:szCs w:val="28"/>
          <w:lang w:val="en-US"/>
        </w:rPr>
        <w:t>16.3</w:t>
      </w:r>
      <w:r>
        <w:rPr>
          <w:szCs w:val="28"/>
          <w:lang w:val="en-US"/>
        </w:rPr>
        <w:t xml:space="preserve"> and</w:t>
      </w:r>
      <w:r w:rsidRPr="00847B2D">
        <w:rPr>
          <w:szCs w:val="28"/>
          <w:lang w:val="en-US"/>
        </w:rPr>
        <w:t xml:space="preserve"> 15.3 ºC, respectively; Table </w:t>
      </w:r>
      <w:r>
        <w:rPr>
          <w:szCs w:val="28"/>
          <w:lang w:val="en-US"/>
        </w:rPr>
        <w:t>S</w:t>
      </w:r>
      <w:r w:rsidRPr="00847B2D">
        <w:rPr>
          <w:szCs w:val="28"/>
          <w:lang w:val="en-US"/>
        </w:rPr>
        <w:t xml:space="preserve">1), mostly due to </w:t>
      </w:r>
      <w:r>
        <w:rPr>
          <w:szCs w:val="28"/>
          <w:lang w:val="en-US"/>
        </w:rPr>
        <w:t xml:space="preserve">the occurrence of </w:t>
      </w:r>
      <w:r w:rsidRPr="00847B2D">
        <w:rPr>
          <w:szCs w:val="28"/>
          <w:lang w:val="en-US"/>
        </w:rPr>
        <w:t xml:space="preserve">an unusually cold winter </w:t>
      </w:r>
      <w:r w:rsidR="00530E61">
        <w:rPr>
          <w:szCs w:val="28"/>
          <w:lang w:val="en-US"/>
        </w:rPr>
        <w:t>during</w:t>
      </w:r>
      <w:r w:rsidR="00530E61" w:rsidRPr="00847B2D">
        <w:rPr>
          <w:szCs w:val="28"/>
          <w:lang w:val="en-US"/>
        </w:rPr>
        <w:t xml:space="preserve"> </w:t>
      </w:r>
      <w:r w:rsidRPr="00847B2D">
        <w:rPr>
          <w:szCs w:val="28"/>
          <w:lang w:val="en-US"/>
        </w:rPr>
        <w:t>the dry year. Compared to the long-term average, both years presented cooler autumn</w:t>
      </w:r>
      <w:r>
        <w:rPr>
          <w:szCs w:val="28"/>
          <w:lang w:val="en-US"/>
        </w:rPr>
        <w:t>s</w:t>
      </w:r>
      <w:r w:rsidRPr="00847B2D">
        <w:rPr>
          <w:szCs w:val="28"/>
          <w:lang w:val="en-US"/>
        </w:rPr>
        <w:t xml:space="preserve"> and winter</w:t>
      </w:r>
      <w:r>
        <w:rPr>
          <w:szCs w:val="28"/>
          <w:lang w:val="en-US"/>
        </w:rPr>
        <w:t>s</w:t>
      </w:r>
      <w:r w:rsidRPr="00847B2D">
        <w:rPr>
          <w:szCs w:val="28"/>
          <w:lang w:val="en-US"/>
        </w:rPr>
        <w:t xml:space="preserve"> and warmer spring</w:t>
      </w:r>
      <w:r>
        <w:rPr>
          <w:szCs w:val="28"/>
          <w:lang w:val="en-US"/>
        </w:rPr>
        <w:t>s</w:t>
      </w:r>
      <w:r w:rsidRPr="00847B2D">
        <w:rPr>
          <w:szCs w:val="28"/>
          <w:lang w:val="en-US"/>
        </w:rPr>
        <w:t xml:space="preserve"> and summer</w:t>
      </w:r>
      <w:r>
        <w:rPr>
          <w:szCs w:val="28"/>
          <w:lang w:val="en-US"/>
        </w:rPr>
        <w:t>s</w:t>
      </w:r>
      <w:r w:rsidRPr="00847B2D">
        <w:rPr>
          <w:szCs w:val="28"/>
          <w:lang w:val="en-US"/>
        </w:rPr>
        <w:t>. From March to May, mean air temperatures were higher in the dry year</w:t>
      </w:r>
      <w:r>
        <w:rPr>
          <w:szCs w:val="28"/>
          <w:lang w:val="en-US"/>
        </w:rPr>
        <w:t>, as compared to the mild year</w:t>
      </w:r>
      <w:ins w:id="372" w:author="Raquel" w:date="2018-11-27T13:28:00Z">
        <w:r w:rsidR="00641BD2">
          <w:rPr>
            <w:szCs w:val="28"/>
            <w:lang w:val="en-US"/>
          </w:rPr>
          <w:t xml:space="preserve">. In June, mean air temperature was </w:t>
        </w:r>
      </w:ins>
      <w:ins w:id="373" w:author="Raquel" w:date="2018-11-27T13:29:00Z">
        <w:r w:rsidR="00641BD2">
          <w:rPr>
            <w:szCs w:val="28"/>
            <w:lang w:val="en-US"/>
          </w:rPr>
          <w:t>25.4 and 22.8 ºC, respectively for the mild and dry year</w:t>
        </w:r>
      </w:ins>
      <w:del w:id="374" w:author="Raquel" w:date="2018-11-27T13:29:00Z">
        <w:r w:rsidDel="00641BD2">
          <w:rPr>
            <w:szCs w:val="28"/>
            <w:lang w:val="en-US"/>
          </w:rPr>
          <w:delText>,</w:delText>
        </w:r>
        <w:r w:rsidRPr="00847B2D" w:rsidDel="00641BD2">
          <w:rPr>
            <w:szCs w:val="28"/>
            <w:lang w:val="en-US"/>
          </w:rPr>
          <w:delText xml:space="preserve"> </w:delText>
        </w:r>
        <w:r w:rsidR="00530E61" w:rsidDel="00641BD2">
          <w:rPr>
            <w:szCs w:val="28"/>
            <w:lang w:val="en-US"/>
          </w:rPr>
          <w:delText>inverting</w:delText>
        </w:r>
        <w:r w:rsidRPr="00847B2D" w:rsidDel="00641BD2">
          <w:rPr>
            <w:szCs w:val="28"/>
            <w:lang w:val="en-US"/>
          </w:rPr>
          <w:delText xml:space="preserve"> in June</w:delText>
        </w:r>
      </w:del>
      <w:r w:rsidRPr="00847B2D">
        <w:rPr>
          <w:szCs w:val="28"/>
          <w:lang w:val="en-US"/>
        </w:rPr>
        <w:t>.</w:t>
      </w:r>
      <w:ins w:id="375" w:author="raquelvale" w:date="2018-11-25T21:43:00Z">
        <w:r w:rsidR="00596727">
          <w:rPr>
            <w:szCs w:val="28"/>
            <w:lang w:val="en-US"/>
          </w:rPr>
          <w:t xml:space="preserve"> </w:t>
        </w:r>
      </w:ins>
    </w:p>
    <w:p w14:paraId="27334BA8" w14:textId="6FD28C82" w:rsidR="00ED25B3" w:rsidRPr="00847B2D" w:rsidRDefault="00ED25B3" w:rsidP="00ED25B3">
      <w:pPr>
        <w:spacing w:after="120"/>
        <w:rPr>
          <w:szCs w:val="28"/>
          <w:lang w:val="en-US"/>
        </w:rPr>
      </w:pPr>
      <w:r w:rsidRPr="00847B2D">
        <w:rPr>
          <w:szCs w:val="28"/>
          <w:lang w:val="en-US"/>
        </w:rPr>
        <w:t>The degrees-day sum (DDS) until budburst w</w:t>
      </w:r>
      <w:r w:rsidR="0077229C">
        <w:rPr>
          <w:szCs w:val="28"/>
          <w:lang w:val="en-US"/>
        </w:rPr>
        <w:t>ere</w:t>
      </w:r>
      <w:r w:rsidRPr="00847B2D">
        <w:rPr>
          <w:szCs w:val="28"/>
          <w:lang w:val="en-US"/>
        </w:rPr>
        <w:t xml:space="preserve"> not significantly different </w:t>
      </w:r>
      <w:del w:id="376" w:author="cbbesson" w:date="2018-11-21T16:44:00Z">
        <w:r w:rsidRPr="00847B2D" w:rsidDel="009F1523">
          <w:rPr>
            <w:szCs w:val="28"/>
            <w:lang w:val="en-US"/>
          </w:rPr>
          <w:delText xml:space="preserve">among </w:delText>
        </w:r>
      </w:del>
      <w:ins w:id="377" w:author="cbbesson" w:date="2018-11-21T16:44:00Z">
        <w:r w:rsidR="009F1523">
          <w:rPr>
            <w:szCs w:val="28"/>
            <w:lang w:val="en-US"/>
          </w:rPr>
          <w:t>between</w:t>
        </w:r>
        <w:r w:rsidR="009F1523" w:rsidRPr="00847B2D">
          <w:rPr>
            <w:szCs w:val="28"/>
            <w:lang w:val="en-US"/>
          </w:rPr>
          <w:t xml:space="preserve"> </w:t>
        </w:r>
      </w:ins>
      <w:r w:rsidRPr="00847B2D">
        <w:rPr>
          <w:szCs w:val="28"/>
          <w:lang w:val="en-US"/>
        </w:rPr>
        <w:t>years (p&gt;0.05</w:t>
      </w:r>
      <w:r>
        <w:rPr>
          <w:szCs w:val="28"/>
          <w:lang w:val="en-US"/>
        </w:rPr>
        <w:t>, 461 ± 13 and 431 ± 19 ºC for the mild and dry year, respectively</w:t>
      </w:r>
      <w:ins w:id="378" w:author="raquelvale" w:date="2018-11-25T19:32:00Z">
        <w:r w:rsidR="00067DBF">
          <w:rPr>
            <w:szCs w:val="28"/>
            <w:lang w:val="en-US"/>
          </w:rPr>
          <w:t>, Fig. S1b</w:t>
        </w:r>
      </w:ins>
      <w:r w:rsidRPr="00847B2D">
        <w:rPr>
          <w:szCs w:val="28"/>
          <w:lang w:val="en-US"/>
        </w:rPr>
        <w:t>)</w:t>
      </w:r>
      <w:r>
        <w:rPr>
          <w:szCs w:val="28"/>
          <w:lang w:val="en-US"/>
        </w:rPr>
        <w:t>.</w:t>
      </w:r>
    </w:p>
    <w:p w14:paraId="6CE50744" w14:textId="14A4D18F" w:rsidR="00DE46E9" w:rsidRDefault="002D51F1" w:rsidP="00C25662">
      <w:pPr>
        <w:spacing w:after="120"/>
        <w:jc w:val="center"/>
        <w:rPr>
          <w:szCs w:val="20"/>
          <w:lang w:val="en-US"/>
        </w:rPr>
      </w:pPr>
      <w:r w:rsidRPr="002D51F1">
        <w:rPr>
          <w:szCs w:val="20"/>
          <w:lang w:val="en-US"/>
        </w:rPr>
        <w:t xml:space="preserve"> </w:t>
      </w:r>
      <w:r w:rsidRPr="002D51F1">
        <w:rPr>
          <w:noProof/>
          <w:lang w:val="pt-PT" w:eastAsia="pt-PT"/>
        </w:rPr>
        <w:drawing>
          <wp:inline distT="0" distB="0" distL="0" distR="0" wp14:anchorId="53AD6215" wp14:editId="1EBEB14E">
            <wp:extent cx="5143500" cy="2486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43500" cy="2486025"/>
                    </a:xfrm>
                    <a:prstGeom prst="rect">
                      <a:avLst/>
                    </a:prstGeom>
                    <a:noFill/>
                    <a:ln>
                      <a:noFill/>
                    </a:ln>
                  </pic:spPr>
                </pic:pic>
              </a:graphicData>
            </a:graphic>
          </wp:inline>
        </w:drawing>
      </w:r>
    </w:p>
    <w:p w14:paraId="4981BB8B" w14:textId="66C75E6D" w:rsidR="00C25662" w:rsidRDefault="00C25662" w:rsidP="00C25662">
      <w:pPr>
        <w:pStyle w:val="Caption"/>
        <w:rPr>
          <w:b w:val="0"/>
          <w:lang w:val="en-US"/>
        </w:rPr>
      </w:pPr>
      <w:r w:rsidRPr="007B06E3">
        <w:rPr>
          <w:lang w:val="en-US"/>
        </w:rPr>
        <w:lastRenderedPageBreak/>
        <w:t>Figure 1</w:t>
      </w:r>
      <w:r w:rsidRPr="00847B2D">
        <w:rPr>
          <w:lang w:val="en-US"/>
        </w:rPr>
        <w:t xml:space="preserve">. </w:t>
      </w:r>
      <w:r w:rsidRPr="007B06E3">
        <w:rPr>
          <w:lang w:val="en-US"/>
        </w:rPr>
        <w:t>(a)</w:t>
      </w:r>
      <w:r>
        <w:rPr>
          <w:lang w:val="en-US"/>
        </w:rPr>
        <w:t xml:space="preserve"> </w:t>
      </w:r>
      <w:r w:rsidRPr="00C25662">
        <w:rPr>
          <w:b w:val="0"/>
          <w:lang w:val="en-US"/>
        </w:rPr>
        <w:t>Cumulative precipitation (mm) and</w:t>
      </w:r>
      <w:r w:rsidRPr="00847B2D">
        <w:rPr>
          <w:lang w:val="en-US"/>
        </w:rPr>
        <w:t xml:space="preserve"> </w:t>
      </w:r>
      <w:r w:rsidRPr="007B06E3">
        <w:rPr>
          <w:lang w:val="en-US"/>
        </w:rPr>
        <w:t>(b</w:t>
      </w:r>
      <w:r w:rsidRPr="00C25662">
        <w:rPr>
          <w:b w:val="0"/>
          <w:lang w:val="en-US"/>
        </w:rPr>
        <w:t>) smoothed (7 days running average) daily mean temperature (ºC) for the study period.</w:t>
      </w:r>
      <w:r>
        <w:rPr>
          <w:b w:val="0"/>
          <w:lang w:val="en-US"/>
        </w:rPr>
        <w:t xml:space="preserve"> The long-term precipitation and monthly mean temperatures are included as a reference.</w:t>
      </w:r>
    </w:p>
    <w:p w14:paraId="7137D57F" w14:textId="77777777" w:rsidR="009C4CFC" w:rsidRDefault="009C4CFC" w:rsidP="00DE46E9">
      <w:pPr>
        <w:spacing w:after="120"/>
        <w:rPr>
          <w:szCs w:val="20"/>
          <w:lang w:val="en-US"/>
        </w:rPr>
      </w:pPr>
    </w:p>
    <w:p w14:paraId="56549101" w14:textId="0F4ECD73" w:rsidR="00C25662" w:rsidRDefault="00C25662" w:rsidP="00C25662">
      <w:pPr>
        <w:pStyle w:val="Heading2"/>
      </w:pPr>
      <w:r>
        <w:t>3.2 Phenological responses to drought</w:t>
      </w:r>
    </w:p>
    <w:p w14:paraId="396BB948" w14:textId="193A6A61" w:rsidR="00C25662" w:rsidRPr="00C25662" w:rsidRDefault="00C25662" w:rsidP="00C25662">
      <w:pPr>
        <w:pStyle w:val="Heading3"/>
      </w:pPr>
      <w:r w:rsidRPr="00C25662">
        <w:t>3.2.1 Pheno</w:t>
      </w:r>
      <w:r>
        <w:t>phases timi</w:t>
      </w:r>
      <w:r w:rsidR="001970F9">
        <w:t>n</w:t>
      </w:r>
      <w:r>
        <w:t>g and duration</w:t>
      </w:r>
    </w:p>
    <w:p w14:paraId="74E5B209" w14:textId="53AD31E3" w:rsidR="0011259D" w:rsidRPr="00847B2D" w:rsidRDefault="0011259D" w:rsidP="0011259D">
      <w:pPr>
        <w:spacing w:after="120"/>
        <w:rPr>
          <w:szCs w:val="28"/>
          <w:lang w:val="en-US"/>
        </w:rPr>
      </w:pPr>
      <w:r w:rsidRPr="00847B2D">
        <w:rPr>
          <w:szCs w:val="28"/>
          <w:lang w:val="en-US"/>
        </w:rPr>
        <w:t>The onset of the bud development</w:t>
      </w:r>
      <w:r>
        <w:rPr>
          <w:szCs w:val="28"/>
          <w:lang w:val="en-US"/>
        </w:rPr>
        <w:t xml:space="preserve"> </w:t>
      </w:r>
      <w:r w:rsidRPr="00847B2D">
        <w:rPr>
          <w:szCs w:val="28"/>
          <w:lang w:val="en-US"/>
        </w:rPr>
        <w:t>and budburst</w:t>
      </w:r>
      <w:r>
        <w:rPr>
          <w:szCs w:val="28"/>
          <w:lang w:val="en-US"/>
        </w:rPr>
        <w:t xml:space="preserve"> </w:t>
      </w:r>
      <w:r w:rsidRPr="00847B2D">
        <w:rPr>
          <w:szCs w:val="28"/>
          <w:lang w:val="en-US"/>
        </w:rPr>
        <w:t xml:space="preserve">were significantly delayed in the dry year (p&lt;0.001) in comparison to the mild year, </w:t>
      </w:r>
      <w:r w:rsidRPr="00EF1908">
        <w:rPr>
          <w:szCs w:val="28"/>
          <w:lang w:val="en-US"/>
        </w:rPr>
        <w:t>with</w:t>
      </w:r>
      <w:ins w:id="379" w:author="raquelvale" w:date="2018-11-26T13:43:00Z">
        <w:r w:rsidR="004657F5">
          <w:rPr>
            <w:szCs w:val="28"/>
            <w:lang w:val="en-US"/>
          </w:rPr>
          <w:t xml:space="preserve"> no</w:t>
        </w:r>
      </w:ins>
      <w:del w:id="380" w:author="raquelvale" w:date="2018-11-26T13:43:00Z">
        <w:r w:rsidRPr="00EF1908" w:rsidDel="004657F5">
          <w:rPr>
            <w:szCs w:val="28"/>
            <w:lang w:val="en-US"/>
          </w:rPr>
          <w:delText>out a</w:delText>
        </w:r>
      </w:del>
      <w:r w:rsidRPr="00EF1908">
        <w:rPr>
          <w:szCs w:val="28"/>
          <w:lang w:val="en-US"/>
        </w:rPr>
        <w:t xml:space="preserve"> significant reduction of the bud development duration (p&gt;0.05,</w:t>
      </w:r>
      <w:r w:rsidRPr="00847B2D">
        <w:rPr>
          <w:szCs w:val="28"/>
          <w:lang w:val="en-US"/>
        </w:rPr>
        <w:t xml:space="preserve"> 18</w:t>
      </w:r>
      <w:r w:rsidR="00471B82">
        <w:rPr>
          <w:szCs w:val="28"/>
          <w:lang w:val="en-US"/>
        </w:rPr>
        <w:t xml:space="preserve"> </w:t>
      </w:r>
      <w:r w:rsidRPr="00847B2D">
        <w:rPr>
          <w:szCs w:val="28"/>
          <w:lang w:val="en-US"/>
        </w:rPr>
        <w:t>±</w:t>
      </w:r>
      <w:r w:rsidR="00471B82">
        <w:rPr>
          <w:szCs w:val="28"/>
          <w:lang w:val="en-US"/>
        </w:rPr>
        <w:t xml:space="preserve"> </w:t>
      </w:r>
      <w:r w:rsidRPr="00847B2D">
        <w:rPr>
          <w:szCs w:val="28"/>
          <w:lang w:val="en-US"/>
        </w:rPr>
        <w:t>2 and 16</w:t>
      </w:r>
      <w:r w:rsidR="00471B82">
        <w:rPr>
          <w:szCs w:val="28"/>
          <w:lang w:val="en-US"/>
        </w:rPr>
        <w:t xml:space="preserve"> </w:t>
      </w:r>
      <w:r w:rsidRPr="00847B2D">
        <w:rPr>
          <w:szCs w:val="28"/>
          <w:lang w:val="en-US"/>
        </w:rPr>
        <w:t>±</w:t>
      </w:r>
      <w:r w:rsidR="00471B82">
        <w:rPr>
          <w:szCs w:val="28"/>
          <w:lang w:val="en-US"/>
        </w:rPr>
        <w:t xml:space="preserve"> </w:t>
      </w:r>
      <w:r w:rsidRPr="00847B2D">
        <w:rPr>
          <w:szCs w:val="28"/>
          <w:lang w:val="en-US"/>
        </w:rPr>
        <w:t>2 days for mild and dry years, respectively</w:t>
      </w:r>
      <w:r>
        <w:rPr>
          <w:szCs w:val="28"/>
          <w:lang w:val="en-US"/>
        </w:rPr>
        <w:t>, Fig. 2)</w:t>
      </w:r>
      <w:r w:rsidRPr="00847B2D">
        <w:rPr>
          <w:szCs w:val="28"/>
          <w:lang w:val="en-US"/>
        </w:rPr>
        <w:t xml:space="preserve">. Shoot elongation, </w:t>
      </w:r>
      <w:r w:rsidRPr="00EF1908">
        <w:rPr>
          <w:szCs w:val="28"/>
          <w:lang w:val="en-US"/>
        </w:rPr>
        <w:t>consequently</w:t>
      </w:r>
      <w:r w:rsidRPr="00847B2D">
        <w:rPr>
          <w:szCs w:val="28"/>
          <w:lang w:val="en-US"/>
        </w:rPr>
        <w:t>, started later in the dry year (p&lt;0.001) but ended earlier than in the mild year (p&lt;0.001), leading to a</w:t>
      </w:r>
      <w:r>
        <w:rPr>
          <w:szCs w:val="28"/>
          <w:lang w:val="en-US"/>
        </w:rPr>
        <w:t>n important</w:t>
      </w:r>
      <w:r w:rsidRPr="00847B2D">
        <w:rPr>
          <w:szCs w:val="28"/>
          <w:lang w:val="en-US"/>
        </w:rPr>
        <w:t xml:space="preserve"> shortening of the shoot elongation period </w:t>
      </w:r>
      <w:r>
        <w:rPr>
          <w:szCs w:val="28"/>
          <w:lang w:val="en-US"/>
        </w:rPr>
        <w:t xml:space="preserve">in ca. of 42 days </w:t>
      </w:r>
      <w:r w:rsidRPr="00847B2D">
        <w:rPr>
          <w:szCs w:val="28"/>
          <w:lang w:val="en-US"/>
        </w:rPr>
        <w:t>(p&lt;0.001, 66</w:t>
      </w:r>
      <w:r w:rsidR="00471B82">
        <w:rPr>
          <w:szCs w:val="28"/>
          <w:lang w:val="en-US"/>
        </w:rPr>
        <w:t xml:space="preserve"> </w:t>
      </w:r>
      <w:r w:rsidRPr="00847B2D">
        <w:rPr>
          <w:szCs w:val="28"/>
          <w:lang w:val="en-US"/>
        </w:rPr>
        <w:t>±</w:t>
      </w:r>
      <w:r w:rsidR="00471B82">
        <w:rPr>
          <w:szCs w:val="28"/>
          <w:lang w:val="en-US"/>
        </w:rPr>
        <w:t xml:space="preserve"> </w:t>
      </w:r>
      <w:r w:rsidRPr="00847B2D">
        <w:rPr>
          <w:szCs w:val="28"/>
          <w:lang w:val="en-US"/>
        </w:rPr>
        <w:t>2 and 24</w:t>
      </w:r>
      <w:r w:rsidR="00471B82">
        <w:rPr>
          <w:szCs w:val="28"/>
          <w:lang w:val="en-US"/>
        </w:rPr>
        <w:t xml:space="preserve"> </w:t>
      </w:r>
      <w:r w:rsidRPr="00847B2D">
        <w:rPr>
          <w:szCs w:val="28"/>
          <w:lang w:val="en-US"/>
        </w:rPr>
        <w:t>±</w:t>
      </w:r>
      <w:r w:rsidR="00471B82">
        <w:rPr>
          <w:szCs w:val="28"/>
          <w:lang w:val="en-US"/>
        </w:rPr>
        <w:t xml:space="preserve"> </w:t>
      </w:r>
      <w:r w:rsidRPr="00847B2D">
        <w:rPr>
          <w:szCs w:val="28"/>
          <w:lang w:val="en-US"/>
        </w:rPr>
        <w:t>2 days for mild and dry years, respectively</w:t>
      </w:r>
      <w:r>
        <w:rPr>
          <w:szCs w:val="28"/>
          <w:lang w:val="en-US"/>
        </w:rPr>
        <w:t>; Fig. 2)</w:t>
      </w:r>
      <w:r w:rsidRPr="00847B2D">
        <w:rPr>
          <w:szCs w:val="28"/>
          <w:lang w:val="en-US"/>
        </w:rPr>
        <w:t xml:space="preserve">. </w:t>
      </w:r>
    </w:p>
    <w:p w14:paraId="2AEC0233" w14:textId="61319D13" w:rsidR="0011259D" w:rsidRDefault="0011259D" w:rsidP="0011259D">
      <w:pPr>
        <w:spacing w:after="120"/>
        <w:rPr>
          <w:szCs w:val="28"/>
          <w:lang w:val="en-US"/>
        </w:rPr>
      </w:pPr>
      <w:r w:rsidRPr="00847B2D">
        <w:rPr>
          <w:szCs w:val="28"/>
          <w:lang w:val="en-US"/>
        </w:rPr>
        <w:t>Significant differences were also observed in the timing and duration of trunk growth between years</w:t>
      </w:r>
      <w:r w:rsidR="006D3555">
        <w:rPr>
          <w:szCs w:val="28"/>
          <w:lang w:val="en-US"/>
        </w:rPr>
        <w:t>. Trunk growth</w:t>
      </w:r>
      <w:r w:rsidRPr="00847B2D">
        <w:rPr>
          <w:szCs w:val="28"/>
          <w:lang w:val="en-US"/>
        </w:rPr>
        <w:t xml:space="preserve"> start</w:t>
      </w:r>
      <w:r w:rsidR="006D3555">
        <w:rPr>
          <w:szCs w:val="28"/>
          <w:lang w:val="en-US"/>
        </w:rPr>
        <w:t>ed</w:t>
      </w:r>
      <w:r w:rsidRPr="00847B2D">
        <w:rPr>
          <w:szCs w:val="28"/>
          <w:lang w:val="en-US"/>
        </w:rPr>
        <w:t xml:space="preserve"> slightly later (p&gt;0.05) and end</w:t>
      </w:r>
      <w:r w:rsidR="006D3555">
        <w:rPr>
          <w:szCs w:val="28"/>
          <w:lang w:val="en-US"/>
        </w:rPr>
        <w:t>ed</w:t>
      </w:r>
      <w:r w:rsidRPr="00847B2D">
        <w:rPr>
          <w:szCs w:val="28"/>
          <w:lang w:val="en-US"/>
        </w:rPr>
        <w:t xml:space="preserve"> significantly earlier (p&lt;0.001) in the dry year than in the mild year, thus showing a significantly shorter </w:t>
      </w:r>
      <w:r>
        <w:rPr>
          <w:szCs w:val="28"/>
          <w:lang w:val="en-US"/>
        </w:rPr>
        <w:t xml:space="preserve">trunk </w:t>
      </w:r>
      <w:r w:rsidRPr="00847B2D">
        <w:rPr>
          <w:szCs w:val="28"/>
          <w:lang w:val="en-US"/>
        </w:rPr>
        <w:t>growing period (p&lt;0.001, 88</w:t>
      </w:r>
      <w:r w:rsidR="00255150">
        <w:rPr>
          <w:szCs w:val="28"/>
          <w:lang w:val="en-US"/>
        </w:rPr>
        <w:t xml:space="preserve"> </w:t>
      </w:r>
      <w:r w:rsidRPr="00847B2D">
        <w:rPr>
          <w:szCs w:val="28"/>
          <w:lang w:val="en-US"/>
        </w:rPr>
        <w:t>±</w:t>
      </w:r>
      <w:r w:rsidR="00255150">
        <w:rPr>
          <w:szCs w:val="28"/>
          <w:lang w:val="en-US"/>
        </w:rPr>
        <w:t xml:space="preserve"> </w:t>
      </w:r>
      <w:r w:rsidRPr="00847B2D">
        <w:rPr>
          <w:szCs w:val="28"/>
          <w:lang w:val="en-US"/>
        </w:rPr>
        <w:t>3 and 57</w:t>
      </w:r>
      <w:r w:rsidR="00255150">
        <w:rPr>
          <w:szCs w:val="28"/>
          <w:lang w:val="en-US"/>
        </w:rPr>
        <w:t xml:space="preserve"> </w:t>
      </w:r>
      <w:r w:rsidRPr="00847B2D">
        <w:rPr>
          <w:szCs w:val="28"/>
          <w:lang w:val="en-US"/>
        </w:rPr>
        <w:t>±</w:t>
      </w:r>
      <w:r w:rsidR="00255150">
        <w:rPr>
          <w:szCs w:val="28"/>
          <w:lang w:val="en-US"/>
        </w:rPr>
        <w:t xml:space="preserve"> </w:t>
      </w:r>
      <w:r w:rsidRPr="00847B2D">
        <w:rPr>
          <w:szCs w:val="28"/>
          <w:lang w:val="en-US"/>
        </w:rPr>
        <w:t>2 days for mild and dry years, respectively</w:t>
      </w:r>
      <w:r>
        <w:rPr>
          <w:szCs w:val="28"/>
          <w:lang w:val="en-US"/>
        </w:rPr>
        <w:t>; Fig. 2)</w:t>
      </w:r>
      <w:r w:rsidR="006D3555">
        <w:rPr>
          <w:szCs w:val="28"/>
          <w:lang w:val="en-US"/>
        </w:rPr>
        <w:t xml:space="preserve">. </w:t>
      </w:r>
      <w:r w:rsidR="00BE309A">
        <w:rPr>
          <w:szCs w:val="28"/>
          <w:lang w:val="en-US"/>
        </w:rPr>
        <w:t xml:space="preserve">As a </w:t>
      </w:r>
      <w:r w:rsidR="00BE309A" w:rsidRPr="00EF1908">
        <w:rPr>
          <w:szCs w:val="28"/>
          <w:lang w:val="en-US"/>
        </w:rPr>
        <w:t>consequence</w:t>
      </w:r>
      <w:r w:rsidR="00BE309A">
        <w:rPr>
          <w:szCs w:val="28"/>
          <w:lang w:val="en-US"/>
        </w:rPr>
        <w:t>,</w:t>
      </w:r>
      <w:r w:rsidR="007E7B31">
        <w:rPr>
          <w:szCs w:val="28"/>
          <w:lang w:val="en-US"/>
        </w:rPr>
        <w:t xml:space="preserve"> the </w:t>
      </w:r>
      <w:r w:rsidR="00CA19DC">
        <w:rPr>
          <w:szCs w:val="28"/>
          <w:lang w:val="en-US"/>
        </w:rPr>
        <w:t xml:space="preserve">spring </w:t>
      </w:r>
      <w:r w:rsidR="007E7B31">
        <w:rPr>
          <w:szCs w:val="28"/>
          <w:lang w:val="en-US"/>
        </w:rPr>
        <w:t xml:space="preserve">growing season length </w:t>
      </w:r>
      <w:del w:id="381" w:author="raquelvale" w:date="2018-11-25T21:53:00Z">
        <w:r w:rsidR="007E7B31" w:rsidDel="00EF1908">
          <w:rPr>
            <w:szCs w:val="28"/>
            <w:lang w:val="en-US"/>
          </w:rPr>
          <w:delText>(p&lt;0.001, -48</w:delText>
        </w:r>
        <w:r w:rsidR="00255150" w:rsidDel="00EF1908">
          <w:rPr>
            <w:szCs w:val="28"/>
            <w:lang w:val="en-US"/>
          </w:rPr>
          <w:delText xml:space="preserve"> </w:delText>
        </w:r>
        <w:r w:rsidR="007E7B31" w:rsidDel="00EF1908">
          <w:rPr>
            <w:szCs w:val="28"/>
            <w:lang w:val="en-US"/>
          </w:rPr>
          <w:delText>%)</w:delText>
        </w:r>
        <w:r w:rsidR="006D3555" w:rsidDel="00EF1908">
          <w:rPr>
            <w:szCs w:val="28"/>
            <w:lang w:val="en-US"/>
          </w:rPr>
          <w:delText xml:space="preserve"> </w:delText>
        </w:r>
      </w:del>
      <w:r w:rsidR="006D3555">
        <w:rPr>
          <w:szCs w:val="28"/>
          <w:lang w:val="en-US"/>
        </w:rPr>
        <w:t>was dramatically shortened</w:t>
      </w:r>
      <w:ins w:id="382" w:author="raquelvale" w:date="2018-11-25T21:53:00Z">
        <w:r w:rsidR="00EF1908">
          <w:rPr>
            <w:szCs w:val="28"/>
            <w:lang w:val="en-US"/>
          </w:rPr>
          <w:t xml:space="preserve"> (p&lt;0.001, -48 %)</w:t>
        </w:r>
      </w:ins>
      <w:r w:rsidRPr="00847B2D">
        <w:rPr>
          <w:szCs w:val="28"/>
          <w:lang w:val="en-US"/>
        </w:rPr>
        <w:t>.</w:t>
      </w:r>
      <w:r>
        <w:rPr>
          <w:szCs w:val="28"/>
          <w:lang w:val="en-US"/>
        </w:rPr>
        <w:t xml:space="preserve"> </w:t>
      </w:r>
      <w:r w:rsidRPr="00C203DF">
        <w:rPr>
          <w:szCs w:val="28"/>
          <w:lang w:val="en-US"/>
        </w:rPr>
        <w:t>It is noteworthy that all trees ceased trunk growth within the same week in both years</w:t>
      </w:r>
      <w:ins w:id="383" w:author="raquelvale" w:date="2018-11-26T13:53:00Z">
        <w:r w:rsidR="004F15A8">
          <w:rPr>
            <w:szCs w:val="28"/>
            <w:lang w:val="en-US"/>
          </w:rPr>
          <w:t xml:space="preserve"> (</w:t>
        </w:r>
      </w:ins>
      <w:ins w:id="384" w:author="raquelvale" w:date="2018-11-26T13:56:00Z">
        <w:r w:rsidR="004F15A8">
          <w:rPr>
            <w:szCs w:val="28"/>
            <w:lang w:val="en-US"/>
          </w:rPr>
          <w:t>Table S2)</w:t>
        </w:r>
      </w:ins>
      <w:r>
        <w:rPr>
          <w:szCs w:val="28"/>
          <w:lang w:val="en-US"/>
        </w:rPr>
        <w:t xml:space="preserve">. </w:t>
      </w:r>
      <w:r w:rsidRPr="00847B2D">
        <w:rPr>
          <w:szCs w:val="28"/>
          <w:lang w:val="en-US"/>
        </w:rPr>
        <w:t xml:space="preserve">The </w:t>
      </w:r>
      <w:r>
        <w:rPr>
          <w:szCs w:val="28"/>
          <w:lang w:val="en-US"/>
        </w:rPr>
        <w:t xml:space="preserve">bulk of </w:t>
      </w:r>
      <w:r w:rsidR="00CA19DC">
        <w:rPr>
          <w:szCs w:val="28"/>
          <w:lang w:val="en-US"/>
        </w:rPr>
        <w:t>leaf senescence</w:t>
      </w:r>
      <w:r w:rsidRPr="00847B2D">
        <w:rPr>
          <w:szCs w:val="28"/>
          <w:lang w:val="en-US"/>
        </w:rPr>
        <w:t xml:space="preserve"> </w:t>
      </w:r>
      <w:r>
        <w:rPr>
          <w:szCs w:val="28"/>
          <w:lang w:val="en-US"/>
        </w:rPr>
        <w:t xml:space="preserve">period </w:t>
      </w:r>
      <w:r w:rsidRPr="00847B2D">
        <w:rPr>
          <w:szCs w:val="28"/>
          <w:lang w:val="en-US"/>
        </w:rPr>
        <w:t xml:space="preserve">was </w:t>
      </w:r>
      <w:r w:rsidR="00530E61">
        <w:rPr>
          <w:szCs w:val="28"/>
          <w:lang w:val="en-US"/>
        </w:rPr>
        <w:t xml:space="preserve">significantly </w:t>
      </w:r>
      <w:r w:rsidRPr="00847B2D">
        <w:rPr>
          <w:szCs w:val="28"/>
          <w:lang w:val="en-US"/>
        </w:rPr>
        <w:t xml:space="preserve">delayed </w:t>
      </w:r>
      <w:r>
        <w:rPr>
          <w:szCs w:val="28"/>
          <w:lang w:val="en-US"/>
        </w:rPr>
        <w:t>(p</w:t>
      </w:r>
      <w:ins w:id="385" w:author="raquelvale" w:date="2018-11-22T23:49:00Z">
        <w:r w:rsidR="00432569">
          <w:rPr>
            <w:szCs w:val="28"/>
            <w:lang w:val="en-US"/>
          </w:rPr>
          <w:t>&lt;0.05</w:t>
        </w:r>
      </w:ins>
      <w:del w:id="386" w:author="raquelvale" w:date="2018-11-22T23:49:00Z">
        <w:r w:rsidDel="00432569">
          <w:rPr>
            <w:szCs w:val="28"/>
            <w:lang w:val="en-US"/>
          </w:rPr>
          <w:delText>=0.031</w:delText>
        </w:r>
      </w:del>
      <w:r>
        <w:rPr>
          <w:szCs w:val="28"/>
          <w:lang w:val="en-US"/>
        </w:rPr>
        <w:t xml:space="preserve">) </w:t>
      </w:r>
      <w:r w:rsidRPr="00847B2D">
        <w:rPr>
          <w:szCs w:val="28"/>
          <w:lang w:val="en-US"/>
        </w:rPr>
        <w:t xml:space="preserve">and </w:t>
      </w:r>
      <w:r>
        <w:rPr>
          <w:szCs w:val="28"/>
          <w:lang w:val="en-US"/>
        </w:rPr>
        <w:t xml:space="preserve">was longer </w:t>
      </w:r>
      <w:r w:rsidRPr="00847B2D">
        <w:rPr>
          <w:szCs w:val="28"/>
          <w:lang w:val="en-US"/>
        </w:rPr>
        <w:t>in the dry year (</w:t>
      </w:r>
      <w:r w:rsidR="008E2F91">
        <w:rPr>
          <w:szCs w:val="28"/>
          <w:lang w:val="en-US"/>
        </w:rPr>
        <w:t>p&lt;</w:t>
      </w:r>
      <w:r>
        <w:rPr>
          <w:szCs w:val="28"/>
          <w:lang w:val="en-US"/>
        </w:rPr>
        <w:t>0.0</w:t>
      </w:r>
      <w:r w:rsidR="008E2F91">
        <w:rPr>
          <w:szCs w:val="28"/>
          <w:lang w:val="en-US"/>
        </w:rPr>
        <w:t>5</w:t>
      </w:r>
      <w:r>
        <w:rPr>
          <w:szCs w:val="28"/>
          <w:lang w:val="en-US"/>
        </w:rPr>
        <w:t>, 53.0</w:t>
      </w:r>
      <w:r w:rsidR="00255150">
        <w:rPr>
          <w:szCs w:val="28"/>
          <w:lang w:val="en-US"/>
        </w:rPr>
        <w:t xml:space="preserve"> </w:t>
      </w:r>
      <w:r>
        <w:rPr>
          <w:szCs w:val="28"/>
          <w:lang w:val="en-US"/>
        </w:rPr>
        <w:t>±</w:t>
      </w:r>
      <w:r w:rsidR="00255150">
        <w:rPr>
          <w:szCs w:val="28"/>
          <w:lang w:val="en-US"/>
        </w:rPr>
        <w:t xml:space="preserve"> </w:t>
      </w:r>
      <w:r>
        <w:rPr>
          <w:szCs w:val="28"/>
          <w:lang w:val="en-US"/>
        </w:rPr>
        <w:t xml:space="preserve">1.3 </w:t>
      </w:r>
      <w:r w:rsidRPr="00847B2D">
        <w:rPr>
          <w:szCs w:val="28"/>
          <w:lang w:val="en-US"/>
        </w:rPr>
        <w:t>versus 7</w:t>
      </w:r>
      <w:r>
        <w:rPr>
          <w:szCs w:val="28"/>
          <w:lang w:val="en-US"/>
        </w:rPr>
        <w:t>8.0</w:t>
      </w:r>
      <w:r w:rsidR="00255150">
        <w:rPr>
          <w:szCs w:val="28"/>
          <w:lang w:val="en-US"/>
        </w:rPr>
        <w:t xml:space="preserve"> </w:t>
      </w:r>
      <w:r>
        <w:rPr>
          <w:szCs w:val="28"/>
          <w:lang w:val="en-US"/>
        </w:rPr>
        <w:t>±</w:t>
      </w:r>
      <w:r w:rsidR="00255150">
        <w:rPr>
          <w:szCs w:val="28"/>
          <w:lang w:val="en-US"/>
        </w:rPr>
        <w:t xml:space="preserve"> </w:t>
      </w:r>
      <w:r>
        <w:rPr>
          <w:szCs w:val="28"/>
          <w:lang w:val="en-US"/>
        </w:rPr>
        <w:t>0.0</w:t>
      </w:r>
      <w:r w:rsidRPr="00847B2D">
        <w:rPr>
          <w:szCs w:val="28"/>
          <w:lang w:val="en-US"/>
        </w:rPr>
        <w:t xml:space="preserve"> days in the mild and dry years, respectively</w:t>
      </w:r>
      <w:r>
        <w:rPr>
          <w:szCs w:val="28"/>
          <w:lang w:val="en-US"/>
        </w:rPr>
        <w:t>, corresponding to 50.9</w:t>
      </w:r>
      <w:r w:rsidR="00255150">
        <w:rPr>
          <w:szCs w:val="28"/>
          <w:lang w:val="en-US"/>
        </w:rPr>
        <w:t xml:space="preserve"> </w:t>
      </w:r>
      <w:r>
        <w:rPr>
          <w:szCs w:val="28"/>
          <w:lang w:val="en-US"/>
        </w:rPr>
        <w:t>±</w:t>
      </w:r>
      <w:r w:rsidR="00255150">
        <w:rPr>
          <w:szCs w:val="28"/>
          <w:lang w:val="en-US"/>
        </w:rPr>
        <w:t xml:space="preserve"> </w:t>
      </w:r>
      <w:r>
        <w:rPr>
          <w:szCs w:val="28"/>
          <w:lang w:val="en-US"/>
        </w:rPr>
        <w:t>2.3</w:t>
      </w:r>
      <w:r w:rsidR="00255150">
        <w:rPr>
          <w:szCs w:val="28"/>
          <w:lang w:val="en-US"/>
        </w:rPr>
        <w:t xml:space="preserve"> </w:t>
      </w:r>
      <w:r>
        <w:rPr>
          <w:szCs w:val="28"/>
          <w:lang w:val="en-US"/>
        </w:rPr>
        <w:t>% and 76.1 ± 2.6</w:t>
      </w:r>
      <w:r w:rsidR="00255150">
        <w:rPr>
          <w:szCs w:val="28"/>
          <w:lang w:val="en-US"/>
        </w:rPr>
        <w:t xml:space="preserve"> </w:t>
      </w:r>
      <w:r>
        <w:rPr>
          <w:szCs w:val="28"/>
          <w:lang w:val="en-US"/>
        </w:rPr>
        <w:t xml:space="preserve">% of </w:t>
      </w:r>
      <w:r w:rsidR="00530E61">
        <w:rPr>
          <w:szCs w:val="28"/>
          <w:lang w:val="en-US"/>
        </w:rPr>
        <w:t xml:space="preserve">the </w:t>
      </w:r>
      <w:r>
        <w:rPr>
          <w:szCs w:val="28"/>
          <w:lang w:val="en-US"/>
        </w:rPr>
        <w:t xml:space="preserve">total </w:t>
      </w:r>
      <w:r w:rsidR="00530E61">
        <w:rPr>
          <w:szCs w:val="28"/>
          <w:lang w:val="en-US"/>
        </w:rPr>
        <w:t xml:space="preserve">leaf </w:t>
      </w:r>
      <w:r w:rsidR="00530E61" w:rsidRPr="003654F5">
        <w:rPr>
          <w:szCs w:val="28"/>
          <w:lang w:val="en-US"/>
        </w:rPr>
        <w:t>senescence</w:t>
      </w:r>
      <w:r w:rsidRPr="003654F5">
        <w:rPr>
          <w:szCs w:val="28"/>
          <w:lang w:val="en-US"/>
        </w:rPr>
        <w:t>;</w:t>
      </w:r>
      <w:r>
        <w:rPr>
          <w:szCs w:val="28"/>
          <w:lang w:val="en-US"/>
        </w:rPr>
        <w:t xml:space="preserve"> Fig. </w:t>
      </w:r>
      <w:r w:rsidR="006D3555">
        <w:rPr>
          <w:szCs w:val="28"/>
          <w:lang w:val="en-US"/>
        </w:rPr>
        <w:t>2 and Fig. 3</w:t>
      </w:r>
      <w:r w:rsidRPr="00847B2D">
        <w:rPr>
          <w:szCs w:val="28"/>
          <w:lang w:val="en-US"/>
        </w:rPr>
        <w:t>).</w:t>
      </w:r>
    </w:p>
    <w:p w14:paraId="5D2C658E" w14:textId="77777777" w:rsidR="00C25662" w:rsidRPr="0011259D" w:rsidRDefault="00C25662" w:rsidP="00C25662">
      <w:pPr>
        <w:rPr>
          <w:lang w:val="en-US"/>
        </w:rPr>
      </w:pPr>
    </w:p>
    <w:p w14:paraId="6D337B9F" w14:textId="429635C3" w:rsidR="002B2B6D" w:rsidRDefault="00FF33E0" w:rsidP="002B2B6D">
      <w:pPr>
        <w:spacing w:after="120"/>
        <w:jc w:val="center"/>
        <w:rPr>
          <w:b/>
          <w:szCs w:val="28"/>
          <w:lang w:val="en-US"/>
        </w:rPr>
      </w:pPr>
      <w:r w:rsidRPr="00FF33E0">
        <w:rPr>
          <w:noProof/>
          <w:lang w:val="pt-PT" w:eastAsia="pt-PT"/>
        </w:rPr>
        <w:lastRenderedPageBreak/>
        <w:drawing>
          <wp:inline distT="0" distB="0" distL="0" distR="0" wp14:anchorId="424EFA76" wp14:editId="7F4CA65F">
            <wp:extent cx="4543425" cy="3393099"/>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57276" cy="3403443"/>
                    </a:xfrm>
                    <a:prstGeom prst="rect">
                      <a:avLst/>
                    </a:prstGeom>
                    <a:noFill/>
                    <a:ln>
                      <a:noFill/>
                    </a:ln>
                  </pic:spPr>
                </pic:pic>
              </a:graphicData>
            </a:graphic>
          </wp:inline>
        </w:drawing>
      </w:r>
    </w:p>
    <w:p w14:paraId="6EAD23E7" w14:textId="2034FF29" w:rsidR="002B2B6D" w:rsidRPr="002B2B6D" w:rsidRDefault="002B2B6D" w:rsidP="002B2B6D">
      <w:pPr>
        <w:pStyle w:val="Caption"/>
        <w:rPr>
          <w:b w:val="0"/>
          <w:lang w:val="en-US"/>
        </w:rPr>
      </w:pPr>
      <w:r w:rsidRPr="00E50854">
        <w:rPr>
          <w:lang w:val="en-US"/>
        </w:rPr>
        <w:t>Figure 2.</w:t>
      </w:r>
      <w:r w:rsidRPr="00847B2D">
        <w:rPr>
          <w:lang w:val="en-US"/>
        </w:rPr>
        <w:t xml:space="preserve"> </w:t>
      </w:r>
      <w:r w:rsidRPr="002B2B6D">
        <w:rPr>
          <w:b w:val="0"/>
          <w:lang w:val="en-US"/>
        </w:rPr>
        <w:t xml:space="preserve">Timing of the onset and cessation of bud development (bud active), budburst, shoot elongation, trunk growth and </w:t>
      </w:r>
      <w:r w:rsidR="00CA19DC">
        <w:rPr>
          <w:b w:val="0"/>
          <w:lang w:val="en-US"/>
        </w:rPr>
        <w:t>leaf senescence</w:t>
      </w:r>
      <w:r w:rsidRPr="002B2B6D">
        <w:rPr>
          <w:b w:val="0"/>
          <w:lang w:val="en-US"/>
        </w:rPr>
        <w:t xml:space="preserve"> in the two contrasting years. The bars represent the duration of each phenophases since the first until the last observation</w:t>
      </w:r>
      <w:r w:rsidR="00FF33E0">
        <w:rPr>
          <w:b w:val="0"/>
          <w:lang w:val="en-US"/>
        </w:rPr>
        <w:t>, in spring</w:t>
      </w:r>
      <w:r w:rsidRPr="002B2B6D">
        <w:rPr>
          <w:b w:val="0"/>
          <w:lang w:val="en-US"/>
        </w:rPr>
        <w:t xml:space="preserve"> (n=15)</w:t>
      </w:r>
      <w:r w:rsidR="00CA19DC">
        <w:rPr>
          <w:b w:val="0"/>
          <w:lang w:val="en-US"/>
        </w:rPr>
        <w:t>.</w:t>
      </w:r>
      <w:r w:rsidRPr="002B2B6D">
        <w:rPr>
          <w:b w:val="0"/>
          <w:lang w:val="en-US"/>
        </w:rPr>
        <w:t xml:space="preserve"> </w:t>
      </w:r>
      <w:ins w:id="387" w:author="raquelvale" w:date="2018-11-26T13:57:00Z">
        <w:r w:rsidR="004F15A8">
          <w:rPr>
            <w:b w:val="0"/>
            <w:lang w:val="en-US"/>
          </w:rPr>
          <w:t>Significant differences between years in the timing and duration of the different phenophases are show</w:t>
        </w:r>
      </w:ins>
      <w:ins w:id="388" w:author="Raquel" w:date="2018-11-28T09:25:00Z">
        <w:r w:rsidR="00292B20">
          <w:rPr>
            <w:b w:val="0"/>
            <w:lang w:val="en-US"/>
          </w:rPr>
          <w:t>n</w:t>
        </w:r>
      </w:ins>
      <w:ins w:id="389" w:author="raquelvale" w:date="2018-11-26T13:57:00Z">
        <w:r w:rsidR="004F15A8">
          <w:rPr>
            <w:b w:val="0"/>
            <w:lang w:val="en-US"/>
          </w:rPr>
          <w:t xml:space="preserve"> in Table S2.</w:t>
        </w:r>
      </w:ins>
    </w:p>
    <w:p w14:paraId="26308ADA" w14:textId="326EE614" w:rsidR="00DE46E9" w:rsidRDefault="00DE46E9" w:rsidP="002B2B6D">
      <w:pPr>
        <w:spacing w:after="120"/>
        <w:jc w:val="center"/>
        <w:rPr>
          <w:szCs w:val="20"/>
          <w:lang w:val="en-US"/>
        </w:rPr>
      </w:pPr>
    </w:p>
    <w:p w14:paraId="0B35A604" w14:textId="5F7C3C5B" w:rsidR="00F37EC8" w:rsidRPr="00847B2D" w:rsidRDefault="009A16BE" w:rsidP="00F37EC8">
      <w:pPr>
        <w:spacing w:after="120"/>
        <w:rPr>
          <w:szCs w:val="28"/>
          <w:lang w:val="en-US"/>
        </w:rPr>
      </w:pPr>
      <w:r>
        <w:rPr>
          <w:szCs w:val="28"/>
          <w:lang w:val="en-US"/>
        </w:rPr>
        <w:t xml:space="preserve">Along with the </w:t>
      </w:r>
      <w:r w:rsidR="00F37EC8">
        <w:rPr>
          <w:szCs w:val="28"/>
          <w:lang w:val="en-US"/>
        </w:rPr>
        <w:t>delay in the studied phenophases of the cork oak trees in the dry year</w:t>
      </w:r>
      <w:r>
        <w:rPr>
          <w:szCs w:val="28"/>
          <w:lang w:val="en-US"/>
        </w:rPr>
        <w:t xml:space="preserve">, </w:t>
      </w:r>
      <w:r w:rsidRPr="003D5EE4">
        <w:rPr>
          <w:szCs w:val="28"/>
          <w:lang w:val="en-US"/>
        </w:rPr>
        <w:t>changes in their dynamics were also observed</w:t>
      </w:r>
      <w:r w:rsidR="00F37EC8">
        <w:rPr>
          <w:szCs w:val="28"/>
          <w:lang w:val="en-US"/>
        </w:rPr>
        <w:t xml:space="preserve"> (Fig. 3). Budburst, </w:t>
      </w:r>
      <w:del w:id="390" w:author="raquelvale" w:date="2018-11-26T13:59:00Z">
        <w:r w:rsidR="00F37EC8" w:rsidDel="004F15A8">
          <w:rPr>
            <w:szCs w:val="28"/>
            <w:lang w:val="en-US"/>
          </w:rPr>
          <w:delText>although with a</w:delText>
        </w:r>
      </w:del>
      <w:ins w:id="391" w:author="raquelvale" w:date="2018-11-26T13:59:00Z">
        <w:r w:rsidR="004F15A8">
          <w:rPr>
            <w:szCs w:val="28"/>
            <w:lang w:val="en-US"/>
          </w:rPr>
          <w:t>despite the</w:t>
        </w:r>
      </w:ins>
      <w:r w:rsidR="00F37EC8">
        <w:rPr>
          <w:szCs w:val="28"/>
          <w:lang w:val="en-US"/>
        </w:rPr>
        <w:t xml:space="preserve"> significant starting delay in the dry year, had </w:t>
      </w:r>
      <w:ins w:id="392" w:author="raquelvale" w:date="2018-11-26T13:59:00Z">
        <w:r w:rsidR="004F15A8">
          <w:rPr>
            <w:szCs w:val="28"/>
            <w:lang w:val="en-US"/>
          </w:rPr>
          <w:t xml:space="preserve">a </w:t>
        </w:r>
      </w:ins>
      <w:r w:rsidR="00F37EC8">
        <w:rPr>
          <w:szCs w:val="28"/>
          <w:lang w:val="en-US"/>
        </w:rPr>
        <w:t xml:space="preserve">similar development dynamics in both years (Fig. 3a). Shoot </w:t>
      </w:r>
      <w:r w:rsidR="00BE309A">
        <w:rPr>
          <w:szCs w:val="28"/>
          <w:lang w:val="en-US"/>
        </w:rPr>
        <w:t>elongation, which</w:t>
      </w:r>
      <w:r w:rsidR="00F37EC8">
        <w:rPr>
          <w:szCs w:val="28"/>
          <w:lang w:val="en-US"/>
        </w:rPr>
        <w:t xml:space="preserve"> started after budburst (Fig. 3b), had a </w:t>
      </w:r>
      <w:r w:rsidR="00F37EC8" w:rsidRPr="003D5EE4">
        <w:rPr>
          <w:szCs w:val="28"/>
          <w:lang w:val="en-US"/>
        </w:rPr>
        <w:t>faster</w:t>
      </w:r>
      <w:r w:rsidR="00F37EC8">
        <w:rPr>
          <w:szCs w:val="28"/>
          <w:lang w:val="en-US"/>
        </w:rPr>
        <w:t xml:space="preserve"> development </w:t>
      </w:r>
      <w:del w:id="393" w:author="raquelvale" w:date="2018-11-22T23:52:00Z">
        <w:r w:rsidR="00F37EC8" w:rsidDel="00432569">
          <w:rPr>
            <w:szCs w:val="28"/>
            <w:lang w:val="en-US"/>
          </w:rPr>
          <w:delText xml:space="preserve">although </w:delText>
        </w:r>
      </w:del>
      <w:r w:rsidR="00F37EC8">
        <w:rPr>
          <w:szCs w:val="28"/>
          <w:lang w:val="en-US"/>
        </w:rPr>
        <w:t xml:space="preserve">in a shorter period </w:t>
      </w:r>
      <w:del w:id="394" w:author="raquelvale" w:date="2018-11-22T23:52:00Z">
        <w:r w:rsidR="00F37EC8" w:rsidDel="00432569">
          <w:rPr>
            <w:szCs w:val="28"/>
            <w:lang w:val="en-US"/>
          </w:rPr>
          <w:delText xml:space="preserve">of time </w:delText>
        </w:r>
      </w:del>
      <w:r w:rsidR="00F37EC8">
        <w:rPr>
          <w:szCs w:val="28"/>
          <w:lang w:val="en-US"/>
        </w:rPr>
        <w:t xml:space="preserve">in the dry year, with a </w:t>
      </w:r>
      <w:r w:rsidR="00F37EC8" w:rsidRPr="003D5EE4">
        <w:rPr>
          <w:szCs w:val="28"/>
          <w:lang w:val="en-US"/>
        </w:rPr>
        <w:t>fast</w:t>
      </w:r>
      <w:r w:rsidR="00F37EC8">
        <w:rPr>
          <w:szCs w:val="28"/>
          <w:lang w:val="en-US"/>
        </w:rPr>
        <w:t xml:space="preserve"> buildup of new leaves (Fig. 3c). </w:t>
      </w:r>
      <w:r w:rsidR="008A6935">
        <w:rPr>
          <w:szCs w:val="28"/>
          <w:lang w:val="en-US"/>
        </w:rPr>
        <w:t>Spring t</w:t>
      </w:r>
      <w:r w:rsidR="00F37EC8">
        <w:rPr>
          <w:szCs w:val="28"/>
          <w:lang w:val="en-US"/>
        </w:rPr>
        <w:t xml:space="preserve">runk growth (BAI) </w:t>
      </w:r>
      <w:r w:rsidR="007E7B31">
        <w:rPr>
          <w:szCs w:val="28"/>
          <w:lang w:val="en-US"/>
        </w:rPr>
        <w:t>exhibited</w:t>
      </w:r>
      <w:r w:rsidR="00F37EC8">
        <w:rPr>
          <w:szCs w:val="28"/>
          <w:lang w:val="en-US"/>
        </w:rPr>
        <w:t xml:space="preserve"> a similar pattern in both years, </w:t>
      </w:r>
      <w:del w:id="395" w:author="raquelvale" w:date="2018-11-25T22:06:00Z">
        <w:r w:rsidR="00F37EC8" w:rsidDel="00311032">
          <w:rPr>
            <w:szCs w:val="28"/>
            <w:lang w:val="en-US"/>
          </w:rPr>
          <w:delText>although reaching significantly lower</w:delText>
        </w:r>
      </w:del>
      <w:ins w:id="396" w:author="raquelvale" w:date="2018-11-25T22:06:00Z">
        <w:r w:rsidR="00311032">
          <w:rPr>
            <w:szCs w:val="28"/>
            <w:lang w:val="en-US"/>
          </w:rPr>
          <w:t>ceasing growth earlier</w:t>
        </w:r>
      </w:ins>
      <w:ins w:id="397" w:author="Raquel" w:date="2018-11-28T09:25:00Z">
        <w:r w:rsidR="00292B20">
          <w:rPr>
            <w:szCs w:val="28"/>
            <w:lang w:val="en-US"/>
          </w:rPr>
          <w:t xml:space="preserve"> </w:t>
        </w:r>
      </w:ins>
      <w:del w:id="398" w:author="raquelvale" w:date="2018-11-25T22:06:00Z">
        <w:r w:rsidR="00F37EC8" w:rsidDel="00311032">
          <w:rPr>
            <w:szCs w:val="28"/>
            <w:lang w:val="en-US"/>
          </w:rPr>
          <w:delText xml:space="preserve"> growth </w:delText>
        </w:r>
      </w:del>
      <w:r w:rsidR="00F37EC8">
        <w:rPr>
          <w:szCs w:val="28"/>
          <w:lang w:val="en-US"/>
        </w:rPr>
        <w:t>in the dry year (</w:t>
      </w:r>
      <w:del w:id="399" w:author="raquelvale" w:date="2018-11-25T22:06:00Z">
        <w:r w:rsidR="008E2F91" w:rsidRPr="00847B2D" w:rsidDel="00311032">
          <w:rPr>
            <w:szCs w:val="28"/>
            <w:lang w:val="en-US"/>
          </w:rPr>
          <w:delText>p</w:delText>
        </w:r>
        <w:r w:rsidR="008E2F91" w:rsidDel="00311032">
          <w:rPr>
            <w:szCs w:val="28"/>
            <w:lang w:val="en-US"/>
          </w:rPr>
          <w:delText>&lt;</w:delText>
        </w:r>
        <w:r w:rsidR="008E2F91" w:rsidRPr="00847B2D" w:rsidDel="00311032">
          <w:rPr>
            <w:szCs w:val="28"/>
            <w:lang w:val="en-US"/>
          </w:rPr>
          <w:delText>0.0</w:delText>
        </w:r>
        <w:r w:rsidR="008E2F91" w:rsidDel="00311032">
          <w:rPr>
            <w:szCs w:val="28"/>
            <w:lang w:val="en-US"/>
          </w:rPr>
          <w:delText>01</w:delText>
        </w:r>
        <w:r w:rsidR="00F37EC8" w:rsidDel="00311032">
          <w:rPr>
            <w:szCs w:val="28"/>
            <w:lang w:val="en-US"/>
          </w:rPr>
          <w:delText xml:space="preserve">; </w:delText>
        </w:r>
      </w:del>
      <w:r w:rsidR="00F37EC8">
        <w:rPr>
          <w:szCs w:val="28"/>
          <w:lang w:val="en-US"/>
        </w:rPr>
        <w:t>Fig. 3d</w:t>
      </w:r>
      <w:del w:id="400" w:author="raquelvale" w:date="2018-11-25T22:06:00Z">
        <w:r w:rsidR="00F37EC8" w:rsidDel="00311032">
          <w:rPr>
            <w:szCs w:val="28"/>
            <w:lang w:val="en-US"/>
          </w:rPr>
          <w:delText xml:space="preserve"> and Fig. 4c</w:delText>
        </w:r>
      </w:del>
      <w:r w:rsidR="00F37EC8">
        <w:rPr>
          <w:szCs w:val="28"/>
          <w:lang w:val="en-US"/>
        </w:rPr>
        <w:t xml:space="preserve">). </w:t>
      </w:r>
      <w:r w:rsidR="00E208BE">
        <w:rPr>
          <w:szCs w:val="28"/>
          <w:lang w:val="en-US"/>
        </w:rPr>
        <w:t>Leaf senescence</w:t>
      </w:r>
      <w:r w:rsidR="00F37EC8">
        <w:rPr>
          <w:szCs w:val="28"/>
          <w:lang w:val="en-US"/>
        </w:rPr>
        <w:t xml:space="preserve"> was the mo</w:t>
      </w:r>
      <w:r w:rsidR="001970F9">
        <w:rPr>
          <w:szCs w:val="28"/>
          <w:lang w:val="en-US"/>
        </w:rPr>
        <w:t>st</w:t>
      </w:r>
      <w:r w:rsidR="00F37EC8">
        <w:rPr>
          <w:szCs w:val="28"/>
          <w:lang w:val="en-US"/>
        </w:rPr>
        <w:t xml:space="preserve"> decoupled phenophase between years, with a later start in the dry year, but then </w:t>
      </w:r>
      <w:r w:rsidR="00F37EC8" w:rsidRPr="00311032">
        <w:rPr>
          <w:szCs w:val="28"/>
          <w:lang w:val="en-US"/>
        </w:rPr>
        <w:t xml:space="preserve">progressing </w:t>
      </w:r>
      <w:r w:rsidR="001970F9" w:rsidRPr="00311032">
        <w:rPr>
          <w:szCs w:val="28"/>
          <w:lang w:val="en-US"/>
        </w:rPr>
        <w:t xml:space="preserve">almost </w:t>
      </w:r>
      <w:r w:rsidR="00F37EC8" w:rsidRPr="00311032">
        <w:rPr>
          <w:szCs w:val="28"/>
          <w:lang w:val="en-US"/>
        </w:rPr>
        <w:t>in parallel with the mild year</w:t>
      </w:r>
      <w:r w:rsidR="00F37EC8">
        <w:rPr>
          <w:szCs w:val="28"/>
          <w:lang w:val="en-US"/>
        </w:rPr>
        <w:t xml:space="preserve"> (Fig. 3e). In the mild year, the bulk of </w:t>
      </w:r>
      <w:r w:rsidR="00E208BE">
        <w:rPr>
          <w:szCs w:val="28"/>
          <w:lang w:val="en-US"/>
        </w:rPr>
        <w:t>leaf senescence</w:t>
      </w:r>
      <w:r w:rsidR="00F37EC8">
        <w:rPr>
          <w:szCs w:val="28"/>
          <w:lang w:val="en-US"/>
        </w:rPr>
        <w:t xml:space="preserve"> finished before shoot elongation and trunk growth cessation. In contrast, in the dry year, the bulk </w:t>
      </w:r>
      <w:r w:rsidR="00E208BE">
        <w:rPr>
          <w:szCs w:val="28"/>
          <w:lang w:val="en-US"/>
        </w:rPr>
        <w:t>senescence</w:t>
      </w:r>
      <w:r w:rsidR="00F37EC8">
        <w:rPr>
          <w:szCs w:val="28"/>
          <w:lang w:val="en-US"/>
        </w:rPr>
        <w:t xml:space="preserve"> period was extended beyond the growing season (Fig. 2 and </w:t>
      </w:r>
      <w:ins w:id="401" w:author="raquelvale" w:date="2018-11-25T22:13:00Z">
        <w:r w:rsidR="00311032">
          <w:rPr>
            <w:szCs w:val="28"/>
            <w:lang w:val="en-US"/>
          </w:rPr>
          <w:t xml:space="preserve">Fig. </w:t>
        </w:r>
      </w:ins>
      <w:r w:rsidR="00F37EC8">
        <w:rPr>
          <w:szCs w:val="28"/>
          <w:lang w:val="en-US"/>
        </w:rPr>
        <w:t xml:space="preserve">3). In the dry year, the shoot elongation rate was significantly higher than in the mild year </w:t>
      </w:r>
      <w:r w:rsidR="00F37EC8" w:rsidRPr="003E27DA">
        <w:rPr>
          <w:szCs w:val="28"/>
          <w:lang w:val="en-US"/>
        </w:rPr>
        <w:t>(</w:t>
      </w:r>
      <w:r w:rsidR="008E2F91" w:rsidRPr="00847B2D">
        <w:rPr>
          <w:szCs w:val="28"/>
          <w:lang w:val="en-US"/>
        </w:rPr>
        <w:t>p</w:t>
      </w:r>
      <w:r w:rsidR="008E2F91">
        <w:rPr>
          <w:szCs w:val="28"/>
          <w:lang w:val="en-US"/>
        </w:rPr>
        <w:t>&lt;</w:t>
      </w:r>
      <w:r w:rsidR="008E2F91" w:rsidRPr="00847B2D">
        <w:rPr>
          <w:szCs w:val="28"/>
          <w:lang w:val="en-US"/>
        </w:rPr>
        <w:t>0.0</w:t>
      </w:r>
      <w:r w:rsidR="008E2F91">
        <w:rPr>
          <w:szCs w:val="28"/>
          <w:lang w:val="en-US"/>
        </w:rPr>
        <w:t>01</w:t>
      </w:r>
      <w:r w:rsidR="00F37EC8" w:rsidRPr="003E27DA">
        <w:rPr>
          <w:szCs w:val="28"/>
          <w:lang w:val="en-US"/>
        </w:rPr>
        <w:t>, 0.39</w:t>
      </w:r>
      <w:r w:rsidR="008E2F91">
        <w:rPr>
          <w:szCs w:val="28"/>
          <w:lang w:val="en-US"/>
        </w:rPr>
        <w:t xml:space="preserve"> </w:t>
      </w:r>
      <w:r w:rsidR="00F37EC8" w:rsidRPr="003E27DA">
        <w:rPr>
          <w:szCs w:val="28"/>
          <w:lang w:val="en-US"/>
        </w:rPr>
        <w:t>±</w:t>
      </w:r>
      <w:r w:rsidR="008E2F91">
        <w:rPr>
          <w:szCs w:val="28"/>
          <w:lang w:val="en-US"/>
        </w:rPr>
        <w:t xml:space="preserve"> </w:t>
      </w:r>
      <w:r w:rsidR="00F37EC8" w:rsidRPr="003E27DA">
        <w:rPr>
          <w:szCs w:val="28"/>
          <w:lang w:val="en-US"/>
        </w:rPr>
        <w:t>0.07 and 0.85</w:t>
      </w:r>
      <w:r w:rsidR="008E2F91">
        <w:rPr>
          <w:szCs w:val="28"/>
          <w:lang w:val="en-US"/>
        </w:rPr>
        <w:t xml:space="preserve"> </w:t>
      </w:r>
      <w:r w:rsidR="00F37EC8" w:rsidRPr="003E27DA">
        <w:rPr>
          <w:szCs w:val="28"/>
          <w:lang w:val="en-US"/>
        </w:rPr>
        <w:t>±</w:t>
      </w:r>
      <w:r w:rsidR="008E2F91">
        <w:rPr>
          <w:szCs w:val="28"/>
          <w:lang w:val="en-US"/>
        </w:rPr>
        <w:t xml:space="preserve"> </w:t>
      </w:r>
      <w:r w:rsidR="00F37EC8" w:rsidRPr="003E27DA">
        <w:rPr>
          <w:szCs w:val="28"/>
          <w:lang w:val="en-US"/>
        </w:rPr>
        <w:t>0.16 cm day</w:t>
      </w:r>
      <w:r w:rsidR="00F37EC8" w:rsidRPr="003E27DA">
        <w:rPr>
          <w:szCs w:val="28"/>
          <w:vertAlign w:val="superscript"/>
          <w:lang w:val="en-US"/>
        </w:rPr>
        <w:t>-1</w:t>
      </w:r>
      <w:r w:rsidR="00F37EC8">
        <w:rPr>
          <w:szCs w:val="28"/>
          <w:lang w:val="en-US"/>
        </w:rPr>
        <w:t xml:space="preserve"> for mild and dry years, </w:t>
      </w:r>
      <w:r w:rsidR="00F37EC8" w:rsidRPr="003E27DA">
        <w:rPr>
          <w:szCs w:val="28"/>
          <w:lang w:val="en-US"/>
        </w:rPr>
        <w:t>respectively).</w:t>
      </w:r>
      <w:r w:rsidR="00F37EC8">
        <w:rPr>
          <w:szCs w:val="28"/>
          <w:lang w:val="en-US"/>
        </w:rPr>
        <w:t xml:space="preserve"> </w:t>
      </w:r>
      <w:del w:id="402" w:author="raquelvale" w:date="2018-11-26T14:02:00Z">
        <w:r w:rsidR="00F37EC8" w:rsidDel="00E537E3">
          <w:rPr>
            <w:szCs w:val="28"/>
            <w:lang w:val="en-US"/>
          </w:rPr>
          <w:delText xml:space="preserve">This latter phenophase occurred extremely concentrated in time. </w:delText>
        </w:r>
      </w:del>
      <w:r w:rsidR="00D65606">
        <w:rPr>
          <w:szCs w:val="28"/>
          <w:lang w:val="en-US"/>
        </w:rPr>
        <w:t>In turn</w:t>
      </w:r>
      <w:r w:rsidR="00F37EC8">
        <w:rPr>
          <w:szCs w:val="28"/>
          <w:lang w:val="en-US"/>
        </w:rPr>
        <w:t xml:space="preserve">, no changes were observed in </w:t>
      </w:r>
      <w:r w:rsidR="008E2F91">
        <w:rPr>
          <w:szCs w:val="28"/>
          <w:lang w:val="en-US"/>
        </w:rPr>
        <w:t xml:space="preserve">the rate of </w:t>
      </w:r>
      <w:r w:rsidR="00F37EC8">
        <w:rPr>
          <w:szCs w:val="28"/>
          <w:lang w:val="en-US"/>
        </w:rPr>
        <w:t>BAI (</w:t>
      </w:r>
      <w:r w:rsidR="008E2F91" w:rsidRPr="00847B2D">
        <w:rPr>
          <w:szCs w:val="28"/>
          <w:lang w:val="en-US"/>
        </w:rPr>
        <w:t>p&gt;0.05</w:t>
      </w:r>
      <w:r w:rsidR="00F37EC8">
        <w:rPr>
          <w:szCs w:val="28"/>
          <w:lang w:val="en-US"/>
        </w:rPr>
        <w:t>, 0.049</w:t>
      </w:r>
      <w:r w:rsidR="008E2F91">
        <w:rPr>
          <w:szCs w:val="28"/>
          <w:lang w:val="en-US"/>
        </w:rPr>
        <w:t xml:space="preserve"> </w:t>
      </w:r>
      <w:r w:rsidR="00F37EC8">
        <w:rPr>
          <w:szCs w:val="28"/>
          <w:lang w:val="en-US"/>
        </w:rPr>
        <w:t>±</w:t>
      </w:r>
      <w:r w:rsidR="008E2F91">
        <w:rPr>
          <w:szCs w:val="28"/>
          <w:lang w:val="en-US"/>
        </w:rPr>
        <w:t xml:space="preserve"> </w:t>
      </w:r>
      <w:r w:rsidR="00F37EC8">
        <w:rPr>
          <w:szCs w:val="28"/>
          <w:lang w:val="en-US"/>
        </w:rPr>
        <w:t>0.005 and 0.050</w:t>
      </w:r>
      <w:r w:rsidR="008E2F91">
        <w:rPr>
          <w:szCs w:val="28"/>
          <w:lang w:val="en-US"/>
        </w:rPr>
        <w:t xml:space="preserve"> </w:t>
      </w:r>
      <w:r w:rsidR="00F37EC8">
        <w:rPr>
          <w:szCs w:val="28"/>
          <w:lang w:val="en-US"/>
        </w:rPr>
        <w:t>±</w:t>
      </w:r>
      <w:r w:rsidR="008E2F91">
        <w:rPr>
          <w:szCs w:val="28"/>
          <w:lang w:val="en-US"/>
        </w:rPr>
        <w:t xml:space="preserve"> </w:t>
      </w:r>
      <w:r w:rsidR="00F37EC8">
        <w:rPr>
          <w:szCs w:val="28"/>
          <w:lang w:val="en-US"/>
        </w:rPr>
        <w:t>0.006 % day</w:t>
      </w:r>
      <w:r w:rsidR="00F37EC8" w:rsidRPr="0016653A">
        <w:rPr>
          <w:szCs w:val="28"/>
          <w:vertAlign w:val="superscript"/>
          <w:lang w:val="en-US"/>
        </w:rPr>
        <w:t>-1</w:t>
      </w:r>
      <w:r w:rsidR="00F37EC8">
        <w:rPr>
          <w:szCs w:val="28"/>
          <w:lang w:val="en-US"/>
        </w:rPr>
        <w:t xml:space="preserve"> for mild and dry years, respectively) nor in </w:t>
      </w:r>
      <w:r w:rsidR="00E208BE">
        <w:rPr>
          <w:szCs w:val="28"/>
          <w:lang w:val="en-US"/>
        </w:rPr>
        <w:t>leaf senescence</w:t>
      </w:r>
      <w:r w:rsidR="00F37EC8">
        <w:rPr>
          <w:szCs w:val="28"/>
          <w:lang w:val="en-US"/>
        </w:rPr>
        <w:t xml:space="preserve"> rate (</w:t>
      </w:r>
      <w:r w:rsidR="008E2F91" w:rsidRPr="00847B2D">
        <w:rPr>
          <w:szCs w:val="28"/>
          <w:lang w:val="en-US"/>
        </w:rPr>
        <w:t>p&gt;0.05</w:t>
      </w:r>
      <w:r w:rsidR="00F37EC8">
        <w:rPr>
          <w:szCs w:val="28"/>
          <w:lang w:val="en-US"/>
        </w:rPr>
        <w:t>, 1.62</w:t>
      </w:r>
      <w:r w:rsidR="008E2F91">
        <w:rPr>
          <w:szCs w:val="28"/>
          <w:lang w:val="en-US"/>
        </w:rPr>
        <w:t xml:space="preserve"> </w:t>
      </w:r>
      <w:r w:rsidR="00F37EC8">
        <w:rPr>
          <w:szCs w:val="28"/>
          <w:lang w:val="en-US"/>
        </w:rPr>
        <w:t>±</w:t>
      </w:r>
      <w:r w:rsidR="008E2F91">
        <w:rPr>
          <w:szCs w:val="28"/>
          <w:lang w:val="en-US"/>
        </w:rPr>
        <w:t xml:space="preserve"> </w:t>
      </w:r>
      <w:r w:rsidR="00F37EC8">
        <w:rPr>
          <w:szCs w:val="28"/>
          <w:lang w:val="en-US"/>
        </w:rPr>
        <w:t>0.16 and 1.69</w:t>
      </w:r>
      <w:r w:rsidR="008E2F91">
        <w:rPr>
          <w:szCs w:val="28"/>
          <w:lang w:val="en-US"/>
        </w:rPr>
        <w:t xml:space="preserve"> </w:t>
      </w:r>
      <w:r w:rsidR="00F37EC8">
        <w:rPr>
          <w:szCs w:val="28"/>
          <w:lang w:val="en-US"/>
        </w:rPr>
        <w:t>±</w:t>
      </w:r>
      <w:r w:rsidR="008E2F91">
        <w:rPr>
          <w:szCs w:val="28"/>
          <w:lang w:val="en-US"/>
        </w:rPr>
        <w:t xml:space="preserve"> </w:t>
      </w:r>
      <w:r w:rsidR="00F37EC8">
        <w:rPr>
          <w:szCs w:val="28"/>
          <w:lang w:val="en-US"/>
        </w:rPr>
        <w:t>0.12 g m</w:t>
      </w:r>
      <w:r w:rsidR="00F37EC8" w:rsidRPr="00F25140">
        <w:rPr>
          <w:szCs w:val="28"/>
          <w:vertAlign w:val="superscript"/>
          <w:lang w:val="en-US"/>
        </w:rPr>
        <w:t>-2</w:t>
      </w:r>
      <w:r w:rsidR="00F37EC8">
        <w:rPr>
          <w:szCs w:val="28"/>
          <w:lang w:val="en-US"/>
        </w:rPr>
        <w:t xml:space="preserve"> day</w:t>
      </w:r>
      <w:r w:rsidR="00F37EC8" w:rsidRPr="0016653A">
        <w:rPr>
          <w:szCs w:val="28"/>
          <w:vertAlign w:val="superscript"/>
          <w:lang w:val="en-US"/>
        </w:rPr>
        <w:t>-1</w:t>
      </w:r>
      <w:r w:rsidR="00F37EC8">
        <w:rPr>
          <w:szCs w:val="28"/>
          <w:lang w:val="en-US"/>
        </w:rPr>
        <w:t xml:space="preserve"> for mild and dry years, respectively).</w:t>
      </w:r>
    </w:p>
    <w:p w14:paraId="637D5831" w14:textId="53F4FEB7" w:rsidR="00F37EC8" w:rsidRDefault="00A26836" w:rsidP="002B2B6D">
      <w:pPr>
        <w:spacing w:after="120"/>
        <w:jc w:val="center"/>
        <w:rPr>
          <w:szCs w:val="20"/>
          <w:lang w:val="en-US"/>
        </w:rPr>
      </w:pPr>
      <w:r w:rsidRPr="00A26836">
        <w:rPr>
          <w:noProof/>
          <w:lang w:val="pt-PT" w:eastAsia="pt-PT"/>
        </w:rPr>
        <w:lastRenderedPageBreak/>
        <w:drawing>
          <wp:inline distT="0" distB="0" distL="0" distR="0" wp14:anchorId="56707978" wp14:editId="2D0A84BC">
            <wp:extent cx="2627130" cy="7419975"/>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29762" cy="7427409"/>
                    </a:xfrm>
                    <a:prstGeom prst="rect">
                      <a:avLst/>
                    </a:prstGeom>
                    <a:noFill/>
                    <a:ln>
                      <a:noFill/>
                    </a:ln>
                  </pic:spPr>
                </pic:pic>
              </a:graphicData>
            </a:graphic>
          </wp:inline>
        </w:drawing>
      </w:r>
    </w:p>
    <w:p w14:paraId="78B878C0" w14:textId="77777777" w:rsidR="00BF119A" w:rsidRDefault="00BF119A" w:rsidP="00D7249C">
      <w:pPr>
        <w:spacing w:after="120"/>
        <w:rPr>
          <w:szCs w:val="20"/>
          <w:lang w:val="en-US"/>
        </w:rPr>
      </w:pPr>
    </w:p>
    <w:p w14:paraId="437CC585" w14:textId="753A51C8" w:rsidR="00F37EC8" w:rsidRPr="00E078DE" w:rsidRDefault="00F37EC8" w:rsidP="00F37EC8">
      <w:pPr>
        <w:pStyle w:val="Caption"/>
        <w:rPr>
          <w:lang w:val="en-US"/>
        </w:rPr>
      </w:pPr>
      <w:r w:rsidRPr="00251426">
        <w:rPr>
          <w:lang w:val="en-US"/>
        </w:rPr>
        <w:t>Figure 3.</w:t>
      </w:r>
      <w:r w:rsidRPr="00F37EC8">
        <w:rPr>
          <w:b w:val="0"/>
          <w:lang w:val="en-US"/>
        </w:rPr>
        <w:t xml:space="preserve"> Growth dynamics in the mild and </w:t>
      </w:r>
      <w:r w:rsidR="007E7B31">
        <w:rPr>
          <w:b w:val="0"/>
          <w:lang w:val="en-US"/>
        </w:rPr>
        <w:t>dry</w:t>
      </w:r>
      <w:r w:rsidRPr="00F37EC8">
        <w:rPr>
          <w:b w:val="0"/>
          <w:lang w:val="en-US"/>
        </w:rPr>
        <w:t xml:space="preserve"> year</w:t>
      </w:r>
      <w:r w:rsidR="00F8168D">
        <w:rPr>
          <w:b w:val="0"/>
          <w:lang w:val="en-US"/>
        </w:rPr>
        <w:t>, from January to December</w:t>
      </w:r>
      <w:r w:rsidRPr="00F37EC8">
        <w:rPr>
          <w:lang w:val="en-US"/>
        </w:rPr>
        <w:t>. (a)</w:t>
      </w:r>
      <w:r w:rsidRPr="00F37EC8">
        <w:rPr>
          <w:b w:val="0"/>
          <w:lang w:val="en-US"/>
        </w:rPr>
        <w:t xml:space="preserve"> Budburst (%). </w:t>
      </w:r>
      <w:r w:rsidRPr="00F37EC8">
        <w:rPr>
          <w:lang w:val="en-US"/>
        </w:rPr>
        <w:t xml:space="preserve">(b) </w:t>
      </w:r>
      <w:r w:rsidRPr="00F37EC8">
        <w:rPr>
          <w:b w:val="0"/>
          <w:lang w:val="en-US"/>
        </w:rPr>
        <w:t xml:space="preserve">Shoot elongation (cm). </w:t>
      </w:r>
      <w:r w:rsidRPr="00F37EC8">
        <w:rPr>
          <w:lang w:val="en-US"/>
        </w:rPr>
        <w:t>(c)</w:t>
      </w:r>
      <w:r w:rsidRPr="00F37EC8">
        <w:rPr>
          <w:b w:val="0"/>
          <w:lang w:val="en-US"/>
        </w:rPr>
        <w:t xml:space="preserve"> Number of leaves per shoot. </w:t>
      </w:r>
      <w:r w:rsidRPr="00F37EC8">
        <w:rPr>
          <w:lang w:val="en-US"/>
        </w:rPr>
        <w:t>(d)</w:t>
      </w:r>
      <w:r w:rsidRPr="00F37EC8">
        <w:rPr>
          <w:b w:val="0"/>
          <w:lang w:val="en-US"/>
        </w:rPr>
        <w:t xml:space="preserve"> Basal area increment (BAI, </w:t>
      </w:r>
      <w:del w:id="403" w:author="raquelvale" w:date="2018-11-26T14:03:00Z">
        <w:r w:rsidRPr="00F37EC8" w:rsidDel="00E537E3">
          <w:rPr>
            <w:b w:val="0"/>
            <w:lang w:val="en-US"/>
          </w:rPr>
          <w:delText>cm</w:delText>
        </w:r>
        <w:r w:rsidRPr="00F37EC8" w:rsidDel="00E537E3">
          <w:rPr>
            <w:b w:val="0"/>
            <w:vertAlign w:val="superscript"/>
            <w:lang w:val="en-US"/>
          </w:rPr>
          <w:delText>2</w:delText>
        </w:r>
      </w:del>
      <w:ins w:id="404" w:author="raquelvale" w:date="2018-11-26T14:03:00Z">
        <w:r w:rsidR="00E537E3">
          <w:rPr>
            <w:b w:val="0"/>
            <w:lang w:val="en-US"/>
          </w:rPr>
          <w:t>%</w:t>
        </w:r>
      </w:ins>
      <w:r w:rsidRPr="00F37EC8">
        <w:rPr>
          <w:b w:val="0"/>
          <w:lang w:val="en-US"/>
        </w:rPr>
        <w:t xml:space="preserve">). </w:t>
      </w:r>
      <w:r w:rsidRPr="00F37EC8">
        <w:rPr>
          <w:lang w:val="en-US"/>
        </w:rPr>
        <w:t>(e)</w:t>
      </w:r>
      <w:r w:rsidRPr="00F37EC8">
        <w:rPr>
          <w:b w:val="0"/>
          <w:lang w:val="en-US"/>
        </w:rPr>
        <w:t xml:space="preserve"> </w:t>
      </w:r>
      <w:r w:rsidR="00B16850">
        <w:rPr>
          <w:b w:val="0"/>
          <w:lang w:val="en-US"/>
        </w:rPr>
        <w:t>Senescent leaves</w:t>
      </w:r>
      <w:r w:rsidRPr="00F37EC8">
        <w:rPr>
          <w:b w:val="0"/>
          <w:lang w:val="en-US"/>
        </w:rPr>
        <w:t xml:space="preserve"> (g m</w:t>
      </w:r>
      <w:r w:rsidRPr="00F37EC8">
        <w:rPr>
          <w:b w:val="0"/>
          <w:vertAlign w:val="superscript"/>
          <w:lang w:val="en-US"/>
        </w:rPr>
        <w:t>-2</w:t>
      </w:r>
      <w:r w:rsidRPr="00F37EC8">
        <w:rPr>
          <w:b w:val="0"/>
          <w:lang w:val="en-US"/>
        </w:rPr>
        <w:t>). Values are mean</w:t>
      </w:r>
      <w:r w:rsidR="008E2F91">
        <w:rPr>
          <w:b w:val="0"/>
          <w:lang w:val="en-US"/>
        </w:rPr>
        <w:t xml:space="preserve"> </w:t>
      </w:r>
      <w:r w:rsidRPr="00F37EC8">
        <w:rPr>
          <w:b w:val="0"/>
          <w:lang w:val="en-US"/>
        </w:rPr>
        <w:t xml:space="preserve"> ± SEM (n = 15).</w:t>
      </w:r>
    </w:p>
    <w:p w14:paraId="6E902CD2" w14:textId="6013D563" w:rsidR="00F37EC8" w:rsidRDefault="00F37EC8" w:rsidP="002B2B6D">
      <w:pPr>
        <w:spacing w:after="120"/>
        <w:jc w:val="center"/>
        <w:rPr>
          <w:szCs w:val="20"/>
          <w:lang w:val="en-US"/>
        </w:rPr>
      </w:pPr>
    </w:p>
    <w:p w14:paraId="214E9A7A" w14:textId="59A8BD80" w:rsidR="00EA330B" w:rsidRPr="00C25662" w:rsidRDefault="00EA330B" w:rsidP="00EA330B">
      <w:pPr>
        <w:pStyle w:val="Heading3"/>
      </w:pPr>
      <w:r w:rsidRPr="00C25662">
        <w:t>3.2.</w:t>
      </w:r>
      <w:r>
        <w:t>2</w:t>
      </w:r>
      <w:r w:rsidRPr="00C25662">
        <w:t xml:space="preserve"> </w:t>
      </w:r>
      <w:r>
        <w:t>T</w:t>
      </w:r>
      <w:r w:rsidR="007E7B31">
        <w:t>ree</w:t>
      </w:r>
      <w:r>
        <w:t xml:space="preserve"> growth</w:t>
      </w:r>
    </w:p>
    <w:p w14:paraId="02331102" w14:textId="5E866A5C" w:rsidR="00EA330B" w:rsidRDefault="00EA330B" w:rsidP="00EA330B">
      <w:pPr>
        <w:spacing w:after="120"/>
        <w:rPr>
          <w:szCs w:val="28"/>
          <w:lang w:val="en-US"/>
        </w:rPr>
      </w:pPr>
      <w:r>
        <w:rPr>
          <w:szCs w:val="28"/>
          <w:lang w:val="en-US"/>
        </w:rPr>
        <w:t xml:space="preserve">Overall tree growth was extremely </w:t>
      </w:r>
      <w:r w:rsidR="002C2015">
        <w:rPr>
          <w:szCs w:val="28"/>
          <w:lang w:val="en-US"/>
        </w:rPr>
        <w:t>hindered</w:t>
      </w:r>
      <w:r>
        <w:rPr>
          <w:szCs w:val="28"/>
          <w:lang w:val="en-US"/>
        </w:rPr>
        <w:t xml:space="preserve"> by drought </w:t>
      </w:r>
      <w:r w:rsidRPr="00847B2D">
        <w:rPr>
          <w:szCs w:val="28"/>
          <w:lang w:val="en-US"/>
        </w:rPr>
        <w:t xml:space="preserve">(Fig. </w:t>
      </w:r>
      <w:r>
        <w:rPr>
          <w:szCs w:val="28"/>
          <w:lang w:val="en-US"/>
        </w:rPr>
        <w:t xml:space="preserve">3 and Fig. </w:t>
      </w:r>
      <w:r w:rsidRPr="00847B2D">
        <w:rPr>
          <w:szCs w:val="28"/>
          <w:lang w:val="en-US"/>
        </w:rPr>
        <w:t>4)</w:t>
      </w:r>
      <w:r>
        <w:rPr>
          <w:szCs w:val="28"/>
          <w:lang w:val="en-US"/>
        </w:rPr>
        <w:t xml:space="preserve">. </w:t>
      </w:r>
      <w:r w:rsidRPr="00847B2D">
        <w:rPr>
          <w:szCs w:val="28"/>
          <w:lang w:val="en-US"/>
        </w:rPr>
        <w:t xml:space="preserve">Shoot </w:t>
      </w:r>
      <w:r>
        <w:rPr>
          <w:szCs w:val="28"/>
          <w:lang w:val="en-US"/>
        </w:rPr>
        <w:t>elongation</w:t>
      </w:r>
      <w:r w:rsidRPr="00847B2D">
        <w:rPr>
          <w:szCs w:val="28"/>
          <w:lang w:val="en-US"/>
        </w:rPr>
        <w:t xml:space="preserve"> was significantly reduced in the dry year with new shoots being shorter (-</w:t>
      </w:r>
      <w:r>
        <w:rPr>
          <w:szCs w:val="28"/>
          <w:lang w:val="en-US"/>
        </w:rPr>
        <w:t>22</w:t>
      </w:r>
      <w:r w:rsidR="008E2F91">
        <w:rPr>
          <w:szCs w:val="28"/>
          <w:lang w:val="en-US"/>
        </w:rPr>
        <w:t xml:space="preserve"> </w:t>
      </w:r>
      <w:r>
        <w:rPr>
          <w:szCs w:val="28"/>
          <w:lang w:val="en-US"/>
        </w:rPr>
        <w:t>%</w:t>
      </w:r>
      <w:r w:rsidRPr="00847B2D">
        <w:rPr>
          <w:szCs w:val="28"/>
          <w:lang w:val="en-US"/>
        </w:rPr>
        <w:t>, p</w:t>
      </w:r>
      <w:r w:rsidR="008E2F91">
        <w:rPr>
          <w:szCs w:val="28"/>
          <w:lang w:val="en-US"/>
        </w:rPr>
        <w:t>&lt;0.05</w:t>
      </w:r>
      <w:r>
        <w:rPr>
          <w:szCs w:val="28"/>
          <w:lang w:val="en-US"/>
        </w:rPr>
        <w:t>;</w:t>
      </w:r>
      <w:r w:rsidRPr="00287A00">
        <w:rPr>
          <w:szCs w:val="28"/>
          <w:lang w:val="en-US"/>
        </w:rPr>
        <w:t xml:space="preserve"> </w:t>
      </w:r>
      <w:r w:rsidRPr="00847B2D">
        <w:rPr>
          <w:szCs w:val="28"/>
          <w:lang w:val="en-US"/>
        </w:rPr>
        <w:t>Fig. 4</w:t>
      </w:r>
      <w:r>
        <w:rPr>
          <w:szCs w:val="28"/>
          <w:lang w:val="en-US"/>
        </w:rPr>
        <w:t>a</w:t>
      </w:r>
      <w:r w:rsidRPr="00847B2D">
        <w:rPr>
          <w:szCs w:val="28"/>
          <w:lang w:val="en-US"/>
        </w:rPr>
        <w:t xml:space="preserve">) and producing proportionally </w:t>
      </w:r>
      <w:r>
        <w:rPr>
          <w:szCs w:val="28"/>
          <w:lang w:val="en-US"/>
        </w:rPr>
        <w:t>less</w:t>
      </w:r>
      <w:r w:rsidRPr="00847B2D">
        <w:rPr>
          <w:szCs w:val="28"/>
          <w:lang w:val="en-US"/>
        </w:rPr>
        <w:t xml:space="preserve"> leaves (-21</w:t>
      </w:r>
      <w:r w:rsidR="008E2F91">
        <w:rPr>
          <w:szCs w:val="28"/>
          <w:lang w:val="en-US"/>
        </w:rPr>
        <w:t xml:space="preserve"> </w:t>
      </w:r>
      <w:r w:rsidRPr="00847B2D">
        <w:rPr>
          <w:szCs w:val="28"/>
          <w:lang w:val="en-US"/>
        </w:rPr>
        <w:t xml:space="preserve">%, </w:t>
      </w:r>
      <w:r w:rsidR="008E2F91" w:rsidRPr="00847B2D">
        <w:rPr>
          <w:szCs w:val="28"/>
          <w:lang w:val="en-US"/>
        </w:rPr>
        <w:t>p</w:t>
      </w:r>
      <w:r w:rsidR="008E2F91">
        <w:rPr>
          <w:szCs w:val="28"/>
          <w:lang w:val="en-US"/>
        </w:rPr>
        <w:t>&lt;</w:t>
      </w:r>
      <w:r w:rsidR="008E2F91" w:rsidRPr="00847B2D">
        <w:rPr>
          <w:szCs w:val="28"/>
          <w:lang w:val="en-US"/>
        </w:rPr>
        <w:t>0.05</w:t>
      </w:r>
      <w:r>
        <w:rPr>
          <w:szCs w:val="28"/>
          <w:lang w:val="en-US"/>
        </w:rPr>
        <w:t>;</w:t>
      </w:r>
      <w:r w:rsidRPr="00B306B3">
        <w:rPr>
          <w:szCs w:val="28"/>
          <w:lang w:val="en-US"/>
        </w:rPr>
        <w:t xml:space="preserve"> </w:t>
      </w:r>
      <w:r w:rsidRPr="00847B2D">
        <w:rPr>
          <w:szCs w:val="28"/>
          <w:lang w:val="en-US"/>
        </w:rPr>
        <w:t>Fig. 4</w:t>
      </w:r>
      <w:r>
        <w:rPr>
          <w:szCs w:val="28"/>
          <w:lang w:val="en-US"/>
        </w:rPr>
        <w:t>b</w:t>
      </w:r>
      <w:r w:rsidRPr="00847B2D">
        <w:rPr>
          <w:szCs w:val="28"/>
          <w:lang w:val="en-US"/>
        </w:rPr>
        <w:t xml:space="preserve">) </w:t>
      </w:r>
      <w:r>
        <w:rPr>
          <w:szCs w:val="28"/>
          <w:lang w:val="en-US"/>
        </w:rPr>
        <w:t xml:space="preserve">which was also </w:t>
      </w:r>
      <w:r w:rsidRPr="00244721">
        <w:rPr>
          <w:szCs w:val="28"/>
          <w:lang w:val="en-US"/>
        </w:rPr>
        <w:t>corroborated</w:t>
      </w:r>
      <w:r w:rsidRPr="00847B2D">
        <w:rPr>
          <w:szCs w:val="28"/>
          <w:lang w:val="en-US"/>
        </w:rPr>
        <w:t xml:space="preserve"> by the absence of a significant </w:t>
      </w:r>
      <w:r>
        <w:rPr>
          <w:szCs w:val="28"/>
          <w:lang w:val="en-US"/>
        </w:rPr>
        <w:t xml:space="preserve">difference </w:t>
      </w:r>
      <w:r w:rsidRPr="00847B2D">
        <w:rPr>
          <w:szCs w:val="28"/>
          <w:lang w:val="en-US"/>
        </w:rPr>
        <w:t>in the internode length</w:t>
      </w:r>
      <w:r>
        <w:rPr>
          <w:szCs w:val="28"/>
          <w:lang w:val="en-US"/>
        </w:rPr>
        <w:t xml:space="preserve"> between years</w:t>
      </w:r>
      <w:r w:rsidRPr="00847B2D">
        <w:rPr>
          <w:szCs w:val="28"/>
          <w:lang w:val="en-US"/>
        </w:rPr>
        <w:t xml:space="preserve"> (</w:t>
      </w:r>
      <w:r w:rsidR="008E2F91" w:rsidRPr="00847B2D">
        <w:rPr>
          <w:szCs w:val="28"/>
          <w:lang w:val="en-US"/>
        </w:rPr>
        <w:t>p&gt;0.05</w:t>
      </w:r>
      <w:r>
        <w:rPr>
          <w:szCs w:val="28"/>
          <w:lang w:val="en-US"/>
        </w:rPr>
        <w:t xml:space="preserve">; </w:t>
      </w:r>
      <w:r w:rsidRPr="00E208BE">
        <w:rPr>
          <w:szCs w:val="28"/>
          <w:lang w:val="en-US"/>
        </w:rPr>
        <w:t xml:space="preserve">Fig. </w:t>
      </w:r>
      <w:r w:rsidR="00557AC1" w:rsidRPr="00557AC1">
        <w:rPr>
          <w:szCs w:val="28"/>
          <w:lang w:val="en-US"/>
        </w:rPr>
        <w:t>S3</w:t>
      </w:r>
      <w:r w:rsidRPr="00847B2D">
        <w:rPr>
          <w:szCs w:val="28"/>
          <w:lang w:val="en-US"/>
        </w:rPr>
        <w:t>). BAI was also significantly lower in the dry year, showing the highest reduction</w:t>
      </w:r>
      <w:r>
        <w:rPr>
          <w:szCs w:val="28"/>
          <w:lang w:val="en-US"/>
        </w:rPr>
        <w:t xml:space="preserve"> among the evaluated growth </w:t>
      </w:r>
      <w:r w:rsidR="001E1046">
        <w:rPr>
          <w:szCs w:val="28"/>
          <w:lang w:val="en-US"/>
        </w:rPr>
        <w:t>variables</w:t>
      </w:r>
      <w:r w:rsidRPr="00847B2D">
        <w:rPr>
          <w:szCs w:val="28"/>
          <w:lang w:val="en-US"/>
        </w:rPr>
        <w:t xml:space="preserve"> (-36</w:t>
      </w:r>
      <w:r w:rsidR="008E2F91">
        <w:rPr>
          <w:szCs w:val="28"/>
          <w:lang w:val="en-US"/>
        </w:rPr>
        <w:t xml:space="preserve"> </w:t>
      </w:r>
      <w:r w:rsidRPr="00847B2D">
        <w:rPr>
          <w:szCs w:val="28"/>
          <w:lang w:val="en-US"/>
        </w:rPr>
        <w:t>%, p</w:t>
      </w:r>
      <w:r w:rsidR="008E2F91">
        <w:rPr>
          <w:szCs w:val="28"/>
          <w:lang w:val="en-US"/>
        </w:rPr>
        <w:t>&lt;0.0</w:t>
      </w:r>
      <w:r w:rsidRPr="00847B2D">
        <w:rPr>
          <w:szCs w:val="28"/>
          <w:lang w:val="en-US"/>
        </w:rPr>
        <w:t>1</w:t>
      </w:r>
      <w:r>
        <w:rPr>
          <w:szCs w:val="28"/>
          <w:lang w:val="en-US"/>
        </w:rPr>
        <w:t>;</w:t>
      </w:r>
      <w:r w:rsidRPr="00643BA8">
        <w:rPr>
          <w:szCs w:val="28"/>
          <w:lang w:val="en-US"/>
        </w:rPr>
        <w:t xml:space="preserve"> </w:t>
      </w:r>
      <w:r w:rsidRPr="00847B2D">
        <w:rPr>
          <w:szCs w:val="28"/>
          <w:lang w:val="en-US"/>
        </w:rPr>
        <w:t>Fig. 4</w:t>
      </w:r>
      <w:r>
        <w:rPr>
          <w:szCs w:val="28"/>
          <w:lang w:val="en-US"/>
        </w:rPr>
        <w:t>c</w:t>
      </w:r>
      <w:r w:rsidRPr="00847B2D">
        <w:rPr>
          <w:szCs w:val="28"/>
          <w:lang w:val="en-US"/>
        </w:rPr>
        <w:t xml:space="preserve">). </w:t>
      </w:r>
      <w:r w:rsidR="00BA0AD2">
        <w:rPr>
          <w:szCs w:val="28"/>
          <w:lang w:val="en-US"/>
        </w:rPr>
        <w:t xml:space="preserve">Leaf senescence </w:t>
      </w:r>
      <w:r w:rsidR="0099308C">
        <w:rPr>
          <w:szCs w:val="28"/>
          <w:lang w:val="en-US"/>
        </w:rPr>
        <w:t xml:space="preserve">was higher in the dry year (p&lt;0.001; </w:t>
      </w:r>
      <w:r>
        <w:rPr>
          <w:szCs w:val="28"/>
          <w:lang w:val="en-US"/>
        </w:rPr>
        <w:t>Fig. 4d)</w:t>
      </w:r>
      <w:r w:rsidR="0099308C">
        <w:rPr>
          <w:szCs w:val="28"/>
          <w:lang w:val="en-US"/>
        </w:rPr>
        <w:t>, yet</w:t>
      </w:r>
      <w:r>
        <w:rPr>
          <w:szCs w:val="28"/>
          <w:lang w:val="en-US"/>
        </w:rPr>
        <w:t xml:space="preserve"> LAI </w:t>
      </w:r>
      <w:r w:rsidR="0099308C">
        <w:rPr>
          <w:szCs w:val="28"/>
          <w:lang w:val="en-US"/>
        </w:rPr>
        <w:t>was</w:t>
      </w:r>
      <w:r>
        <w:rPr>
          <w:szCs w:val="28"/>
          <w:lang w:val="en-US"/>
        </w:rPr>
        <w:t xml:space="preserve"> not affected (</w:t>
      </w:r>
      <w:r w:rsidR="008E2F91" w:rsidRPr="00847B2D">
        <w:rPr>
          <w:szCs w:val="28"/>
          <w:lang w:val="en-US"/>
        </w:rPr>
        <w:t>p&gt;0.05</w:t>
      </w:r>
      <w:r>
        <w:rPr>
          <w:szCs w:val="28"/>
          <w:lang w:val="en-US"/>
        </w:rPr>
        <w:t xml:space="preserve">, </w:t>
      </w:r>
      <w:r w:rsidR="0099308C">
        <w:rPr>
          <w:szCs w:val="28"/>
          <w:lang w:val="en-US"/>
        </w:rPr>
        <w:t>Fig. 4e</w:t>
      </w:r>
      <w:r>
        <w:rPr>
          <w:szCs w:val="28"/>
          <w:lang w:val="en-US"/>
        </w:rPr>
        <w:t>). SLA was strongly reduced in the dry year (-23</w:t>
      </w:r>
      <w:r w:rsidR="008E2F91">
        <w:rPr>
          <w:szCs w:val="28"/>
          <w:lang w:val="en-US"/>
        </w:rPr>
        <w:t xml:space="preserve"> </w:t>
      </w:r>
      <w:r>
        <w:rPr>
          <w:szCs w:val="28"/>
          <w:lang w:val="en-US"/>
        </w:rPr>
        <w:t>%,</w:t>
      </w:r>
      <w:r w:rsidDel="00643BA8">
        <w:rPr>
          <w:szCs w:val="28"/>
          <w:lang w:val="en-US"/>
        </w:rPr>
        <w:t xml:space="preserve"> </w:t>
      </w:r>
      <w:r>
        <w:rPr>
          <w:szCs w:val="28"/>
          <w:lang w:val="en-US"/>
        </w:rPr>
        <w:t xml:space="preserve">p&lt;0.0001; Fig. 4f). </w:t>
      </w:r>
    </w:p>
    <w:p w14:paraId="73EE2B8D" w14:textId="4A44E44B" w:rsidR="00EA330B" w:rsidRDefault="004213EA" w:rsidP="00EA330B">
      <w:pPr>
        <w:spacing w:after="120"/>
        <w:jc w:val="center"/>
        <w:rPr>
          <w:szCs w:val="20"/>
          <w:lang w:val="en-US"/>
        </w:rPr>
      </w:pPr>
      <w:r w:rsidRPr="004213EA">
        <w:rPr>
          <w:noProof/>
          <w:lang w:val="pt-PT" w:eastAsia="pt-PT"/>
        </w:rPr>
        <w:lastRenderedPageBreak/>
        <w:drawing>
          <wp:inline distT="0" distB="0" distL="0" distR="0" wp14:anchorId="5F9A940F" wp14:editId="194E345A">
            <wp:extent cx="4800600" cy="6654384"/>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805574" cy="6661279"/>
                    </a:xfrm>
                    <a:prstGeom prst="rect">
                      <a:avLst/>
                    </a:prstGeom>
                    <a:noFill/>
                    <a:ln>
                      <a:noFill/>
                    </a:ln>
                  </pic:spPr>
                </pic:pic>
              </a:graphicData>
            </a:graphic>
          </wp:inline>
        </w:drawing>
      </w:r>
    </w:p>
    <w:p w14:paraId="24AF1304" w14:textId="2CF2D0AE" w:rsidR="00EA330B" w:rsidRDefault="00EA330B" w:rsidP="00EA330B">
      <w:pPr>
        <w:pStyle w:val="Caption"/>
        <w:rPr>
          <w:b w:val="0"/>
          <w:lang w:val="en-US"/>
        </w:rPr>
      </w:pPr>
      <w:r w:rsidRPr="00500D2C">
        <w:rPr>
          <w:lang w:val="en-US"/>
        </w:rPr>
        <w:t>Figure 4</w:t>
      </w:r>
      <w:r w:rsidRPr="001B20F9">
        <w:rPr>
          <w:lang w:val="en-US"/>
        </w:rPr>
        <w:t xml:space="preserve">. </w:t>
      </w:r>
      <w:r w:rsidRPr="00EA330B">
        <w:rPr>
          <w:b w:val="0"/>
          <w:lang w:val="en-US"/>
        </w:rPr>
        <w:t xml:space="preserve">Growth variables evaluated </w:t>
      </w:r>
      <w:r w:rsidR="006B15C4">
        <w:rPr>
          <w:b w:val="0"/>
          <w:lang w:val="en-US"/>
        </w:rPr>
        <w:t xml:space="preserve">at the end of the growing season, </w:t>
      </w:r>
      <w:r w:rsidRPr="00EA330B">
        <w:rPr>
          <w:b w:val="0"/>
          <w:lang w:val="en-US"/>
        </w:rPr>
        <w:t>in the mild and dry year</w:t>
      </w:r>
      <w:r w:rsidRPr="00EA330B">
        <w:rPr>
          <w:lang w:val="en-US"/>
        </w:rPr>
        <w:t>. (a)</w:t>
      </w:r>
      <w:r w:rsidRPr="00EA330B">
        <w:rPr>
          <w:b w:val="0"/>
          <w:lang w:val="en-US"/>
        </w:rPr>
        <w:t xml:space="preserve"> Shoot length (cm). </w:t>
      </w:r>
      <w:r w:rsidRPr="00EA330B">
        <w:rPr>
          <w:lang w:val="en-US"/>
        </w:rPr>
        <w:t>(b)</w:t>
      </w:r>
      <w:r w:rsidRPr="00EA330B">
        <w:rPr>
          <w:b w:val="0"/>
          <w:lang w:val="en-US"/>
        </w:rPr>
        <w:t xml:space="preserve"> Number of leaves per shoot. </w:t>
      </w:r>
      <w:r w:rsidRPr="00EA330B">
        <w:rPr>
          <w:lang w:val="en-US"/>
        </w:rPr>
        <w:t>(c)</w:t>
      </w:r>
      <w:r w:rsidRPr="00EA330B">
        <w:rPr>
          <w:b w:val="0"/>
          <w:lang w:val="en-US"/>
        </w:rPr>
        <w:t xml:space="preserve"> Basal area increment (BAI, %) expressed as percentage of basal area at the beginning of each year. </w:t>
      </w:r>
      <w:r w:rsidRPr="00EA330B">
        <w:rPr>
          <w:lang w:val="en-US"/>
        </w:rPr>
        <w:t>(d)</w:t>
      </w:r>
      <w:r w:rsidRPr="00EA330B">
        <w:rPr>
          <w:b w:val="0"/>
          <w:lang w:val="en-US"/>
        </w:rPr>
        <w:t xml:space="preserve"> </w:t>
      </w:r>
      <w:r w:rsidR="00BA0AD2">
        <w:rPr>
          <w:b w:val="0"/>
          <w:lang w:val="en-US"/>
        </w:rPr>
        <w:t>Senescent leaves</w:t>
      </w:r>
      <w:r w:rsidRPr="00EA330B">
        <w:rPr>
          <w:b w:val="0"/>
          <w:lang w:val="en-US"/>
        </w:rPr>
        <w:t xml:space="preserve"> (g m</w:t>
      </w:r>
      <w:r w:rsidRPr="00EA330B">
        <w:rPr>
          <w:b w:val="0"/>
          <w:vertAlign w:val="superscript"/>
          <w:lang w:val="en-US"/>
        </w:rPr>
        <w:t>-2</w:t>
      </w:r>
      <w:r w:rsidRPr="00EA330B">
        <w:rPr>
          <w:b w:val="0"/>
          <w:lang w:val="en-US"/>
        </w:rPr>
        <w:t xml:space="preserve">). </w:t>
      </w:r>
      <w:r w:rsidRPr="00EA330B">
        <w:rPr>
          <w:lang w:val="en-US"/>
        </w:rPr>
        <w:t>(e)</w:t>
      </w:r>
      <w:r w:rsidRPr="00EA330B">
        <w:rPr>
          <w:b w:val="0"/>
          <w:lang w:val="en-US"/>
        </w:rPr>
        <w:t xml:space="preserve"> Leaf area index (LAI, leaves m</w:t>
      </w:r>
      <w:r w:rsidRPr="00EA330B">
        <w:rPr>
          <w:b w:val="0"/>
          <w:vertAlign w:val="superscript"/>
          <w:lang w:val="en-US"/>
        </w:rPr>
        <w:t>2</w:t>
      </w:r>
      <w:r w:rsidRPr="00EA330B">
        <w:rPr>
          <w:b w:val="0"/>
          <w:lang w:val="en-US"/>
        </w:rPr>
        <w:t xml:space="preserve"> per ground m</w:t>
      </w:r>
      <w:r w:rsidRPr="00EA330B">
        <w:rPr>
          <w:b w:val="0"/>
          <w:vertAlign w:val="superscript"/>
          <w:lang w:val="en-US"/>
        </w:rPr>
        <w:t>2</w:t>
      </w:r>
      <w:r w:rsidRPr="00EA330B">
        <w:rPr>
          <w:b w:val="0"/>
          <w:lang w:val="en-US"/>
        </w:rPr>
        <w:t xml:space="preserve">). </w:t>
      </w:r>
      <w:r w:rsidRPr="00EA330B">
        <w:rPr>
          <w:lang w:val="en-US"/>
        </w:rPr>
        <w:t>(f)</w:t>
      </w:r>
      <w:r w:rsidRPr="00EA330B">
        <w:rPr>
          <w:b w:val="0"/>
          <w:lang w:val="en-US"/>
        </w:rPr>
        <w:t xml:space="preserve"> Specific leaf area (SLA, g cm</w:t>
      </w:r>
      <w:r w:rsidRPr="00EA330B">
        <w:rPr>
          <w:b w:val="0"/>
          <w:vertAlign w:val="superscript"/>
          <w:lang w:val="en-US"/>
        </w:rPr>
        <w:t>-2</w:t>
      </w:r>
      <w:r w:rsidRPr="00EA330B">
        <w:rPr>
          <w:b w:val="0"/>
          <w:lang w:val="en-US"/>
        </w:rPr>
        <w:t xml:space="preserve">). Values are mean ± SEM (n = 15). Significant differences between years </w:t>
      </w:r>
      <w:r w:rsidR="00900521">
        <w:rPr>
          <w:b w:val="0"/>
          <w:lang w:val="en-US"/>
        </w:rPr>
        <w:t xml:space="preserve">are </w:t>
      </w:r>
      <w:r w:rsidRPr="00EA330B">
        <w:rPr>
          <w:b w:val="0"/>
          <w:lang w:val="en-US"/>
        </w:rPr>
        <w:t>indicated when * p&lt;0.05, **p &lt; 0.01, ***p &lt; 0.001.</w:t>
      </w:r>
    </w:p>
    <w:p w14:paraId="451A3B49" w14:textId="77777777" w:rsidR="00BA0AD2" w:rsidRPr="00BA0AD2" w:rsidRDefault="00BA0AD2" w:rsidP="00BA0AD2">
      <w:pPr>
        <w:rPr>
          <w:lang w:val="en-US"/>
        </w:rPr>
      </w:pPr>
    </w:p>
    <w:p w14:paraId="45B9D2C3" w14:textId="5C243358" w:rsidR="00E95B96" w:rsidRDefault="0042529C" w:rsidP="00E95B96">
      <w:pPr>
        <w:rPr>
          <w:lang w:val="en-US"/>
        </w:rPr>
      </w:pPr>
      <w:bookmarkStart w:id="405" w:name="_Hlk530579935"/>
      <w:r w:rsidRPr="000A1D30">
        <w:rPr>
          <w:lang w:val="en-US"/>
        </w:rPr>
        <w:t xml:space="preserve">Shoot elongation period was </w:t>
      </w:r>
      <w:del w:id="406" w:author="Raquel" w:date="2018-11-27T15:53:00Z">
        <w:r w:rsidRPr="000A1D30" w:rsidDel="000A1D30">
          <w:rPr>
            <w:lang w:val="en-US"/>
          </w:rPr>
          <w:delText xml:space="preserve">highly and </w:delText>
        </w:r>
      </w:del>
      <w:r w:rsidRPr="000A1D30">
        <w:rPr>
          <w:lang w:val="en-US"/>
        </w:rPr>
        <w:t>positively correlated with trunk growth period (r</w:t>
      </w:r>
      <w:r w:rsidR="008E2F91" w:rsidRPr="000A1D30">
        <w:rPr>
          <w:lang w:val="en-US"/>
        </w:rPr>
        <w:t xml:space="preserve"> </w:t>
      </w:r>
      <w:r w:rsidRPr="000A1D30">
        <w:rPr>
          <w:lang w:val="en-US"/>
        </w:rPr>
        <w:t>=</w:t>
      </w:r>
      <w:r w:rsidR="008E2F91" w:rsidRPr="000A1D30">
        <w:rPr>
          <w:lang w:val="en-US"/>
        </w:rPr>
        <w:t xml:space="preserve"> </w:t>
      </w:r>
      <w:r w:rsidRPr="000A1D30">
        <w:rPr>
          <w:lang w:val="en-US"/>
        </w:rPr>
        <w:t>0.83</w:t>
      </w:r>
      <w:r w:rsidR="0075498A" w:rsidRPr="000A1D30">
        <w:rPr>
          <w:lang w:val="en-US"/>
        </w:rPr>
        <w:t>, p&lt;0.001</w:t>
      </w:r>
      <w:ins w:id="407" w:author="Raquel" w:date="2018-11-27T15:58:00Z">
        <w:r w:rsidR="000A1D30">
          <w:rPr>
            <w:lang w:val="en-US"/>
          </w:rPr>
          <w:t>, Fig S</w:t>
        </w:r>
      </w:ins>
      <w:ins w:id="408" w:author="Raquel" w:date="2018-11-27T15:59:00Z">
        <w:r w:rsidR="000A1D30">
          <w:rPr>
            <w:lang w:val="en-US"/>
          </w:rPr>
          <w:t>4</w:t>
        </w:r>
      </w:ins>
      <w:ins w:id="409" w:author="Raquel" w:date="2018-11-27T15:58:00Z">
        <w:r w:rsidR="000A1D30">
          <w:rPr>
            <w:lang w:val="en-US"/>
          </w:rPr>
          <w:t>a</w:t>
        </w:r>
      </w:ins>
      <w:r w:rsidRPr="000A1D30">
        <w:rPr>
          <w:lang w:val="en-US"/>
        </w:rPr>
        <w:t>)</w:t>
      </w:r>
      <w:r>
        <w:rPr>
          <w:lang w:val="en-US"/>
        </w:rPr>
        <w:t>.</w:t>
      </w:r>
      <w:r w:rsidR="0075498A">
        <w:rPr>
          <w:lang w:val="en-US"/>
        </w:rPr>
        <w:t xml:space="preserve"> </w:t>
      </w:r>
      <w:r w:rsidR="00900521">
        <w:rPr>
          <w:lang w:val="en-US"/>
        </w:rPr>
        <w:t>S</w:t>
      </w:r>
      <w:r w:rsidR="0075498A">
        <w:rPr>
          <w:lang w:val="en-US"/>
        </w:rPr>
        <w:t xml:space="preserve">ignificant correlations </w:t>
      </w:r>
      <w:r w:rsidR="00900521">
        <w:rPr>
          <w:lang w:val="en-US"/>
        </w:rPr>
        <w:t xml:space="preserve">were also found </w:t>
      </w:r>
      <w:r w:rsidR="0099308C">
        <w:rPr>
          <w:lang w:val="en-US"/>
        </w:rPr>
        <w:t>between</w:t>
      </w:r>
      <w:r w:rsidR="0075498A">
        <w:rPr>
          <w:lang w:val="en-US"/>
        </w:rPr>
        <w:t xml:space="preserve"> BAI and shoot length, either when BAI was considered as a percentage of </w:t>
      </w:r>
      <w:r w:rsidR="0099308C">
        <w:rPr>
          <w:lang w:val="en-US"/>
        </w:rPr>
        <w:t xml:space="preserve">initial </w:t>
      </w:r>
      <w:r w:rsidR="0075498A">
        <w:rPr>
          <w:lang w:val="en-US"/>
        </w:rPr>
        <w:t>basal area (r</w:t>
      </w:r>
      <w:r w:rsidR="008E2F91">
        <w:rPr>
          <w:lang w:val="en-US"/>
        </w:rPr>
        <w:t xml:space="preserve"> </w:t>
      </w:r>
      <w:r w:rsidR="0075498A">
        <w:rPr>
          <w:lang w:val="en-US"/>
        </w:rPr>
        <w:t>=</w:t>
      </w:r>
      <w:r w:rsidR="008E2F91">
        <w:rPr>
          <w:lang w:val="en-US"/>
        </w:rPr>
        <w:t xml:space="preserve"> </w:t>
      </w:r>
      <w:r w:rsidR="0075498A">
        <w:rPr>
          <w:lang w:val="en-US"/>
        </w:rPr>
        <w:t>0.43, p</w:t>
      </w:r>
      <w:r w:rsidR="008E2F91">
        <w:rPr>
          <w:lang w:val="en-US"/>
        </w:rPr>
        <w:t>&lt;0.05</w:t>
      </w:r>
      <w:ins w:id="410" w:author="Raquel" w:date="2018-11-27T15:59:00Z">
        <w:r w:rsidR="000A1D30">
          <w:rPr>
            <w:lang w:val="en-US"/>
          </w:rPr>
          <w:t>, Fig. S4b</w:t>
        </w:r>
      </w:ins>
      <w:r w:rsidR="0075498A">
        <w:rPr>
          <w:lang w:val="en-US"/>
        </w:rPr>
        <w:t xml:space="preserve">) or </w:t>
      </w:r>
      <w:r w:rsidR="00900521">
        <w:rPr>
          <w:lang w:val="en-US"/>
        </w:rPr>
        <w:t>as</w:t>
      </w:r>
      <w:r w:rsidR="0075498A">
        <w:rPr>
          <w:lang w:val="en-US"/>
        </w:rPr>
        <w:t xml:space="preserve"> absolute growth, in cm</w:t>
      </w:r>
      <w:r w:rsidR="0075498A" w:rsidRPr="0075498A">
        <w:rPr>
          <w:vertAlign w:val="superscript"/>
          <w:lang w:val="en-US"/>
        </w:rPr>
        <w:t>2</w:t>
      </w:r>
      <w:r w:rsidR="0075498A">
        <w:rPr>
          <w:lang w:val="en-US"/>
        </w:rPr>
        <w:t>, (r</w:t>
      </w:r>
      <w:r w:rsidR="008E2F91">
        <w:rPr>
          <w:lang w:val="en-US"/>
        </w:rPr>
        <w:t xml:space="preserve"> </w:t>
      </w:r>
      <w:r w:rsidR="0075498A">
        <w:rPr>
          <w:lang w:val="en-US"/>
        </w:rPr>
        <w:t>=</w:t>
      </w:r>
      <w:r w:rsidR="008E2F91">
        <w:rPr>
          <w:lang w:val="en-US"/>
        </w:rPr>
        <w:t xml:space="preserve"> </w:t>
      </w:r>
      <w:r w:rsidR="0075498A">
        <w:rPr>
          <w:lang w:val="en-US"/>
        </w:rPr>
        <w:t>0.57, p</w:t>
      </w:r>
      <w:r w:rsidR="008E2F91">
        <w:rPr>
          <w:lang w:val="en-US"/>
        </w:rPr>
        <w:t>&lt;</w:t>
      </w:r>
      <w:r w:rsidR="0075498A">
        <w:rPr>
          <w:lang w:val="en-US"/>
        </w:rPr>
        <w:t>0.001</w:t>
      </w:r>
      <w:ins w:id="411" w:author="Raquel" w:date="2018-11-27T15:59:00Z">
        <w:r w:rsidR="000A1D30">
          <w:rPr>
            <w:lang w:val="en-US"/>
          </w:rPr>
          <w:t>, Fig. S4c</w:t>
        </w:r>
      </w:ins>
      <w:r w:rsidR="0075498A">
        <w:rPr>
          <w:lang w:val="en-US"/>
        </w:rPr>
        <w:t xml:space="preserve">). Trunk </w:t>
      </w:r>
      <w:r w:rsidR="000C0951">
        <w:rPr>
          <w:lang w:val="en-US"/>
        </w:rPr>
        <w:t xml:space="preserve">growth </w:t>
      </w:r>
      <w:r w:rsidR="0075498A">
        <w:rPr>
          <w:lang w:val="en-US"/>
        </w:rPr>
        <w:t>duration was positively correlated with</w:t>
      </w:r>
      <w:r w:rsidR="000C0951">
        <w:rPr>
          <w:lang w:val="en-US"/>
        </w:rPr>
        <w:t xml:space="preserve"> spring </w:t>
      </w:r>
      <w:r w:rsidR="0075498A">
        <w:rPr>
          <w:lang w:val="en-US"/>
        </w:rPr>
        <w:t>BAI (%, r</w:t>
      </w:r>
      <w:r w:rsidR="008E2F91">
        <w:rPr>
          <w:lang w:val="en-US"/>
        </w:rPr>
        <w:t xml:space="preserve"> </w:t>
      </w:r>
      <w:r w:rsidR="0075498A">
        <w:rPr>
          <w:lang w:val="en-US"/>
        </w:rPr>
        <w:t>=</w:t>
      </w:r>
      <w:r w:rsidR="008E2F91">
        <w:rPr>
          <w:lang w:val="en-US"/>
        </w:rPr>
        <w:t xml:space="preserve"> </w:t>
      </w:r>
      <w:r w:rsidR="0075498A">
        <w:rPr>
          <w:lang w:val="en-US"/>
        </w:rPr>
        <w:t>57, p</w:t>
      </w:r>
      <w:r w:rsidR="008E2F91">
        <w:rPr>
          <w:lang w:val="en-US"/>
        </w:rPr>
        <w:t>&lt;</w:t>
      </w:r>
      <w:r w:rsidR="0075498A">
        <w:rPr>
          <w:lang w:val="en-US"/>
        </w:rPr>
        <w:t>0.01).</w:t>
      </w:r>
      <w:r w:rsidR="00E95B96">
        <w:rPr>
          <w:lang w:val="en-US"/>
        </w:rPr>
        <w:t xml:space="preserve"> Shoot length was </w:t>
      </w:r>
      <w:ins w:id="412" w:author="Raquel" w:date="2018-11-27T15:45:00Z">
        <w:r w:rsidR="009C4248">
          <w:rPr>
            <w:lang w:val="en-US"/>
          </w:rPr>
          <w:t>positively</w:t>
        </w:r>
      </w:ins>
      <w:del w:id="413" w:author="Raquel" w:date="2018-11-27T15:45:00Z">
        <w:r w:rsidR="00E95B96" w:rsidDel="009C4248">
          <w:rPr>
            <w:lang w:val="en-US"/>
          </w:rPr>
          <w:delText>negatively</w:delText>
        </w:r>
      </w:del>
      <w:r w:rsidR="00E95B96">
        <w:rPr>
          <w:lang w:val="en-US"/>
        </w:rPr>
        <w:t xml:space="preserve"> correlated with SLA (r = 0.48, p&lt;0.01</w:t>
      </w:r>
      <w:ins w:id="414" w:author="Raquel" w:date="2018-11-27T15:59:00Z">
        <w:r w:rsidR="000A1D30">
          <w:rPr>
            <w:lang w:val="en-US"/>
          </w:rPr>
          <w:t>, Fig. S4d</w:t>
        </w:r>
      </w:ins>
      <w:r w:rsidR="00E95B96">
        <w:rPr>
          <w:lang w:val="en-US"/>
        </w:rPr>
        <w:t>).</w:t>
      </w:r>
    </w:p>
    <w:bookmarkEnd w:id="405"/>
    <w:p w14:paraId="5CE4E3F7" w14:textId="61C895EA" w:rsidR="009311E5" w:rsidRDefault="009311E5" w:rsidP="00EA330B">
      <w:pPr>
        <w:rPr>
          <w:lang w:val="en-US"/>
        </w:rPr>
      </w:pPr>
    </w:p>
    <w:p w14:paraId="3245A60F" w14:textId="475FAFC1" w:rsidR="009311E5" w:rsidRDefault="009311E5" w:rsidP="009311E5">
      <w:pPr>
        <w:pStyle w:val="Heading2"/>
      </w:pPr>
      <w:r>
        <w:t>3.</w:t>
      </w:r>
      <w:r w:rsidR="000B5F82">
        <w:t>3</w:t>
      </w:r>
      <w:r>
        <w:t xml:space="preserve"> Physiological status</w:t>
      </w:r>
    </w:p>
    <w:p w14:paraId="672C1EBA" w14:textId="4AAD48F4" w:rsidR="009311E5" w:rsidRDefault="00CE6A79" w:rsidP="00EA330B">
      <w:r>
        <w:t xml:space="preserve">Drought significantly decreased leaf water status (p&lt;0.0001; Fig. 5a). Predawn leaf water potential </w:t>
      </w:r>
      <w:r w:rsidR="00B85A05">
        <w:t>(</w:t>
      </w:r>
      <w:r w:rsidR="00B85A05" w:rsidRPr="00BA5C50">
        <w:rPr>
          <w:rFonts w:ascii="Symbol" w:hAnsi="Symbol"/>
          <w:i/>
        </w:rPr>
        <w:t></w:t>
      </w:r>
      <w:r w:rsidR="00B85A05" w:rsidRPr="00BA5C50">
        <w:rPr>
          <w:i/>
          <w:vertAlign w:val="subscript"/>
        </w:rPr>
        <w:t>pd</w:t>
      </w:r>
      <w:r w:rsidR="00B85A05">
        <w:t xml:space="preserve">) over the growing season was lower </w:t>
      </w:r>
      <w:r>
        <w:t xml:space="preserve">in </w:t>
      </w:r>
      <w:r w:rsidR="00B85A05">
        <w:t xml:space="preserve">the </w:t>
      </w:r>
      <w:r>
        <w:t>dry year</w:t>
      </w:r>
      <w:r w:rsidR="00B85A05">
        <w:t xml:space="preserve"> </w:t>
      </w:r>
      <w:r>
        <w:t>than in the mild year</w:t>
      </w:r>
      <w:r w:rsidR="003B00DA">
        <w:t xml:space="preserve">, </w:t>
      </w:r>
      <w:r w:rsidR="00D7249C">
        <w:t xml:space="preserve">starting to decrease </w:t>
      </w:r>
      <w:del w:id="415" w:author="raquelvale" w:date="2018-11-23T00:08:00Z">
        <w:r w:rsidDel="00595302">
          <w:delText>occurr</w:delText>
        </w:r>
        <w:r w:rsidR="003B00DA" w:rsidDel="00595302">
          <w:delText>ing</w:delText>
        </w:r>
        <w:r w:rsidDel="00595302">
          <w:delText xml:space="preserve"> </w:delText>
        </w:r>
      </w:del>
      <w:r>
        <w:t xml:space="preserve">earlier. </w:t>
      </w:r>
      <w:r w:rsidR="00B85A05">
        <w:t xml:space="preserve">Then, </w:t>
      </w:r>
      <w:r w:rsidR="00B85A05" w:rsidRPr="00BA5C50">
        <w:rPr>
          <w:rFonts w:ascii="Symbol" w:hAnsi="Symbol"/>
          <w:i/>
        </w:rPr>
        <w:t></w:t>
      </w:r>
      <w:r w:rsidR="00B85A05" w:rsidRPr="00BA5C50">
        <w:rPr>
          <w:i/>
          <w:vertAlign w:val="subscript"/>
        </w:rPr>
        <w:t>pd</w:t>
      </w:r>
      <w:r w:rsidR="00B85A05">
        <w:t xml:space="preserve"> </w:t>
      </w:r>
      <w:r w:rsidR="003B00DA">
        <w:t>decreased</w:t>
      </w:r>
      <w:r w:rsidR="00B85A05">
        <w:t xml:space="preserve"> in parallel, as indicated by the absence of significant differences </w:t>
      </w:r>
      <w:r w:rsidR="00900521">
        <w:t>between</w:t>
      </w:r>
      <w:r w:rsidR="00B85A05">
        <w:t xml:space="preserve"> regression slopes (</w:t>
      </w:r>
      <w:r w:rsidR="00BA5C50" w:rsidRPr="00847B2D">
        <w:rPr>
          <w:szCs w:val="28"/>
          <w:lang w:val="en-US"/>
        </w:rPr>
        <w:t>p&gt;0.05</w:t>
      </w:r>
      <w:r w:rsidR="00B85A05">
        <w:t xml:space="preserve">). </w:t>
      </w:r>
      <w:r w:rsidR="003B00DA">
        <w:t>Leaf carbon assimilation was also affected by drought (p</w:t>
      </w:r>
      <w:r w:rsidR="00BA5C50">
        <w:t>&lt;</w:t>
      </w:r>
      <w:r w:rsidR="003B00DA">
        <w:t xml:space="preserve">0.01; Fig. 5b). Maximal photosynthetic rate </w:t>
      </w:r>
      <w:r w:rsidR="001E4044">
        <w:t>(</w:t>
      </w:r>
      <w:r w:rsidR="001E4044" w:rsidRPr="00BA5C50">
        <w:rPr>
          <w:i/>
        </w:rPr>
        <w:t>A</w:t>
      </w:r>
      <w:r w:rsidR="001E4044" w:rsidRPr="00BA5C50">
        <w:rPr>
          <w:i/>
          <w:vertAlign w:val="subscript"/>
        </w:rPr>
        <w:t>max</w:t>
      </w:r>
      <w:r w:rsidR="001E4044">
        <w:t>) was</w:t>
      </w:r>
      <w:r w:rsidR="003B00DA">
        <w:t xml:space="preserve"> higher at the beginning of the growing season</w:t>
      </w:r>
      <w:r w:rsidR="00900521">
        <w:t xml:space="preserve"> in both years</w:t>
      </w:r>
      <w:r w:rsidR="003B00DA">
        <w:t xml:space="preserve">, decreasing similarly as drought stress progressed (similar regression slope, </w:t>
      </w:r>
      <w:r w:rsidR="00BA5C50" w:rsidRPr="00847B2D">
        <w:rPr>
          <w:szCs w:val="28"/>
          <w:lang w:val="en-US"/>
        </w:rPr>
        <w:t>p&gt;0.05</w:t>
      </w:r>
      <w:r w:rsidR="003B00DA">
        <w:t xml:space="preserve">). </w:t>
      </w:r>
      <w:r w:rsidR="00944617">
        <w:t>Growth cessation</w:t>
      </w:r>
      <w:r w:rsidR="000C0951">
        <w:t>, as indicated by the red asterisks in Fig. 5a,</w:t>
      </w:r>
      <w:r w:rsidR="00944617">
        <w:t xml:space="preserve"> occurred at lower </w:t>
      </w:r>
      <w:r w:rsidR="00BA5C50" w:rsidRPr="00BA5C50">
        <w:rPr>
          <w:rFonts w:ascii="Symbol" w:hAnsi="Symbol"/>
          <w:i/>
        </w:rPr>
        <w:t></w:t>
      </w:r>
      <w:r w:rsidR="00BA5C50" w:rsidRPr="00BA5C50">
        <w:rPr>
          <w:i/>
          <w:vertAlign w:val="subscript"/>
        </w:rPr>
        <w:t>pd</w:t>
      </w:r>
      <w:r w:rsidR="00BA5C50">
        <w:t xml:space="preserve"> </w:t>
      </w:r>
      <w:r w:rsidR="00944617">
        <w:t xml:space="preserve">in the dry year than </w:t>
      </w:r>
      <w:r w:rsidR="005D52FF">
        <w:t>in the mild year</w:t>
      </w:r>
      <w:r w:rsidR="00900521">
        <w:t>. Indeed</w:t>
      </w:r>
      <w:r w:rsidR="005D52FF">
        <w:t xml:space="preserve"> interpolated </w:t>
      </w:r>
      <w:r w:rsidR="005D52FF" w:rsidRPr="00BA5C50">
        <w:rPr>
          <w:rFonts w:ascii="Symbol" w:hAnsi="Symbol"/>
          <w:i/>
        </w:rPr>
        <w:t></w:t>
      </w:r>
      <w:r w:rsidR="005D52FF" w:rsidRPr="00BA5C50">
        <w:rPr>
          <w:i/>
          <w:vertAlign w:val="subscript"/>
        </w:rPr>
        <w:t>pd</w:t>
      </w:r>
      <w:r w:rsidR="005D52FF">
        <w:t xml:space="preserve"> </w:t>
      </w:r>
      <w:r w:rsidR="00944617">
        <w:t>values were -</w:t>
      </w:r>
      <w:r w:rsidR="005D52FF">
        <w:t>0.84 and -</w:t>
      </w:r>
      <w:r w:rsidR="00944617">
        <w:t>1.</w:t>
      </w:r>
      <w:r w:rsidR="005D52FF">
        <w:t>33 MPa, for mild and dry year, respectively</w:t>
      </w:r>
      <w:r w:rsidR="00900521">
        <w:t>.</w:t>
      </w:r>
      <w:del w:id="416" w:author="raquelvale" w:date="2018-11-23T00:11:00Z">
        <w:r w:rsidR="00900521" w:rsidDel="00595302">
          <w:delText xml:space="preserve"> </w:delText>
        </w:r>
        <w:r w:rsidR="00D60926" w:rsidDel="00595302">
          <w:delText>B</w:delText>
        </w:r>
        <w:r w:rsidR="005D52FF" w:rsidDel="00595302">
          <w:delText>oth values diverg</w:delText>
        </w:r>
        <w:r w:rsidR="00D60926" w:rsidDel="00595302">
          <w:delText>e in some degree</w:delText>
        </w:r>
        <w:r w:rsidR="005D52FF" w:rsidDel="00595302">
          <w:delText xml:space="preserve"> from the previously proposed threshold (-1.0 MPa) for growth cessation in cork oak </w:delText>
        </w:r>
        <w:r w:rsidR="005D52FF" w:rsidDel="00595302">
          <w:fldChar w:fldCharType="begin"/>
        </w:r>
        <w:r w:rsidR="005D52FF" w:rsidDel="00595302">
          <w:delInstrText xml:space="preserve"> ADDIN EN.CITE &lt;EndNote&gt;&lt;Cite&gt;&lt;Author&gt;Pereira&lt;/Author&gt;&lt;Year&gt;1987&lt;/Year&gt;&lt;RecNum&gt;1802&lt;/RecNum&gt;&lt;DisplayText&gt;(Pereira et al., 1987)&lt;/DisplayText&gt;&lt;record&gt;&lt;rec-number&gt;1802&lt;/rec-number&gt;&lt;foreign-keys&gt;&lt;key app="EN" db-id="pwteffw96rtfrhe9ts7pz52wtex5vzw000xw"&gt;1802&lt;/key&gt;&lt;/foreign-keys&gt;&lt;ref-type name="Book Section"&gt;5&lt;/ref-type&gt;&lt;contributors&gt;&lt;authors&gt;&lt;author&gt;Pereira, J. S.&lt;/author&gt;&lt;author&gt;Beyschlag, G.&lt;/author&gt;&lt;author&gt;Lange, O. L.&lt;/author&gt;&lt;author&gt;Beyschlag, W.&lt;/author&gt;&lt;author&gt;Tenhunen, J. D.&lt;/author&gt;&lt;/authors&gt;&lt;secondary-authors&gt;&lt;author&gt;Tenhunen, J. D.&lt;/author&gt;&lt;author&gt;Catarino, F. M.&lt;/author&gt;&lt;author&gt;Lange, O. L. &lt;/author&gt;&lt;author&gt;Oechel, W. C.&lt;/author&gt;&lt;/secondary-authors&gt;&lt;/contributors&gt;&lt;titles&gt;&lt;title&gt;Comparative phenology of four mediterranean shrub species growing in Portugal&lt;/title&gt;&lt;secondary-title&gt;Plant Responses to Stress&lt;/secondary-title&gt;&lt;tertiary-title&gt;NATO ASI Series&lt;/tertiary-title&gt;&lt;/titles&gt;&lt;periodical&gt;&lt;full-title&gt;Plant Responses to Stress&lt;/full-title&gt;&lt;/periodical&gt;&lt;pages&gt;503-513&lt;/pages&gt;&lt;volume&gt;G15&lt;/volume&gt;&lt;keywords&gt;&lt;keyword&gt;Phenology&lt;/keyword&gt;&lt;keyword&gt;shrub&lt;/keyword&gt;&lt;keyword&gt;Portugal&lt;/keyword&gt;&lt;keyword&gt;Quercus suber&lt;/keyword&gt;&lt;/keywords&gt;&lt;dates&gt;&lt;year&gt;1987&lt;/year&gt;&lt;/dates&gt;&lt;pub-location&gt;Berlin Heidelberg&lt;/pub-location&gt;&lt;publisher&gt;Springer-Verlag&lt;/publisher&gt;&lt;urls&gt;&lt;/urls&gt;&lt;electronic-resource-num&gt;https://doi.org/10.1007/978-3-642-70868-8_33&lt;/electronic-resource-num&gt;&lt;research-notes&gt;&lt;style face="normal" font="default" size="100%"&gt;Notas avulsas 107. &lt;/style&gt;&lt;style face="bold" font="default" size="100%"&gt;Notas no ficheiro. &lt;/style&gt;&lt;/research-notes&gt;&lt;/record&gt;&lt;/Cite&gt;&lt;/EndNote&gt;</w:delInstrText>
        </w:r>
        <w:r w:rsidR="005D52FF" w:rsidDel="00595302">
          <w:fldChar w:fldCharType="separate"/>
        </w:r>
        <w:r w:rsidR="005D52FF" w:rsidDel="00595302">
          <w:rPr>
            <w:noProof/>
          </w:rPr>
          <w:delText>(</w:delText>
        </w:r>
        <w:r w:rsidR="007A36DD" w:rsidDel="00595302">
          <w:fldChar w:fldCharType="begin"/>
        </w:r>
        <w:r w:rsidR="007A36DD" w:rsidDel="00595302">
          <w:delInstrText xml:space="preserve"> HYPERLINK \l "_ENREF_67" \o "Pereira, 1987 #1802" </w:delInstrText>
        </w:r>
        <w:r w:rsidR="007A36DD" w:rsidDel="00595302">
          <w:fldChar w:fldCharType="separate"/>
        </w:r>
        <w:r w:rsidR="00D37C1F" w:rsidDel="00595302">
          <w:rPr>
            <w:noProof/>
          </w:rPr>
          <w:delText>Pereira et al., 1987</w:delText>
        </w:r>
        <w:r w:rsidR="007A36DD" w:rsidDel="00595302">
          <w:rPr>
            <w:noProof/>
          </w:rPr>
          <w:fldChar w:fldCharType="end"/>
        </w:r>
        <w:r w:rsidR="005D52FF" w:rsidDel="00595302">
          <w:rPr>
            <w:noProof/>
          </w:rPr>
          <w:delText>)</w:delText>
        </w:r>
        <w:r w:rsidR="005D52FF" w:rsidDel="00595302">
          <w:fldChar w:fldCharType="end"/>
        </w:r>
      </w:del>
      <w:del w:id="417" w:author="Raquel" w:date="2018-11-28T09:40:00Z">
        <w:r w:rsidR="005D52FF" w:rsidDel="00137B49">
          <w:delText>.</w:delText>
        </w:r>
      </w:del>
      <w:r w:rsidR="005D52FF">
        <w:t xml:space="preserve"> </w:t>
      </w:r>
      <w:r w:rsidR="00961A90">
        <w:t xml:space="preserve">Interestingly, </w:t>
      </w:r>
      <w:r w:rsidR="001D3C7D">
        <w:t xml:space="preserve">the interpolated </w:t>
      </w:r>
      <w:r w:rsidR="001E4044" w:rsidRPr="00BA5C50">
        <w:rPr>
          <w:i/>
        </w:rPr>
        <w:t>A</w:t>
      </w:r>
      <w:r w:rsidR="001E4044" w:rsidRPr="00BA5C50">
        <w:rPr>
          <w:i/>
          <w:vertAlign w:val="subscript"/>
        </w:rPr>
        <w:t>max</w:t>
      </w:r>
      <w:r w:rsidR="001E4044">
        <w:t xml:space="preserve"> </w:t>
      </w:r>
      <w:r w:rsidR="00961A90">
        <w:t>at growth cessation w</w:t>
      </w:r>
      <w:r w:rsidR="001E4044">
        <w:t>as</w:t>
      </w:r>
      <w:r w:rsidR="00961A90">
        <w:t xml:space="preserve"> similar in the studied years</w:t>
      </w:r>
      <w:r w:rsidR="001E4044">
        <w:t xml:space="preserve">, as indicated by the </w:t>
      </w:r>
      <w:r w:rsidR="00D60926">
        <w:t xml:space="preserve">red </w:t>
      </w:r>
      <w:r w:rsidR="001E4044">
        <w:t xml:space="preserve">asteriscs in Fig. </w:t>
      </w:r>
      <w:r w:rsidR="00BA5C50">
        <w:t>5</w:t>
      </w:r>
      <w:r w:rsidR="001E4044">
        <w:t>b</w:t>
      </w:r>
      <w:r w:rsidR="00961A90">
        <w:t>.</w:t>
      </w:r>
    </w:p>
    <w:p w14:paraId="2C930D46" w14:textId="72AEF032" w:rsidR="00690C25" w:rsidRPr="001E1046" w:rsidRDefault="00690C25" w:rsidP="00690C25">
      <w:pPr>
        <w:rPr>
          <w:lang w:val="en-US"/>
        </w:rPr>
      </w:pPr>
      <w:del w:id="418" w:author="cbbesson" w:date="2018-11-21T16:34:00Z">
        <w:r w:rsidDel="00B44551">
          <w:rPr>
            <w:szCs w:val="28"/>
            <w:lang w:val="en-US"/>
          </w:rPr>
          <w:delText>Basal area increment</w:delText>
        </w:r>
      </w:del>
      <w:ins w:id="419" w:author="cbbesson" w:date="2018-11-21T16:34:00Z">
        <w:r w:rsidR="00B44551">
          <w:rPr>
            <w:szCs w:val="28"/>
            <w:lang w:val="en-US"/>
          </w:rPr>
          <w:t>BAI</w:t>
        </w:r>
      </w:ins>
      <w:r>
        <w:rPr>
          <w:szCs w:val="28"/>
          <w:lang w:val="en-US"/>
        </w:rPr>
        <w:t xml:space="preserve"> was weakly but positively related with </w:t>
      </w:r>
      <w:r w:rsidR="002532B7">
        <w:rPr>
          <w:szCs w:val="28"/>
          <w:lang w:val="en-US"/>
        </w:rPr>
        <w:t xml:space="preserve">leaf </w:t>
      </w:r>
      <w:r>
        <w:rPr>
          <w:szCs w:val="28"/>
          <w:lang w:val="en-US"/>
        </w:rPr>
        <w:t>carbon assimilation measured at the onset of the growing period (</w:t>
      </w:r>
      <w:r w:rsidRPr="00B44551">
        <w:rPr>
          <w:szCs w:val="28"/>
          <w:highlight w:val="yellow"/>
          <w:lang w:val="en-US"/>
          <w:rPrChange w:id="420" w:author="cbbesson" w:date="2018-11-21T16:36:00Z">
            <w:rPr>
              <w:szCs w:val="28"/>
              <w:lang w:val="en-US"/>
            </w:rPr>
          </w:rPrChange>
        </w:rPr>
        <w:t>BAI</w:t>
      </w:r>
      <w:r w:rsidR="00BA5C50" w:rsidRPr="00B44551">
        <w:rPr>
          <w:szCs w:val="28"/>
          <w:highlight w:val="yellow"/>
          <w:lang w:val="en-US"/>
          <w:rPrChange w:id="421" w:author="cbbesson" w:date="2018-11-21T16:36:00Z">
            <w:rPr>
              <w:szCs w:val="28"/>
              <w:lang w:val="en-US"/>
            </w:rPr>
          </w:rPrChange>
        </w:rPr>
        <w:t xml:space="preserve"> </w:t>
      </w:r>
      <w:r w:rsidRPr="00B44551">
        <w:rPr>
          <w:szCs w:val="28"/>
          <w:highlight w:val="yellow"/>
          <w:lang w:val="en-US"/>
          <w:rPrChange w:id="422" w:author="cbbesson" w:date="2018-11-21T16:36:00Z">
            <w:rPr>
              <w:szCs w:val="28"/>
              <w:lang w:val="en-US"/>
            </w:rPr>
          </w:rPrChange>
        </w:rPr>
        <w:t xml:space="preserve">(%) = -0.777 + 0.357 March </w:t>
      </w:r>
      <w:r w:rsidRPr="00B44551">
        <w:rPr>
          <w:i/>
          <w:szCs w:val="28"/>
          <w:highlight w:val="yellow"/>
          <w:lang w:val="en-US"/>
          <w:rPrChange w:id="423" w:author="cbbesson" w:date="2018-11-21T16:36:00Z">
            <w:rPr>
              <w:i/>
              <w:szCs w:val="28"/>
              <w:lang w:val="en-US"/>
            </w:rPr>
          </w:rPrChange>
        </w:rPr>
        <w:t>A</w:t>
      </w:r>
      <w:r w:rsidRPr="00B44551">
        <w:rPr>
          <w:i/>
          <w:szCs w:val="28"/>
          <w:highlight w:val="yellow"/>
          <w:vertAlign w:val="subscript"/>
          <w:lang w:val="en-US"/>
          <w:rPrChange w:id="424" w:author="cbbesson" w:date="2018-11-21T16:36:00Z">
            <w:rPr>
              <w:i/>
              <w:szCs w:val="28"/>
              <w:vertAlign w:val="subscript"/>
              <w:lang w:val="en-US"/>
            </w:rPr>
          </w:rPrChange>
        </w:rPr>
        <w:t>max</w:t>
      </w:r>
      <w:r w:rsidRPr="00B44551">
        <w:rPr>
          <w:szCs w:val="28"/>
          <w:highlight w:val="yellow"/>
          <w:lang w:val="en-US"/>
          <w:rPrChange w:id="425" w:author="cbbesson" w:date="2018-11-21T16:36:00Z">
            <w:rPr>
              <w:szCs w:val="28"/>
              <w:lang w:val="en-US"/>
            </w:rPr>
          </w:rPrChange>
        </w:rPr>
        <w:t>, r</w:t>
      </w:r>
      <w:r w:rsidRPr="00B44551">
        <w:rPr>
          <w:szCs w:val="28"/>
          <w:highlight w:val="yellow"/>
          <w:vertAlign w:val="superscript"/>
          <w:lang w:val="en-US"/>
          <w:rPrChange w:id="426" w:author="cbbesson" w:date="2018-11-21T16:36:00Z">
            <w:rPr>
              <w:szCs w:val="28"/>
              <w:vertAlign w:val="superscript"/>
              <w:lang w:val="en-US"/>
            </w:rPr>
          </w:rPrChange>
        </w:rPr>
        <w:t>2</w:t>
      </w:r>
      <w:r w:rsidRPr="00B44551">
        <w:rPr>
          <w:szCs w:val="28"/>
          <w:highlight w:val="yellow"/>
          <w:lang w:val="en-US"/>
          <w:rPrChange w:id="427" w:author="cbbesson" w:date="2018-11-21T16:36:00Z">
            <w:rPr>
              <w:szCs w:val="28"/>
              <w:lang w:val="en-US"/>
            </w:rPr>
          </w:rPrChange>
        </w:rPr>
        <w:t xml:space="preserve"> = 0.18, p</w:t>
      </w:r>
      <w:r w:rsidR="00BA5C50" w:rsidRPr="00B44551">
        <w:rPr>
          <w:szCs w:val="28"/>
          <w:highlight w:val="yellow"/>
          <w:lang w:val="en-US"/>
          <w:rPrChange w:id="428" w:author="cbbesson" w:date="2018-11-21T16:36:00Z">
            <w:rPr>
              <w:szCs w:val="28"/>
              <w:lang w:val="en-US"/>
            </w:rPr>
          </w:rPrChange>
        </w:rPr>
        <w:t>&lt;0.05</w:t>
      </w:r>
      <w:ins w:id="429" w:author="Raquel" w:date="2018-11-27T16:00:00Z">
        <w:r w:rsidR="000D6CEB">
          <w:rPr>
            <w:szCs w:val="28"/>
            <w:lang w:val="en-US"/>
          </w:rPr>
          <w:t>, Fig. S5</w:t>
        </w:r>
      </w:ins>
      <w:r>
        <w:rPr>
          <w:szCs w:val="28"/>
          <w:lang w:val="en-US"/>
        </w:rPr>
        <w:t>)</w:t>
      </w:r>
      <w:r w:rsidRPr="001E1046">
        <w:rPr>
          <w:szCs w:val="28"/>
          <w:lang w:val="en-US"/>
        </w:rPr>
        <w:t>.</w:t>
      </w:r>
    </w:p>
    <w:p w14:paraId="7483C50F" w14:textId="77777777" w:rsidR="00690C25" w:rsidRPr="001E1046" w:rsidRDefault="00690C25" w:rsidP="00EA330B">
      <w:pPr>
        <w:rPr>
          <w:lang w:val="en-US"/>
        </w:rPr>
      </w:pPr>
    </w:p>
    <w:p w14:paraId="48AC0626" w14:textId="4B927C62" w:rsidR="00FB4023" w:rsidRPr="001E1046" w:rsidRDefault="00FB4023" w:rsidP="00EA330B">
      <w:pPr>
        <w:rPr>
          <w:lang w:val="en-US"/>
        </w:rPr>
      </w:pPr>
    </w:p>
    <w:p w14:paraId="1461BC4A" w14:textId="341CF203" w:rsidR="0075498A" w:rsidRPr="00944617" w:rsidRDefault="00944617" w:rsidP="00944617">
      <w:pPr>
        <w:jc w:val="center"/>
        <w:rPr>
          <w:lang w:val="en-US"/>
        </w:rPr>
      </w:pPr>
      <w:r w:rsidRPr="00944617">
        <w:rPr>
          <w:noProof/>
          <w:lang w:val="pt-PT" w:eastAsia="pt-PT"/>
        </w:rPr>
        <w:lastRenderedPageBreak/>
        <w:drawing>
          <wp:inline distT="0" distB="0" distL="0" distR="0" wp14:anchorId="1F899EF8" wp14:editId="03B5F3C2">
            <wp:extent cx="2722728" cy="3592570"/>
            <wp:effectExtent l="0" t="0" r="1905"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22728" cy="3592570"/>
                    </a:xfrm>
                    <a:prstGeom prst="rect">
                      <a:avLst/>
                    </a:prstGeom>
                    <a:noFill/>
                    <a:ln>
                      <a:noFill/>
                    </a:ln>
                  </pic:spPr>
                </pic:pic>
              </a:graphicData>
            </a:graphic>
          </wp:inline>
        </w:drawing>
      </w:r>
    </w:p>
    <w:p w14:paraId="74685344" w14:textId="7856160E" w:rsidR="00CE6A79" w:rsidRDefault="00B85A05" w:rsidP="00B86941">
      <w:pPr>
        <w:pStyle w:val="Caption"/>
        <w:rPr>
          <w:b w:val="0"/>
          <w:lang w:val="en-US"/>
        </w:rPr>
      </w:pPr>
      <w:r w:rsidRPr="00B86941">
        <w:rPr>
          <w:lang w:val="en-US"/>
        </w:rPr>
        <w:t>Fig</w:t>
      </w:r>
      <w:r w:rsidR="00B86941" w:rsidRPr="00B86941">
        <w:rPr>
          <w:lang w:val="en-US"/>
        </w:rPr>
        <w:t>ure</w:t>
      </w:r>
      <w:r w:rsidRPr="00B86941">
        <w:rPr>
          <w:lang w:val="en-US"/>
        </w:rPr>
        <w:t xml:space="preserve"> 5.</w:t>
      </w:r>
      <w:r>
        <w:rPr>
          <w:lang w:val="en-US"/>
        </w:rPr>
        <w:t xml:space="preserve"> </w:t>
      </w:r>
      <w:r w:rsidR="00752A98" w:rsidRPr="00752A98">
        <w:rPr>
          <w:b w:val="0"/>
          <w:lang w:val="en-US"/>
        </w:rPr>
        <w:t>Tree</w:t>
      </w:r>
      <w:r w:rsidR="00752A98">
        <w:rPr>
          <w:lang w:val="en-US"/>
        </w:rPr>
        <w:t xml:space="preserve"> </w:t>
      </w:r>
      <w:r w:rsidR="00752A98" w:rsidRPr="0069477A">
        <w:rPr>
          <w:b w:val="0"/>
          <w:lang w:val="en-US"/>
        </w:rPr>
        <w:t>p</w:t>
      </w:r>
      <w:r w:rsidRPr="00B86941">
        <w:rPr>
          <w:b w:val="0"/>
          <w:lang w:val="en-US"/>
        </w:rPr>
        <w:t xml:space="preserve">hysiological status over the growing season in the mild and in the dry year. </w:t>
      </w:r>
      <w:r w:rsidRPr="00B86941">
        <w:rPr>
          <w:lang w:val="en-US"/>
        </w:rPr>
        <w:t>(a)</w:t>
      </w:r>
      <w:r w:rsidRPr="00B86941">
        <w:rPr>
          <w:b w:val="0"/>
          <w:lang w:val="en-US"/>
        </w:rPr>
        <w:t xml:space="preserve"> </w:t>
      </w:r>
      <w:r w:rsidR="00CE6A79" w:rsidRPr="00B86941">
        <w:rPr>
          <w:b w:val="0"/>
          <w:lang w:val="en-US"/>
        </w:rPr>
        <w:t>Predawn leaf water potential (</w:t>
      </w:r>
      <w:r w:rsidRPr="00BA5C50">
        <w:rPr>
          <w:rFonts w:ascii="Symbol" w:hAnsi="Symbol"/>
          <w:b w:val="0"/>
          <w:i/>
          <w:lang w:val="en-US"/>
        </w:rPr>
        <w:t></w:t>
      </w:r>
      <w:r w:rsidRPr="00BA5C50">
        <w:rPr>
          <w:b w:val="0"/>
          <w:i/>
          <w:vertAlign w:val="subscript"/>
          <w:lang w:val="en-US"/>
        </w:rPr>
        <w:t>pd</w:t>
      </w:r>
      <w:r w:rsidRPr="00B86941">
        <w:rPr>
          <w:b w:val="0"/>
          <w:lang w:val="en-US"/>
        </w:rPr>
        <w:t xml:space="preserve">, </w:t>
      </w:r>
      <w:r w:rsidR="00CE6A79" w:rsidRPr="00B86941">
        <w:rPr>
          <w:b w:val="0"/>
          <w:lang w:val="en-US"/>
        </w:rPr>
        <w:t>MPa)</w:t>
      </w:r>
      <w:r w:rsidRPr="00B86941">
        <w:rPr>
          <w:b w:val="0"/>
          <w:lang w:val="en-US"/>
        </w:rPr>
        <w:t xml:space="preserve">. </w:t>
      </w:r>
      <w:r w:rsidRPr="00B86941">
        <w:rPr>
          <w:lang w:val="en-US"/>
        </w:rPr>
        <w:t>(b)</w:t>
      </w:r>
      <w:r w:rsidR="00B86941">
        <w:rPr>
          <w:b w:val="0"/>
          <w:lang w:val="en-US"/>
        </w:rPr>
        <w:t xml:space="preserve"> </w:t>
      </w:r>
      <w:r w:rsidRPr="00B86941">
        <w:rPr>
          <w:b w:val="0"/>
          <w:lang w:val="en-US"/>
        </w:rPr>
        <w:t>Maximal photosynthetic rate (</w:t>
      </w:r>
      <w:r w:rsidRPr="00BA5C50">
        <w:rPr>
          <w:b w:val="0"/>
          <w:i/>
          <w:lang w:val="en-US"/>
        </w:rPr>
        <w:t>A</w:t>
      </w:r>
      <w:r w:rsidRPr="00BA5C50">
        <w:rPr>
          <w:b w:val="0"/>
          <w:i/>
          <w:vertAlign w:val="subscript"/>
          <w:lang w:val="en-US"/>
        </w:rPr>
        <w:t>max</w:t>
      </w:r>
      <w:r w:rsidRPr="00B86941">
        <w:rPr>
          <w:b w:val="0"/>
          <w:lang w:val="en-US"/>
        </w:rPr>
        <w:t xml:space="preserve">, </w:t>
      </w:r>
      <w:r w:rsidRPr="00FB4023">
        <w:rPr>
          <w:rFonts w:ascii="Symbol" w:hAnsi="Symbol"/>
          <w:b w:val="0"/>
          <w:lang w:val="en-US"/>
        </w:rPr>
        <w:t></w:t>
      </w:r>
      <w:r w:rsidRPr="00B86941">
        <w:rPr>
          <w:b w:val="0"/>
          <w:lang w:val="en-US"/>
        </w:rPr>
        <w:t>mol m</w:t>
      </w:r>
      <w:r w:rsidRPr="00FB4023">
        <w:rPr>
          <w:b w:val="0"/>
          <w:vertAlign w:val="superscript"/>
          <w:lang w:val="en-US"/>
        </w:rPr>
        <w:t>-2</w:t>
      </w:r>
      <w:r w:rsidRPr="00B86941">
        <w:rPr>
          <w:b w:val="0"/>
          <w:lang w:val="en-US"/>
        </w:rPr>
        <w:t xml:space="preserve"> s</w:t>
      </w:r>
      <w:r w:rsidRPr="00FB4023">
        <w:rPr>
          <w:b w:val="0"/>
          <w:vertAlign w:val="superscript"/>
          <w:lang w:val="en-US"/>
        </w:rPr>
        <w:t>-1</w:t>
      </w:r>
      <w:r w:rsidRPr="00B86941">
        <w:rPr>
          <w:b w:val="0"/>
          <w:lang w:val="en-US"/>
        </w:rPr>
        <w:t>). V</w:t>
      </w:r>
      <w:r w:rsidR="00CE6A79" w:rsidRPr="00B86941">
        <w:rPr>
          <w:b w:val="0"/>
          <w:lang w:val="en-US"/>
        </w:rPr>
        <w:t>ertical dashed lines represent the mean day of growth cessation for mild</w:t>
      </w:r>
      <w:r w:rsidR="00752A98">
        <w:rPr>
          <w:b w:val="0"/>
          <w:lang w:val="en-US"/>
        </w:rPr>
        <w:t xml:space="preserve"> (grey)</w:t>
      </w:r>
      <w:r w:rsidR="00CE6A79" w:rsidRPr="00B86941">
        <w:rPr>
          <w:b w:val="0"/>
          <w:lang w:val="en-US"/>
        </w:rPr>
        <w:t xml:space="preserve"> and dry </w:t>
      </w:r>
      <w:r w:rsidR="00752A98">
        <w:rPr>
          <w:b w:val="0"/>
          <w:lang w:val="en-US"/>
        </w:rPr>
        <w:t xml:space="preserve">(black) </w:t>
      </w:r>
      <w:r w:rsidR="00CE6A79" w:rsidRPr="00B86941">
        <w:rPr>
          <w:b w:val="0"/>
          <w:lang w:val="en-US"/>
        </w:rPr>
        <w:t>year</w:t>
      </w:r>
      <w:r w:rsidRPr="00B86941">
        <w:rPr>
          <w:b w:val="0"/>
          <w:lang w:val="en-US"/>
        </w:rPr>
        <w:t>s</w:t>
      </w:r>
      <w:r w:rsidR="00CE6A79" w:rsidRPr="00B86941">
        <w:rPr>
          <w:b w:val="0"/>
          <w:lang w:val="en-US"/>
        </w:rPr>
        <w:t xml:space="preserve">, red </w:t>
      </w:r>
      <w:del w:id="430" w:author="Raquel" w:date="2018-11-28T09:26:00Z">
        <w:r w:rsidR="00CE6A79" w:rsidRPr="00B86941" w:rsidDel="00292B20">
          <w:rPr>
            <w:b w:val="0"/>
            <w:lang w:val="en-US"/>
          </w:rPr>
          <w:delText xml:space="preserve">asterics </w:delText>
        </w:r>
      </w:del>
      <w:ins w:id="431" w:author="Raquel" w:date="2018-11-28T09:26:00Z">
        <w:r w:rsidR="00292B20" w:rsidRPr="00B86941">
          <w:rPr>
            <w:b w:val="0"/>
            <w:lang w:val="en-US"/>
          </w:rPr>
          <w:t>asteri</w:t>
        </w:r>
        <w:r w:rsidR="00292B20">
          <w:rPr>
            <w:b w:val="0"/>
            <w:lang w:val="en-US"/>
          </w:rPr>
          <w:t>sk</w:t>
        </w:r>
        <w:r w:rsidR="00292B20" w:rsidRPr="00B86941">
          <w:rPr>
            <w:b w:val="0"/>
            <w:lang w:val="en-US"/>
          </w:rPr>
          <w:t xml:space="preserve">s </w:t>
        </w:r>
      </w:ins>
      <w:r w:rsidR="00CE6A79" w:rsidRPr="00B86941">
        <w:rPr>
          <w:b w:val="0"/>
          <w:lang w:val="en-US"/>
        </w:rPr>
        <w:t>are indicative of the</w:t>
      </w:r>
      <w:r w:rsidR="00752A98">
        <w:rPr>
          <w:b w:val="0"/>
          <w:lang w:val="en-US"/>
        </w:rPr>
        <w:t xml:space="preserve"> interpolated</w:t>
      </w:r>
      <w:r w:rsidR="00CE6A79" w:rsidRPr="00B86941">
        <w:rPr>
          <w:b w:val="0"/>
          <w:lang w:val="en-US"/>
        </w:rPr>
        <w:t xml:space="preserve"> </w:t>
      </w:r>
      <w:r w:rsidR="00CE6A79" w:rsidRPr="00BA5C50">
        <w:rPr>
          <w:rFonts w:ascii="Symbol" w:hAnsi="Symbol"/>
          <w:b w:val="0"/>
          <w:i/>
          <w:lang w:val="en-US"/>
        </w:rPr>
        <w:t></w:t>
      </w:r>
      <w:r w:rsidR="00CE6A79" w:rsidRPr="00BA5C50">
        <w:rPr>
          <w:b w:val="0"/>
          <w:i/>
          <w:vertAlign w:val="subscript"/>
          <w:lang w:val="en-US"/>
        </w:rPr>
        <w:t>pd</w:t>
      </w:r>
      <w:r w:rsidR="00CE6A79" w:rsidRPr="00B86941">
        <w:rPr>
          <w:b w:val="0"/>
          <w:lang w:val="en-US"/>
        </w:rPr>
        <w:t xml:space="preserve"> </w:t>
      </w:r>
      <w:r w:rsidR="00502EF7">
        <w:rPr>
          <w:b w:val="0"/>
          <w:lang w:val="en-US"/>
        </w:rPr>
        <w:t xml:space="preserve">and </w:t>
      </w:r>
      <w:r w:rsidR="00502EF7" w:rsidRPr="00BA5C50">
        <w:rPr>
          <w:b w:val="0"/>
          <w:i/>
          <w:lang w:val="en-US"/>
        </w:rPr>
        <w:t>A</w:t>
      </w:r>
      <w:r w:rsidR="00502EF7" w:rsidRPr="00BA5C50">
        <w:rPr>
          <w:b w:val="0"/>
          <w:i/>
          <w:vertAlign w:val="subscript"/>
          <w:lang w:val="en-US"/>
        </w:rPr>
        <w:t>max</w:t>
      </w:r>
      <w:r w:rsidR="00502EF7">
        <w:rPr>
          <w:b w:val="0"/>
          <w:lang w:val="en-US"/>
        </w:rPr>
        <w:t xml:space="preserve"> </w:t>
      </w:r>
      <w:r w:rsidR="00CE6A79" w:rsidRPr="00B86941">
        <w:rPr>
          <w:b w:val="0"/>
          <w:lang w:val="en-US"/>
        </w:rPr>
        <w:t>at growth cessation</w:t>
      </w:r>
      <w:r w:rsidR="00752A98">
        <w:rPr>
          <w:b w:val="0"/>
          <w:lang w:val="en-US"/>
        </w:rPr>
        <w:t>. T</w:t>
      </w:r>
      <w:r w:rsidR="00CE6A79" w:rsidRPr="00B86941">
        <w:rPr>
          <w:b w:val="0"/>
          <w:lang w:val="en-US"/>
        </w:rPr>
        <w:t xml:space="preserve">he horizontal black line is a reference for the reported threshold of </w:t>
      </w:r>
      <w:r w:rsidR="00CE6A79" w:rsidRPr="00BA5C50">
        <w:rPr>
          <w:rFonts w:ascii="Symbol" w:hAnsi="Symbol"/>
          <w:b w:val="0"/>
          <w:i/>
          <w:lang w:val="en-US"/>
        </w:rPr>
        <w:t></w:t>
      </w:r>
      <w:r w:rsidR="00CE6A79" w:rsidRPr="00BA5C50">
        <w:rPr>
          <w:b w:val="0"/>
          <w:i/>
          <w:vertAlign w:val="subscript"/>
          <w:lang w:val="en-US"/>
        </w:rPr>
        <w:t>pd</w:t>
      </w:r>
      <w:r w:rsidR="00CE6A79" w:rsidRPr="00B86941">
        <w:rPr>
          <w:b w:val="0"/>
          <w:lang w:val="en-US"/>
        </w:rPr>
        <w:t xml:space="preserve"> (-1.0 MPa) for growth cessation in cork oak </w:t>
      </w:r>
      <w:r w:rsidR="00CE6A79" w:rsidRPr="00B86941">
        <w:rPr>
          <w:b w:val="0"/>
          <w:lang w:val="en-US"/>
        </w:rPr>
        <w:fldChar w:fldCharType="begin"/>
      </w:r>
      <w:r w:rsidR="005D52FF">
        <w:rPr>
          <w:b w:val="0"/>
          <w:lang w:val="en-US"/>
        </w:rPr>
        <w:instrText xml:space="preserve"> ADDIN EN.CITE &lt;EndNote&gt;&lt;Cite&gt;&lt;Author&gt;Pereira&lt;/Author&gt;&lt;Year&gt;1987&lt;/Year&gt;&lt;RecNum&gt;1802&lt;/RecNum&gt;&lt;DisplayText&gt;(Pereira et al., 1987)&lt;/DisplayText&gt;&lt;record&gt;&lt;rec-number&gt;1802&lt;/rec-number&gt;&lt;foreign-keys&gt;&lt;key app="EN" db-id="pwteffw96rtfrhe9ts7pz52wtex5vzw000xw"&gt;1802&lt;/key&gt;&lt;/foreign-keys&gt;&lt;ref-type name="Book Section"&gt;5&lt;/ref-type&gt;&lt;contributors&gt;&lt;authors&gt;&lt;author&gt;Pereira, J. S.&lt;/author&gt;&lt;author&gt;Beyschlag, G.&lt;/author&gt;&lt;author&gt;Lange, O. L.&lt;/author&gt;&lt;author&gt;Beyschlag, W.&lt;/author&gt;&lt;author&gt;Tenhunen, J. D.&lt;/author&gt;&lt;/authors&gt;&lt;secondary-authors&gt;&lt;author&gt;Tenhunen, J. D.&lt;/author&gt;&lt;author&gt;Catarino, F. M.&lt;/author&gt;&lt;author&gt;Lange, O. L. &lt;/author&gt;&lt;author&gt;Oechel, W. C.&lt;/author&gt;&lt;/secondary-authors&gt;&lt;/contributors&gt;&lt;titles&gt;&lt;title&gt;Comparative phenology of four mediterranean shrub species growing in Portugal&lt;/title&gt;&lt;secondary-title&gt;Plant Responses to Stress&lt;/secondary-title&gt;&lt;tertiary-title&gt;NATO ASI Series&lt;/tertiary-title&gt;&lt;/titles&gt;&lt;periodical&gt;&lt;full-title&gt;Plant Responses to Stress&lt;/full-title&gt;&lt;/periodical&gt;&lt;pages&gt;503-513&lt;/pages&gt;&lt;volume&gt;G15&lt;/volume&gt;&lt;keywords&gt;&lt;keyword&gt;Phenology&lt;/keyword&gt;&lt;keyword&gt;shrub&lt;/keyword&gt;&lt;keyword&gt;Portugal&lt;/keyword&gt;&lt;keyword&gt;Quercus suber&lt;/keyword&gt;&lt;/keywords&gt;&lt;dates&gt;&lt;year&gt;1987&lt;/year&gt;&lt;/dates&gt;&lt;pub-location&gt;Berlin Heidelberg&lt;/pub-location&gt;&lt;publisher&gt;Springer-Verlag&lt;/publisher&gt;&lt;urls&gt;&lt;/urls&gt;&lt;electronic-resource-num&gt;https://doi.org/10.1007/978-3-642-70868-8_33&lt;/electronic-resource-num&gt;&lt;research-notes&gt;&lt;style face="normal" font="default" size="100%"&gt;Notas avulsas 107. &lt;/style&gt;&lt;style face="bold" font="default" size="100%"&gt;Notas no ficheiro. &lt;/style&gt;&lt;/research-notes&gt;&lt;/record&gt;&lt;/Cite&gt;&lt;/EndNote&gt;</w:instrText>
      </w:r>
      <w:r w:rsidR="00CE6A79" w:rsidRPr="00B86941">
        <w:rPr>
          <w:b w:val="0"/>
          <w:lang w:val="en-US"/>
        </w:rPr>
        <w:fldChar w:fldCharType="separate"/>
      </w:r>
      <w:r w:rsidR="005D52FF">
        <w:rPr>
          <w:b w:val="0"/>
          <w:noProof/>
          <w:lang w:val="en-US"/>
        </w:rPr>
        <w:t>(</w:t>
      </w:r>
      <w:hyperlink w:anchor="_ENREF_3" w:tooltip="Pereira, 1987 #1802" w:history="1">
        <w:r w:rsidR="0076192B">
          <w:rPr>
            <w:b w:val="0"/>
            <w:noProof/>
            <w:lang w:val="en-US"/>
          </w:rPr>
          <w:t>Pereira et al., 1987</w:t>
        </w:r>
      </w:hyperlink>
      <w:r w:rsidR="005D52FF">
        <w:rPr>
          <w:b w:val="0"/>
          <w:noProof/>
          <w:lang w:val="en-US"/>
        </w:rPr>
        <w:t>)</w:t>
      </w:r>
      <w:r w:rsidR="00CE6A79" w:rsidRPr="00B86941">
        <w:rPr>
          <w:b w:val="0"/>
          <w:lang w:val="en-US"/>
        </w:rPr>
        <w:fldChar w:fldCharType="end"/>
      </w:r>
      <w:r w:rsidR="00CE6A79" w:rsidRPr="00B86941">
        <w:rPr>
          <w:b w:val="0"/>
          <w:lang w:val="en-US"/>
        </w:rPr>
        <w:t>. Values are mean ± SEM (n = 15).</w:t>
      </w:r>
    </w:p>
    <w:p w14:paraId="59D46550" w14:textId="77777777" w:rsidR="00CE6A79" w:rsidRPr="00EA330B" w:rsidRDefault="00CE6A79" w:rsidP="00EA330B">
      <w:pPr>
        <w:rPr>
          <w:lang w:val="en-US"/>
        </w:rPr>
      </w:pPr>
    </w:p>
    <w:p w14:paraId="557630CF" w14:textId="0A65D9B3" w:rsidR="00EA330B" w:rsidRDefault="00EA330B" w:rsidP="00EA330B">
      <w:pPr>
        <w:pStyle w:val="Heading2"/>
      </w:pPr>
      <w:r>
        <w:t>3.</w:t>
      </w:r>
      <w:r w:rsidR="000B5F82">
        <w:t>4</w:t>
      </w:r>
      <w:r w:rsidR="00617D36">
        <w:t xml:space="preserve"> </w:t>
      </w:r>
      <w:r>
        <w:t>Nitrogen re</w:t>
      </w:r>
      <w:r w:rsidR="007C1628">
        <w:t>sorption</w:t>
      </w:r>
      <w:r>
        <w:t xml:space="preserve"> efficiency</w:t>
      </w:r>
    </w:p>
    <w:p w14:paraId="2CB3D9A4" w14:textId="55E87553" w:rsidR="00963D45" w:rsidRDefault="00EA330B" w:rsidP="00963D45">
      <w:pPr>
        <w:spacing w:after="120"/>
        <w:rPr>
          <w:szCs w:val="28"/>
          <w:lang w:val="en-US"/>
        </w:rPr>
      </w:pPr>
      <w:r>
        <w:rPr>
          <w:szCs w:val="28"/>
          <w:lang w:val="en-US"/>
        </w:rPr>
        <w:t xml:space="preserve">Nitrogen concentration in green leaves was significantly different </w:t>
      </w:r>
      <w:del w:id="432" w:author="cbbesson" w:date="2018-11-21T16:41:00Z">
        <w:r w:rsidDel="00040968">
          <w:rPr>
            <w:szCs w:val="28"/>
            <w:lang w:val="en-US"/>
          </w:rPr>
          <w:delText xml:space="preserve">among </w:delText>
        </w:r>
      </w:del>
      <w:ins w:id="433" w:author="cbbesson" w:date="2018-11-21T16:41:00Z">
        <w:r w:rsidR="00040968">
          <w:rPr>
            <w:szCs w:val="28"/>
            <w:lang w:val="en-US"/>
          </w:rPr>
          <w:t>between</w:t>
        </w:r>
      </w:ins>
      <w:ins w:id="434" w:author="cbbesson" w:date="2018-11-21T16:44:00Z">
        <w:r w:rsidR="009F1523">
          <w:rPr>
            <w:szCs w:val="28"/>
            <w:lang w:val="en-US"/>
          </w:rPr>
          <w:t xml:space="preserve"> </w:t>
        </w:r>
      </w:ins>
      <w:r>
        <w:rPr>
          <w:szCs w:val="28"/>
          <w:lang w:val="en-US"/>
        </w:rPr>
        <w:t>years (p</w:t>
      </w:r>
      <w:r w:rsidR="00BA5C50">
        <w:rPr>
          <w:szCs w:val="28"/>
          <w:lang w:val="en-US"/>
        </w:rPr>
        <w:t>&lt;0.01</w:t>
      </w:r>
      <w:r>
        <w:rPr>
          <w:szCs w:val="28"/>
          <w:lang w:val="en-US"/>
        </w:rPr>
        <w:t xml:space="preserve">; Fig. </w:t>
      </w:r>
      <w:r w:rsidR="0099154B">
        <w:rPr>
          <w:szCs w:val="28"/>
          <w:lang w:val="en-US"/>
        </w:rPr>
        <w:t>6</w:t>
      </w:r>
      <w:r>
        <w:rPr>
          <w:szCs w:val="28"/>
          <w:lang w:val="en-US"/>
        </w:rPr>
        <w:t>a), mostly due to a significant reduction of [N</w:t>
      </w:r>
      <w:r w:rsidRPr="00B44D55">
        <w:rPr>
          <w:sz w:val="16"/>
          <w:szCs w:val="28"/>
          <w:lang w:val="en-US"/>
        </w:rPr>
        <w:t>gr</w:t>
      </w:r>
      <w:r>
        <w:rPr>
          <w:szCs w:val="28"/>
          <w:lang w:val="en-US"/>
        </w:rPr>
        <w:t xml:space="preserve">] at the onset of bulk </w:t>
      </w:r>
      <w:r w:rsidR="002C2015">
        <w:rPr>
          <w:szCs w:val="28"/>
          <w:lang w:val="en-US"/>
        </w:rPr>
        <w:t>leaf senescence</w:t>
      </w:r>
      <w:r>
        <w:rPr>
          <w:szCs w:val="28"/>
          <w:lang w:val="en-US"/>
        </w:rPr>
        <w:t xml:space="preserve"> period in the dry year. </w:t>
      </w:r>
      <w:r w:rsidR="00D74DB1">
        <w:rPr>
          <w:szCs w:val="28"/>
          <w:lang w:val="en-US"/>
        </w:rPr>
        <w:t>Mean [N</w:t>
      </w:r>
      <w:r w:rsidR="00D74DB1" w:rsidRPr="00D74DB1">
        <w:rPr>
          <w:sz w:val="16"/>
          <w:szCs w:val="16"/>
          <w:lang w:val="en-US"/>
        </w:rPr>
        <w:t>gr</w:t>
      </w:r>
      <w:r w:rsidR="00D74DB1">
        <w:rPr>
          <w:szCs w:val="28"/>
          <w:lang w:val="en-US"/>
        </w:rPr>
        <w:t>] was 16.1</w:t>
      </w:r>
      <w:r w:rsidR="00BA5C50">
        <w:rPr>
          <w:szCs w:val="28"/>
          <w:lang w:val="en-US"/>
        </w:rPr>
        <w:t xml:space="preserve"> </w:t>
      </w:r>
      <w:r w:rsidR="00D74DB1">
        <w:rPr>
          <w:szCs w:val="28"/>
          <w:lang w:val="en-US"/>
        </w:rPr>
        <w:t>±</w:t>
      </w:r>
      <w:r w:rsidR="00BA5C50">
        <w:rPr>
          <w:szCs w:val="28"/>
          <w:lang w:val="en-US"/>
        </w:rPr>
        <w:t xml:space="preserve"> </w:t>
      </w:r>
      <w:r w:rsidR="00D74DB1">
        <w:rPr>
          <w:szCs w:val="28"/>
          <w:lang w:val="en-US"/>
        </w:rPr>
        <w:t>0.3 and 1</w:t>
      </w:r>
      <w:r w:rsidR="00E8145C">
        <w:rPr>
          <w:szCs w:val="28"/>
          <w:lang w:val="en-US"/>
        </w:rPr>
        <w:t>5</w:t>
      </w:r>
      <w:r w:rsidR="00D74DB1">
        <w:rPr>
          <w:szCs w:val="28"/>
          <w:lang w:val="en-US"/>
        </w:rPr>
        <w:t>.</w:t>
      </w:r>
      <w:r w:rsidR="00E8145C">
        <w:rPr>
          <w:szCs w:val="28"/>
          <w:lang w:val="en-US"/>
        </w:rPr>
        <w:t>0</w:t>
      </w:r>
      <w:r w:rsidR="00D74DB1">
        <w:rPr>
          <w:szCs w:val="28"/>
          <w:lang w:val="en-US"/>
        </w:rPr>
        <w:t>±0.</w:t>
      </w:r>
      <w:r w:rsidR="00E8145C">
        <w:rPr>
          <w:szCs w:val="28"/>
          <w:lang w:val="en-US"/>
        </w:rPr>
        <w:t>2</w:t>
      </w:r>
      <w:r w:rsidR="00D74DB1">
        <w:rPr>
          <w:szCs w:val="28"/>
          <w:lang w:val="en-US"/>
        </w:rPr>
        <w:t xml:space="preserve"> mg g</w:t>
      </w:r>
      <w:r w:rsidR="00D74DB1" w:rsidRPr="00D74DB1">
        <w:rPr>
          <w:szCs w:val="28"/>
          <w:vertAlign w:val="superscript"/>
          <w:lang w:val="en-US"/>
        </w:rPr>
        <w:t>-1</w:t>
      </w:r>
      <w:r w:rsidR="00D74DB1">
        <w:rPr>
          <w:szCs w:val="28"/>
          <w:lang w:val="en-US"/>
        </w:rPr>
        <w:t xml:space="preserve"> in mild and dry year, respectively. </w:t>
      </w:r>
      <w:r w:rsidR="0050084D">
        <w:rPr>
          <w:szCs w:val="28"/>
          <w:lang w:val="en-US"/>
        </w:rPr>
        <w:t>The</w:t>
      </w:r>
      <w:r>
        <w:rPr>
          <w:szCs w:val="28"/>
          <w:lang w:val="en-US"/>
        </w:rPr>
        <w:t xml:space="preserve"> [N</w:t>
      </w:r>
      <w:r w:rsidRPr="00B44D55">
        <w:rPr>
          <w:sz w:val="16"/>
          <w:szCs w:val="28"/>
          <w:lang w:val="en-US"/>
        </w:rPr>
        <w:t>se</w:t>
      </w:r>
      <w:r>
        <w:rPr>
          <w:szCs w:val="28"/>
          <w:lang w:val="en-US"/>
        </w:rPr>
        <w:t>] decreased significantly in the dry year (p</w:t>
      </w:r>
      <w:r w:rsidR="00BA5C50">
        <w:rPr>
          <w:szCs w:val="28"/>
          <w:lang w:val="en-US"/>
        </w:rPr>
        <w:t>&lt;</w:t>
      </w:r>
      <w:r>
        <w:rPr>
          <w:szCs w:val="28"/>
          <w:lang w:val="en-US"/>
        </w:rPr>
        <w:t>0.0</w:t>
      </w:r>
      <w:r w:rsidR="00BA5C50">
        <w:rPr>
          <w:szCs w:val="28"/>
          <w:lang w:val="en-US"/>
        </w:rPr>
        <w:t>1</w:t>
      </w:r>
      <w:r>
        <w:rPr>
          <w:szCs w:val="28"/>
          <w:lang w:val="en-US"/>
        </w:rPr>
        <w:t xml:space="preserve">; Fig. </w:t>
      </w:r>
      <w:r w:rsidR="0099154B">
        <w:rPr>
          <w:szCs w:val="28"/>
          <w:lang w:val="en-US"/>
        </w:rPr>
        <w:t>6</w:t>
      </w:r>
      <w:r>
        <w:rPr>
          <w:szCs w:val="28"/>
          <w:lang w:val="en-US"/>
        </w:rPr>
        <w:t xml:space="preserve">b) and notably over the </w:t>
      </w:r>
      <w:r w:rsidR="002C2015">
        <w:rPr>
          <w:szCs w:val="28"/>
          <w:lang w:val="en-US"/>
        </w:rPr>
        <w:t>senescence</w:t>
      </w:r>
      <w:r>
        <w:rPr>
          <w:szCs w:val="28"/>
          <w:lang w:val="en-US"/>
        </w:rPr>
        <w:t xml:space="preserve"> period (p&lt;0.001, see also Fig. </w:t>
      </w:r>
      <w:r w:rsidR="00557AC1" w:rsidRPr="0099154B">
        <w:rPr>
          <w:szCs w:val="28"/>
          <w:lang w:val="en-US"/>
        </w:rPr>
        <w:t>S</w:t>
      </w:r>
      <w:r w:rsidR="00557AC1">
        <w:rPr>
          <w:szCs w:val="28"/>
          <w:lang w:val="en-US"/>
        </w:rPr>
        <w:t xml:space="preserve">4 </w:t>
      </w:r>
      <w:r w:rsidRPr="00847B2D">
        <w:rPr>
          <w:szCs w:val="28"/>
          <w:lang w:val="en-US"/>
        </w:rPr>
        <w:t xml:space="preserve">in which is noticeable the onset of </w:t>
      </w:r>
      <w:r w:rsidR="002C2015">
        <w:rPr>
          <w:szCs w:val="28"/>
          <w:lang w:val="en-US"/>
        </w:rPr>
        <w:t>leaf senescence</w:t>
      </w:r>
      <w:r w:rsidRPr="00847B2D">
        <w:rPr>
          <w:szCs w:val="28"/>
          <w:lang w:val="en-US"/>
        </w:rPr>
        <w:t xml:space="preserve"> with a steep decrease </w:t>
      </w:r>
      <w:r>
        <w:rPr>
          <w:szCs w:val="28"/>
          <w:lang w:val="en-US"/>
        </w:rPr>
        <w:t xml:space="preserve">of [Nse] over time). </w:t>
      </w:r>
      <w:bookmarkStart w:id="435" w:name="_Hlk530582273"/>
      <w:r w:rsidRPr="000D6CEB">
        <w:rPr>
          <w:szCs w:val="28"/>
          <w:lang w:val="en-US"/>
        </w:rPr>
        <w:t xml:space="preserve">The observed changes in </w:t>
      </w:r>
      <w:r w:rsidR="006C6EB0" w:rsidRPr="000D6CEB">
        <w:rPr>
          <w:szCs w:val="28"/>
          <w:lang w:val="en-US"/>
        </w:rPr>
        <w:t>[N</w:t>
      </w:r>
      <w:r w:rsidR="006C6EB0" w:rsidRPr="000D6CEB">
        <w:rPr>
          <w:sz w:val="16"/>
          <w:szCs w:val="16"/>
          <w:lang w:val="en-US"/>
        </w:rPr>
        <w:t>se</w:t>
      </w:r>
      <w:r w:rsidR="006C6EB0" w:rsidRPr="000D6CEB">
        <w:rPr>
          <w:szCs w:val="28"/>
          <w:lang w:val="en-US"/>
        </w:rPr>
        <w:t>]</w:t>
      </w:r>
      <w:r w:rsidRPr="000D6CEB">
        <w:rPr>
          <w:szCs w:val="28"/>
          <w:lang w:val="en-US"/>
        </w:rPr>
        <w:t xml:space="preserve"> led to a significant increase of NRE, from the onset to </w:t>
      </w:r>
      <w:r w:rsidR="006C6EB0" w:rsidRPr="000D6CEB">
        <w:rPr>
          <w:szCs w:val="28"/>
          <w:lang w:val="en-US"/>
        </w:rPr>
        <w:t xml:space="preserve">the </w:t>
      </w:r>
      <w:r w:rsidRPr="000D6CEB">
        <w:rPr>
          <w:szCs w:val="28"/>
          <w:lang w:val="en-US"/>
        </w:rPr>
        <w:t xml:space="preserve">end of </w:t>
      </w:r>
      <w:r w:rsidR="002C2015" w:rsidRPr="000D6CEB">
        <w:rPr>
          <w:szCs w:val="28"/>
          <w:lang w:val="en-US"/>
        </w:rPr>
        <w:t>leaf senescence</w:t>
      </w:r>
      <w:r w:rsidRPr="000D6CEB">
        <w:rPr>
          <w:szCs w:val="28"/>
          <w:lang w:val="en-US"/>
        </w:rPr>
        <w:t xml:space="preserve"> period </w:t>
      </w:r>
      <w:r w:rsidR="006C6EB0" w:rsidRPr="000D6CEB">
        <w:rPr>
          <w:szCs w:val="28"/>
          <w:lang w:val="en-US"/>
        </w:rPr>
        <w:t>(p&lt;0.001)</w:t>
      </w:r>
      <w:bookmarkEnd w:id="435"/>
      <w:r w:rsidR="006C6EB0">
        <w:rPr>
          <w:szCs w:val="28"/>
          <w:lang w:val="en-US"/>
        </w:rPr>
        <w:t xml:space="preserve"> </w:t>
      </w:r>
      <w:r>
        <w:rPr>
          <w:szCs w:val="28"/>
          <w:lang w:val="en-US"/>
        </w:rPr>
        <w:t>and, more importantly, in response to drought</w:t>
      </w:r>
      <w:r w:rsidRPr="00847B2D">
        <w:rPr>
          <w:szCs w:val="28"/>
          <w:lang w:val="en-US"/>
        </w:rPr>
        <w:t xml:space="preserve"> (+</w:t>
      </w:r>
      <w:r w:rsidR="00937401">
        <w:rPr>
          <w:szCs w:val="28"/>
          <w:lang w:val="en-US"/>
        </w:rPr>
        <w:t>22</w:t>
      </w:r>
      <w:r w:rsidR="00BA5C50">
        <w:rPr>
          <w:szCs w:val="28"/>
          <w:lang w:val="en-US"/>
        </w:rPr>
        <w:t xml:space="preserve"> </w:t>
      </w:r>
      <w:r w:rsidRPr="00847B2D">
        <w:rPr>
          <w:szCs w:val="28"/>
          <w:lang w:val="en-US"/>
        </w:rPr>
        <w:t>%, p</w:t>
      </w:r>
      <w:r w:rsidR="00BA5C50">
        <w:rPr>
          <w:szCs w:val="28"/>
          <w:lang w:val="en-US"/>
        </w:rPr>
        <w:t>&lt;0.01</w:t>
      </w:r>
      <w:r>
        <w:rPr>
          <w:szCs w:val="28"/>
          <w:lang w:val="en-US"/>
        </w:rPr>
        <w:t>;</w:t>
      </w:r>
      <w:r w:rsidRPr="003C0753">
        <w:rPr>
          <w:szCs w:val="28"/>
          <w:lang w:val="en-US"/>
        </w:rPr>
        <w:t xml:space="preserve"> </w:t>
      </w:r>
      <w:r w:rsidRPr="00847B2D">
        <w:rPr>
          <w:szCs w:val="28"/>
          <w:lang w:val="en-US"/>
        </w:rPr>
        <w:t xml:space="preserve">Fig. </w:t>
      </w:r>
      <w:r w:rsidR="0099154B">
        <w:rPr>
          <w:szCs w:val="28"/>
          <w:lang w:val="en-US"/>
        </w:rPr>
        <w:t>6</w:t>
      </w:r>
      <w:r>
        <w:rPr>
          <w:szCs w:val="28"/>
          <w:lang w:val="en-US"/>
        </w:rPr>
        <w:t>c</w:t>
      </w:r>
      <w:r w:rsidRPr="00847B2D">
        <w:rPr>
          <w:szCs w:val="28"/>
          <w:lang w:val="en-US"/>
        </w:rPr>
        <w:t>).</w:t>
      </w:r>
      <w:r w:rsidRPr="000845BF">
        <w:rPr>
          <w:szCs w:val="28"/>
          <w:lang w:val="en-US"/>
        </w:rPr>
        <w:t xml:space="preserve"> </w:t>
      </w:r>
      <w:bookmarkStart w:id="436" w:name="_Hlk530582932"/>
      <w:ins w:id="437" w:author="cbbesson" w:date="2018-11-21T16:59:00Z">
        <w:r w:rsidR="00F211BB">
          <w:rPr>
            <w:szCs w:val="28"/>
            <w:lang w:val="en-US"/>
          </w:rPr>
          <w:t xml:space="preserve">Furthermore, </w:t>
        </w:r>
      </w:ins>
      <w:bookmarkStart w:id="438" w:name="_Hlk530582338"/>
      <w:r>
        <w:rPr>
          <w:szCs w:val="28"/>
          <w:lang w:val="en-US"/>
        </w:rPr>
        <w:t>NRE</w:t>
      </w:r>
      <w:del w:id="439" w:author="cbbesson" w:date="2018-11-21T16:58:00Z">
        <w:r w:rsidDel="00F211BB">
          <w:rPr>
            <w:szCs w:val="28"/>
            <w:lang w:val="en-US"/>
          </w:rPr>
          <w:delText xml:space="preserve">, considered globally, </w:delText>
        </w:r>
      </w:del>
      <w:r>
        <w:rPr>
          <w:szCs w:val="28"/>
          <w:lang w:val="en-US"/>
        </w:rPr>
        <w:t xml:space="preserve">was </w:t>
      </w:r>
      <w:del w:id="440" w:author="cbbesson" w:date="2018-11-21T16:58:00Z">
        <w:r w:rsidDel="00F211BB">
          <w:rPr>
            <w:szCs w:val="28"/>
            <w:lang w:val="en-US"/>
          </w:rPr>
          <w:delText>only highly</w:delText>
        </w:r>
      </w:del>
      <w:ins w:id="441" w:author="cbbesson" w:date="2018-11-21T16:58:00Z">
        <w:r w:rsidR="00F211BB">
          <w:rPr>
            <w:szCs w:val="28"/>
            <w:lang w:val="en-US"/>
          </w:rPr>
          <w:t>closely</w:t>
        </w:r>
      </w:ins>
      <w:r>
        <w:rPr>
          <w:szCs w:val="28"/>
          <w:lang w:val="en-US"/>
        </w:rPr>
        <w:t xml:space="preserve"> explained by [N</w:t>
      </w:r>
      <w:r w:rsidRPr="00EF6D80">
        <w:rPr>
          <w:sz w:val="16"/>
          <w:szCs w:val="28"/>
          <w:lang w:val="en-US"/>
        </w:rPr>
        <w:t>se</w:t>
      </w:r>
      <w:r>
        <w:rPr>
          <w:szCs w:val="28"/>
          <w:lang w:val="en-US"/>
        </w:rPr>
        <w:t>] (NRE</w:t>
      </w:r>
      <w:r w:rsidR="00BA5C50">
        <w:rPr>
          <w:szCs w:val="28"/>
          <w:lang w:val="en-US"/>
        </w:rPr>
        <w:t xml:space="preserve"> </w:t>
      </w:r>
      <w:r>
        <w:rPr>
          <w:szCs w:val="28"/>
          <w:lang w:val="en-US"/>
        </w:rPr>
        <w:t>=</w:t>
      </w:r>
      <w:r w:rsidR="00BA5C50">
        <w:rPr>
          <w:szCs w:val="28"/>
          <w:lang w:val="en-US"/>
        </w:rPr>
        <w:t xml:space="preserve"> </w:t>
      </w:r>
      <w:r>
        <w:rPr>
          <w:szCs w:val="28"/>
          <w:lang w:val="en-US"/>
        </w:rPr>
        <w:t>9</w:t>
      </w:r>
      <w:r w:rsidR="00963D45">
        <w:rPr>
          <w:szCs w:val="28"/>
          <w:lang w:val="en-US"/>
        </w:rPr>
        <w:t>7</w:t>
      </w:r>
      <w:r>
        <w:rPr>
          <w:szCs w:val="28"/>
          <w:lang w:val="en-US"/>
        </w:rPr>
        <w:t>.</w:t>
      </w:r>
      <w:r w:rsidR="00963D45">
        <w:rPr>
          <w:szCs w:val="28"/>
          <w:lang w:val="en-US"/>
        </w:rPr>
        <w:t>19</w:t>
      </w:r>
      <w:r w:rsidR="00BA5C50">
        <w:rPr>
          <w:szCs w:val="28"/>
          <w:lang w:val="en-US"/>
        </w:rPr>
        <w:t xml:space="preserve"> </w:t>
      </w:r>
      <w:r>
        <w:rPr>
          <w:szCs w:val="28"/>
          <w:lang w:val="en-US"/>
        </w:rPr>
        <w:t>-</w:t>
      </w:r>
      <w:r w:rsidR="00BA5C50">
        <w:rPr>
          <w:szCs w:val="28"/>
          <w:lang w:val="en-US"/>
        </w:rPr>
        <w:t xml:space="preserve"> </w:t>
      </w:r>
      <w:r>
        <w:rPr>
          <w:szCs w:val="28"/>
          <w:lang w:val="en-US"/>
        </w:rPr>
        <w:t>6.</w:t>
      </w:r>
      <w:r w:rsidR="00963D45">
        <w:rPr>
          <w:szCs w:val="28"/>
          <w:lang w:val="en-US"/>
        </w:rPr>
        <w:t>1</w:t>
      </w:r>
      <w:r>
        <w:rPr>
          <w:szCs w:val="28"/>
          <w:lang w:val="en-US"/>
        </w:rPr>
        <w:t>3</w:t>
      </w:r>
      <w:r w:rsidR="00BA5C50">
        <w:rPr>
          <w:szCs w:val="28"/>
          <w:lang w:val="en-US"/>
        </w:rPr>
        <w:t xml:space="preserve"> </w:t>
      </w:r>
      <w:r>
        <w:rPr>
          <w:szCs w:val="28"/>
          <w:lang w:val="en-US"/>
        </w:rPr>
        <w:t>[Nse], r</w:t>
      </w:r>
      <w:r w:rsidRPr="000F75E8">
        <w:rPr>
          <w:szCs w:val="28"/>
          <w:vertAlign w:val="superscript"/>
          <w:lang w:val="en-US"/>
        </w:rPr>
        <w:t>2</w:t>
      </w:r>
      <w:r w:rsidR="00BA5C50">
        <w:rPr>
          <w:szCs w:val="28"/>
          <w:vertAlign w:val="superscript"/>
          <w:lang w:val="en-US"/>
        </w:rPr>
        <w:t xml:space="preserve"> </w:t>
      </w:r>
      <w:r>
        <w:rPr>
          <w:szCs w:val="28"/>
          <w:lang w:val="en-US"/>
        </w:rPr>
        <w:t>=</w:t>
      </w:r>
      <w:r w:rsidR="00BA5C50">
        <w:rPr>
          <w:szCs w:val="28"/>
          <w:lang w:val="en-US"/>
        </w:rPr>
        <w:t xml:space="preserve"> </w:t>
      </w:r>
      <w:r>
        <w:rPr>
          <w:szCs w:val="28"/>
          <w:lang w:val="en-US"/>
        </w:rPr>
        <w:t>0.9</w:t>
      </w:r>
      <w:r w:rsidR="00963D45">
        <w:rPr>
          <w:szCs w:val="28"/>
          <w:lang w:val="en-US"/>
        </w:rPr>
        <w:t>7</w:t>
      </w:r>
      <w:r>
        <w:rPr>
          <w:szCs w:val="28"/>
          <w:lang w:val="en-US"/>
        </w:rPr>
        <w:t>, p&lt;0.0001</w:t>
      </w:r>
      <w:r w:rsidR="00963D45">
        <w:rPr>
          <w:szCs w:val="28"/>
          <w:lang w:val="en-US"/>
        </w:rPr>
        <w:t xml:space="preserve">; Fig. </w:t>
      </w:r>
      <w:bookmarkStart w:id="442" w:name="_Hlk530581032"/>
      <w:r w:rsidR="00963D45">
        <w:rPr>
          <w:szCs w:val="28"/>
          <w:lang w:val="en-US"/>
        </w:rPr>
        <w:t>S5b</w:t>
      </w:r>
      <w:r>
        <w:rPr>
          <w:szCs w:val="28"/>
          <w:lang w:val="en-US"/>
        </w:rPr>
        <w:t>)</w:t>
      </w:r>
      <w:bookmarkEnd w:id="438"/>
      <w:r>
        <w:rPr>
          <w:szCs w:val="28"/>
          <w:lang w:val="en-US"/>
        </w:rPr>
        <w:t>.</w:t>
      </w:r>
      <w:bookmarkEnd w:id="436"/>
      <w:r>
        <w:rPr>
          <w:szCs w:val="28"/>
          <w:lang w:val="en-US"/>
        </w:rPr>
        <w:t xml:space="preserve"> </w:t>
      </w:r>
      <w:bookmarkStart w:id="443" w:name="_Hlk530581062"/>
      <w:del w:id="444" w:author="raquelvale" w:date="2018-11-20T14:12:00Z">
        <w:r w:rsidR="00963D45" w:rsidRPr="00752A98" w:rsidDel="000E24AE">
          <w:rPr>
            <w:szCs w:val="28"/>
            <w:lang w:val="en-US"/>
          </w:rPr>
          <w:delText>All observations at the end of senescence</w:delText>
        </w:r>
        <w:r w:rsidR="00DC29F5" w:rsidDel="000E24AE">
          <w:rPr>
            <w:szCs w:val="28"/>
            <w:lang w:val="en-US"/>
          </w:rPr>
          <w:delText xml:space="preserve"> of the dry year</w:delText>
        </w:r>
        <w:r w:rsidR="00963D45" w:rsidRPr="00752A98" w:rsidDel="000E24AE">
          <w:rPr>
            <w:szCs w:val="28"/>
            <w:lang w:val="en-US"/>
          </w:rPr>
          <w:delText xml:space="preserve"> </w:delText>
        </w:r>
        <w:r w:rsidR="005A6FC1" w:rsidDel="000E24AE">
          <w:rPr>
            <w:szCs w:val="28"/>
            <w:lang w:val="en-US"/>
          </w:rPr>
          <w:delText>dropped</w:delText>
        </w:r>
        <w:r w:rsidR="00EA46E4" w:rsidDel="000E24AE">
          <w:rPr>
            <w:szCs w:val="28"/>
            <w:lang w:val="en-US"/>
          </w:rPr>
          <w:delText xml:space="preserve"> to values </w:delText>
        </w:r>
        <w:r w:rsidR="00963D45" w:rsidRPr="00752A98" w:rsidDel="000E24AE">
          <w:rPr>
            <w:szCs w:val="28"/>
            <w:lang w:val="en-US"/>
          </w:rPr>
          <w:delText>around 5 mg g</w:delText>
        </w:r>
        <w:r w:rsidR="00963D45" w:rsidRPr="00752A98" w:rsidDel="000E24AE">
          <w:rPr>
            <w:szCs w:val="28"/>
            <w:vertAlign w:val="superscript"/>
            <w:lang w:val="en-US"/>
          </w:rPr>
          <w:delText>-1</w:delText>
        </w:r>
        <w:r w:rsidR="008B7BB0" w:rsidDel="000E24AE">
          <w:rPr>
            <w:szCs w:val="28"/>
            <w:lang w:val="en-US"/>
          </w:rPr>
          <w:delText xml:space="preserve"> </w:delText>
        </w:r>
        <w:r w:rsidR="00963D45" w:rsidDel="000E24AE">
          <w:rPr>
            <w:szCs w:val="28"/>
            <w:lang w:val="en-US"/>
          </w:rPr>
          <w:delText>(5.27</w:delText>
        </w:r>
        <w:r w:rsidR="00BA5C50" w:rsidDel="000E24AE">
          <w:rPr>
            <w:szCs w:val="28"/>
            <w:lang w:val="en-US"/>
          </w:rPr>
          <w:delText xml:space="preserve"> </w:delText>
        </w:r>
        <w:r w:rsidR="00963D45" w:rsidDel="000E24AE">
          <w:rPr>
            <w:szCs w:val="28"/>
            <w:lang w:val="en-US"/>
          </w:rPr>
          <w:delText>±</w:delText>
        </w:r>
        <w:r w:rsidR="00BA5C50" w:rsidDel="000E24AE">
          <w:rPr>
            <w:szCs w:val="28"/>
            <w:lang w:val="en-US"/>
          </w:rPr>
          <w:delText xml:space="preserve"> </w:delText>
        </w:r>
        <w:r w:rsidR="00963D45" w:rsidDel="000E24AE">
          <w:rPr>
            <w:szCs w:val="28"/>
            <w:lang w:val="en-US"/>
          </w:rPr>
          <w:delText>0.</w:delText>
        </w:r>
        <w:r w:rsidR="00AF4B5A" w:rsidDel="000E24AE">
          <w:rPr>
            <w:szCs w:val="28"/>
            <w:lang w:val="en-US"/>
          </w:rPr>
          <w:delText>12</w:delText>
        </w:r>
        <w:r w:rsidR="00963D45" w:rsidDel="000E24AE">
          <w:rPr>
            <w:szCs w:val="28"/>
            <w:lang w:val="en-US"/>
          </w:rPr>
          <w:delText xml:space="preserve"> </w:delText>
        </w:r>
        <w:r w:rsidR="00963D45" w:rsidRPr="00752A98" w:rsidDel="000E24AE">
          <w:rPr>
            <w:szCs w:val="28"/>
            <w:lang w:val="en-US"/>
          </w:rPr>
          <w:delText>mg g</w:delText>
        </w:r>
        <w:r w:rsidR="00963D45" w:rsidRPr="00752A98" w:rsidDel="000E24AE">
          <w:rPr>
            <w:szCs w:val="28"/>
            <w:vertAlign w:val="superscript"/>
            <w:lang w:val="en-US"/>
          </w:rPr>
          <w:delText>-1</w:delText>
        </w:r>
        <w:r w:rsidR="00963D45" w:rsidDel="000E24AE">
          <w:rPr>
            <w:szCs w:val="28"/>
            <w:lang w:val="en-US"/>
          </w:rPr>
          <w:delText xml:space="preserve">) </w:delText>
        </w:r>
        <w:r w:rsidR="00963D45" w:rsidRPr="00752A98" w:rsidDel="000E24AE">
          <w:rPr>
            <w:szCs w:val="28"/>
            <w:lang w:val="en-US"/>
          </w:rPr>
          <w:delText>which might suggest a possible threshold for nutrient resorption proficiency</w:delText>
        </w:r>
        <w:r w:rsidR="00077C75" w:rsidDel="000E24AE">
          <w:rPr>
            <w:szCs w:val="28"/>
            <w:lang w:val="en-US"/>
          </w:rPr>
          <w:delText xml:space="preserve"> </w:delText>
        </w:r>
        <w:r w:rsidR="001032BC" w:rsidDel="000E24AE">
          <w:rPr>
            <w:szCs w:val="28"/>
            <w:lang w:val="en-US"/>
          </w:rPr>
          <w:delText xml:space="preserve">or potential </w:delText>
        </w:r>
        <w:r w:rsidR="001032BC" w:rsidRPr="00752A98" w:rsidDel="000E24AE">
          <w:rPr>
            <w:szCs w:val="28"/>
            <w:lang w:val="en-US"/>
          </w:rPr>
          <w:delText>resorption</w:delText>
        </w:r>
        <w:r w:rsidR="001032BC" w:rsidDel="000E24AE">
          <w:rPr>
            <w:szCs w:val="28"/>
            <w:lang w:val="en-US"/>
          </w:rPr>
          <w:delText xml:space="preserve"> </w:delText>
        </w:r>
        <w:r w:rsidR="00077C75" w:rsidDel="000E24AE">
          <w:rPr>
            <w:szCs w:val="28"/>
            <w:lang w:val="en-US"/>
          </w:rPr>
          <w:fldChar w:fldCharType="begin"/>
        </w:r>
        <w:r w:rsidR="00077C75" w:rsidDel="000E24AE">
          <w:rPr>
            <w:szCs w:val="28"/>
            <w:lang w:val="en-US"/>
          </w:rPr>
          <w:delInstrText xml:space="preserve"> ADDIN EN.CITE &lt;EndNote&gt;&lt;Cite&gt;&lt;Author&gt;Killingbeck&lt;/Author&gt;&lt;Year&gt;1996&lt;/Year&gt;&lt;RecNum&gt;9014&lt;/RecNum&gt;&lt;DisplayText&gt;(Killingbeck, 1996)&lt;/DisplayText&gt;&lt;record&gt;&lt;rec-number&gt;9014&lt;/rec-number&gt;&lt;foreign-keys&gt;&lt;key app="EN" db-id="pwteffw96rtfrhe9ts7pz52wtex5vzw000xw"&gt;9014&lt;/key&gt;&lt;/foreign-keys&gt;&lt;ref-type name="Journal Article"&gt;17&lt;/ref-type&gt;&lt;contributors&gt;&lt;authors&gt;&lt;author&gt;Killingbeck, Keith&lt;/author&gt;&lt;/authors&gt;&lt;/contributors&gt;&lt;titles&gt;&lt;title&gt;Nutrients in Senesced Leaves: Keys to the Search for Potential Resorption and Resorption Proficiency&lt;/title&gt;&lt;secondary-title&gt;Ecology&lt;/secondary-title&gt;&lt;alt-title&gt;Ecology&lt;/alt-title&gt;&lt;/titles&gt;&lt;periodical&gt;&lt;full-title&gt;Ecology&lt;/full-title&gt;&lt;/periodical&gt;&lt;alt-periodical&gt;&lt;full-title&gt;Ecology&lt;/full-title&gt;&lt;/alt-periodical&gt;&lt;pages&gt;1716-1727&lt;/pages&gt;&lt;volume&gt;77&lt;/volume&gt;&lt;number&gt;6&lt;/number&gt;&lt;dates&gt;&lt;year&gt;1996&lt;/year&gt;&lt;pub-dates&gt;&lt;date&gt;September 1996&lt;/date&gt;&lt;/pub-dates&gt;&lt;/dates&gt;&lt;urls&gt;&lt;/urls&gt;&lt;electronic-resource-num&gt;https://doi.org/10.2307/2265777&lt;/electronic-resource-num&gt;&lt;/record&gt;&lt;/Cite&gt;&lt;/EndNote&gt;</w:delInstrText>
        </w:r>
        <w:r w:rsidR="00077C75" w:rsidDel="000E24AE">
          <w:rPr>
            <w:szCs w:val="28"/>
            <w:lang w:val="en-US"/>
          </w:rPr>
          <w:fldChar w:fldCharType="separate"/>
        </w:r>
        <w:r w:rsidR="00077C75" w:rsidDel="000E24AE">
          <w:rPr>
            <w:noProof/>
            <w:szCs w:val="28"/>
            <w:lang w:val="en-US"/>
          </w:rPr>
          <w:delText>(</w:delText>
        </w:r>
        <w:r w:rsidR="00C76773" w:rsidDel="000E24AE">
          <w:fldChar w:fldCharType="begin"/>
        </w:r>
        <w:r w:rsidR="00C76773" w:rsidDel="000E24AE">
          <w:delInstrText xml:space="preserve"> HYPERLINK \l "_ENREF_44" \o "Killingbeck, 1996 #9014" </w:delInstrText>
        </w:r>
        <w:r w:rsidR="00C76773" w:rsidDel="000E24AE">
          <w:fldChar w:fldCharType="separate"/>
        </w:r>
        <w:r w:rsidR="00D37C1F" w:rsidDel="000E24AE">
          <w:rPr>
            <w:noProof/>
            <w:szCs w:val="28"/>
            <w:lang w:val="en-US"/>
          </w:rPr>
          <w:delText>Killingbeck, 1996</w:delText>
        </w:r>
        <w:r w:rsidR="00C76773" w:rsidDel="000E24AE">
          <w:rPr>
            <w:noProof/>
            <w:szCs w:val="28"/>
            <w:lang w:val="en-US"/>
          </w:rPr>
          <w:fldChar w:fldCharType="end"/>
        </w:r>
        <w:r w:rsidR="00077C75" w:rsidDel="000E24AE">
          <w:rPr>
            <w:noProof/>
            <w:szCs w:val="28"/>
            <w:lang w:val="en-US"/>
          </w:rPr>
          <w:delText>)</w:delText>
        </w:r>
        <w:r w:rsidR="00077C75" w:rsidDel="000E24AE">
          <w:rPr>
            <w:szCs w:val="28"/>
            <w:lang w:val="en-US"/>
          </w:rPr>
          <w:fldChar w:fldCharType="end"/>
        </w:r>
        <w:r w:rsidR="00963D45" w:rsidRPr="00752A98" w:rsidDel="000E24AE">
          <w:rPr>
            <w:szCs w:val="28"/>
            <w:lang w:val="en-US"/>
          </w:rPr>
          <w:delText>.</w:delText>
        </w:r>
        <w:r w:rsidR="00963D45" w:rsidDel="000E24AE">
          <w:rPr>
            <w:szCs w:val="28"/>
            <w:lang w:val="en-US"/>
          </w:rPr>
          <w:delText xml:space="preserve"> </w:delText>
        </w:r>
      </w:del>
      <w:bookmarkEnd w:id="442"/>
    </w:p>
    <w:bookmarkEnd w:id="443"/>
    <w:p w14:paraId="6CA7403E" w14:textId="3D6C6A28" w:rsidR="00EA330B" w:rsidRDefault="00EA330B" w:rsidP="00EA330B">
      <w:pPr>
        <w:spacing w:after="120"/>
        <w:rPr>
          <w:szCs w:val="28"/>
          <w:lang w:val="en-US"/>
        </w:rPr>
      </w:pPr>
    </w:p>
    <w:p w14:paraId="241E6EA4" w14:textId="592C7A47" w:rsidR="00EA330B" w:rsidRDefault="00650327" w:rsidP="00EA330B">
      <w:pPr>
        <w:spacing w:after="120"/>
        <w:jc w:val="center"/>
        <w:rPr>
          <w:b/>
          <w:szCs w:val="28"/>
          <w:lang w:val="en-US"/>
        </w:rPr>
      </w:pPr>
      <w:r w:rsidRPr="00650327">
        <w:rPr>
          <w:noProof/>
          <w:lang w:val="pt-PT" w:eastAsia="pt-PT"/>
        </w:rPr>
        <w:lastRenderedPageBreak/>
        <w:drawing>
          <wp:inline distT="0" distB="0" distL="0" distR="0" wp14:anchorId="27D7F4A2" wp14:editId="0336677B">
            <wp:extent cx="2654300" cy="619887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654300" cy="6198870"/>
                    </a:xfrm>
                    <a:prstGeom prst="rect">
                      <a:avLst/>
                    </a:prstGeom>
                    <a:noFill/>
                    <a:ln>
                      <a:noFill/>
                    </a:ln>
                  </pic:spPr>
                </pic:pic>
              </a:graphicData>
            </a:graphic>
          </wp:inline>
        </w:drawing>
      </w:r>
    </w:p>
    <w:p w14:paraId="1F3AF743" w14:textId="61DEF690" w:rsidR="00EA330B" w:rsidRPr="00EA330B" w:rsidRDefault="00EA330B" w:rsidP="00EA330B">
      <w:pPr>
        <w:pStyle w:val="Caption"/>
        <w:rPr>
          <w:b w:val="0"/>
          <w:lang w:val="en-US"/>
        </w:rPr>
      </w:pPr>
      <w:r w:rsidRPr="00500D2C">
        <w:rPr>
          <w:lang w:val="en-US"/>
        </w:rPr>
        <w:t>Figure 5</w:t>
      </w:r>
      <w:r w:rsidRPr="00847B2D">
        <w:rPr>
          <w:lang w:val="en-US"/>
        </w:rPr>
        <w:t xml:space="preserve">. </w:t>
      </w:r>
      <w:r w:rsidRPr="00EA330B">
        <w:rPr>
          <w:b w:val="0"/>
          <w:lang w:val="en-US"/>
        </w:rPr>
        <w:t xml:space="preserve">Nitrogen dynamics evaluated at the onset and end of bulk </w:t>
      </w:r>
      <w:r w:rsidR="0099154B">
        <w:rPr>
          <w:b w:val="0"/>
          <w:lang w:val="en-US"/>
        </w:rPr>
        <w:t>leaf senescence</w:t>
      </w:r>
      <w:r w:rsidRPr="00EA330B">
        <w:rPr>
          <w:b w:val="0"/>
          <w:lang w:val="en-US"/>
        </w:rPr>
        <w:t xml:space="preserve"> period in the mild and dry year. </w:t>
      </w:r>
      <w:r w:rsidRPr="00410B3A">
        <w:rPr>
          <w:lang w:val="en-US"/>
        </w:rPr>
        <w:t>(a)</w:t>
      </w:r>
      <w:r w:rsidRPr="00EA330B">
        <w:rPr>
          <w:b w:val="0"/>
          <w:lang w:val="en-US"/>
        </w:rPr>
        <w:t xml:space="preserve"> Nitrogen concentration in green leaves ([N</w:t>
      </w:r>
      <w:r w:rsidRPr="00EA330B">
        <w:rPr>
          <w:b w:val="0"/>
          <w:sz w:val="16"/>
          <w:lang w:val="en-US"/>
        </w:rPr>
        <w:t>gr</w:t>
      </w:r>
      <w:r w:rsidRPr="00EA330B">
        <w:rPr>
          <w:b w:val="0"/>
          <w:lang w:val="en-US"/>
        </w:rPr>
        <w:t>], mg g</w:t>
      </w:r>
      <w:r w:rsidRPr="00EA330B">
        <w:rPr>
          <w:b w:val="0"/>
          <w:vertAlign w:val="superscript"/>
          <w:lang w:val="en-US"/>
        </w:rPr>
        <w:t>-1</w:t>
      </w:r>
      <w:r w:rsidRPr="00EA330B">
        <w:rPr>
          <w:b w:val="0"/>
          <w:lang w:val="en-US"/>
        </w:rPr>
        <w:t xml:space="preserve">). </w:t>
      </w:r>
      <w:r w:rsidRPr="00410B3A">
        <w:rPr>
          <w:lang w:val="en-US"/>
        </w:rPr>
        <w:t>(b)</w:t>
      </w:r>
      <w:r w:rsidRPr="00EA330B">
        <w:rPr>
          <w:b w:val="0"/>
          <w:lang w:val="en-US"/>
        </w:rPr>
        <w:t xml:space="preserve"> Nitrogen concentration in senescent leaves ([N</w:t>
      </w:r>
      <w:r w:rsidRPr="00EA330B">
        <w:rPr>
          <w:b w:val="0"/>
          <w:sz w:val="16"/>
          <w:lang w:val="en-US"/>
        </w:rPr>
        <w:t>se</w:t>
      </w:r>
      <w:r w:rsidRPr="00EA330B">
        <w:rPr>
          <w:b w:val="0"/>
          <w:lang w:val="en-US"/>
        </w:rPr>
        <w:t>], mg g</w:t>
      </w:r>
      <w:r w:rsidRPr="00EA330B">
        <w:rPr>
          <w:b w:val="0"/>
          <w:vertAlign w:val="superscript"/>
          <w:lang w:val="en-US"/>
        </w:rPr>
        <w:t>-1</w:t>
      </w:r>
      <w:r w:rsidRPr="00EA330B">
        <w:rPr>
          <w:b w:val="0"/>
          <w:lang w:val="en-US"/>
        </w:rPr>
        <w:t xml:space="preserve">). </w:t>
      </w:r>
      <w:r w:rsidRPr="00410B3A">
        <w:rPr>
          <w:lang w:val="en-US"/>
        </w:rPr>
        <w:t>(c)</w:t>
      </w:r>
      <w:r w:rsidRPr="00EA330B">
        <w:rPr>
          <w:b w:val="0"/>
          <w:lang w:val="en-US"/>
        </w:rPr>
        <w:t xml:space="preserve"> Nitrogen re</w:t>
      </w:r>
      <w:r w:rsidR="007C1628">
        <w:rPr>
          <w:b w:val="0"/>
          <w:lang w:val="en-US"/>
        </w:rPr>
        <w:t>sorption</w:t>
      </w:r>
      <w:r w:rsidR="00410B3A">
        <w:rPr>
          <w:b w:val="0"/>
          <w:lang w:val="en-US"/>
        </w:rPr>
        <w:t xml:space="preserve"> efficiency (NRE, %). </w:t>
      </w:r>
      <w:r w:rsidRPr="00EA330B">
        <w:rPr>
          <w:b w:val="0"/>
          <w:lang w:val="en-US"/>
        </w:rPr>
        <w:t xml:space="preserve">Values are mean ± SEM (n = </w:t>
      </w:r>
      <w:r w:rsidR="00650327">
        <w:rPr>
          <w:b w:val="0"/>
          <w:lang w:val="en-US"/>
        </w:rPr>
        <w:t>6</w:t>
      </w:r>
      <w:r w:rsidRPr="00EA330B">
        <w:rPr>
          <w:b w:val="0"/>
          <w:lang w:val="en-US"/>
        </w:rPr>
        <w:t xml:space="preserve">). Significant differences between years </w:t>
      </w:r>
      <w:r w:rsidR="00100770">
        <w:rPr>
          <w:b w:val="0"/>
          <w:lang w:val="en-US"/>
        </w:rPr>
        <w:t xml:space="preserve">area </w:t>
      </w:r>
      <w:r w:rsidRPr="00EA330B">
        <w:rPr>
          <w:b w:val="0"/>
          <w:lang w:val="en-US"/>
        </w:rPr>
        <w:t>indicated when * p&lt;0.05, **p&lt;0.01, ***p&lt;0.001.</w:t>
      </w:r>
    </w:p>
    <w:p w14:paraId="45E22E25" w14:textId="77777777" w:rsidR="00963D45" w:rsidRDefault="00963D45" w:rsidP="00EA330B">
      <w:pPr>
        <w:spacing w:after="120"/>
        <w:jc w:val="center"/>
        <w:rPr>
          <w:szCs w:val="20"/>
          <w:lang w:val="en-US"/>
        </w:rPr>
      </w:pPr>
    </w:p>
    <w:p w14:paraId="3DEDD86F" w14:textId="60E3652B" w:rsidR="00290066" w:rsidRDefault="00290066" w:rsidP="00290066">
      <w:pPr>
        <w:pStyle w:val="Heading1"/>
        <w:rPr>
          <w:lang w:val="en-US"/>
        </w:rPr>
      </w:pPr>
      <w:r>
        <w:rPr>
          <w:lang w:val="en-US"/>
        </w:rPr>
        <w:lastRenderedPageBreak/>
        <w:t>4</w:t>
      </w:r>
      <w:r w:rsidRPr="00050CA8">
        <w:rPr>
          <w:lang w:val="en-US"/>
        </w:rPr>
        <w:t xml:space="preserve"> </w:t>
      </w:r>
      <w:r>
        <w:rPr>
          <w:lang w:val="en-US"/>
        </w:rPr>
        <w:t>Discussion</w:t>
      </w:r>
    </w:p>
    <w:p w14:paraId="6EC74FD0" w14:textId="0CE766F9" w:rsidR="00290066" w:rsidRDefault="00290066" w:rsidP="00290066">
      <w:pPr>
        <w:pStyle w:val="Heading2"/>
        <w:rPr>
          <w:lang w:val="en-US"/>
        </w:rPr>
      </w:pPr>
      <w:r>
        <w:rPr>
          <w:lang w:val="en-US"/>
        </w:rPr>
        <w:t>4</w:t>
      </w:r>
      <w:r w:rsidR="00E72F0A">
        <w:rPr>
          <w:lang w:val="en-US"/>
        </w:rPr>
        <w:t>.</w:t>
      </w:r>
      <w:r>
        <w:rPr>
          <w:lang w:val="en-US"/>
        </w:rPr>
        <w:t xml:space="preserve">1 </w:t>
      </w:r>
      <w:r w:rsidR="00DD3E6E">
        <w:rPr>
          <w:lang w:val="en-US"/>
        </w:rPr>
        <w:t xml:space="preserve">Drivers </w:t>
      </w:r>
      <w:r>
        <w:rPr>
          <w:lang w:val="en-US"/>
        </w:rPr>
        <w:t xml:space="preserve">of </w:t>
      </w:r>
      <w:ins w:id="445" w:author="Maria Caldeira" w:date="2018-11-26T22:50:00Z">
        <w:r w:rsidR="00214EF2">
          <w:rPr>
            <w:lang w:val="en-US"/>
          </w:rPr>
          <w:t xml:space="preserve">the </w:t>
        </w:r>
      </w:ins>
      <w:del w:id="446" w:author="Maria Caldeira" w:date="2018-11-26T22:50:00Z">
        <w:r w:rsidR="004B5EF3" w:rsidDel="00214EF2">
          <w:rPr>
            <w:lang w:val="en-US"/>
          </w:rPr>
          <w:delText>spring</w:delText>
        </w:r>
        <w:r w:rsidDel="00214EF2">
          <w:rPr>
            <w:lang w:val="en-US"/>
          </w:rPr>
          <w:delText xml:space="preserve"> growing season</w:delText>
        </w:r>
      </w:del>
      <w:r>
        <w:rPr>
          <w:lang w:val="en-US"/>
        </w:rPr>
        <w:t xml:space="preserve"> onset, cessation</w:t>
      </w:r>
      <w:ins w:id="447" w:author="Raquel" w:date="2018-11-28T09:40:00Z">
        <w:r w:rsidR="00137B49">
          <w:rPr>
            <w:lang w:val="en-US"/>
          </w:rPr>
          <w:t>,</w:t>
        </w:r>
      </w:ins>
      <w:r>
        <w:rPr>
          <w:lang w:val="en-US"/>
        </w:rPr>
        <w:t xml:space="preserve"> and length</w:t>
      </w:r>
      <w:ins w:id="448" w:author="Maria Caldeira" w:date="2018-11-26T22:50:00Z">
        <w:r w:rsidR="00214EF2">
          <w:rPr>
            <w:lang w:val="en-US"/>
          </w:rPr>
          <w:t xml:space="preserve"> of the spring growing season</w:t>
        </w:r>
      </w:ins>
    </w:p>
    <w:p w14:paraId="15967C75" w14:textId="12911B00" w:rsidR="001F1392" w:rsidRDefault="00CE7055" w:rsidP="00CE7055">
      <w:pPr>
        <w:spacing w:after="120"/>
        <w:rPr>
          <w:szCs w:val="28"/>
          <w:lang w:val="en-US"/>
        </w:rPr>
      </w:pPr>
      <w:r w:rsidRPr="0023034D">
        <w:rPr>
          <w:szCs w:val="28"/>
          <w:lang w:val="en-US"/>
        </w:rPr>
        <w:t xml:space="preserve">The timing of </w:t>
      </w:r>
      <w:del w:id="449" w:author="raquelvale" w:date="2018-11-23T00:14:00Z">
        <w:r w:rsidRPr="0023034D" w:rsidDel="00595302">
          <w:rPr>
            <w:szCs w:val="28"/>
            <w:lang w:val="en-US"/>
          </w:rPr>
          <w:delText xml:space="preserve">the </w:delText>
        </w:r>
      </w:del>
      <w:r w:rsidRPr="0023034D">
        <w:rPr>
          <w:szCs w:val="28"/>
          <w:lang w:val="en-US"/>
        </w:rPr>
        <w:t xml:space="preserve">budburst of cork oak trees </w:t>
      </w:r>
      <w:r>
        <w:rPr>
          <w:szCs w:val="28"/>
          <w:lang w:val="en-US"/>
        </w:rPr>
        <w:t xml:space="preserve">(Fig. 2) </w:t>
      </w:r>
      <w:r w:rsidRPr="0023034D">
        <w:rPr>
          <w:szCs w:val="28"/>
          <w:lang w:val="en-US"/>
        </w:rPr>
        <w:t xml:space="preserve">was determined by </w:t>
      </w:r>
      <w:del w:id="450" w:author="Maria da Conceição Caldeira" w:date="2018-11-27T10:45:00Z">
        <w:r w:rsidRPr="0023034D" w:rsidDel="00BC50D9">
          <w:rPr>
            <w:szCs w:val="28"/>
            <w:lang w:val="en-US"/>
          </w:rPr>
          <w:delText xml:space="preserve">the accumulated temperature above a certain </w:delText>
        </w:r>
      </w:del>
      <w:del w:id="451" w:author="Maria da Conceição Caldeira" w:date="2018-11-27T10:46:00Z">
        <w:r w:rsidRPr="0023034D" w:rsidDel="00BC50D9">
          <w:rPr>
            <w:szCs w:val="28"/>
            <w:lang w:val="en-US"/>
          </w:rPr>
          <w:delText>threshold (</w:delText>
        </w:r>
        <w:r w:rsidRPr="0023034D" w:rsidDel="00BC50D9">
          <w:rPr>
            <w:i/>
            <w:szCs w:val="28"/>
            <w:lang w:val="en-US"/>
          </w:rPr>
          <w:delText>i</w:delText>
        </w:r>
        <w:r w:rsidDel="00BC50D9">
          <w:rPr>
            <w:i/>
            <w:szCs w:val="28"/>
            <w:lang w:val="en-US"/>
          </w:rPr>
          <w:delText>.</w:delText>
        </w:r>
        <w:r w:rsidRPr="0023034D" w:rsidDel="00BC50D9">
          <w:rPr>
            <w:i/>
            <w:szCs w:val="28"/>
            <w:lang w:val="en-US"/>
          </w:rPr>
          <w:delText xml:space="preserve"> e.</w:delText>
        </w:r>
        <w:r w:rsidRPr="0023034D" w:rsidDel="00BC50D9">
          <w:rPr>
            <w:szCs w:val="28"/>
            <w:lang w:val="en-US"/>
          </w:rPr>
          <w:delText xml:space="preserve"> </w:delText>
        </w:r>
      </w:del>
      <w:r w:rsidRPr="0023034D">
        <w:rPr>
          <w:szCs w:val="28"/>
          <w:lang w:val="en-US"/>
        </w:rPr>
        <w:t>DDS</w:t>
      </w:r>
      <w:del w:id="452" w:author="Maria da Conceição Caldeira" w:date="2018-11-27T10:46:00Z">
        <w:r w:rsidRPr="0023034D" w:rsidDel="00BC50D9">
          <w:rPr>
            <w:szCs w:val="28"/>
            <w:lang w:val="en-US"/>
          </w:rPr>
          <w:delText>)</w:delText>
        </w:r>
      </w:del>
      <w:r w:rsidRPr="0023034D">
        <w:rPr>
          <w:szCs w:val="28"/>
          <w:lang w:val="en-US"/>
        </w:rPr>
        <w:t xml:space="preserve"> as </w:t>
      </w:r>
      <w:r w:rsidR="007F6B26">
        <w:rPr>
          <w:szCs w:val="28"/>
          <w:lang w:val="en-US"/>
        </w:rPr>
        <w:t>previously</w:t>
      </w:r>
      <w:r w:rsidRPr="0023034D">
        <w:rPr>
          <w:szCs w:val="28"/>
          <w:lang w:val="en-US"/>
        </w:rPr>
        <w:t xml:space="preserve"> shown in </w:t>
      </w:r>
      <w:r>
        <w:rPr>
          <w:szCs w:val="28"/>
          <w:lang w:val="en-US"/>
        </w:rPr>
        <w:t>other</w:t>
      </w:r>
      <w:r w:rsidRPr="0023034D">
        <w:rPr>
          <w:szCs w:val="28"/>
          <w:lang w:val="en-US"/>
        </w:rPr>
        <w:t xml:space="preserve"> studies </w:t>
      </w:r>
      <w:r>
        <w:rPr>
          <w:szCs w:val="28"/>
          <w:lang w:val="en-US"/>
        </w:rPr>
        <w:fldChar w:fldCharType="begin">
          <w:fldData xml:space="preserve">PEVuZE5vdGU+PENpdGU+PEF1dGhvcj5QaW50bzwvQXV0aG9yPjxZZWFyPjIwMTE8L1llYXI+PFJl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</w:fldData>
        </w:fldChar>
      </w:r>
      <w:r>
        <w:rPr>
          <w:szCs w:val="28"/>
          <w:lang w:val="en-US"/>
        </w:rPr>
        <w:instrText xml:space="preserve"> ADDIN EN.CITE </w:instrText>
      </w:r>
      <w:r>
        <w:rPr>
          <w:szCs w:val="28"/>
          <w:lang w:val="en-US"/>
        </w:rPr>
        <w:fldChar w:fldCharType="begin">
          <w:fldData xml:space="preserve">PEVuZE5vdGU+PENpdGU+PEF1dGhvcj5QaW50bzwvQXV0aG9yPjxZZWFyPjIwMTE8L1llYXI+PFJl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</w:fldData>
        </w:fldChar>
      </w:r>
      <w:r>
        <w:rPr>
          <w:szCs w:val="28"/>
          <w:lang w:val="en-US"/>
        </w:rPr>
        <w:instrText xml:space="preserve"> ADDIN EN.CITE.DATA </w:instrText>
      </w:r>
      <w:r>
        <w:rPr>
          <w:szCs w:val="28"/>
          <w:lang w:val="en-US"/>
        </w:rPr>
      </w:r>
      <w:r>
        <w:rPr>
          <w:szCs w:val="28"/>
          <w:lang w:val="en-US"/>
        </w:rPr>
        <w:fldChar w:fldCharType="end"/>
      </w:r>
      <w:r>
        <w:rPr>
          <w:szCs w:val="28"/>
          <w:lang w:val="en-US"/>
        </w:rPr>
      </w:r>
      <w:r>
        <w:rPr>
          <w:szCs w:val="28"/>
          <w:lang w:val="en-US"/>
        </w:rPr>
        <w:fldChar w:fldCharType="separate"/>
      </w:r>
      <w:r>
        <w:rPr>
          <w:noProof/>
          <w:szCs w:val="28"/>
          <w:lang w:val="en-US"/>
        </w:rPr>
        <w:t xml:space="preserve">(e.g. </w:t>
      </w:r>
      <w:hyperlink w:anchor="_ENREF_51" w:tooltip="Pinto, 2011 #5254" w:history="1">
        <w:r w:rsidR="0076192B">
          <w:rPr>
            <w:noProof/>
            <w:szCs w:val="28"/>
            <w:lang w:val="en-US"/>
          </w:rPr>
          <w:t>Pinto et al., 2011</w:t>
        </w:r>
      </w:hyperlink>
      <w:r>
        <w:rPr>
          <w:noProof/>
          <w:szCs w:val="28"/>
          <w:lang w:val="en-US"/>
        </w:rPr>
        <w:t xml:space="preserve">; </w:t>
      </w:r>
      <w:hyperlink w:anchor="_ENREF_80" w:tooltip="Sampaio, 2016 #7512" w:history="1">
        <w:r w:rsidR="0076192B">
          <w:rPr>
            <w:noProof/>
            <w:szCs w:val="28"/>
            <w:lang w:val="en-US"/>
          </w:rPr>
          <w:t>Sampaio et al., 2016</w:t>
        </w:r>
      </w:hyperlink>
      <w:r>
        <w:rPr>
          <w:noProof/>
          <w:szCs w:val="28"/>
          <w:lang w:val="en-US"/>
        </w:rPr>
        <w:t>)</w:t>
      </w:r>
      <w:r>
        <w:rPr>
          <w:szCs w:val="28"/>
          <w:lang w:val="en-US"/>
        </w:rPr>
        <w:fldChar w:fldCharType="end"/>
      </w:r>
      <w:r w:rsidRPr="0023034D">
        <w:rPr>
          <w:szCs w:val="28"/>
          <w:lang w:val="en-US"/>
        </w:rPr>
        <w:t xml:space="preserve">. </w:t>
      </w:r>
      <w:r w:rsidRPr="005405F8">
        <w:rPr>
          <w:szCs w:val="28"/>
          <w:lang w:val="en-US"/>
        </w:rPr>
        <w:t xml:space="preserve">The </w:t>
      </w:r>
      <w:r>
        <w:rPr>
          <w:szCs w:val="28"/>
          <w:lang w:val="en-US"/>
        </w:rPr>
        <w:t xml:space="preserve">DDS </w:t>
      </w:r>
      <w:r w:rsidRPr="00847B2D">
        <w:rPr>
          <w:szCs w:val="28"/>
          <w:lang w:val="en-US"/>
        </w:rPr>
        <w:t>until budburst w</w:t>
      </w:r>
      <w:ins w:id="453" w:author="raquelvale" w:date="2018-11-25T22:24:00Z">
        <w:r w:rsidR="0069477A">
          <w:rPr>
            <w:szCs w:val="28"/>
            <w:lang w:val="en-US"/>
          </w:rPr>
          <w:t>ere</w:t>
        </w:r>
      </w:ins>
      <w:del w:id="454" w:author="raquelvale" w:date="2018-11-25T22:24:00Z">
        <w:r w:rsidRPr="00847B2D" w:rsidDel="0069477A">
          <w:rPr>
            <w:szCs w:val="28"/>
            <w:lang w:val="en-US"/>
          </w:rPr>
          <w:delText>as</w:delText>
        </w:r>
      </w:del>
      <w:r w:rsidRPr="00847B2D">
        <w:rPr>
          <w:szCs w:val="28"/>
          <w:lang w:val="en-US"/>
        </w:rPr>
        <w:t xml:space="preserve"> not significantly different </w:t>
      </w:r>
      <w:del w:id="455" w:author="cbbesson" w:date="2018-11-21T16:42:00Z">
        <w:r w:rsidRPr="00847B2D" w:rsidDel="009F1523">
          <w:rPr>
            <w:szCs w:val="28"/>
            <w:lang w:val="en-US"/>
          </w:rPr>
          <w:delText xml:space="preserve">among </w:delText>
        </w:r>
      </w:del>
      <w:ins w:id="456" w:author="cbbesson" w:date="2018-11-21T16:42:00Z">
        <w:r w:rsidR="009F1523">
          <w:rPr>
            <w:szCs w:val="28"/>
            <w:lang w:val="en-US"/>
          </w:rPr>
          <w:t>between</w:t>
        </w:r>
        <w:r w:rsidR="009F1523" w:rsidRPr="00847B2D">
          <w:rPr>
            <w:szCs w:val="28"/>
            <w:lang w:val="en-US"/>
          </w:rPr>
          <w:t xml:space="preserve"> </w:t>
        </w:r>
      </w:ins>
      <w:r w:rsidRPr="00847B2D">
        <w:rPr>
          <w:szCs w:val="28"/>
          <w:lang w:val="en-US"/>
        </w:rPr>
        <w:t>years</w:t>
      </w:r>
      <w:ins w:id="457" w:author="raquelvale" w:date="2018-11-25T22:37:00Z">
        <w:r w:rsidR="00541BE8">
          <w:rPr>
            <w:szCs w:val="28"/>
            <w:lang w:val="en-US"/>
          </w:rPr>
          <w:t xml:space="preserve"> </w:t>
        </w:r>
        <w:r w:rsidR="00541BE8" w:rsidRPr="0023034D">
          <w:rPr>
            <w:szCs w:val="28"/>
            <w:lang w:val="en-US"/>
          </w:rPr>
          <w:t>(</w:t>
        </w:r>
        <w:r w:rsidR="00541BE8">
          <w:rPr>
            <w:szCs w:val="28"/>
            <w:lang w:val="en-US"/>
          </w:rPr>
          <w:t>Fig. S1b</w:t>
        </w:r>
        <w:r w:rsidR="00541BE8" w:rsidRPr="0023034D">
          <w:rPr>
            <w:szCs w:val="28"/>
            <w:lang w:val="en-US"/>
          </w:rPr>
          <w:t>)</w:t>
        </w:r>
      </w:ins>
      <w:ins w:id="458" w:author="raquelvale" w:date="2018-11-26T00:10:00Z">
        <w:r w:rsidR="000636E9">
          <w:rPr>
            <w:szCs w:val="28"/>
            <w:lang w:val="en-US"/>
          </w:rPr>
          <w:t xml:space="preserve">. </w:t>
        </w:r>
      </w:ins>
      <w:ins w:id="459" w:author="raquelvale" w:date="2018-11-26T00:11:00Z">
        <w:r w:rsidR="000636E9">
          <w:rPr>
            <w:szCs w:val="28"/>
            <w:lang w:val="en-US"/>
          </w:rPr>
          <w:t>N</w:t>
        </w:r>
      </w:ins>
      <w:ins w:id="460" w:author="raquelvale" w:date="2018-11-26T00:10:00Z">
        <w:r w:rsidR="000636E9">
          <w:rPr>
            <w:szCs w:val="28"/>
            <w:lang w:val="en-US"/>
          </w:rPr>
          <w:t xml:space="preserve">evertheless, </w:t>
        </w:r>
      </w:ins>
      <w:r w:rsidRPr="00847B2D">
        <w:rPr>
          <w:szCs w:val="28"/>
          <w:lang w:val="en-US"/>
        </w:rPr>
        <w:t>,</w:t>
      </w:r>
      <w:r>
        <w:rPr>
          <w:szCs w:val="28"/>
          <w:lang w:val="en-US"/>
        </w:rPr>
        <w:t xml:space="preserve"> </w:t>
      </w:r>
      <w:del w:id="461" w:author="raquelvale" w:date="2018-11-25T23:16:00Z">
        <w:r w:rsidDel="00415D02">
          <w:rPr>
            <w:szCs w:val="28"/>
            <w:lang w:val="en-US"/>
          </w:rPr>
          <w:delText>although t</w:delText>
        </w:r>
        <w:r w:rsidRPr="00847B2D" w:rsidDel="00415D02">
          <w:rPr>
            <w:szCs w:val="28"/>
            <w:lang w:val="en-US"/>
          </w:rPr>
          <w:delText xml:space="preserve">he </w:delText>
        </w:r>
        <w:r w:rsidDel="00415D02">
          <w:rPr>
            <w:szCs w:val="28"/>
            <w:lang w:val="en-US"/>
          </w:rPr>
          <w:delText xml:space="preserve">timing of </w:delText>
        </w:r>
      </w:del>
      <w:r w:rsidRPr="00847B2D">
        <w:rPr>
          <w:szCs w:val="28"/>
          <w:lang w:val="en-US"/>
        </w:rPr>
        <w:t xml:space="preserve">budburst was </w:t>
      </w:r>
      <w:r>
        <w:rPr>
          <w:szCs w:val="28"/>
          <w:lang w:val="en-US"/>
        </w:rPr>
        <w:t>delayed in the dry year</w:t>
      </w:r>
      <w:ins w:id="462" w:author="raquelvale" w:date="2018-11-26T00:11:00Z">
        <w:r w:rsidR="000636E9">
          <w:rPr>
            <w:szCs w:val="28"/>
            <w:lang w:val="en-US"/>
          </w:rPr>
          <w:t xml:space="preserve">, </w:t>
        </w:r>
      </w:ins>
      <w:del w:id="463" w:author="raquelvale" w:date="2018-11-26T00:10:00Z">
        <w:r w:rsidDel="000636E9">
          <w:rPr>
            <w:szCs w:val="28"/>
            <w:lang w:val="en-US"/>
          </w:rPr>
          <w:delText xml:space="preserve">. This delay was </w:delText>
        </w:r>
      </w:del>
      <w:del w:id="464" w:author="raquelvale" w:date="2018-11-25T22:25:00Z">
        <w:r w:rsidDel="0069477A">
          <w:rPr>
            <w:szCs w:val="28"/>
            <w:lang w:val="en-US"/>
          </w:rPr>
          <w:delText xml:space="preserve">probably </w:delText>
        </w:r>
      </w:del>
      <w:r>
        <w:rPr>
          <w:szCs w:val="28"/>
          <w:lang w:val="en-US"/>
        </w:rPr>
        <w:t>due to</w:t>
      </w:r>
      <w:r w:rsidRPr="00847B2D">
        <w:rPr>
          <w:szCs w:val="28"/>
          <w:lang w:val="en-US"/>
        </w:rPr>
        <w:t xml:space="preserve"> the cold</w:t>
      </w:r>
      <w:r>
        <w:rPr>
          <w:szCs w:val="28"/>
          <w:lang w:val="en-US"/>
        </w:rPr>
        <w:t>er</w:t>
      </w:r>
      <w:r w:rsidRPr="00847B2D">
        <w:rPr>
          <w:szCs w:val="28"/>
          <w:lang w:val="en-US"/>
        </w:rPr>
        <w:t xml:space="preserve"> temperatures observed during the winter</w:t>
      </w:r>
      <w:ins w:id="465" w:author="raquelvale" w:date="2018-11-26T00:11:00Z">
        <w:r w:rsidR="000636E9">
          <w:rPr>
            <w:szCs w:val="28"/>
            <w:lang w:val="en-US"/>
          </w:rPr>
          <w:t xml:space="preserve"> and </w:t>
        </w:r>
      </w:ins>
      <w:del w:id="466" w:author="raquelvale" w:date="2018-11-26T00:11:00Z">
        <w:r w:rsidRPr="00847B2D" w:rsidDel="000636E9">
          <w:rPr>
            <w:szCs w:val="28"/>
            <w:lang w:val="en-US"/>
          </w:rPr>
          <w:delText xml:space="preserve"> of the dry year, </w:delText>
        </w:r>
        <w:r w:rsidDel="000636E9">
          <w:rPr>
            <w:szCs w:val="28"/>
            <w:lang w:val="en-US"/>
          </w:rPr>
          <w:delText xml:space="preserve">which just allowed the trees </w:delText>
        </w:r>
        <w:r w:rsidRPr="00847B2D" w:rsidDel="000636E9">
          <w:rPr>
            <w:szCs w:val="28"/>
            <w:lang w:val="en-US"/>
          </w:rPr>
          <w:delText>to reach</w:delText>
        </w:r>
        <w:r w:rsidDel="000636E9">
          <w:rPr>
            <w:szCs w:val="28"/>
            <w:lang w:val="en-US"/>
          </w:rPr>
          <w:delText xml:space="preserve"> </w:delText>
        </w:r>
      </w:del>
      <w:r>
        <w:rPr>
          <w:szCs w:val="28"/>
          <w:lang w:val="en-US"/>
        </w:rPr>
        <w:t xml:space="preserve">the </w:t>
      </w:r>
      <w:del w:id="467" w:author="Maria Caldeira" w:date="2018-11-26T22:52:00Z">
        <w:r w:rsidR="007F6B26" w:rsidDel="0066359E">
          <w:rPr>
            <w:szCs w:val="28"/>
            <w:lang w:val="en-US"/>
          </w:rPr>
          <w:delText xml:space="preserve">appropriate </w:delText>
        </w:r>
      </w:del>
      <w:ins w:id="468" w:author="Maria Caldeira" w:date="2018-11-26T22:52:00Z">
        <w:r w:rsidR="0066359E">
          <w:rPr>
            <w:szCs w:val="28"/>
            <w:lang w:val="en-US"/>
          </w:rPr>
          <w:t xml:space="preserve">accumulated </w:t>
        </w:r>
      </w:ins>
      <w:r>
        <w:rPr>
          <w:szCs w:val="28"/>
          <w:lang w:val="en-US"/>
        </w:rPr>
        <w:t xml:space="preserve">thermal time </w:t>
      </w:r>
      <w:ins w:id="469" w:author="raquelvale" w:date="2018-11-26T00:12:00Z">
        <w:r w:rsidR="000636E9">
          <w:rPr>
            <w:szCs w:val="28"/>
            <w:lang w:val="en-US"/>
          </w:rPr>
          <w:t xml:space="preserve">was only reached </w:t>
        </w:r>
      </w:ins>
      <w:r>
        <w:rPr>
          <w:szCs w:val="28"/>
          <w:lang w:val="en-US"/>
        </w:rPr>
        <w:t>after</w:t>
      </w:r>
      <w:r w:rsidRPr="00847B2D">
        <w:rPr>
          <w:szCs w:val="28"/>
          <w:lang w:val="en-US"/>
        </w:rPr>
        <w:t xml:space="preserve"> </w:t>
      </w:r>
      <w:r>
        <w:rPr>
          <w:szCs w:val="28"/>
          <w:lang w:val="en-US"/>
        </w:rPr>
        <w:t xml:space="preserve">the increase in temperature in </w:t>
      </w:r>
      <w:r w:rsidRPr="00847B2D">
        <w:rPr>
          <w:szCs w:val="28"/>
          <w:lang w:val="en-US"/>
        </w:rPr>
        <w:t>the early spring</w:t>
      </w:r>
      <w:r>
        <w:rPr>
          <w:szCs w:val="28"/>
          <w:lang w:val="en-US"/>
        </w:rPr>
        <w:t xml:space="preserve">. </w:t>
      </w:r>
      <w:bookmarkStart w:id="470" w:name="_Hlk530583268"/>
      <w:r>
        <w:rPr>
          <w:szCs w:val="28"/>
          <w:lang w:val="en-US"/>
        </w:rPr>
        <w:t xml:space="preserve">The importance of temperature on budburst, either cumulative (DDS) and/or early spring temperature, has been highlighted in several studies </w:t>
      </w:r>
      <w:r>
        <w:rPr>
          <w:szCs w:val="28"/>
          <w:lang w:val="en-US"/>
        </w:rPr>
        <w:fldChar w:fldCharType="begin">
          <w:fldData xml:space="preserve">PEVuZE5vdGU+PENpdGU+PEF1dGhvcj5HYXJjw61hLU1vem88L0F1dGhvcj48WWVhcj4yMDEwPC9Z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</w:fldData>
        </w:fldChar>
      </w:r>
      <w:r w:rsidR="008B7BB0">
        <w:rPr>
          <w:szCs w:val="28"/>
          <w:lang w:val="en-US"/>
        </w:rPr>
        <w:instrText xml:space="preserve"> ADDIN EN.CITE </w:instrText>
      </w:r>
      <w:r w:rsidR="008B7BB0">
        <w:rPr>
          <w:szCs w:val="28"/>
          <w:lang w:val="en-US"/>
        </w:rPr>
        <w:fldChar w:fldCharType="begin">
          <w:fldData xml:space="preserve">PEVuZE5vdGU+PENpdGU+PEF1dGhvcj5HYXJjw61hLU1vem88L0F1dGhvcj48WWVhcj4yMDEwPC9Z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</w:fldData>
        </w:fldChar>
      </w:r>
      <w:r w:rsidR="008B7BB0">
        <w:rPr>
          <w:szCs w:val="28"/>
          <w:lang w:val="en-US"/>
        </w:rPr>
        <w:instrText xml:space="preserve"> ADDIN EN.CITE.DATA </w:instrText>
      </w:r>
      <w:r w:rsidR="008B7BB0">
        <w:rPr>
          <w:szCs w:val="28"/>
          <w:lang w:val="en-US"/>
        </w:rPr>
      </w:r>
      <w:r w:rsidR="008B7BB0">
        <w:rPr>
          <w:szCs w:val="28"/>
          <w:lang w:val="en-US"/>
        </w:rPr>
        <w:fldChar w:fldCharType="end"/>
      </w:r>
      <w:r>
        <w:rPr>
          <w:szCs w:val="28"/>
          <w:lang w:val="en-US"/>
        </w:rPr>
      </w:r>
      <w:r>
        <w:rPr>
          <w:szCs w:val="28"/>
          <w:lang w:val="en-US"/>
        </w:rPr>
        <w:fldChar w:fldCharType="separate"/>
      </w:r>
      <w:r w:rsidR="008B7BB0">
        <w:rPr>
          <w:noProof/>
          <w:szCs w:val="28"/>
          <w:lang w:val="en-US"/>
        </w:rPr>
        <w:t xml:space="preserve">(e.g. </w:t>
      </w:r>
      <w:hyperlink w:anchor="_ENREF_29" w:tooltip="Menzel, 2006 #1636" w:history="1">
        <w:r w:rsidR="0076192B">
          <w:rPr>
            <w:noProof/>
            <w:szCs w:val="28"/>
            <w:lang w:val="en-US"/>
          </w:rPr>
          <w:t>Menzel et al., 2006</w:t>
        </w:r>
      </w:hyperlink>
      <w:r w:rsidR="008B7BB0">
        <w:rPr>
          <w:noProof/>
          <w:szCs w:val="28"/>
          <w:lang w:val="en-US"/>
        </w:rPr>
        <w:t xml:space="preserve">; </w:t>
      </w:r>
      <w:hyperlink w:anchor="_ENREF_28" w:tooltip="Richardson, 2006 #8990" w:history="1">
        <w:r w:rsidR="0076192B">
          <w:rPr>
            <w:noProof/>
            <w:szCs w:val="28"/>
            <w:lang w:val="en-US"/>
          </w:rPr>
          <w:t>Richardson et al., 2006</w:t>
        </w:r>
      </w:hyperlink>
      <w:r w:rsidR="008B7BB0">
        <w:rPr>
          <w:noProof/>
          <w:szCs w:val="28"/>
          <w:lang w:val="en-US"/>
        </w:rPr>
        <w:t xml:space="preserve">; </w:t>
      </w:r>
      <w:hyperlink w:anchor="_ENREF_38" w:tooltip="Vitasse, 2009 #5170" w:history="1">
        <w:r w:rsidR="0076192B">
          <w:rPr>
            <w:noProof/>
            <w:szCs w:val="28"/>
            <w:lang w:val="en-US"/>
          </w:rPr>
          <w:t>Vitasse et al., 2009</w:t>
        </w:r>
      </w:hyperlink>
      <w:r w:rsidR="008B7BB0">
        <w:rPr>
          <w:noProof/>
          <w:szCs w:val="28"/>
          <w:lang w:val="en-US"/>
        </w:rPr>
        <w:t xml:space="preserve">; </w:t>
      </w:r>
      <w:hyperlink w:anchor="_ENREF_43" w:tooltip="García-Mozo, 2010 #3921" w:history="1">
        <w:r w:rsidR="0076192B">
          <w:rPr>
            <w:noProof/>
            <w:szCs w:val="28"/>
            <w:lang w:val="en-US"/>
          </w:rPr>
          <w:t>García-Mozo et al., 2010</w:t>
        </w:r>
      </w:hyperlink>
      <w:r w:rsidR="008B7BB0">
        <w:rPr>
          <w:noProof/>
          <w:szCs w:val="28"/>
          <w:lang w:val="en-US"/>
        </w:rPr>
        <w:t xml:space="preserve">; </w:t>
      </w:r>
      <w:hyperlink w:anchor="_ENREF_42" w:tooltip="Körner, 2010 #8995" w:history="1">
        <w:r w:rsidR="0076192B">
          <w:rPr>
            <w:noProof/>
            <w:szCs w:val="28"/>
            <w:lang w:val="en-US"/>
          </w:rPr>
          <w:t>Körner and Basler, 2010</w:t>
        </w:r>
      </w:hyperlink>
      <w:r w:rsidR="008B7BB0">
        <w:rPr>
          <w:noProof/>
          <w:szCs w:val="28"/>
          <w:lang w:val="en-US"/>
        </w:rPr>
        <w:t xml:space="preserve">; </w:t>
      </w:r>
      <w:hyperlink w:anchor="_ENREF_51" w:tooltip="Pinto, 2011 #5254" w:history="1">
        <w:r w:rsidR="0076192B">
          <w:rPr>
            <w:noProof/>
            <w:szCs w:val="28"/>
            <w:lang w:val="en-US"/>
          </w:rPr>
          <w:t>Pinto et al., 2011</w:t>
        </w:r>
      </w:hyperlink>
      <w:r w:rsidR="008B7BB0">
        <w:rPr>
          <w:noProof/>
          <w:szCs w:val="28"/>
          <w:lang w:val="en-US"/>
        </w:rPr>
        <w:t>)</w:t>
      </w:r>
      <w:r>
        <w:rPr>
          <w:szCs w:val="28"/>
          <w:lang w:val="en-US"/>
        </w:rPr>
        <w:fldChar w:fldCharType="end"/>
      </w:r>
      <w:r>
        <w:rPr>
          <w:szCs w:val="28"/>
          <w:lang w:val="en-US"/>
        </w:rPr>
        <w:t xml:space="preserve">. </w:t>
      </w:r>
      <w:bookmarkEnd w:id="470"/>
      <w:r w:rsidRPr="00847B2D">
        <w:rPr>
          <w:szCs w:val="28"/>
          <w:lang w:val="en-US"/>
        </w:rPr>
        <w:fldChar w:fldCharType="begin"/>
      </w:r>
      <w:r>
        <w:rPr>
          <w:szCs w:val="28"/>
          <w:lang w:val="en-US"/>
        </w:rPr>
        <w:instrText xml:space="preserve"> ADDIN EN.CITE &lt;EndNote&gt;&lt;Cite AuthorYear="1"&gt;&lt;Author&gt;Pinto&lt;/Author&gt;&lt;Year&gt;2011&lt;/Year&gt;&lt;RecNum&gt;5254&lt;/RecNum&gt;&lt;DisplayText&gt;Pinto et al. (2011)&lt;/DisplayText&gt;&lt;record&gt;&lt;rec-number&gt;5254&lt;/rec-number&gt;&lt;foreign-keys&gt;&lt;key app="EN" db-id="pwteffw96rtfrhe9ts7pz52wtex5vzw000xw"&gt;5254&lt;/key&gt;&lt;/foreign-keys&gt;&lt;ref-type name="Journal Article"&gt;17&lt;/ref-type&gt;&lt;contributors&gt;&lt;authors&gt;&lt;author&gt;Pinto, C. A.&lt;/author&gt;&lt;author&gt;Henriques, M. O.&lt;/author&gt;&lt;author&gt;Figueiredo, J. P.&lt;/author&gt;&lt;author&gt;David, J. S.&lt;/author&gt;&lt;author&gt;Abreu, F. G.&lt;/author&gt;&lt;author&gt;Pereira, J. S.&lt;/author&gt;&lt;author&gt;Correia, I.&lt;/author&gt;&lt;author&gt;David, T. S.&lt;/author&gt;&lt;/authors&gt;&lt;/contributors&gt;&lt;titles&gt;&lt;title&gt;Phenology and growth dynamics in Mediterranean evergreen oaks: Effects of environmental conditions and water relations&lt;/title&gt;&lt;secondary-title&gt;Forest Ecology and Management&lt;/secondary-title&gt;&lt;alt-title&gt;Forest Ecol. Manag.&lt;/alt-title&gt;&lt;/titles&gt;&lt;periodical&gt;&lt;full-title&gt;Forest Ecology and Management&lt;/full-title&gt;&lt;/periodical&gt;&lt;pages&gt;500-508&lt;/pages&gt;&lt;volume&gt;262&lt;/volume&gt;&lt;number&gt;3&lt;/number&gt;&lt;keywords&gt;&lt;keyword&gt;Budburst&lt;/keyword&gt;&lt;keyword&gt;Shoot elongation&lt;/keyword&gt;&lt;keyword&gt;Temperature&lt;/keyword&gt;&lt;keyword&gt;Photoperiod&lt;/keyword&gt;&lt;keyword&gt;Predawn leaf water potential&lt;/keyword&gt;&lt;keyword&gt;leaf water potential&lt;/keyword&gt;&lt;keyword&gt;quercus suber&lt;/keyword&gt;&lt;/keywords&gt;&lt;dates&gt;&lt;year&gt;2011&lt;/year&gt;&lt;/dates&gt;&lt;isbn&gt;0378-1127&lt;/isbn&gt;&lt;urls&gt;&lt;related-urls&gt;&lt;url&gt;http://www.sciencedirect.com/science/article/pii/S0378112711002337&lt;/url&gt;&lt;/related-urls&gt;&lt;/urls&gt;&lt;electronic-resource-num&gt;https://doi.org/10.1016/j.foreco.2011.04.018&lt;/electronic-resource-num&gt;&lt;research-notes&gt;Notas avulsas 115. Para citar no paper do crescimento do MIND&lt;/research-notes&gt;&lt;/record&gt;&lt;/Cite&gt;&lt;/EndNote&gt;</w:instrText>
      </w:r>
      <w:r w:rsidRPr="00847B2D">
        <w:rPr>
          <w:szCs w:val="28"/>
          <w:lang w:val="en-US"/>
        </w:rPr>
        <w:fldChar w:fldCharType="separate"/>
      </w:r>
      <w:hyperlink w:anchor="_ENREF_51" w:tooltip="Pinto, 2011 #5254" w:history="1">
        <w:r w:rsidR="0076192B">
          <w:rPr>
            <w:noProof/>
            <w:szCs w:val="28"/>
            <w:lang w:val="en-US"/>
          </w:rPr>
          <w:t>Pinto et al. (2011</w:t>
        </w:r>
      </w:hyperlink>
      <w:r>
        <w:rPr>
          <w:noProof/>
          <w:szCs w:val="28"/>
          <w:lang w:val="en-US"/>
        </w:rPr>
        <w:t>)</w:t>
      </w:r>
      <w:r w:rsidRPr="00847B2D">
        <w:rPr>
          <w:szCs w:val="28"/>
          <w:lang w:val="en-US"/>
        </w:rPr>
        <w:fldChar w:fldCharType="end"/>
      </w:r>
      <w:r>
        <w:rPr>
          <w:szCs w:val="28"/>
          <w:lang w:val="en-US"/>
        </w:rPr>
        <w:t xml:space="preserve"> reported that the only variable </w:t>
      </w:r>
      <w:r w:rsidRPr="00847B2D">
        <w:rPr>
          <w:szCs w:val="28"/>
          <w:lang w:val="en-US"/>
        </w:rPr>
        <w:t>related to budburst date</w:t>
      </w:r>
      <w:r>
        <w:rPr>
          <w:szCs w:val="28"/>
          <w:lang w:val="en-US"/>
        </w:rPr>
        <w:t xml:space="preserve"> of adult cork oaks was a</w:t>
      </w:r>
      <w:r w:rsidRPr="00847B2D">
        <w:rPr>
          <w:szCs w:val="28"/>
          <w:lang w:val="en-US"/>
        </w:rPr>
        <w:t>ir temperature</w:t>
      </w:r>
      <w:r>
        <w:rPr>
          <w:szCs w:val="28"/>
          <w:lang w:val="en-US"/>
        </w:rPr>
        <w:t>, in particular</w:t>
      </w:r>
      <w:ins w:id="471" w:author="Raquel" w:date="2018-11-28T09:40:00Z">
        <w:r w:rsidR="00137B49">
          <w:rPr>
            <w:szCs w:val="28"/>
            <w:lang w:val="en-US"/>
          </w:rPr>
          <w:t>,</w:t>
        </w:r>
      </w:ins>
      <w:r>
        <w:rPr>
          <w:szCs w:val="28"/>
          <w:lang w:val="en-US"/>
        </w:rPr>
        <w:t xml:space="preserve"> </w:t>
      </w:r>
      <w:ins w:id="472" w:author="Raquel" w:date="2018-11-27T16:08:00Z">
        <w:r w:rsidR="00DF4A24">
          <w:rPr>
            <w:szCs w:val="28"/>
            <w:lang w:val="en-US"/>
          </w:rPr>
          <w:t xml:space="preserve">the </w:t>
        </w:r>
      </w:ins>
      <w:r w:rsidR="00D439AE">
        <w:rPr>
          <w:szCs w:val="28"/>
          <w:lang w:val="en-US"/>
        </w:rPr>
        <w:t xml:space="preserve">average daily temperature </w:t>
      </w:r>
      <w:r w:rsidRPr="00847B2D">
        <w:rPr>
          <w:szCs w:val="28"/>
          <w:lang w:val="en-US"/>
        </w:rPr>
        <w:t>1.5 months prior to budburst.</w:t>
      </w:r>
      <w:r>
        <w:rPr>
          <w:szCs w:val="28"/>
          <w:lang w:val="en-US"/>
        </w:rPr>
        <w:t xml:space="preserve"> In a study across Europe, the timing of </w:t>
      </w:r>
      <w:r w:rsidR="00D439AE">
        <w:rPr>
          <w:szCs w:val="28"/>
          <w:lang w:val="en-US"/>
        </w:rPr>
        <w:t>budburst</w:t>
      </w:r>
      <w:r>
        <w:rPr>
          <w:szCs w:val="28"/>
          <w:lang w:val="en-US"/>
        </w:rPr>
        <w:t xml:space="preserve"> was found to be highly correlated with the temperature of the preceding month </w:t>
      </w:r>
      <w:r>
        <w:rPr>
          <w:szCs w:val="28"/>
          <w:lang w:val="en-US"/>
        </w:rPr>
        <w:fldChar w:fldCharType="begin">
          <w:fldData xml:space="preserve">PEVuZE5vdGU+PENpdGU+PEF1dGhvcj5NZW56ZWw8L0F1dGhvcj48WWVhcj4yMDA2PC9ZZWFyPjxS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</w:fldData>
        </w:fldChar>
      </w:r>
      <w:r>
        <w:rPr>
          <w:szCs w:val="28"/>
          <w:lang w:val="en-US"/>
        </w:rPr>
        <w:instrText xml:space="preserve"> ADDIN EN.CITE </w:instrText>
      </w:r>
      <w:r>
        <w:rPr>
          <w:szCs w:val="28"/>
          <w:lang w:val="en-US"/>
        </w:rPr>
        <w:fldChar w:fldCharType="begin">
          <w:fldData xml:space="preserve">PEVuZE5vdGU+PENpdGU+PEF1dGhvcj5NZW56ZWw8L0F1dGhvcj48WWVhcj4yMDA2PC9ZZWFyPjxS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</w:fldData>
        </w:fldChar>
      </w:r>
      <w:r>
        <w:rPr>
          <w:szCs w:val="28"/>
          <w:lang w:val="en-US"/>
        </w:rPr>
        <w:instrText xml:space="preserve"> ADDIN EN.CITE.DATA </w:instrText>
      </w:r>
      <w:r>
        <w:rPr>
          <w:szCs w:val="28"/>
          <w:lang w:val="en-US"/>
        </w:rPr>
      </w:r>
      <w:r>
        <w:rPr>
          <w:szCs w:val="28"/>
          <w:lang w:val="en-US"/>
        </w:rPr>
        <w:fldChar w:fldCharType="end"/>
      </w:r>
      <w:r>
        <w:rPr>
          <w:szCs w:val="28"/>
          <w:lang w:val="en-US"/>
        </w:rPr>
      </w:r>
      <w:r>
        <w:rPr>
          <w:szCs w:val="28"/>
          <w:lang w:val="en-US"/>
        </w:rPr>
        <w:fldChar w:fldCharType="separate"/>
      </w:r>
      <w:r>
        <w:rPr>
          <w:noProof/>
          <w:szCs w:val="28"/>
          <w:lang w:val="en-US"/>
        </w:rPr>
        <w:t>(</w:t>
      </w:r>
      <w:hyperlink w:anchor="_ENREF_29" w:tooltip="Menzel, 2006 #1636" w:history="1">
        <w:r w:rsidR="0076192B">
          <w:rPr>
            <w:noProof/>
            <w:szCs w:val="28"/>
            <w:lang w:val="en-US"/>
          </w:rPr>
          <w:t>Menzel et al., 2006</w:t>
        </w:r>
      </w:hyperlink>
      <w:r>
        <w:rPr>
          <w:noProof/>
          <w:szCs w:val="28"/>
          <w:lang w:val="en-US"/>
        </w:rPr>
        <w:t>)</w:t>
      </w:r>
      <w:r>
        <w:rPr>
          <w:szCs w:val="28"/>
          <w:lang w:val="en-US"/>
        </w:rPr>
        <w:fldChar w:fldCharType="end"/>
      </w:r>
      <w:r>
        <w:rPr>
          <w:szCs w:val="28"/>
          <w:lang w:val="en-US"/>
        </w:rPr>
        <w:t xml:space="preserve"> and in a hardwood forest in </w:t>
      </w:r>
      <w:ins w:id="473" w:author="Raquel" w:date="2018-11-28T09:35:00Z">
        <w:r w:rsidR="00AF77D3">
          <w:rPr>
            <w:szCs w:val="28"/>
            <w:lang w:val="en-US"/>
          </w:rPr>
          <w:t xml:space="preserve">the </w:t>
        </w:r>
      </w:ins>
      <w:r>
        <w:rPr>
          <w:szCs w:val="28"/>
          <w:lang w:val="en-US"/>
        </w:rPr>
        <w:t>northern USA, DDS account</w:t>
      </w:r>
      <w:r w:rsidR="00D439AE">
        <w:rPr>
          <w:szCs w:val="28"/>
          <w:lang w:val="en-US"/>
        </w:rPr>
        <w:t>ed</w:t>
      </w:r>
      <w:r>
        <w:rPr>
          <w:szCs w:val="28"/>
          <w:lang w:val="en-US"/>
        </w:rPr>
        <w:t xml:space="preserve"> </w:t>
      </w:r>
      <w:r w:rsidR="007F6B26">
        <w:rPr>
          <w:szCs w:val="28"/>
          <w:lang w:val="en-US"/>
        </w:rPr>
        <w:t>for</w:t>
      </w:r>
      <w:r>
        <w:rPr>
          <w:szCs w:val="28"/>
          <w:lang w:val="en-US"/>
        </w:rPr>
        <w:t xml:space="preserve"> more than 90% of the variation in spring canopy development </w:t>
      </w:r>
      <w:r>
        <w:rPr>
          <w:szCs w:val="28"/>
          <w:lang w:val="en-US"/>
        </w:rPr>
        <w:fldChar w:fldCharType="begin"/>
      </w:r>
      <w:r>
        <w:rPr>
          <w:szCs w:val="28"/>
          <w:lang w:val="en-US"/>
        </w:rPr>
        <w:instrText xml:space="preserve"> ADDIN EN.CITE &lt;EndNote&gt;&lt;Cite&gt;&lt;Author&gt;Richardson&lt;/Author&gt;&lt;Year&gt;2006&lt;/Year&gt;&lt;RecNum&gt;8990&lt;/RecNum&gt;&lt;DisplayText&gt;(Richardson et al., 2006)&lt;/DisplayText&gt;&lt;record&gt;&lt;rec-number&gt;8990&lt;/rec-number&gt;&lt;foreign-keys&gt;&lt;key app="EN" db-id="pwteffw96rtfrhe9ts7pz52wtex5vzw000xw"&gt;8990&lt;/key&gt;&lt;/foreign-keys&gt;&lt;ref-type name="Journal Article"&gt;17&lt;/ref-type&gt;&lt;contributors&gt;&lt;authors&gt;&lt;author&gt;Richardson, A. D.&lt;/author&gt;&lt;author&gt;Bailey, A. S.&lt;/author&gt;&lt;author&gt;Denny, E. G.&lt;/author&gt;&lt;author&gt;Martin, C. W.&lt;/author&gt;&lt;author&gt;O&amp;apos;Keefe, J.&lt;/author&gt;&lt;/authors&gt;&lt;/contributors&gt;&lt;titles&gt;&lt;title&gt;Phenology of a northern hardwood forest canopy&lt;/title&gt;&lt;secondary-title&gt;Global Change Biology&lt;/secondary-title&gt;&lt;alt-title&gt;BGlobal Change Biol.&lt;/alt-title&gt;&lt;/titles&gt;&lt;periodical&gt;&lt;full-title&gt;Global Change Biology&lt;/full-title&gt;&lt;abbr-1&gt;Global Change Biol&lt;/abbr-1&gt;&lt;/periodical&gt;&lt;pages&gt;1174-1188&lt;/pages&gt;&lt;volume&gt;12&lt;/volume&gt;&lt;number&gt;7&lt;/number&gt;&lt;keywords&gt;&lt;keyword&gt;phenology&lt;/keyword&gt;&lt;/keywords&gt;&lt;dates&gt;&lt;year&gt;2006&lt;/year&gt;&lt;/dates&gt;&lt;urls&gt;&lt;related-urls&gt;&lt;url&gt;https://onlinelibrary.wiley.com/doi/abs/10.1111/j.1365-2486.2006.01164.x&lt;/url&gt;&lt;/related-urls&gt;&lt;/urls&gt;&lt;electronic-resource-num&gt;https://doi.org/10.1111/j.1365-2486.2006.01164.x&lt;/electronic-resource-num&gt;&lt;research-notes&gt;Notas avulsas 130&lt;/research-notes&gt;&lt;/record&gt;&lt;/Cite&gt;&lt;/EndNote&gt;</w:instrText>
      </w:r>
      <w:r>
        <w:rPr>
          <w:szCs w:val="28"/>
          <w:lang w:val="en-US"/>
        </w:rPr>
        <w:fldChar w:fldCharType="separate"/>
      </w:r>
      <w:r>
        <w:rPr>
          <w:noProof/>
          <w:szCs w:val="28"/>
          <w:lang w:val="en-US"/>
        </w:rPr>
        <w:t>(</w:t>
      </w:r>
      <w:hyperlink w:anchor="_ENREF_28" w:tooltip="Richardson, 2006 #8990" w:history="1">
        <w:r w:rsidR="0076192B">
          <w:rPr>
            <w:noProof/>
            <w:szCs w:val="28"/>
            <w:lang w:val="en-US"/>
          </w:rPr>
          <w:t>Richardson et al., 2006</w:t>
        </w:r>
      </w:hyperlink>
      <w:r>
        <w:rPr>
          <w:noProof/>
          <w:szCs w:val="28"/>
          <w:lang w:val="en-US"/>
        </w:rPr>
        <w:t>)</w:t>
      </w:r>
      <w:r>
        <w:rPr>
          <w:szCs w:val="28"/>
          <w:lang w:val="en-US"/>
        </w:rPr>
        <w:fldChar w:fldCharType="end"/>
      </w:r>
      <w:r>
        <w:rPr>
          <w:szCs w:val="28"/>
          <w:lang w:val="en-US"/>
        </w:rPr>
        <w:t xml:space="preserve">. In a cork oak provenances study </w:t>
      </w:r>
      <w:r>
        <w:rPr>
          <w:szCs w:val="28"/>
          <w:lang w:val="en-US"/>
        </w:rPr>
        <w:fldChar w:fldCharType="begin"/>
      </w:r>
      <w:r>
        <w:rPr>
          <w:szCs w:val="28"/>
          <w:lang w:val="en-US"/>
        </w:rPr>
        <w:instrText xml:space="preserve"> ADDIN EN.CITE &lt;EndNote&gt;&lt;Cite&gt;&lt;Author&gt;Sampaio&lt;/Author&gt;&lt;Year&gt;2016&lt;/Year&gt;&lt;RecNum&gt;7512&lt;/RecNum&gt;&lt;DisplayText&gt;(Sampaio et al., 2016)&lt;/DisplayText&gt;&lt;record&gt;&lt;rec-number&gt;7512&lt;/rec-number&gt;&lt;foreign-keys&gt;&lt;key app="EN" db-id="pwteffw96rtfrhe9ts7pz52wtex5vzw000xw"&gt;7512&lt;/key&gt;&lt;key app="ENWeb" db-id=""&gt;0&lt;/key&gt;&lt;/foreign-keys&gt;&lt;ref-type name="Journal Article"&gt;17&lt;/ref-type&gt;&lt;contributors&gt;&lt;authors&gt;&lt;author&gt;Sampaio, Teresa&lt;/author&gt;&lt;author&gt;Branco, Manuela&lt;/author&gt;&lt;author&gt;Guichoux, Erwan&lt;/author&gt;&lt;author&gt;Petit, Rémy J.&lt;/author&gt;&lt;author&gt;Pereira, João S.&lt;/author&gt;&lt;author&gt;Varela, Maria C.&lt;/author&gt;&lt;author&gt;Almeida, Maria H.&lt;/author&gt;&lt;/authors&gt;&lt;/contributors&gt;&lt;titles&gt;&lt;title&gt;Does the geography of cork oak origin influence budburst and leaf pest damage?&lt;/title&gt;&lt;secondary-title&gt;Forest Ecology and Management&lt;/secondary-title&gt;&lt;alt-title&gt;Forest Ecol. Manag.&lt;/alt-title&gt;&lt;/titles&gt;&lt;periodical&gt;&lt;full-title&gt;Forest Ecology and Management&lt;/full-title&gt;&lt;/periodical&gt;&lt;pages&gt;33-43&lt;/pages&gt;&lt;volume&gt;373&lt;/volume&gt;&lt;keywords&gt;&lt;keyword&gt;Quercus suber&lt;/keyword&gt;&lt;keyword&gt;Provenance trials&lt;/keyword&gt;&lt;keyword&gt;Genetic variation&lt;/keyword&gt;&lt;keyword&gt;Spring phenology&lt;/keyword&gt;&lt;keyword&gt;Insect herbivory&lt;/keyword&gt;&lt;keyword&gt;Climate change&lt;/keyword&gt;&lt;keyword&gt;Phenology&lt;/keyword&gt;&lt;/keywords&gt;&lt;dates&gt;&lt;year&gt;2016&lt;/year&gt;&lt;pub-dates&gt;&lt;date&gt;8/1/&lt;/date&gt;&lt;/pub-dates&gt;&lt;/dates&gt;&lt;isbn&gt;0378-1127&lt;/isbn&gt;&lt;urls&gt;&lt;related-urls&gt;&lt;url&gt;http://www.sciencedirect.com/science/article/pii/S037811271630175X&lt;/url&gt;&lt;/related-urls&gt;&lt;/urls&gt;&lt;electronic-resource-num&gt;https://doi.org/10.1016/j.foreco.2016.04.019&lt;/electronic-resource-num&gt;&lt;research-notes&gt;Notas avulsas 70. Usei estes métodos para calcular os DDS e também Pinto 2011. No final acabei por optar por Pinto 2011 (6.2ºC)&lt;/research-notes&gt;&lt;/record&gt;&lt;/Cite&gt;&lt;/EndNote&gt;</w:instrText>
      </w:r>
      <w:r>
        <w:rPr>
          <w:szCs w:val="28"/>
          <w:lang w:val="en-US"/>
        </w:rPr>
        <w:fldChar w:fldCharType="separate"/>
      </w:r>
      <w:r>
        <w:rPr>
          <w:noProof/>
          <w:szCs w:val="28"/>
          <w:lang w:val="en-US"/>
        </w:rPr>
        <w:t>(</w:t>
      </w:r>
      <w:hyperlink w:anchor="_ENREF_80" w:tooltip="Sampaio, 2016 #7512" w:history="1">
        <w:r w:rsidR="0076192B">
          <w:rPr>
            <w:noProof/>
            <w:szCs w:val="28"/>
            <w:lang w:val="en-US"/>
          </w:rPr>
          <w:t>Sampaio et al., 2016</w:t>
        </w:r>
      </w:hyperlink>
      <w:r>
        <w:rPr>
          <w:noProof/>
          <w:szCs w:val="28"/>
          <w:lang w:val="en-US"/>
        </w:rPr>
        <w:t>)</w:t>
      </w:r>
      <w:r>
        <w:rPr>
          <w:szCs w:val="28"/>
          <w:lang w:val="en-US"/>
        </w:rPr>
        <w:fldChar w:fldCharType="end"/>
      </w:r>
      <w:r>
        <w:rPr>
          <w:szCs w:val="28"/>
          <w:lang w:val="en-US"/>
        </w:rPr>
        <w:t>, apart from a strong effect of the provenance origin</w:t>
      </w:r>
      <w:del w:id="474" w:author="Maria Caldeira" w:date="2018-11-26T22:56:00Z">
        <w:r w:rsidDel="0066359E">
          <w:rPr>
            <w:szCs w:val="28"/>
            <w:lang w:val="en-US"/>
          </w:rPr>
          <w:delText xml:space="preserve"> on the timing of budburst</w:delText>
        </w:r>
      </w:del>
      <w:r>
        <w:rPr>
          <w:szCs w:val="28"/>
          <w:lang w:val="en-US"/>
        </w:rPr>
        <w:t xml:space="preserve">, DDS was the strongest environmental determinant of the timing of budburst between different years. </w:t>
      </w:r>
      <w:ins w:id="475" w:author="Maria Caldeira" w:date="2018-11-26T22:57:00Z">
        <w:r w:rsidR="0066359E">
          <w:rPr>
            <w:szCs w:val="28"/>
            <w:lang w:val="en-US"/>
          </w:rPr>
          <w:t xml:space="preserve">Interestingly, </w:t>
        </w:r>
      </w:ins>
      <w:ins w:id="476" w:author="raquelvale" w:date="2018-11-25T22:28:00Z">
        <w:del w:id="477" w:author="Maria Caldeira" w:date="2018-11-26T22:57:00Z">
          <w:r w:rsidR="0069477A" w:rsidDel="0066359E">
            <w:rPr>
              <w:szCs w:val="28"/>
              <w:lang w:val="en-US"/>
            </w:rPr>
            <w:delText xml:space="preserve">Moreover, it is noticeable </w:delText>
          </w:r>
        </w:del>
      </w:ins>
      <w:del w:id="478" w:author="Maria Caldeira" w:date="2018-11-26T22:57:00Z">
        <w:r w:rsidR="001F1392" w:rsidRPr="0069477A" w:rsidDel="0066359E">
          <w:rPr>
            <w:szCs w:val="28"/>
            <w:lang w:val="en-US"/>
          </w:rPr>
          <w:delText>Besides</w:delText>
        </w:r>
        <w:r w:rsidR="001F1392" w:rsidDel="0066359E">
          <w:rPr>
            <w:szCs w:val="28"/>
            <w:lang w:val="en-US"/>
          </w:rPr>
          <w:delText xml:space="preserve">, </w:delText>
        </w:r>
        <w:r w:rsidDel="0066359E">
          <w:rPr>
            <w:szCs w:val="28"/>
            <w:lang w:val="en-US"/>
          </w:rPr>
          <w:delText>the similar</w:delText>
        </w:r>
      </w:del>
      <w:ins w:id="479" w:author="raquelvale" w:date="2018-11-25T22:29:00Z">
        <w:del w:id="480" w:author="Maria Caldeira" w:date="2018-11-26T22:57:00Z">
          <w:r w:rsidR="0069477A" w:rsidDel="0066359E">
            <w:rPr>
              <w:szCs w:val="28"/>
              <w:lang w:val="en-US"/>
            </w:rPr>
            <w:delText>ity between</w:delText>
          </w:r>
        </w:del>
      </w:ins>
      <w:ins w:id="481" w:author="Maria Caldeira" w:date="2018-11-26T22:57:00Z">
        <w:r w:rsidR="0066359E">
          <w:rPr>
            <w:szCs w:val="28"/>
            <w:lang w:val="en-US"/>
          </w:rPr>
          <w:t>the</w:t>
        </w:r>
      </w:ins>
      <w:r>
        <w:rPr>
          <w:szCs w:val="28"/>
          <w:lang w:val="en-US"/>
        </w:rPr>
        <w:t xml:space="preserve"> budburst dates found </w:t>
      </w:r>
      <w:r w:rsidR="001032BC">
        <w:rPr>
          <w:szCs w:val="28"/>
          <w:lang w:val="en-US"/>
        </w:rPr>
        <w:t xml:space="preserve">in </w:t>
      </w:r>
      <w:r>
        <w:rPr>
          <w:szCs w:val="28"/>
          <w:lang w:val="en-US"/>
        </w:rPr>
        <w:t>our study and</w:t>
      </w:r>
      <w:del w:id="482" w:author="Maria Caldeira" w:date="2018-11-26T22:58:00Z">
        <w:r w:rsidDel="0066359E">
          <w:rPr>
            <w:szCs w:val="28"/>
            <w:lang w:val="en-US"/>
          </w:rPr>
          <w:delText xml:space="preserve"> for the cork oak Portuguese provenances</w:delText>
        </w:r>
      </w:del>
      <w:r w:rsidR="001F1392">
        <w:rPr>
          <w:szCs w:val="28"/>
          <w:lang w:val="en-US"/>
        </w:rPr>
        <w:t xml:space="preserve"> </w:t>
      </w:r>
      <w:r>
        <w:rPr>
          <w:szCs w:val="28"/>
          <w:lang w:val="en-US"/>
        </w:rPr>
        <w:t xml:space="preserve">in the </w:t>
      </w:r>
      <w:r>
        <w:rPr>
          <w:szCs w:val="28"/>
          <w:lang w:val="en-US"/>
        </w:rPr>
        <w:fldChar w:fldCharType="begin"/>
      </w:r>
      <w:r>
        <w:rPr>
          <w:szCs w:val="28"/>
          <w:lang w:val="en-US"/>
        </w:rPr>
        <w:instrText xml:space="preserve"> ADDIN EN.CITE &lt;EndNote&gt;&lt;Cite AuthorYear="1"&gt;&lt;Author&gt;Sampaio&lt;/Author&gt;&lt;Year&gt;2016&lt;/Year&gt;&lt;RecNum&gt;7512&lt;/RecNum&gt;&lt;DisplayText&gt;Sampaio et al. (2016)&lt;/DisplayText&gt;&lt;record&gt;&lt;rec-number&gt;7512&lt;/rec-number&gt;&lt;foreign-keys&gt;&lt;key app="EN" db-id="pwteffw96rtfrhe9ts7pz52wtex5vzw000xw"&gt;7512&lt;/key&gt;&lt;key app="ENWeb" db-id=""&gt;0&lt;/key&gt;&lt;/foreign-keys&gt;&lt;ref-type name="Journal Article"&gt;17&lt;/ref-type&gt;&lt;contributors&gt;&lt;authors&gt;&lt;author&gt;Sampaio, Teresa&lt;/author&gt;&lt;author&gt;Branco, Manuela&lt;/author&gt;&lt;author&gt;Guichoux, Erwan&lt;/author&gt;&lt;author&gt;Petit, Rémy J.&lt;/author&gt;&lt;author&gt;Pereira, João S.&lt;/author&gt;&lt;author&gt;Varela, Maria C.&lt;/author&gt;&lt;author&gt;Almeida, Maria H.&lt;/author&gt;&lt;/authors&gt;&lt;/contributors&gt;&lt;titles&gt;&lt;title&gt;Does the geography of cork oak origin influence budburst and leaf pest damage?&lt;/title&gt;&lt;secondary-title&gt;Forest Ecology and Management&lt;/secondary-title&gt;&lt;alt-title&gt;Forest Ecol. Manag.&lt;/alt-title&gt;&lt;/titles&gt;&lt;periodical&gt;&lt;full-title&gt;Forest Ecology and Management&lt;/full-title&gt;&lt;/periodical&gt;&lt;pages&gt;33-43&lt;/pages&gt;&lt;volume&gt;373&lt;/volume&gt;&lt;keywords&gt;&lt;keyword&gt;Quercus suber&lt;/keyword&gt;&lt;keyword&gt;Provenance trials&lt;/keyword&gt;&lt;keyword&gt;Genetic variation&lt;/keyword&gt;&lt;keyword&gt;Spring phenology&lt;/keyword&gt;&lt;keyword&gt;Insect herbivory&lt;/keyword&gt;&lt;keyword&gt;Climate change&lt;/keyword&gt;&lt;keyword&gt;Phenology&lt;/keyword&gt;&lt;/keywords&gt;&lt;dates&gt;&lt;year&gt;2016&lt;/year&gt;&lt;pub-dates&gt;&lt;date&gt;8/1/&lt;/date&gt;&lt;/pub-dates&gt;&lt;/dates&gt;&lt;isbn&gt;0378-1127&lt;/isbn&gt;&lt;urls&gt;&lt;related-urls&gt;&lt;url&gt;http://www.sciencedirect.com/science/article/pii/S037811271630175X&lt;/url&gt;&lt;/related-urls&gt;&lt;/urls&gt;&lt;electronic-resource-num&gt;https://doi.org/10.1016/j.foreco.2016.04.019&lt;/electronic-resource-num&gt;&lt;research-notes&gt;Notas avulsas 70. Usei estes métodos para calcular os DDS e também Pinto 2011. No final acabei por optar por Pinto 2011 (6.2ºC)&lt;/research-notes&gt;&lt;/record&gt;&lt;/Cite&gt;&lt;/EndNote&gt;</w:instrText>
      </w:r>
      <w:r>
        <w:rPr>
          <w:szCs w:val="28"/>
          <w:lang w:val="en-US"/>
        </w:rPr>
        <w:fldChar w:fldCharType="separate"/>
      </w:r>
      <w:hyperlink w:anchor="_ENREF_80" w:tooltip="Sampaio, 2016 #7512" w:history="1">
        <w:r w:rsidR="0076192B">
          <w:rPr>
            <w:noProof/>
            <w:szCs w:val="28"/>
            <w:lang w:val="en-US"/>
          </w:rPr>
          <w:t>Sampaio et al. (2016</w:t>
        </w:r>
      </w:hyperlink>
      <w:r>
        <w:rPr>
          <w:noProof/>
          <w:szCs w:val="28"/>
          <w:lang w:val="en-US"/>
        </w:rPr>
        <w:t>)</w:t>
      </w:r>
      <w:r>
        <w:rPr>
          <w:szCs w:val="28"/>
          <w:lang w:val="en-US"/>
        </w:rPr>
        <w:fldChar w:fldCharType="end"/>
      </w:r>
      <w:r>
        <w:rPr>
          <w:szCs w:val="28"/>
          <w:lang w:val="en-US"/>
        </w:rPr>
        <w:t xml:space="preserve"> study</w:t>
      </w:r>
      <w:ins w:id="483" w:author="Maria Caldeira" w:date="2018-11-26T22:58:00Z">
        <w:r w:rsidR="0066359E">
          <w:rPr>
            <w:szCs w:val="28"/>
            <w:lang w:val="en-US"/>
          </w:rPr>
          <w:t xml:space="preserve"> were similar</w:t>
        </w:r>
      </w:ins>
      <w:r w:rsidR="001F1392">
        <w:rPr>
          <w:szCs w:val="28"/>
          <w:lang w:val="en-US"/>
        </w:rPr>
        <w:t>, for the same mild</w:t>
      </w:r>
      <w:r w:rsidR="004204AD">
        <w:rPr>
          <w:szCs w:val="28"/>
          <w:lang w:val="en-US"/>
        </w:rPr>
        <w:t xml:space="preserve"> (DOY 107 and 105, respectively)</w:t>
      </w:r>
      <w:r w:rsidR="001F1392">
        <w:rPr>
          <w:szCs w:val="28"/>
          <w:lang w:val="en-US"/>
        </w:rPr>
        <w:t xml:space="preserve"> and dry year</w:t>
      </w:r>
      <w:r w:rsidR="00D70A27">
        <w:rPr>
          <w:szCs w:val="28"/>
          <w:lang w:val="en-US"/>
        </w:rPr>
        <w:t>s</w:t>
      </w:r>
      <w:r w:rsidR="004204AD">
        <w:rPr>
          <w:szCs w:val="28"/>
          <w:lang w:val="en-US"/>
        </w:rPr>
        <w:t xml:space="preserve"> (DOY 120 and 113, respectively)</w:t>
      </w:r>
      <w:del w:id="484" w:author="raquelvale" w:date="2018-11-25T22:29:00Z">
        <w:r w:rsidR="001F1392" w:rsidDel="0069477A">
          <w:rPr>
            <w:szCs w:val="28"/>
            <w:lang w:val="en-US"/>
          </w:rPr>
          <w:delText>, was also noticeable</w:delText>
        </w:r>
      </w:del>
      <w:r w:rsidR="001F1392">
        <w:rPr>
          <w:szCs w:val="28"/>
          <w:lang w:val="en-US"/>
        </w:rPr>
        <w:t>.</w:t>
      </w:r>
    </w:p>
    <w:p w14:paraId="77C4591C" w14:textId="0EAB9B43" w:rsidR="0060764E" w:rsidRDefault="00CE7055" w:rsidP="0060764E">
      <w:pPr>
        <w:spacing w:after="120"/>
        <w:rPr>
          <w:ins w:id="485" w:author="raquelvale" w:date="2018-11-25T23:58:00Z"/>
          <w:szCs w:val="28"/>
          <w:lang w:val="en-US"/>
        </w:rPr>
      </w:pPr>
      <w:r>
        <w:rPr>
          <w:szCs w:val="28"/>
          <w:lang w:val="en-US"/>
        </w:rPr>
        <w:t xml:space="preserve">The impact of </w:t>
      </w:r>
      <w:r w:rsidRPr="00375E08">
        <w:rPr>
          <w:szCs w:val="28"/>
          <w:lang w:val="en-US"/>
        </w:rPr>
        <w:t xml:space="preserve">concurrent </w:t>
      </w:r>
      <w:r>
        <w:rPr>
          <w:szCs w:val="28"/>
          <w:lang w:val="en-US"/>
        </w:rPr>
        <w:t xml:space="preserve">drought on tree phenology is scarcely mentioned in the literature and it seems to indicate only a minor and not significant effect </w:t>
      </w:r>
      <w:del w:id="486" w:author="Raquel" w:date="2018-11-27T16:07:00Z">
        <w:r w:rsidDel="00DF4A24">
          <w:rPr>
            <w:szCs w:val="28"/>
            <w:lang w:val="en-US"/>
          </w:rPr>
          <w:delText>of drought</w:delText>
        </w:r>
      </w:del>
      <w:r>
        <w:rPr>
          <w:szCs w:val="28"/>
          <w:lang w:val="en-US"/>
        </w:rPr>
        <w:t xml:space="preserve"> on budburst timing of Mediterranean trees </w:t>
      </w:r>
      <w:r>
        <w:rPr>
          <w:szCs w:val="28"/>
          <w:lang w:val="en-US"/>
        </w:rPr>
        <w:fldChar w:fldCharType="begin">
          <w:fldData xml:space="preserve">PEVuZE5vdGU+PENpdGU+PEF1dGhvcj5HYXJjw61hLU1vem88L0F1dGhvcj48WWVhcj4yMDEwPC9Z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</w:fldData>
        </w:fldChar>
      </w:r>
      <w:r w:rsidR="008B7BB0">
        <w:rPr>
          <w:szCs w:val="28"/>
          <w:lang w:val="en-US"/>
        </w:rPr>
        <w:instrText xml:space="preserve"> ADDIN EN.CITE </w:instrText>
      </w:r>
      <w:r w:rsidR="008B7BB0">
        <w:rPr>
          <w:szCs w:val="28"/>
          <w:lang w:val="en-US"/>
        </w:rPr>
        <w:fldChar w:fldCharType="begin">
          <w:fldData xml:space="preserve">PEVuZE5vdGU+PENpdGU+PEF1dGhvcj5HYXJjw61hLU1vem88L0F1dGhvcj48WWVhcj4yMDEwPC9Z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</w:fldData>
        </w:fldChar>
      </w:r>
      <w:r w:rsidR="008B7BB0">
        <w:rPr>
          <w:szCs w:val="28"/>
          <w:lang w:val="en-US"/>
        </w:rPr>
        <w:instrText xml:space="preserve"> ADDIN EN.CITE.DATA </w:instrText>
      </w:r>
      <w:r w:rsidR="008B7BB0">
        <w:rPr>
          <w:szCs w:val="28"/>
          <w:lang w:val="en-US"/>
        </w:rPr>
      </w:r>
      <w:r w:rsidR="008B7BB0">
        <w:rPr>
          <w:szCs w:val="28"/>
          <w:lang w:val="en-US"/>
        </w:rPr>
        <w:fldChar w:fldCharType="end"/>
      </w:r>
      <w:r>
        <w:rPr>
          <w:szCs w:val="28"/>
          <w:lang w:val="en-US"/>
        </w:rPr>
      </w:r>
      <w:r>
        <w:rPr>
          <w:szCs w:val="28"/>
          <w:lang w:val="en-US"/>
        </w:rPr>
        <w:fldChar w:fldCharType="separate"/>
      </w:r>
      <w:r w:rsidR="008B7BB0">
        <w:rPr>
          <w:noProof/>
          <w:szCs w:val="28"/>
          <w:lang w:val="en-US"/>
        </w:rPr>
        <w:t>(</w:t>
      </w:r>
      <w:hyperlink w:anchor="_ENREF_23" w:tooltip="Ogaya, 2004 #5539" w:history="1">
        <w:r w:rsidR="0076192B">
          <w:rPr>
            <w:noProof/>
            <w:szCs w:val="28"/>
            <w:lang w:val="en-US"/>
          </w:rPr>
          <w:t>Ogaya and Penuelas, 2004</w:t>
        </w:r>
      </w:hyperlink>
      <w:r w:rsidR="008B7BB0">
        <w:rPr>
          <w:noProof/>
          <w:szCs w:val="28"/>
          <w:lang w:val="en-US"/>
        </w:rPr>
        <w:t xml:space="preserve">; </w:t>
      </w:r>
      <w:hyperlink w:anchor="_ENREF_43" w:tooltip="García-Mozo, 2010 #3921" w:history="1">
        <w:r w:rsidR="0076192B">
          <w:rPr>
            <w:noProof/>
            <w:szCs w:val="28"/>
            <w:lang w:val="en-US"/>
          </w:rPr>
          <w:t>García-Mozo et al., 2010</w:t>
        </w:r>
      </w:hyperlink>
      <w:r w:rsidR="008B7BB0">
        <w:rPr>
          <w:noProof/>
          <w:szCs w:val="28"/>
          <w:lang w:val="en-US"/>
        </w:rPr>
        <w:t>)</w:t>
      </w:r>
      <w:r>
        <w:rPr>
          <w:szCs w:val="28"/>
          <w:lang w:val="en-US"/>
        </w:rPr>
        <w:fldChar w:fldCharType="end"/>
      </w:r>
      <w:r>
        <w:rPr>
          <w:szCs w:val="28"/>
          <w:lang w:val="en-US"/>
        </w:rPr>
        <w:t xml:space="preserve">. Our results are in agreement with these studies, showing the major effect of temperature on the onset of phenological development, as well as the importance of spring temperatures to </w:t>
      </w:r>
      <w:r w:rsidR="001F1392">
        <w:rPr>
          <w:szCs w:val="28"/>
          <w:lang w:val="en-US"/>
        </w:rPr>
        <w:t>ful</w:t>
      </w:r>
      <w:r>
        <w:rPr>
          <w:szCs w:val="28"/>
          <w:lang w:val="en-US"/>
        </w:rPr>
        <w:t>fill the temperature requirements for budburst (Fig. S1).</w:t>
      </w:r>
    </w:p>
    <w:p w14:paraId="3D2DCAA1" w14:textId="61977A8F" w:rsidR="0060764E" w:rsidRDefault="00CE7055" w:rsidP="0060764E">
      <w:pPr>
        <w:spacing w:after="120"/>
        <w:rPr>
          <w:moveTo w:id="487" w:author="raquelvale" w:date="2018-11-25T23:58:00Z"/>
          <w:szCs w:val="28"/>
          <w:lang w:val="en-US"/>
        </w:rPr>
      </w:pPr>
      <w:del w:id="488" w:author="raquelvale" w:date="2018-11-25T23:59:00Z">
        <w:r w:rsidDel="0060764E">
          <w:rPr>
            <w:szCs w:val="28"/>
            <w:lang w:val="en-US"/>
          </w:rPr>
          <w:delText xml:space="preserve"> </w:delText>
        </w:r>
      </w:del>
      <w:moveToRangeStart w:id="489" w:author="raquelvale" w:date="2018-11-25T23:58:00Z" w:name="move530953658"/>
      <w:moveTo w:id="490" w:author="raquelvale" w:date="2018-11-25T23:58:00Z">
        <w:r w:rsidR="0060764E">
          <w:rPr>
            <w:szCs w:val="28"/>
            <w:lang w:val="en-US"/>
          </w:rPr>
          <w:t xml:space="preserve">Climate has been shown to account for more than 80% </w:t>
        </w:r>
      </w:moveTo>
      <w:ins w:id="491" w:author="Maria Caldeira" w:date="2018-11-26T23:00:00Z">
        <w:r w:rsidR="0066359E">
          <w:rPr>
            <w:szCs w:val="28"/>
            <w:lang w:val="en-US"/>
          </w:rPr>
          <w:t>of</w:t>
        </w:r>
      </w:ins>
      <w:moveTo w:id="492" w:author="raquelvale" w:date="2018-11-25T23:58:00Z">
        <w:del w:id="493" w:author="Maria Caldeira" w:date="2018-11-26T23:00:00Z">
          <w:r w:rsidR="0060764E" w:rsidDel="0066359E">
            <w:rPr>
              <w:szCs w:val="28"/>
              <w:lang w:val="en-US"/>
            </w:rPr>
            <w:delText>in</w:delText>
          </w:r>
        </w:del>
        <w:r w:rsidR="0060764E">
          <w:rPr>
            <w:szCs w:val="28"/>
            <w:lang w:val="en-US"/>
          </w:rPr>
          <w:t xml:space="preserve"> the variability of budburst day and growing season length in Mediterranean plants, mostly due to temperature, while precipitation only accounted for less than 10% in that variability </w:t>
        </w:r>
        <w:r w:rsidR="0060764E">
          <w:rPr>
            <w:szCs w:val="28"/>
            <w:lang w:val="en-US"/>
          </w:rPr>
          <w:fldChar w:fldCharType="begin"/>
        </w:r>
        <w:r w:rsidR="0060764E">
          <w:rPr>
            <w:szCs w:val="28"/>
            <w:lang w:val="en-US"/>
          </w:rPr>
          <w:instrText xml:space="preserve"> ADDIN EN.CITE &lt;EndNote&gt;&lt;Cite&gt;&lt;Author&gt;Gordo&lt;/Author&gt;&lt;Year&gt;2010&lt;/Year&gt;&lt;RecNum&gt;8994&lt;/RecNum&gt;&lt;DisplayText&gt;(Gordo and Sanz, 2010)&lt;/DisplayText&gt;&lt;record&gt;&lt;rec-number&gt;8994&lt;/rec-number&gt;&lt;foreign-keys&gt;&lt;key app="EN" db-id="pwteffw96rtfrhe9ts7pz52wtex5vzw000xw"&gt;8994&lt;/key&gt;&lt;/foreign-keys&gt;&lt;ref-type name="Journal Article"&gt;17&lt;/ref-type&gt;&lt;contributors&gt;&lt;authors&gt;&lt;author&gt;Gordo, O.&lt;/author&gt;&lt;author&gt;Sanz, J. J.&lt;/author&gt;&lt;/authors&gt;&lt;/contributors&gt;&lt;titles&gt;&lt;title&gt;Impact of climate change on plant phenology in Mediterranean ecosystems&lt;/title&gt;&lt;secondary-title&gt;Global Change Biology&lt;/secondary-title&gt;&lt;alt-title&gt;Global Change Biol.&lt;/alt-title&gt;&lt;/titles&gt;&lt;periodical&gt;&lt;full-title&gt;Global Change Biology&lt;/full-title&gt;&lt;abbr-1&gt;Global Change Biol&lt;/abbr-1&gt;&lt;/periodical&gt;&lt;pages&gt;1082-1106&lt;/pages&gt;&lt;volume&gt;16&lt;/volume&gt;&lt;number&gt;3&lt;/number&gt;&lt;keywords&gt;&lt;keyword&gt;Phenology&lt;/keyword&gt;&lt;/keywords&gt;&lt;dates&gt;&lt;year&gt;2010&lt;/year&gt;&lt;/dates&gt;&lt;urls&gt;&lt;related-urls&gt;&lt;url&gt;https://onlinelibrary.wiley.com/doi/abs/10.1111/j.1365-2486.2009.02084.x&lt;/url&gt;&lt;/related-urls&gt;&lt;/urls&gt;&lt;electronic-resource-num&gt;https://doi.org/10.1111/j.1365-2486.2009.02084.x&lt;/electronic-resource-num&gt;&lt;research-notes&gt;Notas avulsas 132&lt;/research-notes&gt;&lt;/record&gt;&lt;/Cite&gt;&lt;/EndNote&gt;</w:instrText>
        </w:r>
        <w:r w:rsidR="0060764E">
          <w:rPr>
            <w:szCs w:val="28"/>
            <w:lang w:val="en-US"/>
          </w:rPr>
          <w:fldChar w:fldCharType="separate"/>
        </w:r>
        <w:r w:rsidR="0060764E">
          <w:rPr>
            <w:noProof/>
            <w:szCs w:val="28"/>
            <w:lang w:val="en-US"/>
          </w:rPr>
          <w:t>(</w:t>
        </w:r>
      </w:moveTo>
      <w:r w:rsidR="0076192B">
        <w:rPr>
          <w:noProof/>
          <w:szCs w:val="28"/>
          <w:lang w:val="en-US"/>
        </w:rPr>
        <w:fldChar w:fldCharType="begin"/>
      </w:r>
      <w:r w:rsidR="0076192B">
        <w:rPr>
          <w:noProof/>
          <w:szCs w:val="28"/>
          <w:lang w:val="en-US"/>
        </w:rPr>
        <w:instrText xml:space="preserve"> HYPERLINK \l "_ENREF_47" \o "Gordo, 2010 #8994" </w:instrText>
      </w:r>
      <w:r w:rsidR="0076192B">
        <w:rPr>
          <w:noProof/>
          <w:szCs w:val="28"/>
          <w:lang w:val="en-US"/>
        </w:rPr>
        <w:fldChar w:fldCharType="separate"/>
      </w:r>
      <w:moveTo w:id="494" w:author="raquelvale" w:date="2018-11-25T23:58:00Z">
        <w:r w:rsidR="0076192B">
          <w:rPr>
            <w:noProof/>
            <w:szCs w:val="28"/>
            <w:lang w:val="en-US"/>
          </w:rPr>
          <w:t>Gordo and Sanz, 2010</w:t>
        </w:r>
      </w:moveTo>
      <w:r w:rsidR="0076192B">
        <w:rPr>
          <w:noProof/>
          <w:szCs w:val="28"/>
          <w:lang w:val="en-US"/>
        </w:rPr>
        <w:fldChar w:fldCharType="end"/>
      </w:r>
      <w:moveTo w:id="495" w:author="raquelvale" w:date="2018-11-25T23:58:00Z">
        <w:r w:rsidR="0060764E">
          <w:rPr>
            <w:noProof/>
            <w:szCs w:val="28"/>
            <w:lang w:val="en-US"/>
          </w:rPr>
          <w:t>)</w:t>
        </w:r>
        <w:r w:rsidR="0060764E">
          <w:rPr>
            <w:szCs w:val="28"/>
            <w:lang w:val="en-US"/>
          </w:rPr>
          <w:fldChar w:fldCharType="end"/>
        </w:r>
        <w:r w:rsidR="0060764E">
          <w:rPr>
            <w:szCs w:val="28"/>
            <w:lang w:val="en-US"/>
          </w:rPr>
          <w:t xml:space="preserve">. </w:t>
        </w:r>
      </w:moveTo>
      <w:ins w:id="496" w:author="raquelvale" w:date="2018-11-26T00:18:00Z">
        <w:r w:rsidR="00574108">
          <w:rPr>
            <w:szCs w:val="28"/>
            <w:lang w:val="en-US"/>
          </w:rPr>
          <w:t>In</w:t>
        </w:r>
      </w:ins>
      <w:moveTo w:id="497" w:author="raquelvale" w:date="2018-11-25T23:58:00Z">
        <w:del w:id="498" w:author="raquelvale" w:date="2018-11-26T00:18:00Z">
          <w:r w:rsidR="0060764E" w:rsidDel="00574108">
            <w:rPr>
              <w:szCs w:val="28"/>
              <w:lang w:val="en-US"/>
            </w:rPr>
            <w:delText>However, i</w:delText>
          </w:r>
          <w:r w:rsidR="0060764E" w:rsidRPr="00EA783E" w:rsidDel="00574108">
            <w:rPr>
              <w:szCs w:val="28"/>
              <w:lang w:val="en-US"/>
            </w:rPr>
            <w:delText>n</w:delText>
          </w:r>
        </w:del>
        <w:r w:rsidR="0060764E" w:rsidRPr="00EA783E">
          <w:rPr>
            <w:szCs w:val="28"/>
            <w:lang w:val="en-US"/>
          </w:rPr>
          <w:t xml:space="preserve"> our study, </w:t>
        </w:r>
        <w:r w:rsidR="0060764E">
          <w:rPr>
            <w:szCs w:val="28"/>
            <w:lang w:val="en-US"/>
          </w:rPr>
          <w:t xml:space="preserve">water availability </w:t>
        </w:r>
        <w:del w:id="499" w:author="Maria Caldeira" w:date="2018-11-26T23:01:00Z">
          <w:r w:rsidR="0060764E" w:rsidRPr="00EA783E" w:rsidDel="0066359E">
            <w:rPr>
              <w:szCs w:val="28"/>
              <w:lang w:val="en-US"/>
            </w:rPr>
            <w:delText>play</w:delText>
          </w:r>
          <w:r w:rsidR="0060764E" w:rsidDel="0066359E">
            <w:rPr>
              <w:szCs w:val="28"/>
              <w:lang w:val="en-US"/>
            </w:rPr>
            <w:delText>ed</w:delText>
          </w:r>
          <w:r w:rsidR="0060764E" w:rsidRPr="00EA783E" w:rsidDel="0066359E">
            <w:rPr>
              <w:szCs w:val="28"/>
              <w:lang w:val="en-US"/>
            </w:rPr>
            <w:delText xml:space="preserve"> a decisive role on</w:delText>
          </w:r>
        </w:del>
      </w:moveTo>
      <w:ins w:id="500" w:author="Maria Caldeira" w:date="2018-11-26T23:01:00Z">
        <w:r w:rsidR="0066359E">
          <w:rPr>
            <w:szCs w:val="28"/>
            <w:lang w:val="en-US"/>
          </w:rPr>
          <w:t>determined</w:t>
        </w:r>
      </w:ins>
      <w:moveTo w:id="501" w:author="raquelvale" w:date="2018-11-25T23:58:00Z">
        <w:r w:rsidR="0060764E" w:rsidRPr="00EA783E">
          <w:rPr>
            <w:szCs w:val="28"/>
            <w:lang w:val="en-US"/>
          </w:rPr>
          <w:t xml:space="preserve"> the growing season length.</w:t>
        </w:r>
        <w:r w:rsidR="0060764E">
          <w:rPr>
            <w:szCs w:val="28"/>
          </w:rPr>
          <w:t xml:space="preserve"> </w:t>
        </w:r>
      </w:moveTo>
      <w:ins w:id="502" w:author="raquelvale" w:date="2018-11-26T00:23:00Z">
        <w:r w:rsidR="00574108">
          <w:rPr>
            <w:szCs w:val="28"/>
            <w:lang w:val="en-US"/>
          </w:rPr>
          <w:t>C</w:t>
        </w:r>
        <w:r w:rsidR="00574108" w:rsidRPr="00847B2D">
          <w:rPr>
            <w:szCs w:val="28"/>
            <w:lang w:val="en-US"/>
          </w:rPr>
          <w:t>umulative precipitation was sign</w:t>
        </w:r>
        <w:r w:rsidR="00574108">
          <w:rPr>
            <w:szCs w:val="28"/>
            <w:lang w:val="en-US"/>
          </w:rPr>
          <w:t xml:space="preserve">ificantly lower in the dry year (Fig. 1a), actually the driest year in the last 140 years in the southwestern Mediterranean </w:t>
        </w:r>
        <w:r w:rsidR="00574108">
          <w:rPr>
            <w:szCs w:val="28"/>
            <w:lang w:val="en-US"/>
          </w:rPr>
          <w:fldChar w:fldCharType="begin">
            <w:fldData xml:space="preserve">PEVuZE5vdGU+PENpdGU+PEF1dGhvcj5DYWxkZWlyYTwvQXV0aG9yPjxZZWFyPjIwMTU8L1llYXI+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</w:fldData>
          </w:fldChar>
        </w:r>
        <w:r w:rsidR="00574108">
          <w:rPr>
            <w:szCs w:val="28"/>
            <w:lang w:val="en-US"/>
          </w:rPr>
          <w:instrText xml:space="preserve"> ADDIN EN.CITE </w:instrText>
        </w:r>
        <w:r w:rsidR="00574108">
          <w:rPr>
            <w:szCs w:val="28"/>
            <w:lang w:val="en-US"/>
          </w:rPr>
          <w:fldChar w:fldCharType="begin">
            <w:fldData xml:space="preserve">PEVuZE5vdGU+PENpdGU+PEF1dGhvcj5DYWxkZWlyYTwvQXV0aG9yPjxZZWFyPjIwMTU8L1llYXI+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</w:fldData>
          </w:fldChar>
        </w:r>
        <w:r w:rsidR="00574108">
          <w:rPr>
            <w:szCs w:val="28"/>
            <w:lang w:val="en-US"/>
          </w:rPr>
          <w:instrText xml:space="preserve"> ADDIN EN.CITE.DATA </w:instrText>
        </w:r>
        <w:r w:rsidR="00574108">
          <w:rPr>
            <w:szCs w:val="28"/>
            <w:lang w:val="en-US"/>
          </w:rPr>
        </w:r>
        <w:r w:rsidR="00574108">
          <w:rPr>
            <w:szCs w:val="28"/>
            <w:lang w:val="en-US"/>
          </w:rPr>
          <w:fldChar w:fldCharType="end"/>
        </w:r>
        <w:r w:rsidR="00574108">
          <w:rPr>
            <w:szCs w:val="28"/>
            <w:lang w:val="en-US"/>
          </w:rPr>
        </w:r>
        <w:r w:rsidR="00574108">
          <w:rPr>
            <w:szCs w:val="28"/>
            <w:lang w:val="en-US"/>
          </w:rPr>
          <w:fldChar w:fldCharType="separate"/>
        </w:r>
        <w:r w:rsidR="00574108">
          <w:rPr>
            <w:noProof/>
            <w:szCs w:val="28"/>
            <w:lang w:val="en-US"/>
          </w:rPr>
          <w:t>(</w:t>
        </w:r>
      </w:ins>
      <w:r w:rsidR="0076192B">
        <w:rPr>
          <w:noProof/>
          <w:szCs w:val="28"/>
          <w:lang w:val="en-US"/>
        </w:rPr>
        <w:fldChar w:fldCharType="begin"/>
      </w:r>
      <w:r w:rsidR="0076192B">
        <w:rPr>
          <w:noProof/>
          <w:szCs w:val="28"/>
          <w:lang w:val="en-US"/>
        </w:rPr>
        <w:instrText xml:space="preserve"> HYPERLINK \l "_ENREF_32" \o "García-Herrera, 2007 #5470" </w:instrText>
      </w:r>
      <w:r w:rsidR="0076192B">
        <w:rPr>
          <w:noProof/>
          <w:szCs w:val="28"/>
          <w:lang w:val="en-US"/>
        </w:rPr>
        <w:fldChar w:fldCharType="separate"/>
      </w:r>
      <w:ins w:id="503" w:author="raquelvale" w:date="2018-11-26T00:23:00Z">
        <w:r w:rsidR="0076192B">
          <w:rPr>
            <w:noProof/>
            <w:szCs w:val="28"/>
            <w:lang w:val="en-US"/>
          </w:rPr>
          <w:t>García-Herrera et al., 2007</w:t>
        </w:r>
      </w:ins>
      <w:r w:rsidR="0076192B">
        <w:rPr>
          <w:noProof/>
          <w:szCs w:val="28"/>
          <w:lang w:val="en-US"/>
        </w:rPr>
        <w:fldChar w:fldCharType="end"/>
      </w:r>
      <w:ins w:id="504" w:author="raquelvale" w:date="2018-11-26T00:23:00Z">
        <w:r w:rsidR="00574108">
          <w:rPr>
            <w:noProof/>
            <w:szCs w:val="28"/>
            <w:lang w:val="en-US"/>
          </w:rPr>
          <w:t xml:space="preserve">; </w:t>
        </w:r>
      </w:ins>
      <w:r w:rsidR="0076192B">
        <w:rPr>
          <w:noProof/>
          <w:szCs w:val="28"/>
          <w:lang w:val="en-US"/>
        </w:rPr>
        <w:fldChar w:fldCharType="begin"/>
      </w:r>
      <w:r w:rsidR="0076192B">
        <w:rPr>
          <w:noProof/>
          <w:szCs w:val="28"/>
          <w:lang w:val="en-US"/>
        </w:rPr>
        <w:instrText xml:space="preserve"> HYPERLINK \l "_ENREF_74" \o "Caldeira, 2015 #7354" </w:instrText>
      </w:r>
      <w:r w:rsidR="0076192B">
        <w:rPr>
          <w:noProof/>
          <w:szCs w:val="28"/>
          <w:lang w:val="en-US"/>
        </w:rPr>
        <w:fldChar w:fldCharType="separate"/>
      </w:r>
      <w:ins w:id="505" w:author="raquelvale" w:date="2018-11-26T00:23:00Z">
        <w:r w:rsidR="0076192B">
          <w:rPr>
            <w:noProof/>
            <w:szCs w:val="28"/>
            <w:lang w:val="en-US"/>
          </w:rPr>
          <w:t>Caldeira et al., 2015</w:t>
        </w:r>
      </w:ins>
      <w:r w:rsidR="0076192B">
        <w:rPr>
          <w:noProof/>
          <w:szCs w:val="28"/>
          <w:lang w:val="en-US"/>
        </w:rPr>
        <w:fldChar w:fldCharType="end"/>
      </w:r>
      <w:ins w:id="506" w:author="raquelvale" w:date="2018-11-26T00:23:00Z">
        <w:r w:rsidR="00574108">
          <w:rPr>
            <w:noProof/>
            <w:szCs w:val="28"/>
            <w:lang w:val="en-US"/>
          </w:rPr>
          <w:t>)</w:t>
        </w:r>
        <w:r w:rsidR="00574108">
          <w:rPr>
            <w:szCs w:val="28"/>
            <w:lang w:val="en-US"/>
          </w:rPr>
          <w:fldChar w:fldCharType="end"/>
        </w:r>
        <w:r w:rsidR="00574108">
          <w:rPr>
            <w:szCs w:val="28"/>
            <w:lang w:val="en-US"/>
          </w:rPr>
          <w:t>.</w:t>
        </w:r>
      </w:ins>
      <w:ins w:id="507" w:author="raquelvale" w:date="2018-11-26T00:24:00Z">
        <w:r w:rsidR="00D505F4">
          <w:rPr>
            <w:szCs w:val="28"/>
            <w:lang w:val="en-US"/>
          </w:rPr>
          <w:t xml:space="preserve"> </w:t>
        </w:r>
      </w:ins>
      <w:ins w:id="508" w:author="raquelvale" w:date="2018-11-26T00:25:00Z">
        <w:r w:rsidR="00D505F4">
          <w:rPr>
            <w:szCs w:val="28"/>
            <w:lang w:val="en-US"/>
          </w:rPr>
          <w:t>T</w:t>
        </w:r>
      </w:ins>
      <w:ins w:id="509" w:author="raquelvale" w:date="2018-11-26T00:19:00Z">
        <w:r w:rsidR="00574108">
          <w:rPr>
            <w:szCs w:val="28"/>
            <w:lang w:val="en-US"/>
          </w:rPr>
          <w:t xml:space="preserve">he growing season length in the dry year, </w:t>
        </w:r>
      </w:ins>
      <w:ins w:id="510" w:author="raquelvale" w:date="2018-11-26T00:31:00Z">
        <w:r w:rsidR="00D257F2">
          <w:rPr>
            <w:szCs w:val="28"/>
            <w:lang w:val="en-US"/>
          </w:rPr>
          <w:t xml:space="preserve">compared with </w:t>
        </w:r>
      </w:ins>
      <w:ins w:id="511" w:author="raquelvale" w:date="2018-11-26T00:19:00Z">
        <w:r w:rsidR="00574108">
          <w:rPr>
            <w:szCs w:val="28"/>
            <w:lang w:val="en-US"/>
          </w:rPr>
          <w:t xml:space="preserve">the mild year, was </w:t>
        </w:r>
        <w:del w:id="512" w:author="Maria Caldeira" w:date="2018-11-26T23:01:00Z">
          <w:r w:rsidR="00574108" w:rsidDel="0066359E">
            <w:rPr>
              <w:szCs w:val="28"/>
              <w:lang w:val="en-US"/>
            </w:rPr>
            <w:delText xml:space="preserve">more </w:delText>
          </w:r>
        </w:del>
      </w:ins>
      <w:ins w:id="513" w:author="raquelvale" w:date="2018-11-26T00:25:00Z">
        <w:r w:rsidR="00D505F4">
          <w:rPr>
            <w:szCs w:val="28"/>
            <w:lang w:val="en-US"/>
          </w:rPr>
          <w:t>constrained</w:t>
        </w:r>
      </w:ins>
      <w:ins w:id="514" w:author="raquelvale" w:date="2018-11-26T00:19:00Z">
        <w:r w:rsidR="00574108">
          <w:rPr>
            <w:szCs w:val="28"/>
            <w:lang w:val="en-US"/>
          </w:rPr>
          <w:t xml:space="preserve"> by an earlier cessation of growth (-30 days)</w:t>
        </w:r>
      </w:ins>
      <w:ins w:id="515" w:author="raquelvale" w:date="2018-11-26T00:20:00Z">
        <w:r w:rsidR="00574108">
          <w:rPr>
            <w:szCs w:val="28"/>
            <w:lang w:val="en-US"/>
          </w:rPr>
          <w:t xml:space="preserve">, determined by water availability, </w:t>
        </w:r>
      </w:ins>
      <w:ins w:id="516" w:author="raquelvale" w:date="2018-11-26T00:19:00Z">
        <w:r w:rsidR="00574108">
          <w:rPr>
            <w:szCs w:val="28"/>
            <w:lang w:val="en-US"/>
          </w:rPr>
          <w:t>than by a delayed budburst (+ 15 days)</w:t>
        </w:r>
      </w:ins>
      <w:ins w:id="517" w:author="raquelvale" w:date="2018-11-26T00:20:00Z">
        <w:r w:rsidR="00574108">
          <w:rPr>
            <w:szCs w:val="28"/>
            <w:lang w:val="en-US"/>
          </w:rPr>
          <w:t>, determined by temperature</w:t>
        </w:r>
      </w:ins>
      <w:ins w:id="518" w:author="raquelvale" w:date="2018-11-26T00:19:00Z">
        <w:r w:rsidR="00574108">
          <w:rPr>
            <w:szCs w:val="28"/>
            <w:lang w:val="en-US"/>
          </w:rPr>
          <w:t xml:space="preserve">. </w:t>
        </w:r>
      </w:ins>
      <w:moveTo w:id="519" w:author="raquelvale" w:date="2018-11-25T23:58:00Z">
        <w:r w:rsidR="0060764E">
          <w:rPr>
            <w:szCs w:val="28"/>
          </w:rPr>
          <w:t>Th</w:t>
        </w:r>
      </w:moveTo>
      <w:ins w:id="520" w:author="raquelvale" w:date="2018-11-26T00:27:00Z">
        <w:r w:rsidR="00D505F4">
          <w:rPr>
            <w:szCs w:val="28"/>
          </w:rPr>
          <w:t xml:space="preserve">e major influence of water availability </w:t>
        </w:r>
      </w:ins>
      <w:moveTo w:id="521" w:author="raquelvale" w:date="2018-11-25T23:58:00Z">
        <w:r w:rsidR="0060764E">
          <w:rPr>
            <w:szCs w:val="28"/>
          </w:rPr>
          <w:t xml:space="preserve">is </w:t>
        </w:r>
      </w:moveTo>
      <w:ins w:id="522" w:author="raquelvale" w:date="2018-11-26T00:33:00Z">
        <w:r w:rsidR="00D257F2">
          <w:rPr>
            <w:szCs w:val="28"/>
          </w:rPr>
          <w:t xml:space="preserve">partly </w:t>
        </w:r>
      </w:ins>
      <w:moveTo w:id="523" w:author="raquelvale" w:date="2018-11-25T23:58:00Z">
        <w:del w:id="524" w:author="raquelvale" w:date="2018-11-26T00:32:00Z">
          <w:r w:rsidR="0060764E" w:rsidDel="00D257F2">
            <w:rPr>
              <w:szCs w:val="28"/>
            </w:rPr>
            <w:delText xml:space="preserve">is </w:delText>
          </w:r>
        </w:del>
        <w:del w:id="525" w:author="raquelvale" w:date="2018-11-26T00:27:00Z">
          <w:r w:rsidR="0060764E" w:rsidDel="00D505F4">
            <w:rPr>
              <w:szCs w:val="28"/>
            </w:rPr>
            <w:delText xml:space="preserve">most probably </w:delText>
          </w:r>
        </w:del>
        <w:r w:rsidR="0060764E">
          <w:rPr>
            <w:szCs w:val="28"/>
          </w:rPr>
          <w:t xml:space="preserve">explained </w:t>
        </w:r>
      </w:moveTo>
      <w:ins w:id="526" w:author="raquelvale" w:date="2018-11-26T00:28:00Z">
        <w:r w:rsidR="00D505F4">
          <w:rPr>
            <w:szCs w:val="28"/>
          </w:rPr>
          <w:t>by</w:t>
        </w:r>
      </w:ins>
      <w:ins w:id="527" w:author="raquelvale" w:date="2018-11-26T00:43:00Z">
        <w:r w:rsidR="00946690">
          <w:rPr>
            <w:szCs w:val="28"/>
          </w:rPr>
          <w:t xml:space="preserve"> the phenology of cork oak</w:t>
        </w:r>
      </w:ins>
      <w:ins w:id="528" w:author="Raquel" w:date="2018-11-27T16:15:00Z">
        <w:r w:rsidR="00BC7C95">
          <w:rPr>
            <w:szCs w:val="28"/>
          </w:rPr>
          <w:t xml:space="preserve">. In cork oak, </w:t>
        </w:r>
      </w:ins>
      <w:moveTo w:id="529" w:author="raquelvale" w:date="2018-11-25T23:58:00Z">
        <w:del w:id="530" w:author="raquelvale" w:date="2018-11-26T00:28:00Z">
          <w:r w:rsidR="0060764E" w:rsidDel="00D505F4">
            <w:rPr>
              <w:szCs w:val="28"/>
            </w:rPr>
            <w:delText>due to the</w:delText>
          </w:r>
        </w:del>
        <w:del w:id="531" w:author="raquelvale" w:date="2018-11-26T00:43:00Z">
          <w:r w:rsidR="0060764E" w:rsidDel="00946690">
            <w:rPr>
              <w:szCs w:val="28"/>
            </w:rPr>
            <w:delText xml:space="preserve"> cork oak phenology</w:delText>
          </w:r>
        </w:del>
        <w:del w:id="532" w:author="Raquel" w:date="2018-11-27T16:15:00Z">
          <w:r w:rsidR="0060764E" w:rsidDel="00BC7C95">
            <w:rPr>
              <w:szCs w:val="28"/>
            </w:rPr>
            <w:delText xml:space="preserve"> as </w:delText>
          </w:r>
        </w:del>
        <w:r w:rsidR="0060764E">
          <w:rPr>
            <w:szCs w:val="28"/>
          </w:rPr>
          <w:t xml:space="preserve">leaf renewal (budburst and leaf senescence) occurs </w:t>
        </w:r>
      </w:moveTo>
      <w:ins w:id="533" w:author="raquelvale" w:date="2018-11-26T00:28:00Z">
        <w:r w:rsidR="00D257F2">
          <w:rPr>
            <w:szCs w:val="28"/>
          </w:rPr>
          <w:t xml:space="preserve">concurrently and </w:t>
        </w:r>
      </w:ins>
      <w:moveTo w:id="534" w:author="raquelvale" w:date="2018-11-25T23:58:00Z">
        <w:r w:rsidR="0060764E">
          <w:rPr>
            <w:szCs w:val="28"/>
          </w:rPr>
          <w:t xml:space="preserve">in a short period during spring/early summer, </w:t>
        </w:r>
      </w:moveTo>
      <w:ins w:id="535" w:author="Raquel" w:date="2018-11-27T16:19:00Z">
        <w:r w:rsidR="00136595">
          <w:rPr>
            <w:szCs w:val="28"/>
          </w:rPr>
          <w:t xml:space="preserve">which diverge from </w:t>
        </w:r>
      </w:ins>
      <w:moveTo w:id="536" w:author="raquelvale" w:date="2018-11-25T23:58:00Z">
        <w:del w:id="537" w:author="Raquel" w:date="2018-11-27T16:19:00Z">
          <w:r w:rsidR="0060764E" w:rsidDel="00136595">
            <w:rPr>
              <w:szCs w:val="28"/>
            </w:rPr>
            <w:lastRenderedPageBreak/>
            <w:delText>contrary to</w:delText>
          </w:r>
        </w:del>
        <w:del w:id="538" w:author="Raquel" w:date="2018-11-27T16:20:00Z">
          <w:r w:rsidR="0060764E" w:rsidDel="00136595">
            <w:rPr>
              <w:szCs w:val="28"/>
            </w:rPr>
            <w:delText xml:space="preserve"> </w:delText>
          </w:r>
        </w:del>
        <w:r w:rsidR="0060764E">
          <w:rPr>
            <w:szCs w:val="28"/>
          </w:rPr>
          <w:t>the more common pattern of spring budburst to autumn leaf senescence</w:t>
        </w:r>
        <w:r w:rsidR="0060764E">
          <w:rPr>
            <w:szCs w:val="28"/>
            <w:lang w:val="en-US"/>
          </w:rPr>
          <w:t xml:space="preserve"> </w:t>
        </w:r>
        <w:r w:rsidR="0060764E">
          <w:rPr>
            <w:szCs w:val="28"/>
            <w:lang w:val="en-US"/>
          </w:rPr>
          <w:fldChar w:fldCharType="begin"/>
        </w:r>
        <w:r w:rsidR="0060764E">
          <w:rPr>
            <w:szCs w:val="28"/>
            <w:lang w:val="en-US"/>
          </w:rPr>
          <w:instrText xml:space="preserve"> ADDIN EN.CITE &lt;EndNote&gt;&lt;Cite&gt;&lt;Author&gt;Gordo&lt;/Author&gt;&lt;Year&gt;2010&lt;/Year&gt;&lt;RecNum&gt;8994&lt;/RecNum&gt;&lt;DisplayText&gt;(Gordo and Sanz, 2010)&lt;/DisplayText&gt;&lt;record&gt;&lt;rec-number&gt;8994&lt;/rec-number&gt;&lt;foreign-keys&gt;&lt;key app="EN" db-id="pwteffw96rtfrhe9ts7pz52wtex5vzw000xw"&gt;8994&lt;/key&gt;&lt;/foreign-keys&gt;&lt;ref-type name="Journal Article"&gt;17&lt;/ref-type&gt;&lt;contributors&gt;&lt;authors&gt;&lt;author&gt;Gordo, O.&lt;/author&gt;&lt;author&gt;Sanz, J. J.&lt;/author&gt;&lt;/authors&gt;&lt;/contributors&gt;&lt;titles&gt;&lt;title&gt;Impact of climate change on plant phenology in Mediterranean ecosystems&lt;/title&gt;&lt;secondary-title&gt;Global Change Biology&lt;/secondary-title&gt;&lt;alt-title&gt;Global Change Biol.&lt;/alt-title&gt;&lt;/titles&gt;&lt;periodical&gt;&lt;full-title&gt;Global Change Biology&lt;/full-title&gt;&lt;abbr-1&gt;Global Change Biol&lt;/abbr-1&gt;&lt;/periodical&gt;&lt;pages&gt;1082-1106&lt;/pages&gt;&lt;volume&gt;16&lt;/volume&gt;&lt;number&gt;3&lt;/number&gt;&lt;keywords&gt;&lt;keyword&gt;Phenology&lt;/keyword&gt;&lt;/keywords&gt;&lt;dates&gt;&lt;year&gt;2010&lt;/year&gt;&lt;/dates&gt;&lt;urls&gt;&lt;related-urls&gt;&lt;url&gt;https://onlinelibrary.wiley.com/doi/abs/10.1111/j.1365-2486.2009.02084.x&lt;/url&gt;&lt;/related-urls&gt;&lt;/urls&gt;&lt;electronic-resource-num&gt;https://doi.org/10.1111/j.1365-2486.2009.02084.x&lt;/electronic-resource-num&gt;&lt;research-notes&gt;Notas avulsas 132&lt;/research-notes&gt;&lt;/record&gt;&lt;/Cite&gt;&lt;/EndNote&gt;</w:instrText>
        </w:r>
        <w:r w:rsidR="0060764E">
          <w:rPr>
            <w:szCs w:val="28"/>
            <w:lang w:val="en-US"/>
          </w:rPr>
          <w:fldChar w:fldCharType="separate"/>
        </w:r>
        <w:r w:rsidR="0060764E">
          <w:rPr>
            <w:noProof/>
            <w:szCs w:val="28"/>
            <w:lang w:val="en-US"/>
          </w:rPr>
          <w:t>(</w:t>
        </w:r>
      </w:moveTo>
      <w:r w:rsidR="0076192B">
        <w:rPr>
          <w:noProof/>
          <w:szCs w:val="28"/>
          <w:lang w:val="en-US"/>
        </w:rPr>
        <w:fldChar w:fldCharType="begin"/>
      </w:r>
      <w:r w:rsidR="0076192B">
        <w:rPr>
          <w:noProof/>
          <w:szCs w:val="28"/>
          <w:lang w:val="en-US"/>
        </w:rPr>
        <w:instrText xml:space="preserve"> HYPERLINK \l "_ENREF_47" \o "Gordo, 2010 #8994" </w:instrText>
      </w:r>
      <w:r w:rsidR="0076192B">
        <w:rPr>
          <w:noProof/>
          <w:szCs w:val="28"/>
          <w:lang w:val="en-US"/>
        </w:rPr>
        <w:fldChar w:fldCharType="separate"/>
      </w:r>
      <w:moveTo w:id="539" w:author="raquelvale" w:date="2018-11-25T23:58:00Z">
        <w:r w:rsidR="0076192B">
          <w:rPr>
            <w:noProof/>
            <w:szCs w:val="28"/>
            <w:lang w:val="en-US"/>
          </w:rPr>
          <w:t>Gordo and Sanz, 2010</w:t>
        </w:r>
      </w:moveTo>
      <w:r w:rsidR="0076192B">
        <w:rPr>
          <w:noProof/>
          <w:szCs w:val="28"/>
          <w:lang w:val="en-US"/>
        </w:rPr>
        <w:fldChar w:fldCharType="end"/>
      </w:r>
      <w:moveTo w:id="540" w:author="raquelvale" w:date="2018-11-25T23:58:00Z">
        <w:r w:rsidR="0060764E">
          <w:rPr>
            <w:noProof/>
            <w:szCs w:val="28"/>
            <w:lang w:val="en-US"/>
          </w:rPr>
          <w:t>)</w:t>
        </w:r>
        <w:r w:rsidR="0060764E">
          <w:rPr>
            <w:szCs w:val="28"/>
            <w:lang w:val="en-US"/>
          </w:rPr>
          <w:fldChar w:fldCharType="end"/>
        </w:r>
        <w:r w:rsidR="0060764E">
          <w:rPr>
            <w:szCs w:val="28"/>
            <w:lang w:val="en-US"/>
          </w:rPr>
          <w:t>.</w:t>
        </w:r>
        <w:r w:rsidR="0060764E">
          <w:rPr>
            <w:szCs w:val="28"/>
          </w:rPr>
          <w:t xml:space="preserve"> Late spring/early summer corresponds to the onset of the drought season that </w:t>
        </w:r>
      </w:moveTo>
      <w:ins w:id="541" w:author="raquelvale" w:date="2018-11-26T00:44:00Z">
        <w:r w:rsidR="00946690">
          <w:rPr>
            <w:szCs w:val="28"/>
          </w:rPr>
          <w:t>was</w:t>
        </w:r>
      </w:ins>
      <w:moveTo w:id="542" w:author="raquelvale" w:date="2018-11-25T23:58:00Z">
        <w:del w:id="543" w:author="raquelvale" w:date="2018-11-26T00:44:00Z">
          <w:r w:rsidR="0060764E" w:rsidDel="00946690">
            <w:rPr>
              <w:szCs w:val="28"/>
            </w:rPr>
            <w:delText>has recently been</w:delText>
          </w:r>
        </w:del>
        <w:r w:rsidR="0060764E">
          <w:rPr>
            <w:szCs w:val="28"/>
          </w:rPr>
          <w:t xml:space="preserve"> anticipated </w:t>
        </w:r>
      </w:moveTo>
      <w:ins w:id="544" w:author="raquelvale" w:date="2018-11-26T00:44:00Z">
        <w:del w:id="545" w:author="Maria Caldeira" w:date="2018-11-26T23:03:00Z">
          <w:r w:rsidR="00946690" w:rsidDel="00FE196F">
            <w:rPr>
              <w:szCs w:val="28"/>
            </w:rPr>
            <w:delText>by</w:delText>
          </w:r>
        </w:del>
      </w:ins>
      <w:ins w:id="546" w:author="Maria Caldeira" w:date="2018-11-26T23:03:00Z">
        <w:r w:rsidR="00FE196F">
          <w:rPr>
            <w:szCs w:val="28"/>
          </w:rPr>
          <w:t>in</w:t>
        </w:r>
      </w:ins>
      <w:ins w:id="547" w:author="raquelvale" w:date="2018-11-26T00:44:00Z">
        <w:r w:rsidR="00946690">
          <w:rPr>
            <w:szCs w:val="28"/>
          </w:rPr>
          <w:t xml:space="preserve"> the severe drought</w:t>
        </w:r>
      </w:ins>
      <w:ins w:id="548" w:author="Maria Caldeira" w:date="2018-11-26T23:03:00Z">
        <w:r w:rsidR="00FE196F">
          <w:rPr>
            <w:szCs w:val="28"/>
          </w:rPr>
          <w:t xml:space="preserve"> year</w:t>
        </w:r>
      </w:ins>
      <w:ins w:id="549" w:author="raquelvale" w:date="2018-11-26T00:44:00Z">
        <w:del w:id="550" w:author="Maria Caldeira" w:date="2018-11-26T23:04:00Z">
          <w:r w:rsidR="00946690" w:rsidDel="00FE196F">
            <w:rPr>
              <w:szCs w:val="28"/>
            </w:rPr>
            <w:delText xml:space="preserve"> and will be</w:delText>
          </w:r>
        </w:del>
      </w:ins>
      <w:moveTo w:id="551" w:author="raquelvale" w:date="2018-11-25T23:58:00Z">
        <w:del w:id="552" w:author="Maria Caldeira" w:date="2018-11-26T23:04:00Z">
          <w:r w:rsidR="0060764E" w:rsidDel="00FE196F">
            <w:rPr>
              <w:szCs w:val="28"/>
            </w:rPr>
            <w:delText>and aggravated by the ongoing climatic changes,</w:delText>
          </w:r>
        </w:del>
        <w:r w:rsidR="0060764E">
          <w:rPr>
            <w:szCs w:val="28"/>
          </w:rPr>
          <w:t xml:space="preserve"> critically affecting the functioning of trees.</w:t>
        </w:r>
      </w:moveTo>
    </w:p>
    <w:moveToRangeEnd w:id="489"/>
    <w:p w14:paraId="27BA8A04" w14:textId="412E7BE2" w:rsidR="006D0C49" w:rsidRDefault="00CE7055" w:rsidP="006D0C49">
      <w:pPr>
        <w:spacing w:after="120"/>
        <w:rPr>
          <w:ins w:id="553" w:author="Raquel" w:date="2018-11-28T15:17:00Z"/>
          <w:szCs w:val="28"/>
          <w:lang w:val="en-US"/>
        </w:rPr>
      </w:pPr>
      <w:r w:rsidRPr="00847B2D">
        <w:rPr>
          <w:szCs w:val="28"/>
          <w:lang w:val="en-US"/>
        </w:rPr>
        <w:t>Trunk growth start</w:t>
      </w:r>
      <w:r>
        <w:rPr>
          <w:szCs w:val="28"/>
          <w:lang w:val="en-US"/>
        </w:rPr>
        <w:t>ed</w:t>
      </w:r>
      <w:r w:rsidRPr="00847B2D">
        <w:rPr>
          <w:szCs w:val="28"/>
          <w:lang w:val="en-US"/>
        </w:rPr>
        <w:t xml:space="preserve"> concomitantly with bud activity</w:t>
      </w:r>
      <w:r w:rsidR="00795AB9">
        <w:rPr>
          <w:szCs w:val="28"/>
          <w:lang w:val="en-US"/>
        </w:rPr>
        <w:t xml:space="preserve"> </w:t>
      </w:r>
      <w:r w:rsidR="00795AB9" w:rsidRPr="00847B2D">
        <w:rPr>
          <w:szCs w:val="28"/>
          <w:lang w:val="en-US"/>
        </w:rPr>
        <w:t xml:space="preserve">(Fig. </w:t>
      </w:r>
      <w:r w:rsidR="00795AB9">
        <w:rPr>
          <w:szCs w:val="28"/>
          <w:lang w:val="en-US"/>
        </w:rPr>
        <w:t>2 and Fig. 3)</w:t>
      </w:r>
      <w:r>
        <w:rPr>
          <w:szCs w:val="28"/>
          <w:lang w:val="en-US"/>
        </w:rPr>
        <w:t xml:space="preserve">, </w:t>
      </w:r>
      <w:r w:rsidR="00795AB9" w:rsidRPr="00847B2D">
        <w:rPr>
          <w:szCs w:val="28"/>
          <w:lang w:val="en-US"/>
        </w:rPr>
        <w:t>when temperatures increased</w:t>
      </w:r>
      <w:r w:rsidR="00795AB9">
        <w:rPr>
          <w:szCs w:val="28"/>
          <w:lang w:val="en-US"/>
        </w:rPr>
        <w:t>,</w:t>
      </w:r>
      <w:r w:rsidR="00795AB9" w:rsidRPr="00847B2D">
        <w:rPr>
          <w:szCs w:val="28"/>
          <w:lang w:val="en-US"/>
        </w:rPr>
        <w:t xml:space="preserve"> </w:t>
      </w:r>
      <w:r w:rsidR="00795AB9">
        <w:rPr>
          <w:szCs w:val="28"/>
          <w:lang w:val="en-US"/>
        </w:rPr>
        <w:t>as</w:t>
      </w:r>
      <w:r>
        <w:rPr>
          <w:szCs w:val="28"/>
          <w:lang w:val="en-US"/>
        </w:rPr>
        <w:t xml:space="preserve"> </w:t>
      </w:r>
      <w:del w:id="554" w:author="Raquel" w:date="2018-11-27T16:20:00Z">
        <w:r w:rsidR="007A34E5" w:rsidDel="00136595">
          <w:rPr>
            <w:szCs w:val="28"/>
            <w:lang w:val="en-US"/>
          </w:rPr>
          <w:delText xml:space="preserve">was </w:delText>
        </w:r>
      </w:del>
      <w:r>
        <w:rPr>
          <w:szCs w:val="28"/>
          <w:lang w:val="en-US"/>
        </w:rPr>
        <w:t xml:space="preserve">already </w:t>
      </w:r>
      <w:r w:rsidR="007A34E5">
        <w:rPr>
          <w:szCs w:val="28"/>
          <w:lang w:val="en-US"/>
        </w:rPr>
        <w:t>shown</w:t>
      </w:r>
      <w:r>
        <w:rPr>
          <w:szCs w:val="28"/>
          <w:lang w:val="en-US"/>
        </w:rPr>
        <w:t xml:space="preserve"> for cork oak trees</w:t>
      </w:r>
      <w:r w:rsidRPr="00847B2D">
        <w:rPr>
          <w:szCs w:val="28"/>
          <w:lang w:val="en-US"/>
        </w:rPr>
        <w:t xml:space="preserve"> </w:t>
      </w:r>
      <w:r>
        <w:rPr>
          <w:szCs w:val="28"/>
          <w:lang w:val="en-US"/>
        </w:rPr>
        <w:fldChar w:fldCharType="begin"/>
      </w:r>
      <w:r>
        <w:rPr>
          <w:szCs w:val="28"/>
          <w:lang w:val="en-US"/>
        </w:rPr>
        <w:instrText xml:space="preserve"> ADDIN EN.CITE &lt;EndNote&gt;&lt;Cite&gt;&lt;Author&gt;Oliveira&lt;/Author&gt;&lt;Year&gt;1994&lt;/Year&gt;&lt;RecNum&gt;403&lt;/RecNum&gt;&lt;DisplayText&gt;(Oliveira et al., 1994)&lt;/DisplayText&gt;&lt;record&gt;&lt;rec-number&gt;403&lt;/rec-number&gt;&lt;foreign-keys&gt;&lt;key app="EN" db-id="pwteffw96rtfrhe9ts7pz52wtex5vzw000xw"&gt;403&lt;/key&gt;&lt;/foreign-keys&gt;&lt;ref-type name="Journal Article"&gt;17&lt;/ref-type&gt;&lt;contributors&gt;&lt;authors&gt;&lt;author&gt;Oliveira, G.&lt;/author&gt;&lt;author&gt;Correia, O.&lt;/author&gt;&lt;author&gt;Martins Loucao, M.&lt;/author&gt;&lt;author&gt;Catarino, F. M.&lt;/author&gt;&lt;/authors&gt;&lt;/contributors&gt;&lt;auth-address&gt;Oliveira, G.&amp;#xD;Fac Ciencias Lisboa,Dept Biol Vegetal,Campo Grande C2,P-1700 Lisbon,Portugal&lt;/auth-address&gt;&lt;titles&gt;&lt;title&gt;&lt;style face="normal" font="default" size="100%"&gt;Phenological and growth patterns of the Mediterranean oak &lt;/style&gt;&lt;style face="italic" font="default" size="100%"&gt;Quercus suber&lt;/style&gt;&lt;style face="normal" font="default" size="100%"&gt; L.&lt;/style&gt;&lt;/title&gt;&lt;secondary-title&gt;Trees - Structure and Function&lt;/secondary-title&gt;&lt;alt-title&gt;Trees-Struct. Funct.&lt;/alt-title&gt;&lt;/titles&gt;&lt;periodical&gt;&lt;full-title&gt;Trees - Structure and Function&lt;/full-title&gt;&lt;/periodical&gt;&lt;pages&gt;41-46&lt;/pages&gt;&lt;volume&gt;9&lt;/volume&gt;&lt;number&gt;1&lt;/number&gt;&lt;keywords&gt;&lt;keyword&gt;phenology&lt;/keyword&gt;&lt;keyword&gt;growth&lt;/keyword&gt;&lt;keyword&gt;specific leaf weight&lt;/keyword&gt;&lt;keyword&gt;trees&lt;/keyword&gt;&lt;keyword&gt;quercus suber&lt;/keyword&gt;&lt;keyword&gt;cork oak&lt;/keyword&gt;&lt;keyword&gt;MIND&lt;/keyword&gt;&lt;keyword&gt;Fenologia&lt;/keyword&gt;&lt;/keywords&gt;&lt;dates&gt;&lt;year&gt;1994&lt;/year&gt;&lt;pub-dates&gt;&lt;date&gt;NOV&lt;/date&gt;&lt;/pub-dates&gt;&lt;/dates&gt;&lt;accession-num&gt;ISI:A1994PU48700007&lt;/accession-num&gt;&lt;label&gt;Springer Verlag&lt;/label&gt;&lt;urls&gt;&lt;related-urls&gt;&lt;url&gt;&amp;lt;Go to ISI&amp;gt;://A1994PU48700007&lt;/url&gt;&lt;/related-urls&gt;&lt;/urls&gt;&lt;electronic-resource-num&gt;https://doi.org/10.1007/BF00197868&lt;/electronic-resource-num&gt;&lt;research-notes&gt;Notas avulsas 106a. Muito interessante. Resultados semelhantes aos nossos. &lt;/research-notes&gt;&lt;/record&gt;&lt;/Cite&gt;&lt;/EndNote&gt;</w:instrText>
      </w:r>
      <w:r>
        <w:rPr>
          <w:szCs w:val="28"/>
          <w:lang w:val="en-US"/>
        </w:rPr>
        <w:fldChar w:fldCharType="separate"/>
      </w:r>
      <w:r>
        <w:rPr>
          <w:noProof/>
          <w:szCs w:val="28"/>
          <w:lang w:val="en-US"/>
        </w:rPr>
        <w:t>(</w:t>
      </w:r>
      <w:hyperlink w:anchor="_ENREF_8" w:tooltip="Oliveira, 1994 #403" w:history="1">
        <w:r w:rsidR="0076192B">
          <w:rPr>
            <w:noProof/>
            <w:szCs w:val="28"/>
            <w:lang w:val="en-US"/>
          </w:rPr>
          <w:t>Oliveira et al., 1994</w:t>
        </w:r>
      </w:hyperlink>
      <w:r>
        <w:rPr>
          <w:noProof/>
          <w:szCs w:val="28"/>
          <w:lang w:val="en-US"/>
        </w:rPr>
        <w:t>)</w:t>
      </w:r>
      <w:r>
        <w:rPr>
          <w:szCs w:val="28"/>
          <w:lang w:val="en-US"/>
        </w:rPr>
        <w:fldChar w:fldCharType="end"/>
      </w:r>
      <w:r w:rsidR="00795AB9">
        <w:rPr>
          <w:szCs w:val="28"/>
          <w:lang w:val="en-US"/>
        </w:rPr>
        <w:t>,</w:t>
      </w:r>
      <w:r>
        <w:rPr>
          <w:szCs w:val="28"/>
          <w:lang w:val="en-US"/>
        </w:rPr>
        <w:t xml:space="preserve"> and for other Mediterranean trees</w:t>
      </w:r>
      <w:r w:rsidRPr="00FD7219">
        <w:rPr>
          <w:szCs w:val="28"/>
          <w:lang w:val="en-US"/>
        </w:rPr>
        <w:t xml:space="preserve"> </w:t>
      </w:r>
      <w:ins w:id="555" w:author="Raquel" w:date="2018-11-28T15:17:00Z">
        <w:r w:rsidR="006D0C49">
          <w:rPr>
            <w:szCs w:val="28"/>
            <w:lang w:val="en-US"/>
          </w:rPr>
          <w:t xml:space="preserve">Shoot elongation and trunk growth ceased earlier in the dry year and, interestingly, in a very synchronously way between trees in both years, as also reported by </w:t>
        </w:r>
        <w:r w:rsidR="006D0C49">
          <w:rPr>
            <w:szCs w:val="28"/>
            <w:lang w:val="en-US"/>
          </w:rPr>
          <w:fldChar w:fldCharType="begin"/>
        </w:r>
        <w:r w:rsidR="006D0C49">
          <w:rPr>
            <w:szCs w:val="28"/>
            <w:lang w:val="en-US"/>
          </w:rPr>
          <w:instrText xml:space="preserve"> ADDIN EN.CITE &lt;EndNote&gt;&lt;Cite AuthorYear="1"&gt;&lt;Author&gt;Oliveira&lt;/Author&gt;&lt;Year&gt;1994&lt;/Year&gt;&lt;RecNum&gt;403&lt;/RecNum&gt;&lt;DisplayText&gt;Oliveira et al. (1994)&lt;/DisplayText&gt;&lt;record&gt;&lt;rec-number&gt;403&lt;/rec-number&gt;&lt;foreign-keys&gt;&lt;key app="EN" db-id="pwteffw96rtfrhe9ts7pz52wtex5vzw000xw"&gt;403&lt;/key&gt;&lt;/foreign-keys&gt;&lt;ref-type name="Journal Article"&gt;17&lt;/ref-type&gt;&lt;contributors&gt;&lt;authors&gt;&lt;author&gt;Oliveira, G.&lt;/author&gt;&lt;author&gt;Correia, O.&lt;/author&gt;&lt;author&gt;Martins Loucao, M.&lt;/author&gt;&lt;author&gt;Catarino, F. M.&lt;/author&gt;&lt;/authors&gt;&lt;/contributors&gt;&lt;auth-address&gt;Oliveira, G.&amp;#xD;Fac Ciencias Lisboa,Dept Biol Vegetal,Campo Grande C2,P-1700 Lisbon,Portugal&lt;/auth-address&gt;&lt;titles&gt;&lt;title&gt;&lt;style face="normal" font="default" size="100%"&gt;Phenological and growth patterns of the Mediterranean oak &lt;/style&gt;&lt;style face="italic" font="default" size="100%"&gt;Quercus suber&lt;/style&gt;&lt;style face="normal" font="default" size="100%"&gt; L.&lt;/style&gt;&lt;/title&gt;&lt;secondary-title&gt;Trees - Structure and Function&lt;/secondary-title&gt;&lt;alt-title&gt;Trees-Struct. Funct.&lt;/alt-title&gt;&lt;/titles&gt;&lt;periodical&gt;&lt;full-title&gt;Trees - Structure and Function&lt;/full-title&gt;&lt;/periodical&gt;&lt;pages&gt;41-46&lt;/pages&gt;&lt;volume&gt;9&lt;/volume&gt;&lt;number&gt;1&lt;/number&gt;&lt;keywords&gt;&lt;keyword&gt;phenology&lt;/keyword&gt;&lt;keyword&gt;growth&lt;/keyword&gt;&lt;keyword&gt;specific leaf weight&lt;/keyword&gt;&lt;keyword&gt;trees&lt;/keyword&gt;&lt;keyword&gt;quercus suber&lt;/keyword&gt;&lt;keyword&gt;cork oak&lt;/keyword&gt;&lt;keyword&gt;MIND&lt;/keyword&gt;&lt;keyword&gt;Fenologia&lt;/keyword&gt;&lt;/keywords&gt;&lt;dates&gt;&lt;year&gt;1994&lt;/year&gt;&lt;pub-dates&gt;&lt;date&gt;NOV&lt;/date&gt;&lt;/pub-dates&gt;&lt;/dates&gt;&lt;accession-num&gt;ISI:A1994PU48700007&lt;/accession-num&gt;&lt;label&gt;Springer Verlag&lt;/label&gt;&lt;urls&gt;&lt;related-urls&gt;&lt;url&gt;&amp;lt;Go to ISI&amp;gt;://A1994PU48700007&lt;/url&gt;&lt;/related-urls&gt;&lt;/urls&gt;&lt;electronic-resource-num&gt;https://doi.org/10.1007/BF00197868&lt;/electronic-resource-num&gt;&lt;research-notes&gt;Notas avulsas 106a. Muito interessante. Resultados semelhantes aos nossos. &lt;/research-notes&gt;&lt;/record&gt;&lt;/Cite&gt;&lt;/EndNote&gt;</w:instrText>
        </w:r>
        <w:r w:rsidR="006D0C49">
          <w:rPr>
            <w:szCs w:val="28"/>
            <w:lang w:val="en-US"/>
          </w:rPr>
          <w:fldChar w:fldCharType="separate"/>
        </w:r>
        <w:r w:rsidR="006D0C49">
          <w:rPr>
            <w:noProof/>
            <w:szCs w:val="28"/>
            <w:lang w:val="en-US"/>
          </w:rPr>
          <w:fldChar w:fldCharType="begin"/>
        </w:r>
        <w:r w:rsidR="006D0C49">
          <w:rPr>
            <w:noProof/>
            <w:szCs w:val="28"/>
            <w:lang w:val="en-US"/>
          </w:rPr>
          <w:instrText xml:space="preserve"> HYPERLINK \l "_ENREF_59" \o "Oliveira, 1994 #403" </w:instrText>
        </w:r>
        <w:r w:rsidR="006D0C49">
          <w:rPr>
            <w:noProof/>
            <w:szCs w:val="28"/>
            <w:lang w:val="en-US"/>
          </w:rPr>
        </w:r>
        <w:r w:rsidR="006D0C49">
          <w:rPr>
            <w:noProof/>
            <w:szCs w:val="28"/>
            <w:lang w:val="en-US"/>
          </w:rPr>
          <w:fldChar w:fldCharType="separate"/>
        </w:r>
        <w:r w:rsidR="006D0C49">
          <w:rPr>
            <w:noProof/>
            <w:szCs w:val="28"/>
            <w:lang w:val="en-US"/>
          </w:rPr>
          <w:t>Oliveira et al. (1994</w:t>
        </w:r>
        <w:r w:rsidR="006D0C49">
          <w:rPr>
            <w:noProof/>
            <w:szCs w:val="28"/>
            <w:lang w:val="en-US"/>
          </w:rPr>
          <w:fldChar w:fldCharType="end"/>
        </w:r>
        <w:r w:rsidR="006D0C49">
          <w:rPr>
            <w:noProof/>
            <w:szCs w:val="28"/>
            <w:lang w:val="en-US"/>
          </w:rPr>
          <w:t>)</w:t>
        </w:r>
        <w:r w:rsidR="006D0C49">
          <w:rPr>
            <w:szCs w:val="28"/>
            <w:lang w:val="en-US"/>
          </w:rPr>
          <w:fldChar w:fldCharType="end"/>
        </w:r>
        <w:r w:rsidR="006D0C49">
          <w:rPr>
            <w:szCs w:val="28"/>
            <w:lang w:val="en-US"/>
          </w:rPr>
          <w:t xml:space="preserve">. This observed synchrony suggests a trigger for growth cessation. A threshold of -1.0 MPa of leaf water potential, which was considered to be the onset of severe plant water stress, has been suggested to trigger growth cessation in cork oak </w:t>
        </w:r>
        <w:r w:rsidR="006D0C49">
          <w:rPr>
            <w:szCs w:val="28"/>
            <w:lang w:val="en-US"/>
          </w:rPr>
          <w:fldChar w:fldCharType="begin"/>
        </w:r>
        <w:r w:rsidR="006D0C49">
          <w:rPr>
            <w:szCs w:val="28"/>
            <w:lang w:val="en-US"/>
          </w:rPr>
          <w:instrText xml:space="preserve"> ADDIN EN.CITE &lt;EndNote&gt;&lt;Cite&gt;&lt;Author&gt;Pereira&lt;/Author&gt;&lt;Year&gt;1987&lt;/Year&gt;&lt;RecNum&gt;1802&lt;/RecNum&gt;&lt;DisplayText&gt;(Pereira et al., 1987)&lt;/DisplayText&gt;&lt;record&gt;&lt;rec-number&gt;1802&lt;/rec-number&gt;&lt;foreign-keys&gt;&lt;key app="EN" db-id="pwteffw96rtfrhe9ts7pz52wtex5vzw000xw"&gt;1802&lt;/key&gt;&lt;/foreign-keys&gt;&lt;ref-type name="Book Section"&gt;5&lt;/ref-type&gt;&lt;contributors&gt;&lt;authors&gt;&lt;author&gt;Pereira, J. S.&lt;/author&gt;&lt;author&gt;Beyschlag, G.&lt;/author&gt;&lt;author&gt;Lange, O. L.&lt;/author&gt;&lt;author&gt;Beyschlag, W.&lt;/author&gt;&lt;author&gt;Tenhunen, J. D.&lt;/author&gt;&lt;/authors&gt;&lt;secondary-authors&gt;&lt;author&gt;Tenhunen, J. D.&lt;/author&gt;&lt;author&gt;Catarino, F. M.&lt;/author&gt;&lt;author&gt;Lange, O. L. &lt;/author&gt;&lt;author&gt;Oechel, W. C.&lt;/author&gt;&lt;/secondary-authors&gt;&lt;/contributors&gt;&lt;titles&gt;&lt;title&gt;Comparative phenology of four mediterranean shrub species growing in Portugal&lt;/title&gt;&lt;secondary-title&gt;Plant Responses to Stress&lt;/secondary-title&gt;&lt;tertiary-title&gt;NATO ASI Series&lt;/tertiary-title&gt;&lt;/titles&gt;&lt;periodical&gt;&lt;full-title&gt;Plant Responses to Stress&lt;/full-title&gt;&lt;/periodical&gt;&lt;pages&gt;503-513&lt;/pages&gt;&lt;volume&gt;G15&lt;/volume&gt;&lt;keywords&gt;&lt;keyword&gt;Phenology&lt;/keyword&gt;&lt;keyword&gt;shrub&lt;/keyword&gt;&lt;keyword&gt;Portugal&lt;/keyword&gt;&lt;keyword&gt;Quercus suber&lt;/keyword&gt;&lt;/keywords&gt;&lt;dates&gt;&lt;year&gt;1987&lt;/year&gt;&lt;/dates&gt;&lt;pub-location&gt;Berlin Heidelberg&lt;/pub-location&gt;&lt;publisher&gt;Springer-Verlag&lt;/publisher&gt;&lt;urls&gt;&lt;/urls&gt;&lt;electronic-resource-num&gt;https://doi.org/10.1007/978-3-642-70868-8_33&lt;/electronic-resource-num&gt;&lt;research-notes&gt;&lt;style face="normal" font="default" size="100%"&gt;Notas avulsas 107. &lt;/style&gt;&lt;style face="bold" font="default" size="100%"&gt;Notas no ficheiro. &lt;/style&gt;&lt;/research-notes&gt;&lt;/record&gt;&lt;/Cite&gt;&lt;/EndNote&gt;</w:instrText>
        </w:r>
        <w:r w:rsidR="006D0C49">
          <w:rPr>
            <w:szCs w:val="28"/>
            <w:lang w:val="en-US"/>
          </w:rPr>
          <w:fldChar w:fldCharType="separate"/>
        </w:r>
        <w:r w:rsidR="006D0C49">
          <w:rPr>
            <w:noProof/>
            <w:szCs w:val="28"/>
            <w:lang w:val="en-US"/>
          </w:rPr>
          <w:t>(</w:t>
        </w:r>
        <w:r w:rsidR="006D0C49">
          <w:rPr>
            <w:noProof/>
            <w:szCs w:val="28"/>
            <w:lang w:val="en-US"/>
          </w:rPr>
          <w:fldChar w:fldCharType="begin"/>
        </w:r>
        <w:r w:rsidR="006D0C49">
          <w:rPr>
            <w:noProof/>
            <w:szCs w:val="28"/>
            <w:lang w:val="en-US"/>
          </w:rPr>
          <w:instrText xml:space="preserve"> HYPERLINK \l "_ENREF_65" \o "Pereira, 1987 #1802" </w:instrText>
        </w:r>
        <w:r w:rsidR="006D0C49">
          <w:rPr>
            <w:noProof/>
            <w:szCs w:val="28"/>
            <w:lang w:val="en-US"/>
          </w:rPr>
        </w:r>
        <w:r w:rsidR="006D0C49">
          <w:rPr>
            <w:noProof/>
            <w:szCs w:val="28"/>
            <w:lang w:val="en-US"/>
          </w:rPr>
          <w:fldChar w:fldCharType="separate"/>
        </w:r>
        <w:r w:rsidR="006D0C49">
          <w:rPr>
            <w:noProof/>
            <w:szCs w:val="28"/>
            <w:lang w:val="en-US"/>
          </w:rPr>
          <w:t>Pereira et al., 1987</w:t>
        </w:r>
        <w:r w:rsidR="006D0C49">
          <w:rPr>
            <w:noProof/>
            <w:szCs w:val="28"/>
            <w:lang w:val="en-US"/>
          </w:rPr>
          <w:fldChar w:fldCharType="end"/>
        </w:r>
        <w:r w:rsidR="006D0C49">
          <w:rPr>
            <w:noProof/>
            <w:szCs w:val="28"/>
            <w:lang w:val="en-US"/>
          </w:rPr>
          <w:t>)</w:t>
        </w:r>
        <w:r w:rsidR="006D0C49">
          <w:rPr>
            <w:szCs w:val="28"/>
            <w:lang w:val="en-US"/>
          </w:rPr>
          <w:fldChar w:fldCharType="end"/>
        </w:r>
        <w:r w:rsidR="006D0C49">
          <w:rPr>
            <w:szCs w:val="28"/>
            <w:lang w:val="en-US"/>
          </w:rPr>
          <w:t xml:space="preserve">. </w:t>
        </w:r>
        <w:r w:rsidR="006D0C49" w:rsidRPr="00136595">
          <w:rPr>
            <w:szCs w:val="28"/>
            <w:lang w:val="en-US"/>
          </w:rPr>
          <w:t xml:space="preserve">A threshold of -1.1 MPa was recently suggested for growth cessation of </w:t>
        </w:r>
        <w:r w:rsidR="006D0C49" w:rsidRPr="00136595">
          <w:rPr>
            <w:i/>
            <w:szCs w:val="28"/>
            <w:lang w:val="en-US"/>
          </w:rPr>
          <w:t>Q. ilex</w:t>
        </w:r>
        <w:r w:rsidR="006D0C49" w:rsidRPr="00136595">
          <w:rPr>
            <w:szCs w:val="28"/>
            <w:lang w:val="en-US"/>
          </w:rPr>
          <w:t xml:space="preserve"> </w:t>
        </w:r>
        <w:r w:rsidR="006D0C49" w:rsidRPr="00136595">
          <w:rPr>
            <w:szCs w:val="28"/>
            <w:lang w:val="en-US"/>
          </w:rPr>
          <w:fldChar w:fldCharType="begin"/>
        </w:r>
        <w:r w:rsidR="006D0C49" w:rsidRPr="00136595">
          <w:rPr>
            <w:szCs w:val="28"/>
            <w:lang w:val="en-US"/>
          </w:rPr>
          <w:instrText xml:space="preserve"> ADDIN EN.CITE &lt;EndNote&gt;&lt;Cite&gt;&lt;Author&gt;Lempereur&lt;/Author&gt;&lt;Year&gt;2015&lt;/Year&gt;&lt;RecNum&gt;7453&lt;/RecNum&gt;&lt;DisplayText&gt;(Lempereur et al., 2015)&lt;/DisplayText&gt;&lt;record&gt;&lt;rec-number&gt;7453&lt;/rec-number&gt;&lt;foreign-keys&gt;&lt;key app="EN" db-id="pwteffw96rtfrhe9ts7pz52wtex5vzw000xw"&gt;7453&lt;/key&gt;&lt;/foreign-keys&gt;&lt;ref-type name="Journal Article"&gt;17&lt;/ref-type&gt;&lt;contributors&gt;&lt;authors&gt;&lt;author&gt;Lempereur, Morine&lt;/author&gt;&lt;author&gt;Martin-StPaul, Nicolas K.&lt;/author&gt;&lt;author&gt;Damesin, Claire&lt;/author&gt;&lt;author&gt;Joffre, Richard&lt;/author&gt;&lt;author&gt;Ourcival, Jean-Marc&lt;/author&gt;&lt;author&gt;Rocheteau, Alain&lt;/author&gt;&lt;author&gt;Rambal, Serge&lt;/author&gt;&lt;/authors&gt;&lt;/contributors&gt;&lt;titles&gt;&lt;title&gt;Growth duration is a better predictor of stem increment than carbon supply in a Mediterranean oak forest: implications for assessing forest productivity under climate change&lt;/title&gt;&lt;secondary-title&gt;New Phytologist&lt;/secondary-title&gt;&lt;alt-title&gt;New Phytol.&lt;/alt-title&gt;&lt;/titles&gt;&lt;periodical&gt;&lt;full-title&gt;New Phytologist&lt;/full-title&gt;&lt;/periodical&gt;&lt;pages&gt;579-590&lt;/pages&gt;&lt;volume&gt;207&lt;/volume&gt;&lt;number&gt;3&lt;/number&gt;&lt;keywords&gt;&lt;keyword&gt;carbon partitioning&lt;/keyword&gt;&lt;keyword&gt;climate change&lt;/keyword&gt;&lt;keyword&gt;drought&lt;/keyword&gt;&lt;keyword&gt;extreme event&lt;/keyword&gt;&lt;keyword&gt;Quercus ilex&lt;/keyword&gt;&lt;keyword&gt;tree water relation&lt;/keyword&gt;&lt;keyword&gt;vegetation models&lt;/keyword&gt;&lt;keyword&gt;water deficit&lt;/keyword&gt;&lt;/keywords&gt;&lt;dates&gt;&lt;year&gt;2015&lt;/year&gt;&lt;/dates&gt;&lt;isbn&gt;1469-8137&lt;/isbn&gt;&lt;urls&gt;&lt;related-urls&gt;&lt;url&gt;http://dx.doi.org/10.1111/nph.13400&lt;/url&gt;&lt;/related-urls&gt;&lt;/urls&gt;&lt;electronic-resource-num&gt;https://doi.org/10.1111/nph.13400&lt;/electronic-resource-num&gt;&lt;research-notes&gt;ler para paper 2, sobre fenologia e crescimento&lt;/research-notes&gt;&lt;modified-date&gt;2014-18708&lt;/modified-date&gt;&lt;/record&gt;&lt;/Cite&gt;&lt;/EndNote&gt;</w:instrText>
        </w:r>
        <w:r w:rsidR="006D0C49" w:rsidRPr="00136595">
          <w:rPr>
            <w:szCs w:val="28"/>
            <w:lang w:val="en-US"/>
          </w:rPr>
          <w:fldChar w:fldCharType="separate"/>
        </w:r>
        <w:r w:rsidR="006D0C49" w:rsidRPr="00136595">
          <w:rPr>
            <w:noProof/>
            <w:szCs w:val="28"/>
            <w:lang w:val="en-US"/>
          </w:rPr>
          <w:t>(</w:t>
        </w:r>
        <w:r w:rsidR="006D0C49">
          <w:rPr>
            <w:noProof/>
            <w:szCs w:val="28"/>
            <w:lang w:val="en-US"/>
          </w:rPr>
          <w:fldChar w:fldCharType="begin"/>
        </w:r>
        <w:r w:rsidR="006D0C49">
          <w:rPr>
            <w:noProof/>
            <w:szCs w:val="28"/>
            <w:lang w:val="en-US"/>
          </w:rPr>
          <w:instrText xml:space="preserve"> HYPERLINK \l "_ENREF_49" \o "Lempereur, 2015 #7453" </w:instrText>
        </w:r>
        <w:r w:rsidR="006D0C49">
          <w:rPr>
            <w:noProof/>
            <w:szCs w:val="28"/>
            <w:lang w:val="en-US"/>
          </w:rPr>
        </w:r>
        <w:r w:rsidR="006D0C49">
          <w:rPr>
            <w:noProof/>
            <w:szCs w:val="28"/>
            <w:lang w:val="en-US"/>
          </w:rPr>
          <w:fldChar w:fldCharType="separate"/>
        </w:r>
        <w:r w:rsidR="006D0C49" w:rsidRPr="00136595">
          <w:rPr>
            <w:noProof/>
            <w:szCs w:val="28"/>
            <w:lang w:val="en-US"/>
          </w:rPr>
          <w:t>Lempereur et al., 2015</w:t>
        </w:r>
        <w:r w:rsidR="006D0C49">
          <w:rPr>
            <w:noProof/>
            <w:szCs w:val="28"/>
            <w:lang w:val="en-US"/>
          </w:rPr>
          <w:fldChar w:fldCharType="end"/>
        </w:r>
        <w:r w:rsidR="006D0C49" w:rsidRPr="00136595">
          <w:rPr>
            <w:noProof/>
            <w:szCs w:val="28"/>
            <w:lang w:val="en-US"/>
          </w:rPr>
          <w:t>)</w:t>
        </w:r>
        <w:r w:rsidR="006D0C49" w:rsidRPr="00136595">
          <w:rPr>
            <w:szCs w:val="28"/>
            <w:lang w:val="en-US"/>
          </w:rPr>
          <w:fldChar w:fldCharType="end"/>
        </w:r>
        <w:r w:rsidR="006D0C49" w:rsidRPr="00136595">
          <w:rPr>
            <w:szCs w:val="28"/>
            <w:lang w:val="en-US"/>
          </w:rPr>
          <w:t xml:space="preserve">. In our study, growth ceased at </w:t>
        </w:r>
        <w:r w:rsidR="006D0C49" w:rsidRPr="00136595">
          <w:t xml:space="preserve">interpolated </w:t>
        </w:r>
        <w:r w:rsidR="006D0C49" w:rsidRPr="00136595">
          <w:rPr>
            <w:rFonts w:ascii="Symbol" w:hAnsi="Symbol"/>
            <w:i/>
          </w:rPr>
          <w:t></w:t>
        </w:r>
        <w:r w:rsidR="006D0C49" w:rsidRPr="00136595">
          <w:rPr>
            <w:i/>
            <w:vertAlign w:val="subscript"/>
          </w:rPr>
          <w:t>pd</w:t>
        </w:r>
        <w:r w:rsidR="006D0C49" w:rsidRPr="00136595">
          <w:t xml:space="preserve"> values of -0.84 and -1.33 MPa, for mild and dry year, respectively, which suggest</w:t>
        </w:r>
        <w:r w:rsidR="006D0C49">
          <w:t>s</w:t>
        </w:r>
        <w:r w:rsidR="006D0C49" w:rsidRPr="00136595">
          <w:t xml:space="preserve"> some acclimation to the precipitation conditions of the year.</w:t>
        </w:r>
        <w:r w:rsidR="006D0C49">
          <w:t xml:space="preserve"> </w:t>
        </w:r>
        <w:r w:rsidR="006D0C49" w:rsidRPr="00136595">
          <w:t>A</w:t>
        </w:r>
        <w:r w:rsidR="006D0C49" w:rsidRPr="00136595">
          <w:rPr>
            <w:szCs w:val="28"/>
            <w:lang w:val="en-US"/>
          </w:rPr>
          <w:t xml:space="preserve">s </w:t>
        </w:r>
        <w:r w:rsidR="006D0C49" w:rsidRPr="00136595">
          <w:rPr>
            <w:rFonts w:ascii="Symbol" w:hAnsi="Symbol"/>
            <w:i/>
            <w:szCs w:val="28"/>
            <w:lang w:val="en-US"/>
          </w:rPr>
          <w:t></w:t>
        </w:r>
        <w:r w:rsidR="006D0C49" w:rsidRPr="00136595">
          <w:rPr>
            <w:i/>
            <w:szCs w:val="28"/>
            <w:vertAlign w:val="subscript"/>
            <w:lang w:val="en-US"/>
          </w:rPr>
          <w:t>pd</w:t>
        </w:r>
        <w:r w:rsidR="006D0C49" w:rsidRPr="00136595">
          <w:rPr>
            <w:szCs w:val="28"/>
            <w:lang w:val="en-US"/>
          </w:rPr>
          <w:t xml:space="preserve"> reflects soil water availability for trees, it integrates </w:t>
        </w:r>
        <w:r w:rsidR="006D0C49">
          <w:rPr>
            <w:szCs w:val="28"/>
            <w:lang w:val="en-US"/>
          </w:rPr>
          <w:t xml:space="preserve">the cumulated precipitation </w:t>
        </w:r>
        <w:r w:rsidR="006D0C49" w:rsidRPr="00136595">
          <w:rPr>
            <w:szCs w:val="28"/>
            <w:lang w:val="en-US"/>
          </w:rPr>
          <w:t xml:space="preserve">and appears to be a suitable trigger of growth cessation in water-limited ecosystems, as already suggested by </w:t>
        </w:r>
        <w:r w:rsidR="006D0C49" w:rsidRPr="00136595">
          <w:rPr>
            <w:szCs w:val="28"/>
            <w:lang w:val="en-US"/>
          </w:rPr>
          <w:fldChar w:fldCharType="begin"/>
        </w:r>
        <w:r w:rsidR="006D0C49" w:rsidRPr="00136595">
          <w:rPr>
            <w:szCs w:val="28"/>
            <w:lang w:val="en-US"/>
          </w:rPr>
          <w:instrText xml:space="preserve"> ADDIN EN.CITE &lt;EndNote&gt;&lt;Cite AuthorYear="1"&gt;&lt;Author&gt;Pinto&lt;/Author&gt;&lt;Year&gt;2011&lt;/Year&gt;&lt;RecNum&gt;5254&lt;/RecNum&gt;&lt;DisplayText&gt;Pinto et al. (2011)&lt;/DisplayText&gt;&lt;record&gt;&lt;rec-number&gt;5254&lt;/rec-number&gt;&lt;foreign-keys&gt;&lt;key app="EN" db-id="pwteffw96rtfrhe9ts7pz52wtex5vzw000xw"&gt;5254&lt;/key&gt;&lt;/foreign-keys&gt;&lt;ref-type name="Journal Article"&gt;17&lt;/ref-type&gt;&lt;contributors&gt;&lt;authors&gt;&lt;author&gt;Pinto, C. A.&lt;/author&gt;&lt;author&gt;Henriques, M. O.&lt;/author&gt;&lt;author&gt;Figueiredo, J. P.&lt;/author&gt;&lt;author&gt;David, J. S.&lt;/author&gt;&lt;author&gt;Abreu, F. G.&lt;/author&gt;&lt;author&gt;Pereira, J. S.&lt;/author&gt;&lt;author&gt;Correia, I.&lt;/author&gt;&lt;author&gt;David, T. S.&lt;/author&gt;&lt;/authors&gt;&lt;/contributors&gt;&lt;titles&gt;&lt;title&gt;Phenology and growth dynamics in Mediterranean evergreen oaks: Effects of environmental conditions and water relations&lt;/title&gt;&lt;secondary-title&gt;Forest Ecology and Management&lt;/secondary-title&gt;&lt;alt-title&gt;Forest Ecol. Manag.&lt;/alt-title&gt;&lt;/titles&gt;&lt;periodical&gt;&lt;full-title&gt;Forest Ecology and Management&lt;/full-title&gt;&lt;/periodical&gt;&lt;pages&gt;500-508&lt;/pages&gt;&lt;volume&gt;262&lt;/volume&gt;&lt;number&gt;3&lt;/number&gt;&lt;keywords&gt;&lt;keyword&gt;Budburst&lt;/keyword&gt;&lt;keyword&gt;Shoot elongation&lt;/keyword&gt;&lt;keyword&gt;Temperature&lt;/keyword&gt;&lt;keyword&gt;Photoperiod&lt;/keyword&gt;&lt;keyword&gt;Predawn leaf water potential&lt;/keyword&gt;&lt;keyword&gt;leaf water potential&lt;/keyword&gt;&lt;keyword&gt;quercus suber&lt;/keyword&gt;&lt;/keywords&gt;&lt;dates&gt;&lt;year&gt;2011&lt;/year&gt;&lt;/dates&gt;&lt;isbn&gt;0378-1127&lt;/isbn&gt;&lt;urls&gt;&lt;related-urls&gt;&lt;url&gt;http://www.sciencedirect.com/science/article/pii/S0378112711002337&lt;/url&gt;&lt;/related-urls&gt;&lt;/urls&gt;&lt;electronic-resource-num&gt;https://doi.org/10.1016/j.foreco.2011.04.018&lt;/electronic-resource-num&gt;&lt;research-notes&gt;Notas avulsas 115. Para citar no paper do crescimento do MIND&lt;/research-notes&gt;&lt;/record&gt;&lt;/Cite&gt;&lt;/EndNote&gt;</w:instrText>
        </w:r>
        <w:r w:rsidR="006D0C49" w:rsidRPr="00136595">
          <w:rPr>
            <w:szCs w:val="28"/>
            <w:lang w:val="en-US"/>
          </w:rPr>
          <w:fldChar w:fldCharType="separate"/>
        </w:r>
        <w:r w:rsidR="006D0C49">
          <w:rPr>
            <w:noProof/>
            <w:szCs w:val="28"/>
            <w:lang w:val="en-US"/>
          </w:rPr>
          <w:fldChar w:fldCharType="begin"/>
        </w:r>
        <w:r w:rsidR="006D0C49">
          <w:rPr>
            <w:noProof/>
            <w:szCs w:val="28"/>
            <w:lang w:val="en-US"/>
          </w:rPr>
          <w:instrText xml:space="preserve"> HYPERLINK \l "_ENREF_70" \o "Pinto, 2011 #5254" </w:instrText>
        </w:r>
        <w:r w:rsidR="006D0C49">
          <w:rPr>
            <w:noProof/>
            <w:szCs w:val="28"/>
            <w:lang w:val="en-US"/>
          </w:rPr>
        </w:r>
        <w:r w:rsidR="006D0C49">
          <w:rPr>
            <w:noProof/>
            <w:szCs w:val="28"/>
            <w:lang w:val="en-US"/>
          </w:rPr>
          <w:fldChar w:fldCharType="separate"/>
        </w:r>
        <w:r w:rsidR="006D0C49" w:rsidRPr="00136595">
          <w:rPr>
            <w:noProof/>
            <w:szCs w:val="28"/>
            <w:lang w:val="en-US"/>
          </w:rPr>
          <w:t>Pinto et al. (2011</w:t>
        </w:r>
        <w:r w:rsidR="006D0C49">
          <w:rPr>
            <w:noProof/>
            <w:szCs w:val="28"/>
            <w:lang w:val="en-US"/>
          </w:rPr>
          <w:fldChar w:fldCharType="end"/>
        </w:r>
        <w:r w:rsidR="006D0C49" w:rsidRPr="00136595">
          <w:rPr>
            <w:noProof/>
            <w:szCs w:val="28"/>
            <w:lang w:val="en-US"/>
          </w:rPr>
          <w:t>)</w:t>
        </w:r>
        <w:r w:rsidR="006D0C49" w:rsidRPr="00136595">
          <w:rPr>
            <w:szCs w:val="28"/>
            <w:lang w:val="en-US"/>
          </w:rPr>
          <w:fldChar w:fldCharType="end"/>
        </w:r>
        <w:r w:rsidR="006D0C49" w:rsidRPr="00136595">
          <w:rPr>
            <w:szCs w:val="28"/>
            <w:lang w:val="en-US"/>
          </w:rPr>
          <w:t xml:space="preserve">. </w:t>
        </w:r>
        <w:r w:rsidR="006D0C49">
          <w:rPr>
            <w:szCs w:val="28"/>
            <w:lang w:val="en-US"/>
          </w:rPr>
          <w:t>I</w:t>
        </w:r>
        <w:r w:rsidR="006D0C49" w:rsidRPr="00136595">
          <w:rPr>
            <w:szCs w:val="28"/>
            <w:lang w:val="en-US"/>
          </w:rPr>
          <w:t>n our study, growth ceased at significantly lower</w:t>
        </w:r>
        <w:r w:rsidR="006D0C49">
          <w:rPr>
            <w:szCs w:val="28"/>
            <w:lang w:val="en-US"/>
          </w:rPr>
          <w:t xml:space="preserve"> </w:t>
        </w:r>
        <w:r w:rsidR="006D0C49" w:rsidRPr="00100770">
          <w:rPr>
            <w:rFonts w:ascii="Symbol" w:hAnsi="Symbol"/>
            <w:i/>
            <w:szCs w:val="28"/>
            <w:lang w:val="en-US"/>
          </w:rPr>
          <w:t></w:t>
        </w:r>
        <w:r w:rsidR="006D0C49" w:rsidRPr="00100770">
          <w:rPr>
            <w:i/>
            <w:szCs w:val="28"/>
            <w:vertAlign w:val="subscript"/>
            <w:lang w:val="en-US"/>
          </w:rPr>
          <w:t>pd</w:t>
        </w:r>
        <w:r w:rsidR="006D0C49">
          <w:rPr>
            <w:szCs w:val="28"/>
            <w:lang w:val="en-US"/>
          </w:rPr>
          <w:t xml:space="preserve"> in the dry year compared with the mild year (Fig 5a), but at a similar carbon assimilation rate (Fig. 5b).</w:t>
        </w:r>
        <w:r w:rsidR="006D0C49" w:rsidRPr="00422A46">
          <w:rPr>
            <w:szCs w:val="28"/>
            <w:lang w:val="en-US"/>
          </w:rPr>
          <w:t xml:space="preserve"> </w:t>
        </w:r>
        <w:r w:rsidR="006D0C49">
          <w:rPr>
            <w:szCs w:val="28"/>
            <w:lang w:val="en-US"/>
          </w:rPr>
          <w:t xml:space="preserve">This points to a possible carbon limitation for growth driven by stomatal closure, which occurred earlier in the dry year induced by drought </w:t>
        </w:r>
        <w:r w:rsidR="006D0C49">
          <w:rPr>
            <w:szCs w:val="28"/>
            <w:lang w:val="en-US"/>
          </w:rPr>
          <w:fldChar w:fldCharType="begin"/>
        </w:r>
        <w:r w:rsidR="006D0C49">
          <w:rPr>
            <w:szCs w:val="28"/>
            <w:lang w:val="en-US"/>
          </w:rPr>
          <w:instrText xml:space="preserve"> ADDIN EN.CITE &lt;EndNote&gt;&lt;Cite&gt;&lt;Author&gt;Besson&lt;/Author&gt;&lt;Year&gt;2014&lt;/Year&gt;&lt;RecNum&gt;6486&lt;/RecNum&gt;&lt;DisplayText&gt;(Besson et al., 2014)&lt;/DisplayText&gt;&lt;record&gt;&lt;rec-number&gt;6486&lt;/rec-number&gt;&lt;foreign-keys&gt;&lt;key app="EN" db-id="pwteffw96rtfrhe9ts7pz52wtex5vzw000xw"&gt;6486&lt;/key&gt;&lt;/foreign-keys&gt;&lt;ref-type name="Journal Article"&gt;17&lt;/ref-type&gt;&lt;contributors&gt;&lt;authors&gt;&lt;author&gt;Besson, Cathy Kurz&lt;/author&gt;&lt;author&gt;Lobo-do-Vale, Raquel&lt;/author&gt;&lt;author&gt;Rodrigues, Maria Lucília&lt;/author&gt;&lt;author&gt;Almeida, Pedro&lt;/author&gt;&lt;author&gt;Herd, Alastair&lt;/author&gt;&lt;author&gt;Grant, Olga Mary&lt;/author&gt;&lt;author&gt;David, Teresa Soares&lt;/author&gt;&lt;author&gt;Schmidt, Markus&lt;/author&gt;&lt;author&gt;Otieno, Denis&lt;/author&gt;&lt;author&gt;Keenan, Trevor F.&lt;/author&gt;&lt;author&gt;Gouveia, Célia&lt;/author&gt;&lt;author&gt;Mériaux, Catherine&lt;/author&gt;&lt;author&gt;Chaves, Maria Manuela&lt;/author&gt;&lt;author&gt;Pereira, João S.&lt;/author&gt;&lt;/authors&gt;&lt;/contributors&gt;&lt;titles&gt;&lt;title&gt;Cork oak physiological responses to manipulated water availability in a Mediterranean woodland&lt;/title&gt;&lt;secondary-title&gt;Agricultural and Forest Meteorology&lt;/secondary-title&gt;&lt;alt-title&gt;Agr. Forest Meteorol.&lt;/alt-title&gt;&lt;/titles&gt;&lt;periodical&gt;&lt;full-title&gt;Agricultural and Forest Meteorology&lt;/full-title&gt;&lt;/periodical&gt;&lt;pages&gt;230-242&lt;/pages&gt;&lt;volume&gt;184&lt;/volume&gt;&lt;number&gt;0&lt;/number&gt;&lt;keywords&gt;&lt;keyword&gt;Quercus suber&lt;/keyword&gt;&lt;keyword&gt;Throughfall manipulation&lt;/keyword&gt;&lt;keyword&gt;Tree transpiration&lt;/keyword&gt;&lt;keyword&gt;Gas exchange&lt;/keyword&gt;&lt;keyword&gt;Soil moisture&lt;/keyword&gt;&lt;keyword&gt;Precipitation change&lt;/keyword&gt;&lt;/keywords&gt;&lt;dates&gt;&lt;year&gt;2014&lt;/year&gt;&lt;/dates&gt;&lt;isbn&gt;0168-1923&lt;/isbn&gt;&lt;urls&gt;&lt;related-urls&gt;&lt;url&gt;http://www.sciencedirect.com/science/article/pii/S0168192313002724&lt;/url&gt;&lt;/related-urls&gt;&lt;/urls&gt;&lt;electronic-resource-num&gt;https://doi.org/10.1016/j.agrformet.2013.10.004&lt;/electronic-resource-num&gt;&lt;/record&gt;&lt;/Cite&gt;&lt;/EndNote&gt;</w:instrText>
        </w:r>
        <w:r w:rsidR="006D0C49">
          <w:rPr>
            <w:szCs w:val="28"/>
            <w:lang w:val="en-US"/>
          </w:rPr>
          <w:fldChar w:fldCharType="separate"/>
        </w:r>
        <w:r w:rsidR="006D0C49">
          <w:rPr>
            <w:noProof/>
            <w:szCs w:val="28"/>
            <w:lang w:val="en-US"/>
          </w:rPr>
          <w:t>(</w:t>
        </w:r>
        <w:r w:rsidR="006D0C49">
          <w:rPr>
            <w:noProof/>
            <w:szCs w:val="28"/>
            <w:lang w:val="en-US"/>
          </w:rPr>
          <w:fldChar w:fldCharType="begin"/>
        </w:r>
        <w:r w:rsidR="006D0C49">
          <w:rPr>
            <w:noProof/>
            <w:szCs w:val="28"/>
            <w:lang w:val="en-US"/>
          </w:rPr>
          <w:instrText xml:space="preserve"> HYPERLINK \l "_ENREF_6" \o "Besson, 2014 #6486" </w:instrText>
        </w:r>
        <w:r w:rsidR="006D0C49">
          <w:rPr>
            <w:noProof/>
            <w:szCs w:val="28"/>
            <w:lang w:val="en-US"/>
          </w:rPr>
        </w:r>
        <w:r w:rsidR="006D0C49">
          <w:rPr>
            <w:noProof/>
            <w:szCs w:val="28"/>
            <w:lang w:val="en-US"/>
          </w:rPr>
          <w:fldChar w:fldCharType="separate"/>
        </w:r>
        <w:r w:rsidR="006D0C49">
          <w:rPr>
            <w:noProof/>
            <w:szCs w:val="28"/>
            <w:lang w:val="en-US"/>
          </w:rPr>
          <w:t>Besson et al., 2014</w:t>
        </w:r>
        <w:r w:rsidR="006D0C49">
          <w:rPr>
            <w:noProof/>
            <w:szCs w:val="28"/>
            <w:lang w:val="en-US"/>
          </w:rPr>
          <w:fldChar w:fldCharType="end"/>
        </w:r>
        <w:r w:rsidR="006D0C49">
          <w:rPr>
            <w:noProof/>
            <w:szCs w:val="28"/>
            <w:lang w:val="en-US"/>
          </w:rPr>
          <w:t>)</w:t>
        </w:r>
        <w:r w:rsidR="006D0C49">
          <w:rPr>
            <w:szCs w:val="28"/>
            <w:lang w:val="en-US"/>
          </w:rPr>
          <w:fldChar w:fldCharType="end"/>
        </w:r>
        <w:r w:rsidR="006D0C49">
          <w:rPr>
            <w:szCs w:val="28"/>
            <w:lang w:val="en-US"/>
          </w:rPr>
          <w:t xml:space="preserve">. Nevertheless, the divergent values of </w:t>
        </w:r>
        <w:r w:rsidR="006D0C49" w:rsidRPr="00D54AAA">
          <w:rPr>
            <w:rFonts w:ascii="Symbol" w:hAnsi="Symbol"/>
            <w:i/>
            <w:szCs w:val="28"/>
            <w:lang w:val="en-US"/>
          </w:rPr>
          <w:t></w:t>
        </w:r>
        <w:r w:rsidR="006D0C49" w:rsidRPr="00D54AAA">
          <w:rPr>
            <w:i/>
            <w:szCs w:val="28"/>
            <w:vertAlign w:val="subscript"/>
            <w:lang w:val="en-US"/>
          </w:rPr>
          <w:t>pd</w:t>
        </w:r>
        <w:r w:rsidR="006D0C49">
          <w:rPr>
            <w:szCs w:val="28"/>
            <w:lang w:val="en-US"/>
          </w:rPr>
          <w:t xml:space="preserve"> call attention to a different trigger, other than </w:t>
        </w:r>
        <w:r w:rsidR="006D0C49" w:rsidRPr="00136595">
          <w:rPr>
            <w:rFonts w:ascii="Symbol" w:hAnsi="Symbol"/>
            <w:i/>
          </w:rPr>
          <w:t></w:t>
        </w:r>
        <w:r w:rsidR="006D0C49" w:rsidRPr="00136595">
          <w:rPr>
            <w:i/>
            <w:vertAlign w:val="subscript"/>
          </w:rPr>
          <w:t>pd</w:t>
        </w:r>
        <w:r w:rsidR="006D0C49">
          <w:rPr>
            <w:szCs w:val="28"/>
            <w:lang w:val="en-US"/>
          </w:rPr>
          <w:t xml:space="preserve">, of growth cessation in the mild year. The high vapor pressure deficit (VPD) observed at the end of the growing season in the mild year (Fig.S8), by triggering stomatal closure, was probably the trigger of growth cessation. It was recently demonstrated that elevated VPD limits tree growth </w:t>
        </w:r>
        <w:r w:rsidR="006D0C49">
          <w:rPr>
            <w:szCs w:val="28"/>
            <w:lang w:val="en-US"/>
          </w:rPr>
          <w:fldChar w:fldCharType="begin"/>
        </w:r>
        <w:r w:rsidR="006D0C49">
          <w:rPr>
            <w:szCs w:val="28"/>
            <w:lang w:val="en-US"/>
          </w:rPr>
          <w:instrText xml:space="preserve"> ADDIN EN.CITE &lt;EndNote&gt;&lt;Cite&gt;&lt;Author&gt;Sanginés de Cárcer&lt;/Author&gt;&lt;Year&gt;2018&lt;/Year&gt;&lt;RecNum&gt;8955&lt;/RecNum&gt;&lt;DisplayText&gt;(Sanginés de Cárcer et al., 2018)&lt;/DisplayText&gt;&lt;record&gt;&lt;rec-number&gt;8955&lt;/rec-number&gt;&lt;foreign-keys&gt;&lt;key app="EN" db-id="pwteffw96rtfrhe9ts7pz52wtex5vzw000xw"&gt;8955&lt;/key&gt;&lt;/foreign-keys&gt;&lt;ref-type name="Journal Article"&gt;17&lt;/ref-type&gt;&lt;contributors&gt;&lt;authors&gt;&lt;author&gt;Sanginés de Cárcer, Paula&lt;/author&gt;&lt;author&gt;Vitasse, Yann&lt;/author&gt;&lt;author&gt;Peñuelas, Josep&lt;/author&gt;&lt;author&gt;Jassey, Vincent E. J.&lt;/author&gt;&lt;author&gt;Buttler, Alexandre&lt;/author&gt;&lt;author&gt;Signarbieux, Constant&lt;/author&gt;&lt;/authors&gt;&lt;/contributors&gt;&lt;titles&gt;&lt;title&gt;Vapor–pressure deficit and extreme climatic variables limit tree growth&lt;/title&gt;&lt;secondary-title&gt;Global Change Biology&lt;/secondary-title&gt;&lt;/titles&gt;&lt;periodical&gt;&lt;full-title&gt;Global Change Biology&lt;/full-title&gt;&lt;abbr-1&gt;Global Change Biol&lt;/abbr-1&gt;&lt;/periodical&gt;&lt;pages&gt;1108-1122&lt;/pages&gt;&lt;volume&gt;24&lt;/volume&gt;&lt;number&gt;3&lt;/number&gt;&lt;keywords&gt;&lt;keyword&gt;beech&lt;/keyword&gt;&lt;keyword&gt;climate change&lt;/keyword&gt;&lt;keyword&gt;extreme events&lt;/keyword&gt;&lt;keyword&gt;spruce&lt;/keyword&gt;&lt;keyword&gt;tree growth&lt;/keyword&gt;&lt;keyword&gt;vapor–pressure deficit&lt;/keyword&gt;&lt;keyword&gt;wooded pastures&lt;/keyword&gt;&lt;/keywords&gt;&lt;dates&gt;&lt;year&gt;2018&lt;/year&gt;&lt;/dates&gt;&lt;isbn&gt;1365-2486&lt;/isbn&gt;&lt;urls&gt;&lt;related-urls&gt;&lt;url&gt;http://dx.doi.org/10.1111/gcb.13973&lt;/url&gt;&lt;/related-urls&gt;&lt;/urls&gt;&lt;electronic-resource-num&gt;10.1111/gcb.13973&lt;/electronic-resource-num&gt;&lt;research-notes&gt;Notas avulsas 98&lt;/research-notes&gt;&lt;/record&gt;&lt;/Cite&gt;&lt;/EndNote&gt;</w:instrText>
        </w:r>
        <w:r w:rsidR="006D0C49">
          <w:rPr>
            <w:szCs w:val="28"/>
            <w:lang w:val="en-US"/>
          </w:rPr>
          <w:fldChar w:fldCharType="separate"/>
        </w:r>
        <w:r w:rsidR="006D0C49">
          <w:rPr>
            <w:noProof/>
            <w:szCs w:val="28"/>
            <w:lang w:val="en-US"/>
          </w:rPr>
          <w:t>(</w:t>
        </w:r>
        <w:r w:rsidR="006D0C49">
          <w:rPr>
            <w:noProof/>
            <w:szCs w:val="28"/>
            <w:lang w:val="en-US"/>
          </w:rPr>
          <w:fldChar w:fldCharType="begin"/>
        </w:r>
        <w:r w:rsidR="006D0C49">
          <w:rPr>
            <w:noProof/>
            <w:szCs w:val="28"/>
            <w:lang w:val="en-US"/>
          </w:rPr>
          <w:instrText xml:space="preserve"> HYPERLINK \l "_ENREF_79" \o "Sanginés de Cárcer, 2018 #8955" </w:instrText>
        </w:r>
        <w:r w:rsidR="006D0C49">
          <w:rPr>
            <w:noProof/>
            <w:szCs w:val="28"/>
            <w:lang w:val="en-US"/>
          </w:rPr>
        </w:r>
        <w:r w:rsidR="006D0C49">
          <w:rPr>
            <w:noProof/>
            <w:szCs w:val="28"/>
            <w:lang w:val="en-US"/>
          </w:rPr>
          <w:fldChar w:fldCharType="separate"/>
        </w:r>
        <w:r w:rsidR="006D0C49">
          <w:rPr>
            <w:noProof/>
            <w:szCs w:val="28"/>
            <w:lang w:val="en-US"/>
          </w:rPr>
          <w:t>Sanginés de Cárcer et al., 2018</w:t>
        </w:r>
        <w:r w:rsidR="006D0C49">
          <w:rPr>
            <w:noProof/>
            <w:szCs w:val="28"/>
            <w:lang w:val="en-US"/>
          </w:rPr>
          <w:fldChar w:fldCharType="end"/>
        </w:r>
        <w:r w:rsidR="006D0C49">
          <w:rPr>
            <w:noProof/>
            <w:szCs w:val="28"/>
            <w:lang w:val="en-US"/>
          </w:rPr>
          <w:t>)</w:t>
        </w:r>
        <w:r w:rsidR="006D0C49">
          <w:rPr>
            <w:szCs w:val="28"/>
            <w:lang w:val="en-US"/>
          </w:rPr>
          <w:fldChar w:fldCharType="end"/>
        </w:r>
        <w:r w:rsidR="006D0C49">
          <w:rPr>
            <w:szCs w:val="28"/>
            <w:lang w:val="en-US"/>
          </w:rPr>
          <w:t xml:space="preserve">. The authors proposed a VPD threshold of 15 hPa and concluded that the sensitivity to VPD is species-specific, due to different tolerance thresholds. The </w:t>
        </w:r>
        <w:r w:rsidR="006D0C49" w:rsidRPr="00DE4E46">
          <w:rPr>
            <w:szCs w:val="28"/>
            <w:lang w:val="en-US"/>
          </w:rPr>
          <w:t xml:space="preserve">time frame of this study is narrow and longer studies are needed </w:t>
        </w:r>
        <w:r w:rsidR="006D0C49">
          <w:rPr>
            <w:szCs w:val="28"/>
            <w:lang w:val="en-US"/>
          </w:rPr>
          <w:t xml:space="preserve">fully understand </w:t>
        </w:r>
        <w:r w:rsidR="006D0C49" w:rsidRPr="00DE4E46">
          <w:rPr>
            <w:szCs w:val="28"/>
            <w:lang w:val="en-US"/>
          </w:rPr>
          <w:t xml:space="preserve">the interactive effects of </w:t>
        </w:r>
        <w:r w:rsidR="006D0C49">
          <w:rPr>
            <w:szCs w:val="28"/>
            <w:lang w:val="en-US"/>
          </w:rPr>
          <w:t>precipitation and temperature on triggering growth cessation.</w:t>
        </w:r>
      </w:ins>
    </w:p>
    <w:p w14:paraId="12ADD72C" w14:textId="5251D08D" w:rsidR="00CE7055" w:rsidRPr="00BA1FB7" w:rsidDel="006D0C49" w:rsidRDefault="00CE7055" w:rsidP="00BA1FB7">
      <w:pPr>
        <w:spacing w:after="120"/>
        <w:rPr>
          <w:del w:id="556" w:author="Raquel" w:date="2018-11-28T15:17:00Z"/>
          <w:szCs w:val="28"/>
          <w:lang w:val="en-US"/>
        </w:rPr>
      </w:pPr>
      <w:del w:id="557" w:author="Raquel" w:date="2018-11-28T15:17:00Z">
        <w:r w:rsidDel="006D0C49">
          <w:rPr>
            <w:szCs w:val="28"/>
            <w:lang w:val="en-US"/>
          </w:rPr>
          <w:fldChar w:fldCharType="begin"/>
        </w:r>
        <w:r w:rsidDel="006D0C49">
          <w:rPr>
            <w:szCs w:val="28"/>
            <w:lang w:val="en-US"/>
          </w:rPr>
          <w:delInstrText xml:space="preserve"> ADDIN EN.CITE &lt;EndNote&gt;&lt;Cite&gt;&lt;Author&gt;Lempereur&lt;/Author&gt;&lt;Year&gt;2015&lt;/Year&gt;&lt;RecNum&gt;7453&lt;/RecNum&gt;&lt;DisplayText&gt;(Lempereur et al., 2015)&lt;/DisplayText&gt;&lt;record&gt;&lt;rec-number&gt;7453&lt;/rec-number&gt;&lt;foreign-keys&gt;&lt;key app="EN" db-id="pwteffw96rtfrhe9ts7pz52wtex5vzw000xw"&gt;7453&lt;/key&gt;&lt;/foreign-keys&gt;&lt;ref-type name="Journal Article"&gt;17&lt;/ref-type&gt;&lt;contributors&gt;&lt;authors&gt;&lt;author&gt;Lempereur, Morine&lt;/author&gt;&lt;author&gt;Martin-StPaul, Nicolas K.&lt;/author&gt;&lt;author&gt;Damesin, Claire&lt;/author&gt;&lt;author&gt;Joffre, Richard&lt;/author&gt;&lt;author&gt;Ourcival, Jean-Marc&lt;/author&gt;&lt;author&gt;Rocheteau, Alain&lt;/author&gt;&lt;author&gt;Rambal, Serge&lt;/author&gt;&lt;/authors&gt;&lt;/contributors&gt;&lt;titles&gt;&lt;title&gt;Growth duration is a better predictor of stem increment than carbon supply in a Mediterranean oak forest: implications for assessing forest productivity under climate change&lt;/title&gt;&lt;secondary-title&gt;New Phytologist&lt;/secondary-title&gt;&lt;alt-title&gt;New Phytol.&lt;/alt-title&gt;&lt;/titles&gt;&lt;periodical&gt;&lt;full-title&gt;New Phytologist&lt;/full-title&gt;&lt;/periodical&gt;&lt;pages&gt;579-590&lt;/pages&gt;&lt;volume&gt;207&lt;/volume&gt;&lt;number&gt;3&lt;/number&gt;&lt;keywords&gt;&lt;keyword&gt;carbon partitioning&lt;/keyword&gt;&lt;keyword&gt;climate change&lt;/keyword&gt;&lt;keyword&gt;drought&lt;/keyword&gt;&lt;keyword&gt;extreme event&lt;/keyword&gt;&lt;keyword&gt;Quercus ilex&lt;/keyword&gt;&lt;keyword&gt;tree water relation&lt;/keyword&gt;&lt;keyword&gt;vegetation models&lt;/keyword&gt;&lt;keyword&gt;water deficit&lt;/keyword&gt;&lt;/keywords&gt;&lt;dates&gt;&lt;year&gt;2015&lt;/year&gt;&lt;/dates&gt;&lt;isbn&gt;1469-8137&lt;/isbn&gt;&lt;urls&gt;&lt;related-urls&gt;&lt;url&gt;http://dx.doi.org/10.1111/nph.13400&lt;/url&gt;&lt;/related-urls&gt;&lt;/urls&gt;&lt;electronic-resource-num&gt;https://doi.org/10.1111/nph.13400&lt;/electronic-resource-num&gt;&lt;research-notes&gt;ler para paper 2, sobre fenologia e crescimento&lt;/research-notes&gt;&lt;modified-date&gt;2014-18708&lt;/modified-date&gt;&lt;/record&gt;&lt;/Cite&gt;&lt;/EndNote&gt;</w:delInstrText>
        </w:r>
        <w:r w:rsidDel="006D0C49">
          <w:rPr>
            <w:szCs w:val="28"/>
            <w:lang w:val="en-US"/>
          </w:rPr>
          <w:fldChar w:fldCharType="separate"/>
        </w:r>
        <w:r w:rsidDel="006D0C49">
          <w:rPr>
            <w:noProof/>
            <w:szCs w:val="28"/>
            <w:lang w:val="en-US"/>
          </w:rPr>
          <w:delText>(</w:delText>
        </w:r>
        <w:r w:rsidR="008A1D2C" w:rsidDel="006D0C49">
          <w:fldChar w:fldCharType="begin"/>
        </w:r>
        <w:r w:rsidR="008A1D2C" w:rsidDel="006D0C49">
          <w:delInstrText xml:space="preserve"> HYPERLINK \l "_ENREF_73" \o "Lempereur, 2015 #7453" </w:delInstrText>
        </w:r>
        <w:r w:rsidR="008A1D2C" w:rsidDel="006D0C49">
          <w:fldChar w:fldCharType="separate"/>
        </w:r>
        <w:r w:rsidR="0076192B" w:rsidDel="006D0C49">
          <w:rPr>
            <w:noProof/>
            <w:szCs w:val="28"/>
            <w:lang w:val="en-US"/>
          </w:rPr>
          <w:delText>Lempereur et al., 2015</w:delText>
        </w:r>
        <w:r w:rsidR="008A1D2C" w:rsidDel="006D0C49">
          <w:rPr>
            <w:noProof/>
            <w:szCs w:val="28"/>
            <w:lang w:val="en-US"/>
          </w:rPr>
          <w:fldChar w:fldCharType="end"/>
        </w:r>
        <w:r w:rsidDel="006D0C49">
          <w:rPr>
            <w:noProof/>
            <w:szCs w:val="28"/>
            <w:lang w:val="en-US"/>
          </w:rPr>
          <w:delText>)</w:delText>
        </w:r>
        <w:r w:rsidDel="006D0C49">
          <w:rPr>
            <w:szCs w:val="28"/>
            <w:lang w:val="en-US"/>
          </w:rPr>
          <w:fldChar w:fldCharType="end"/>
        </w:r>
        <w:r w:rsidR="00795AB9" w:rsidDel="006D0C49">
          <w:rPr>
            <w:szCs w:val="28"/>
            <w:lang w:val="en-US"/>
          </w:rPr>
          <w:delText>.</w:delText>
        </w:r>
      </w:del>
      <w:ins w:id="558" w:author="raquelvale" w:date="2018-11-26T00:47:00Z">
        <w:del w:id="559" w:author="Raquel" w:date="2018-11-28T15:17:00Z">
          <w:r w:rsidR="00946690" w:rsidRPr="00946690" w:rsidDel="006D0C49">
            <w:rPr>
              <w:szCs w:val="28"/>
              <w:lang w:val="en-US"/>
            </w:rPr>
            <w:delText xml:space="preserve"> </w:delText>
          </w:r>
          <w:r w:rsidR="00946690" w:rsidDel="006D0C49">
            <w:rPr>
              <w:szCs w:val="28"/>
              <w:lang w:val="en-US"/>
            </w:rPr>
            <w:delText xml:space="preserve">Shoot elongation and trunk growth ceased earlier in the dry year and, interestingly, in a very synchronously way between trees in both years, as also reported by </w:delText>
          </w:r>
          <w:r w:rsidR="00946690" w:rsidDel="006D0C49">
            <w:rPr>
              <w:szCs w:val="28"/>
              <w:lang w:val="en-US"/>
            </w:rPr>
            <w:fldChar w:fldCharType="begin"/>
          </w:r>
          <w:r w:rsidR="00946690" w:rsidDel="006D0C49">
            <w:rPr>
              <w:szCs w:val="28"/>
              <w:lang w:val="en-US"/>
            </w:rPr>
            <w:delInstrText xml:space="preserve"> ADDIN EN.CITE &lt;EndNote&gt;&lt;Cite AuthorYear="1"&gt;&lt;Author&gt;Oliveira&lt;/Author&gt;&lt;Year&gt;1994&lt;/Year&gt;&lt;RecNum&gt;403&lt;/RecNum&gt;&lt;DisplayText&gt;Oliveira et al. (1994)&lt;/DisplayText&gt;&lt;record&gt;&lt;rec-number&gt;403&lt;/rec-number&gt;&lt;foreign-keys&gt;&lt;key app="EN" db-id="pwteffw96rtfrhe9ts7pz52wtex5vzw000xw"&gt;403&lt;/key&gt;&lt;/foreign-keys&gt;&lt;ref-type name="Journal Article"&gt;17&lt;/ref-type&gt;&lt;contributors&gt;&lt;authors&gt;&lt;author&gt;Oliveira, G.&lt;/author&gt;&lt;author&gt;Correia, O.&lt;/author&gt;&lt;author&gt;Martins Loucao, M.&lt;/author&gt;&lt;author&gt;Catarino, F. M.&lt;/author&gt;&lt;/authors&gt;&lt;/contributors&gt;&lt;auth-address&gt;Oliveira, G.&amp;#xD;Fac Ciencias Lisboa,Dept Biol Vegetal,Campo Grande C2,P-1700 Lisbon,Portugal&lt;/auth-address&gt;&lt;titles&gt;&lt;title&gt;&lt;style face="normal" font="default" size="100%"&gt;Phenological and growth patterns of the Mediterranean oak &lt;/style&gt;&lt;style face="italic" font="default" size="100%"&gt;Quercus suber&lt;/style&gt;&lt;style face="normal" font="default" size="100%"&gt; L.&lt;/style&gt;&lt;/title&gt;&lt;secondary-title&gt;Trees - Structure and Function&lt;/secondary-title&gt;&lt;alt-title&gt;Trees-Struct. Funct.&lt;/alt-title&gt;&lt;/titles&gt;&lt;periodical&gt;&lt;full-title&gt;Trees - Structure and Function&lt;/full-title&gt;&lt;/periodical&gt;&lt;pages&gt;41-46&lt;/pages&gt;&lt;volume&gt;9&lt;/volume&gt;&lt;number&gt;1&lt;/number&gt;&lt;keywords&gt;&lt;keyword&gt;phenology&lt;/keyword&gt;&lt;keyword&gt;growth&lt;/keyword&gt;&lt;keyword&gt;specific leaf weight&lt;/keyword&gt;&lt;keyword&gt;trees&lt;/keyword&gt;&lt;keyword&gt;quercus suber&lt;/keyword&gt;&lt;keyword&gt;cork oak&lt;/keyword&gt;&lt;keyword&gt;MIND&lt;/keyword&gt;&lt;keyword&gt;Fenologia&lt;/keyword&gt;&lt;/keywords&gt;&lt;dates&gt;&lt;year&gt;1994&lt;/year&gt;&lt;pub-dates&gt;&lt;date&gt;NOV&lt;/date&gt;&lt;/pub-dates&gt;&lt;/dates&gt;&lt;accession-num&gt;ISI:A1994PU48700007&lt;/accession-num&gt;&lt;label&gt;Springer Verlag&lt;/label&gt;&lt;urls&gt;&lt;related-urls&gt;&lt;url&gt;&amp;lt;Go to ISI&amp;gt;://A1994PU48700007&lt;/url&gt;&lt;/related-urls&gt;&lt;/urls&gt;&lt;electronic-resource-num&gt;https://doi.org/10.1007/BF00197868&lt;/electronic-resource-num&gt;&lt;research-notes&gt;Notas avulsas 106a. Muito interessante. Resultados semelhantes aos nossos. &lt;/research-notes&gt;&lt;/record&gt;&lt;/Cite&gt;&lt;/EndNote&gt;</w:delInstrText>
          </w:r>
          <w:r w:rsidR="00946690" w:rsidDel="006D0C49">
            <w:rPr>
              <w:szCs w:val="28"/>
              <w:lang w:val="en-US"/>
            </w:rPr>
            <w:fldChar w:fldCharType="separate"/>
          </w:r>
        </w:del>
      </w:ins>
      <w:del w:id="560" w:author="Raquel" w:date="2018-11-28T15:17:00Z">
        <w:r w:rsidR="0076192B" w:rsidDel="006D0C49">
          <w:rPr>
            <w:noProof/>
            <w:szCs w:val="28"/>
            <w:lang w:val="en-US"/>
          </w:rPr>
          <w:fldChar w:fldCharType="begin"/>
        </w:r>
        <w:r w:rsidR="0076192B" w:rsidDel="006D0C49">
          <w:rPr>
            <w:noProof/>
            <w:szCs w:val="28"/>
            <w:lang w:val="en-US"/>
          </w:rPr>
          <w:delInstrText xml:space="preserve"> HYPERLINK \l "_ENREF_8" \o "Oliveira, 1994 #403" </w:delInstrText>
        </w:r>
        <w:r w:rsidR="0076192B" w:rsidDel="006D0C49">
          <w:rPr>
            <w:noProof/>
            <w:szCs w:val="28"/>
            <w:lang w:val="en-US"/>
          </w:rPr>
          <w:fldChar w:fldCharType="separate"/>
        </w:r>
      </w:del>
      <w:ins w:id="561" w:author="raquelvale" w:date="2018-11-26T00:47:00Z">
        <w:del w:id="562" w:author="Raquel" w:date="2018-11-28T15:17:00Z">
          <w:r w:rsidR="0076192B" w:rsidDel="006D0C49">
            <w:rPr>
              <w:noProof/>
              <w:szCs w:val="28"/>
              <w:lang w:val="en-US"/>
            </w:rPr>
            <w:delText>Oliveira et al. (1994</w:delText>
          </w:r>
        </w:del>
      </w:ins>
      <w:del w:id="563" w:author="Raquel" w:date="2018-11-28T15:17:00Z">
        <w:r w:rsidR="0076192B" w:rsidDel="006D0C49">
          <w:rPr>
            <w:noProof/>
            <w:szCs w:val="28"/>
            <w:lang w:val="en-US"/>
          </w:rPr>
          <w:fldChar w:fldCharType="end"/>
        </w:r>
      </w:del>
      <w:ins w:id="564" w:author="raquelvale" w:date="2018-11-26T00:47:00Z">
        <w:del w:id="565" w:author="Raquel" w:date="2018-11-28T15:17:00Z">
          <w:r w:rsidR="00946690" w:rsidDel="006D0C49">
            <w:rPr>
              <w:noProof/>
              <w:szCs w:val="28"/>
              <w:lang w:val="en-US"/>
            </w:rPr>
            <w:delText>)</w:delText>
          </w:r>
          <w:r w:rsidR="00946690" w:rsidDel="006D0C49">
            <w:rPr>
              <w:szCs w:val="28"/>
              <w:lang w:val="en-US"/>
            </w:rPr>
            <w:fldChar w:fldCharType="end"/>
          </w:r>
          <w:r w:rsidR="00946690" w:rsidDel="006D0C49">
            <w:rPr>
              <w:szCs w:val="28"/>
              <w:lang w:val="en-US"/>
            </w:rPr>
            <w:delText xml:space="preserve">. This observed synchrony suggests a trigger for growth cessation. A threshold of -1.0 MPa of leaf water potential, which was considered to be the onset of severe plant water stress, has been suggested to trigger growth cessation in cork oak </w:delText>
          </w:r>
          <w:r w:rsidR="00946690" w:rsidDel="006D0C49">
            <w:rPr>
              <w:szCs w:val="28"/>
              <w:lang w:val="en-US"/>
            </w:rPr>
            <w:fldChar w:fldCharType="begin"/>
          </w:r>
          <w:r w:rsidR="00946690" w:rsidDel="006D0C49">
            <w:rPr>
              <w:szCs w:val="28"/>
              <w:lang w:val="en-US"/>
            </w:rPr>
            <w:delInstrText xml:space="preserve"> ADDIN EN.CITE &lt;EndNote&gt;&lt;Cite&gt;&lt;Author&gt;Pereira&lt;/Author&gt;&lt;Year&gt;1987&lt;/Year&gt;&lt;RecNum&gt;1802&lt;/RecNum&gt;&lt;DisplayText&gt;(Pereira et al., 1987)&lt;/DisplayText&gt;&lt;record&gt;&lt;rec-number&gt;1802&lt;/rec-number&gt;&lt;foreign-keys&gt;&lt;key app="EN" db-id="pwteffw96rtfrhe9ts7pz52wtex5vzw000xw"&gt;1802&lt;/key&gt;&lt;/foreign-keys&gt;&lt;ref-type name="Book Section"&gt;5&lt;/ref-type&gt;&lt;contributors&gt;&lt;authors&gt;&lt;author&gt;Pereira, J. S.&lt;/author&gt;&lt;author&gt;Beyschlag, G.&lt;/author&gt;&lt;author&gt;Lange, O. L.&lt;/author&gt;&lt;author&gt;Beyschlag, W.&lt;/author&gt;&lt;author&gt;Tenhunen, J. D.&lt;/author&gt;&lt;/authors&gt;&lt;secondary-authors&gt;&lt;author&gt;Tenhunen, J. D.&lt;/author&gt;&lt;author&gt;Catarino, F. M.&lt;/author&gt;&lt;author&gt;Lange, O. L. &lt;/author&gt;&lt;author&gt;Oechel, W. C.&lt;/author&gt;&lt;/secondary-authors&gt;&lt;/contributors&gt;&lt;titles&gt;&lt;title&gt;Comparative phenology of four mediterranean shrub species growing in Portugal&lt;/title&gt;&lt;secondary-title&gt;Plant Responses to Stress&lt;/secondary-title&gt;&lt;tertiary-title&gt;NATO ASI Series&lt;/tertiary-title&gt;&lt;/titles&gt;&lt;periodical&gt;&lt;full-title&gt;Plant Responses to Stress&lt;/full-title&gt;&lt;/periodical&gt;&lt;pages&gt;503-513&lt;/pages&gt;&lt;volume&gt;G15&lt;/volume&gt;&lt;keywords&gt;&lt;keyword&gt;Phenology&lt;/keyword&gt;&lt;keyword&gt;shrub&lt;/keyword&gt;&lt;keyword&gt;Portugal&lt;/keyword&gt;&lt;keyword&gt;Quercus suber&lt;/keyword&gt;&lt;/keywords&gt;&lt;dates&gt;&lt;year&gt;1987&lt;/year&gt;&lt;/dates&gt;&lt;pub-location&gt;Berlin Heidelberg&lt;/pub-location&gt;&lt;publisher&gt;Springer-Verlag&lt;/publisher&gt;&lt;urls&gt;&lt;/urls&gt;&lt;electronic-resource-num&gt;https://doi.org/10.1007/978-3-642-70868-8_33&lt;/electronic-resource-num&gt;&lt;research-notes&gt;&lt;style face="normal" font="default" size="100%"&gt;Notas avulsas 107. &lt;/style&gt;&lt;style face="bold" font="default" size="100%"&gt;Notas no ficheiro. &lt;/style&gt;&lt;/research-notes&gt;&lt;/record&gt;&lt;/Cite&gt;&lt;/EndNote&gt;</w:delInstrText>
          </w:r>
          <w:r w:rsidR="00946690" w:rsidDel="006D0C49">
            <w:rPr>
              <w:szCs w:val="28"/>
              <w:lang w:val="en-US"/>
            </w:rPr>
            <w:fldChar w:fldCharType="separate"/>
          </w:r>
          <w:r w:rsidR="00946690" w:rsidDel="006D0C49">
            <w:rPr>
              <w:noProof/>
              <w:szCs w:val="28"/>
              <w:lang w:val="en-US"/>
            </w:rPr>
            <w:delText>(</w:delText>
          </w:r>
        </w:del>
      </w:ins>
      <w:del w:id="566" w:author="Raquel" w:date="2018-11-28T15:17:00Z">
        <w:r w:rsidR="0076192B" w:rsidDel="006D0C49">
          <w:rPr>
            <w:noProof/>
            <w:szCs w:val="28"/>
            <w:lang w:val="en-US"/>
          </w:rPr>
          <w:fldChar w:fldCharType="begin"/>
        </w:r>
        <w:r w:rsidR="0076192B" w:rsidDel="006D0C49">
          <w:rPr>
            <w:noProof/>
            <w:szCs w:val="28"/>
            <w:lang w:val="en-US"/>
          </w:rPr>
          <w:delInstrText xml:space="preserve"> HYPERLINK \l "_ENREF_3" \o "Pereira, 1987 #1802" </w:delInstrText>
        </w:r>
        <w:r w:rsidR="0076192B" w:rsidDel="006D0C49">
          <w:rPr>
            <w:noProof/>
            <w:szCs w:val="28"/>
            <w:lang w:val="en-US"/>
          </w:rPr>
          <w:fldChar w:fldCharType="separate"/>
        </w:r>
      </w:del>
      <w:ins w:id="567" w:author="raquelvale" w:date="2018-11-26T00:47:00Z">
        <w:del w:id="568" w:author="Raquel" w:date="2018-11-28T15:17:00Z">
          <w:r w:rsidR="0076192B" w:rsidDel="006D0C49">
            <w:rPr>
              <w:noProof/>
              <w:szCs w:val="28"/>
              <w:lang w:val="en-US"/>
            </w:rPr>
            <w:delText>Pereira et al., 1987</w:delText>
          </w:r>
        </w:del>
      </w:ins>
      <w:del w:id="569" w:author="Raquel" w:date="2018-11-28T15:17:00Z">
        <w:r w:rsidR="0076192B" w:rsidDel="006D0C49">
          <w:rPr>
            <w:noProof/>
            <w:szCs w:val="28"/>
            <w:lang w:val="en-US"/>
          </w:rPr>
          <w:fldChar w:fldCharType="end"/>
        </w:r>
      </w:del>
      <w:ins w:id="570" w:author="raquelvale" w:date="2018-11-26T00:47:00Z">
        <w:del w:id="571" w:author="Raquel" w:date="2018-11-28T15:17:00Z">
          <w:r w:rsidR="00946690" w:rsidDel="006D0C49">
            <w:rPr>
              <w:noProof/>
              <w:szCs w:val="28"/>
              <w:lang w:val="en-US"/>
            </w:rPr>
            <w:delText>)</w:delText>
          </w:r>
          <w:r w:rsidR="00946690" w:rsidDel="006D0C49">
            <w:rPr>
              <w:szCs w:val="28"/>
              <w:lang w:val="en-US"/>
            </w:rPr>
            <w:fldChar w:fldCharType="end"/>
          </w:r>
          <w:r w:rsidR="00946690" w:rsidDel="006D0C49">
            <w:rPr>
              <w:szCs w:val="28"/>
              <w:lang w:val="en-US"/>
            </w:rPr>
            <w:delText xml:space="preserve">. </w:delText>
          </w:r>
          <w:r w:rsidR="00946690" w:rsidRPr="00136595" w:rsidDel="006D0C49">
            <w:rPr>
              <w:szCs w:val="28"/>
              <w:lang w:val="en-US"/>
            </w:rPr>
            <w:delText xml:space="preserve">A threshold of -1.1 MPa was recently suggested for growth cessation of </w:delText>
          </w:r>
          <w:r w:rsidR="00946690" w:rsidRPr="00136595" w:rsidDel="006D0C49">
            <w:rPr>
              <w:i/>
              <w:szCs w:val="28"/>
              <w:lang w:val="en-US"/>
            </w:rPr>
            <w:delText>Q. ilex</w:delText>
          </w:r>
          <w:r w:rsidR="00946690" w:rsidRPr="00136595" w:rsidDel="006D0C49">
            <w:rPr>
              <w:szCs w:val="28"/>
              <w:lang w:val="en-US"/>
            </w:rPr>
            <w:delText xml:space="preserve"> </w:delText>
          </w:r>
          <w:r w:rsidR="00946690" w:rsidRPr="00136595" w:rsidDel="006D0C49">
            <w:rPr>
              <w:szCs w:val="28"/>
              <w:lang w:val="en-US"/>
            </w:rPr>
            <w:fldChar w:fldCharType="begin"/>
          </w:r>
          <w:r w:rsidR="00946690" w:rsidRPr="00136595" w:rsidDel="006D0C49">
            <w:rPr>
              <w:szCs w:val="28"/>
              <w:lang w:val="en-US"/>
            </w:rPr>
            <w:delInstrText xml:space="preserve"> ADDIN EN.CITE &lt;EndNote&gt;&lt;Cite&gt;&lt;Author&gt;Lempereur&lt;/Author&gt;&lt;Year&gt;2015&lt;/Year&gt;&lt;RecNum&gt;7453&lt;/RecNum&gt;&lt;DisplayText&gt;(Lempereur et al., 2015)&lt;/DisplayText&gt;&lt;record&gt;&lt;rec-number&gt;7453&lt;/rec-number&gt;&lt;foreign-keys&gt;&lt;key app="EN" db-id="pwteffw96rtfrhe9ts7pz52wtex5vzw000xw"&gt;7453&lt;/key&gt;&lt;/foreign-keys&gt;&lt;ref-type name="Journal Article"&gt;17&lt;/ref-type&gt;&lt;contributors&gt;&lt;authors&gt;&lt;author&gt;Lempereur, Morine&lt;/author&gt;&lt;author&gt;Martin-StPaul, Nicolas K.&lt;/author&gt;&lt;author&gt;Damesin, Claire&lt;/author&gt;&lt;author&gt;Joffre, Richard&lt;/author&gt;&lt;author&gt;Ourcival, Jean-Marc&lt;/author&gt;&lt;author&gt;Rocheteau, Alain&lt;/author&gt;&lt;author&gt;Rambal, Serge&lt;/author&gt;&lt;/authors&gt;&lt;/contributors&gt;&lt;titles&gt;&lt;title&gt;Growth duration is a better predictor of stem increment than carbon supply in a Mediterranean oak forest: implications for assessing forest productivity under climate change&lt;/title&gt;&lt;secondary-title&gt;New Phytologist&lt;/secondary-title&gt;&lt;alt-title&gt;New Phytol.&lt;/alt-title&gt;&lt;/titles&gt;&lt;periodical&gt;&lt;full-title&gt;New Phytologist&lt;/full-title&gt;&lt;/periodical&gt;&lt;pages&gt;579-590&lt;/pages&gt;&lt;volume&gt;207&lt;/volume&gt;&lt;number&gt;3&lt;/number&gt;&lt;keywords&gt;&lt;keyword&gt;carbon partitioning&lt;/keyword&gt;&lt;keyword&gt;climate change&lt;/keyword&gt;&lt;keyword&gt;drought&lt;/keyword&gt;&lt;keyword&gt;extreme event&lt;/keyword&gt;&lt;keyword&gt;Quercus ilex&lt;/keyword&gt;&lt;keyword&gt;tree water relation&lt;/keyword&gt;&lt;keyword&gt;vegetation models&lt;/keyword&gt;&lt;keyword&gt;water deficit&lt;/keyword&gt;&lt;/keywords&gt;&lt;dates&gt;&lt;year&gt;2015&lt;/year&gt;&lt;/dates&gt;&lt;isbn&gt;1469-8137&lt;/isbn&gt;&lt;urls&gt;&lt;related-urls&gt;&lt;url&gt;http://dx.doi.org/10.1111/nph.13400&lt;/url&gt;&lt;/related-urls&gt;&lt;/urls&gt;&lt;electronic-resource-num&gt;https://doi.org/10.1111/nph.13400&lt;/electronic-resource-num&gt;&lt;research-notes&gt;ler para paper 2, sobre fenologia e crescimento&lt;/research-notes&gt;&lt;modified-date&gt;2014-18708&lt;/modified-date&gt;&lt;/record&gt;&lt;/Cite&gt;&lt;/EndNote&gt;</w:delInstrText>
          </w:r>
          <w:r w:rsidR="00946690" w:rsidRPr="00136595" w:rsidDel="006D0C49">
            <w:rPr>
              <w:szCs w:val="28"/>
              <w:lang w:val="en-US"/>
            </w:rPr>
            <w:fldChar w:fldCharType="separate"/>
          </w:r>
          <w:r w:rsidR="00946690" w:rsidRPr="00136595" w:rsidDel="006D0C49">
            <w:rPr>
              <w:noProof/>
              <w:szCs w:val="28"/>
              <w:lang w:val="en-US"/>
            </w:rPr>
            <w:delText>(</w:delText>
          </w:r>
        </w:del>
      </w:ins>
      <w:del w:id="572" w:author="Raquel" w:date="2018-11-28T15:17:00Z">
        <w:r w:rsidR="0076192B" w:rsidDel="006D0C49">
          <w:rPr>
            <w:noProof/>
            <w:szCs w:val="28"/>
            <w:lang w:val="en-US"/>
          </w:rPr>
          <w:fldChar w:fldCharType="begin"/>
        </w:r>
        <w:r w:rsidR="0076192B" w:rsidDel="006D0C49">
          <w:rPr>
            <w:noProof/>
            <w:szCs w:val="28"/>
            <w:lang w:val="en-US"/>
          </w:rPr>
          <w:delInstrText xml:space="preserve"> HYPERLINK \l "_ENREF_73" \o "Lempereur, 2015 #7453" </w:delInstrText>
        </w:r>
        <w:r w:rsidR="0076192B" w:rsidDel="006D0C49">
          <w:rPr>
            <w:noProof/>
            <w:szCs w:val="28"/>
            <w:lang w:val="en-US"/>
          </w:rPr>
          <w:fldChar w:fldCharType="separate"/>
        </w:r>
      </w:del>
      <w:ins w:id="573" w:author="raquelvale" w:date="2018-11-26T00:47:00Z">
        <w:del w:id="574" w:author="Raquel" w:date="2018-11-28T15:17:00Z">
          <w:r w:rsidR="0076192B" w:rsidRPr="00136595" w:rsidDel="006D0C49">
            <w:rPr>
              <w:noProof/>
              <w:szCs w:val="28"/>
              <w:lang w:val="en-US"/>
            </w:rPr>
            <w:delText>Lempereur et al., 2015</w:delText>
          </w:r>
        </w:del>
      </w:ins>
      <w:del w:id="575" w:author="Raquel" w:date="2018-11-28T15:17:00Z">
        <w:r w:rsidR="0076192B" w:rsidDel="006D0C49">
          <w:rPr>
            <w:noProof/>
            <w:szCs w:val="28"/>
            <w:lang w:val="en-US"/>
          </w:rPr>
          <w:fldChar w:fldCharType="end"/>
        </w:r>
      </w:del>
      <w:ins w:id="576" w:author="raquelvale" w:date="2018-11-26T00:47:00Z">
        <w:del w:id="577" w:author="Raquel" w:date="2018-11-28T15:17:00Z">
          <w:r w:rsidR="00946690" w:rsidRPr="00136595" w:rsidDel="006D0C49">
            <w:rPr>
              <w:noProof/>
              <w:szCs w:val="28"/>
              <w:lang w:val="en-US"/>
            </w:rPr>
            <w:delText>)</w:delText>
          </w:r>
          <w:r w:rsidR="00946690" w:rsidRPr="00136595" w:rsidDel="006D0C49">
            <w:rPr>
              <w:szCs w:val="28"/>
              <w:lang w:val="en-US"/>
            </w:rPr>
            <w:fldChar w:fldCharType="end"/>
          </w:r>
          <w:r w:rsidR="00946690" w:rsidRPr="00136595" w:rsidDel="006D0C49">
            <w:rPr>
              <w:szCs w:val="28"/>
              <w:lang w:val="en-US"/>
            </w:rPr>
            <w:delText xml:space="preserve">. In our study, growth ceased at </w:delText>
          </w:r>
          <w:r w:rsidR="00946690" w:rsidRPr="00136595" w:rsidDel="006D0C49">
            <w:delText xml:space="preserve">interpolated </w:delText>
          </w:r>
          <w:r w:rsidR="00946690" w:rsidRPr="00136595" w:rsidDel="006D0C49">
            <w:rPr>
              <w:rFonts w:ascii="Symbol" w:hAnsi="Symbol"/>
              <w:i/>
            </w:rPr>
            <w:delText></w:delText>
          </w:r>
          <w:r w:rsidR="00946690" w:rsidRPr="00136595" w:rsidDel="006D0C49">
            <w:rPr>
              <w:i/>
              <w:vertAlign w:val="subscript"/>
            </w:rPr>
            <w:delText>pd</w:delText>
          </w:r>
          <w:r w:rsidR="00946690" w:rsidRPr="00136595" w:rsidDel="006D0C49">
            <w:delText xml:space="preserve"> values of -0.84 and -1.33 MPa, for mild and dry year, respectively, which suggest</w:delText>
          </w:r>
        </w:del>
      </w:ins>
      <w:ins w:id="578" w:author="Maria Caldeira" w:date="2018-11-26T23:05:00Z">
        <w:del w:id="579" w:author="Raquel" w:date="2018-11-28T15:17:00Z">
          <w:r w:rsidR="00FE196F" w:rsidDel="006D0C49">
            <w:delText>s</w:delText>
          </w:r>
        </w:del>
      </w:ins>
      <w:ins w:id="580" w:author="raquelvale" w:date="2018-11-26T00:47:00Z">
        <w:del w:id="581" w:author="Raquel" w:date="2018-11-28T15:17:00Z">
          <w:r w:rsidR="00946690" w:rsidRPr="00136595" w:rsidDel="006D0C49">
            <w:delText xml:space="preserve"> some acclimation to the precipitation conditions of the year. A</w:delText>
          </w:r>
          <w:r w:rsidR="00946690" w:rsidRPr="00136595" w:rsidDel="006D0C49">
            <w:rPr>
              <w:szCs w:val="28"/>
              <w:lang w:val="en-US"/>
            </w:rPr>
            <w:delText xml:space="preserve">s </w:delText>
          </w:r>
          <w:r w:rsidR="00946690" w:rsidRPr="00136595" w:rsidDel="006D0C49">
            <w:rPr>
              <w:rFonts w:ascii="Symbol" w:hAnsi="Symbol"/>
              <w:i/>
              <w:szCs w:val="28"/>
              <w:lang w:val="en-US"/>
            </w:rPr>
            <w:delText></w:delText>
          </w:r>
          <w:r w:rsidR="00946690" w:rsidRPr="00136595" w:rsidDel="006D0C49">
            <w:rPr>
              <w:i/>
              <w:szCs w:val="28"/>
              <w:vertAlign w:val="subscript"/>
              <w:lang w:val="en-US"/>
            </w:rPr>
            <w:delText>pd</w:delText>
          </w:r>
          <w:r w:rsidR="00946690" w:rsidRPr="00136595" w:rsidDel="006D0C49">
            <w:rPr>
              <w:szCs w:val="28"/>
              <w:lang w:val="en-US"/>
            </w:rPr>
            <w:delText xml:space="preserve"> reflects soil water availability for trees, it integrates all the water received by the system and appears to be a suitable trigger of growth cessation in water-limited ecosystems, as already suggested by </w:delText>
          </w:r>
          <w:r w:rsidR="00946690" w:rsidRPr="00136595" w:rsidDel="006D0C49">
            <w:rPr>
              <w:szCs w:val="28"/>
              <w:lang w:val="en-US"/>
            </w:rPr>
            <w:fldChar w:fldCharType="begin"/>
          </w:r>
          <w:r w:rsidR="00946690" w:rsidRPr="00136595" w:rsidDel="006D0C49">
            <w:rPr>
              <w:szCs w:val="28"/>
              <w:lang w:val="en-US"/>
            </w:rPr>
            <w:delInstrText xml:space="preserve"> ADDIN EN.CITE &lt;EndNote&gt;&lt;Cite AuthorYear="1"&gt;&lt;Author&gt;Pinto&lt;/Author&gt;&lt;Year&gt;2011&lt;/Year&gt;&lt;RecNum&gt;5254&lt;/RecNum&gt;&lt;DisplayText&gt;Pinto et al. (2011)&lt;/DisplayText&gt;&lt;record&gt;&lt;rec-number&gt;5254&lt;/rec-number&gt;&lt;foreign-keys&gt;&lt;key app="EN" db-id="pwteffw96rtfrhe9ts7pz52wtex5vzw000xw"&gt;5254&lt;/key&gt;&lt;/foreign-keys&gt;&lt;ref-type name="Journal Article"&gt;17&lt;/ref-type&gt;&lt;contributors&gt;&lt;authors&gt;&lt;author&gt;Pinto, C. A.&lt;/author&gt;&lt;author&gt;Henriques, M. O.&lt;/author&gt;&lt;author&gt;Figueiredo, J. P.&lt;/author&gt;&lt;author&gt;David, J. S.&lt;/author&gt;&lt;author&gt;Abreu, F. G.&lt;/author&gt;&lt;author&gt;Pereira, J. S.&lt;/author&gt;&lt;author&gt;Correia, I.&lt;/author&gt;&lt;author&gt;David, T. S.&lt;/author&gt;&lt;/authors&gt;&lt;/contributors&gt;&lt;titles&gt;&lt;title&gt;Phenology and growth dynamics in Mediterranean evergreen oaks: Effects of environmental conditions and water relations&lt;/title&gt;&lt;secondary-title&gt;Forest Ecology and Management&lt;/secondary-title&gt;&lt;alt-title&gt;Forest Ecol. Manag.&lt;/alt-title&gt;&lt;/titles&gt;&lt;periodical&gt;&lt;full-title&gt;Forest Ecology and Management&lt;/full-title&gt;&lt;/periodical&gt;&lt;pages&gt;500-508&lt;/pages&gt;&lt;volume&gt;262&lt;/volume&gt;&lt;number&gt;3&lt;/number&gt;&lt;keywords&gt;&lt;keyword&gt;Budburst&lt;/keyword&gt;&lt;keyword&gt;Shoot elongation&lt;/keyword&gt;&lt;keyword&gt;Temperature&lt;/keyword&gt;&lt;keyword&gt;Photoperiod&lt;/keyword&gt;&lt;keyword&gt;Predawn leaf water potential&lt;/keyword&gt;&lt;keyword&gt;leaf water potential&lt;/keyword&gt;&lt;keyword&gt;quercus suber&lt;/keyword&gt;&lt;/keywords&gt;&lt;dates&gt;&lt;year&gt;2011&lt;/year&gt;&lt;/dates&gt;&lt;isbn&gt;0378-1127&lt;/isbn&gt;&lt;urls&gt;&lt;related-urls&gt;&lt;url&gt;http://www.sciencedirect.com/science/article/pii/S0378112711002337&lt;/url&gt;&lt;/related-urls&gt;&lt;/urls&gt;&lt;electronic-resource-num&gt;https://doi.org/10.1016/j.foreco.2011.04.018&lt;/electronic-resource-num&gt;&lt;research-notes&gt;Notas avulsas 115. Para citar no paper do crescimento do MIND&lt;/research-notes&gt;&lt;/record&gt;&lt;/Cite&gt;&lt;/EndNote&gt;</w:delInstrText>
          </w:r>
          <w:r w:rsidR="00946690" w:rsidRPr="00136595" w:rsidDel="006D0C49">
            <w:rPr>
              <w:szCs w:val="28"/>
              <w:lang w:val="en-US"/>
            </w:rPr>
            <w:fldChar w:fldCharType="separate"/>
          </w:r>
        </w:del>
      </w:ins>
      <w:del w:id="582" w:author="Raquel" w:date="2018-11-28T15:17:00Z">
        <w:r w:rsidR="0076192B" w:rsidDel="006D0C49">
          <w:rPr>
            <w:noProof/>
            <w:szCs w:val="28"/>
            <w:lang w:val="en-US"/>
          </w:rPr>
          <w:fldChar w:fldCharType="begin"/>
        </w:r>
        <w:r w:rsidR="0076192B" w:rsidDel="006D0C49">
          <w:rPr>
            <w:noProof/>
            <w:szCs w:val="28"/>
            <w:lang w:val="en-US"/>
          </w:rPr>
          <w:delInstrText xml:space="preserve"> HYPERLINK \l "_ENREF_51" \o "Pinto, 2011 #5254" </w:delInstrText>
        </w:r>
        <w:r w:rsidR="0076192B" w:rsidDel="006D0C49">
          <w:rPr>
            <w:noProof/>
            <w:szCs w:val="28"/>
            <w:lang w:val="en-US"/>
          </w:rPr>
          <w:fldChar w:fldCharType="separate"/>
        </w:r>
      </w:del>
      <w:ins w:id="583" w:author="raquelvale" w:date="2018-11-26T00:47:00Z">
        <w:del w:id="584" w:author="Raquel" w:date="2018-11-28T15:17:00Z">
          <w:r w:rsidR="0076192B" w:rsidRPr="00136595" w:rsidDel="006D0C49">
            <w:rPr>
              <w:noProof/>
              <w:szCs w:val="28"/>
              <w:lang w:val="en-US"/>
            </w:rPr>
            <w:delText>Pinto et al. (2011</w:delText>
          </w:r>
        </w:del>
      </w:ins>
      <w:del w:id="585" w:author="Raquel" w:date="2018-11-28T15:17:00Z">
        <w:r w:rsidR="0076192B" w:rsidDel="006D0C49">
          <w:rPr>
            <w:noProof/>
            <w:szCs w:val="28"/>
            <w:lang w:val="en-US"/>
          </w:rPr>
          <w:fldChar w:fldCharType="end"/>
        </w:r>
      </w:del>
      <w:ins w:id="586" w:author="raquelvale" w:date="2018-11-26T00:47:00Z">
        <w:del w:id="587" w:author="Raquel" w:date="2018-11-28T15:17:00Z">
          <w:r w:rsidR="00946690" w:rsidRPr="00136595" w:rsidDel="006D0C49">
            <w:rPr>
              <w:noProof/>
              <w:szCs w:val="28"/>
              <w:lang w:val="en-US"/>
            </w:rPr>
            <w:delText>)</w:delText>
          </w:r>
          <w:r w:rsidR="00946690" w:rsidRPr="00136595" w:rsidDel="006D0C49">
            <w:rPr>
              <w:szCs w:val="28"/>
              <w:lang w:val="en-US"/>
            </w:rPr>
            <w:fldChar w:fldCharType="end"/>
          </w:r>
          <w:r w:rsidR="00946690" w:rsidRPr="00136595" w:rsidDel="006D0C49">
            <w:rPr>
              <w:szCs w:val="28"/>
              <w:lang w:val="en-US"/>
            </w:rPr>
            <w:delText>. In our study, growth ceased at significantly lower</w:delText>
          </w:r>
          <w:r w:rsidR="00946690" w:rsidDel="006D0C49">
            <w:rPr>
              <w:szCs w:val="28"/>
              <w:lang w:val="en-US"/>
            </w:rPr>
            <w:delText xml:space="preserve"> </w:delText>
          </w:r>
          <w:r w:rsidR="00946690" w:rsidRPr="00100770" w:rsidDel="006D0C49">
            <w:rPr>
              <w:rFonts w:ascii="Symbol" w:hAnsi="Symbol"/>
              <w:i/>
              <w:szCs w:val="28"/>
              <w:lang w:val="en-US"/>
            </w:rPr>
            <w:delText></w:delText>
          </w:r>
          <w:r w:rsidR="00946690" w:rsidRPr="00100770" w:rsidDel="006D0C49">
            <w:rPr>
              <w:i/>
              <w:szCs w:val="28"/>
              <w:vertAlign w:val="subscript"/>
              <w:lang w:val="en-US"/>
            </w:rPr>
            <w:delText>pd</w:delText>
          </w:r>
          <w:r w:rsidR="00946690" w:rsidDel="006D0C49">
            <w:rPr>
              <w:szCs w:val="28"/>
              <w:lang w:val="en-US"/>
            </w:rPr>
            <w:delText xml:space="preserve"> in the dry year as compared to the mild year (Fig 5a), but at a similar carbon assimilation rate (Fig. 5b). This result call attention</w:delText>
          </w:r>
        </w:del>
      </w:ins>
      <w:ins w:id="588" w:author="Maria Caldeira" w:date="2018-11-26T23:06:00Z">
        <w:del w:id="589" w:author="Raquel" w:date="2018-11-28T15:17:00Z">
          <w:r w:rsidR="00FE196F" w:rsidDel="006D0C49">
            <w:rPr>
              <w:szCs w:val="28"/>
              <w:lang w:val="en-US"/>
            </w:rPr>
            <w:delText>points</w:delText>
          </w:r>
        </w:del>
      </w:ins>
      <w:ins w:id="590" w:author="raquelvale" w:date="2018-11-26T00:47:00Z">
        <w:del w:id="591" w:author="Raquel" w:date="2018-11-28T15:17:00Z">
          <w:r w:rsidR="00946690" w:rsidDel="006D0C49">
            <w:rPr>
              <w:szCs w:val="28"/>
              <w:lang w:val="en-US"/>
            </w:rPr>
            <w:delText xml:space="preserve"> to a possible carbon limitation for growth, which occurred earlier in the dry year yet</w:delText>
          </w:r>
        </w:del>
      </w:ins>
      <w:ins w:id="592" w:author="Maria Caldeira" w:date="2018-11-26T23:07:00Z">
        <w:del w:id="593" w:author="Raquel" w:date="2018-11-28T15:17:00Z">
          <w:r w:rsidR="00FE196F" w:rsidDel="006D0C49">
            <w:rPr>
              <w:szCs w:val="28"/>
              <w:lang w:val="en-US"/>
            </w:rPr>
            <w:delText>,</w:delText>
          </w:r>
        </w:del>
      </w:ins>
      <w:ins w:id="594" w:author="raquelvale" w:date="2018-11-26T00:47:00Z">
        <w:del w:id="595" w:author="Raquel" w:date="2018-11-28T15:17:00Z">
          <w:r w:rsidR="00946690" w:rsidDel="006D0C49">
            <w:rPr>
              <w:szCs w:val="28"/>
              <w:lang w:val="en-US"/>
            </w:rPr>
            <w:delText xml:space="preserve"> at higher </w:delText>
          </w:r>
          <w:r w:rsidR="00946690" w:rsidRPr="00100770" w:rsidDel="006D0C49">
            <w:rPr>
              <w:rFonts w:ascii="Symbol" w:hAnsi="Symbol"/>
              <w:i/>
              <w:szCs w:val="28"/>
              <w:lang w:val="en-US"/>
            </w:rPr>
            <w:delText></w:delText>
          </w:r>
          <w:r w:rsidR="00946690" w:rsidRPr="00100770" w:rsidDel="006D0C49">
            <w:rPr>
              <w:i/>
              <w:szCs w:val="28"/>
              <w:vertAlign w:val="subscript"/>
              <w:lang w:val="en-US"/>
            </w:rPr>
            <w:delText>pd</w:delText>
          </w:r>
          <w:r w:rsidR="00946690" w:rsidDel="006D0C49">
            <w:rPr>
              <w:szCs w:val="28"/>
              <w:lang w:val="en-US"/>
            </w:rPr>
            <w:delText xml:space="preserve"> in the mild year.</w:delText>
          </w:r>
        </w:del>
      </w:ins>
      <w:ins w:id="596" w:author="raquelvale" w:date="2018-11-26T01:03:00Z">
        <w:del w:id="597" w:author="Raquel" w:date="2018-11-28T15:17:00Z">
          <w:r w:rsidR="00BA1FB7" w:rsidDel="006D0C49">
            <w:rPr>
              <w:szCs w:val="28"/>
              <w:lang w:val="en-US"/>
            </w:rPr>
            <w:delText xml:space="preserve"> The </w:delText>
          </w:r>
        </w:del>
        <w:del w:id="598" w:author="Raquel" w:date="2018-11-27T16:24:00Z">
          <w:r w:rsidR="00BA1FB7" w:rsidDel="00784EC6">
            <w:rPr>
              <w:szCs w:val="28"/>
              <w:lang w:val="en-US"/>
            </w:rPr>
            <w:delText xml:space="preserve">observed </w:delText>
          </w:r>
        </w:del>
        <w:del w:id="599" w:author="Raquel" w:date="2018-11-28T15:17:00Z">
          <w:r w:rsidR="00BA1FB7" w:rsidDel="006D0C49">
            <w:rPr>
              <w:szCs w:val="28"/>
              <w:lang w:val="en-US"/>
            </w:rPr>
            <w:delText xml:space="preserve">divergent values of </w:delText>
          </w:r>
          <w:r w:rsidR="00BA1FB7" w:rsidRPr="00D54AAA" w:rsidDel="006D0C49">
            <w:rPr>
              <w:rFonts w:ascii="Symbol" w:hAnsi="Symbol"/>
              <w:i/>
              <w:szCs w:val="28"/>
              <w:lang w:val="en-US"/>
            </w:rPr>
            <w:delText></w:delText>
          </w:r>
          <w:r w:rsidR="00BA1FB7" w:rsidRPr="00D54AAA" w:rsidDel="006D0C49">
            <w:rPr>
              <w:i/>
              <w:szCs w:val="28"/>
              <w:vertAlign w:val="subscript"/>
              <w:lang w:val="en-US"/>
            </w:rPr>
            <w:delText>pd</w:delText>
          </w:r>
          <w:r w:rsidR="00BA1FB7" w:rsidDel="006D0C49">
            <w:rPr>
              <w:szCs w:val="28"/>
              <w:lang w:val="en-US"/>
            </w:rPr>
            <w:delText xml:space="preserve"> also call attention to</w:delText>
          </w:r>
        </w:del>
        <w:del w:id="600" w:author="Raquel" w:date="2018-11-27T16:23:00Z">
          <w:r w:rsidR="00BA1FB7" w:rsidDel="00784EC6">
            <w:rPr>
              <w:szCs w:val="28"/>
              <w:lang w:val="en-US"/>
            </w:rPr>
            <w:delText xml:space="preserve"> the </w:delText>
          </w:r>
          <w:r w:rsidR="00BA1FB7" w:rsidDel="00784EC6">
            <w:rPr>
              <w:szCs w:val="28"/>
              <w:lang w:val="en-US"/>
            </w:rPr>
            <w:lastRenderedPageBreak/>
            <w:delText>possibility of</w:delText>
          </w:r>
        </w:del>
        <w:del w:id="601" w:author="Raquel" w:date="2018-11-28T15:17:00Z">
          <w:r w:rsidR="00BA1FB7" w:rsidDel="006D0C49">
            <w:rPr>
              <w:szCs w:val="28"/>
              <w:lang w:val="en-US"/>
            </w:rPr>
            <w:delText xml:space="preserve"> different triggers </w:delText>
          </w:r>
        </w:del>
      </w:ins>
      <w:ins w:id="602" w:author="raquelvale" w:date="2018-11-26T01:04:00Z">
        <w:del w:id="603" w:author="Raquel" w:date="2018-11-28T15:17:00Z">
          <w:r w:rsidR="00BA1FB7" w:rsidDel="006D0C49">
            <w:rPr>
              <w:szCs w:val="28"/>
              <w:lang w:val="en-US"/>
            </w:rPr>
            <w:delText>o</w:delText>
          </w:r>
        </w:del>
      </w:ins>
      <w:ins w:id="604" w:author="raquelvale" w:date="2018-11-26T01:03:00Z">
        <w:del w:id="605" w:author="Raquel" w:date="2018-11-28T15:17:00Z">
          <w:r w:rsidR="00BA1FB7" w:rsidDel="006D0C49">
            <w:rPr>
              <w:szCs w:val="28"/>
              <w:lang w:val="en-US"/>
            </w:rPr>
            <w:delText xml:space="preserve">f growth cessation in </w:delText>
          </w:r>
        </w:del>
      </w:ins>
      <w:ins w:id="606" w:author="raquelvale" w:date="2018-11-26T01:04:00Z">
        <w:del w:id="607" w:author="Raquel" w:date="2018-11-28T15:17:00Z">
          <w:r w:rsidR="00BA1FB7" w:rsidDel="006D0C49">
            <w:rPr>
              <w:szCs w:val="28"/>
              <w:lang w:val="en-US"/>
            </w:rPr>
            <w:delText xml:space="preserve">the studied years </w:delText>
          </w:r>
        </w:del>
      </w:ins>
      <w:ins w:id="608" w:author="raquelvale" w:date="2018-11-26T01:05:00Z">
        <w:del w:id="609" w:author="Raquel" w:date="2018-11-28T15:17:00Z">
          <w:r w:rsidR="00BA1FB7" w:rsidRPr="00BA1FB7" w:rsidDel="006D0C49">
            <w:rPr>
              <w:szCs w:val="28"/>
              <w:lang w:val="en-US"/>
            </w:rPr>
            <w:sym w:font="Wingdings" w:char="F0E0"/>
          </w:r>
          <w:r w:rsidR="00BA1FB7" w:rsidDel="006D0C49">
            <w:rPr>
              <w:szCs w:val="28"/>
              <w:lang w:val="en-US"/>
            </w:rPr>
            <w:delText xml:space="preserve"> high VPD, values </w:delText>
          </w:r>
        </w:del>
      </w:ins>
      <w:ins w:id="610" w:author="raquelvale" w:date="2018-11-26T01:07:00Z">
        <w:del w:id="611" w:author="Raquel" w:date="2018-11-28T15:17:00Z">
          <w:r w:rsidR="00BA1FB7" w:rsidDel="006D0C49">
            <w:rPr>
              <w:szCs w:val="28"/>
              <w:lang w:val="en-US"/>
            </w:rPr>
            <w:delText xml:space="preserve">above </w:delText>
          </w:r>
        </w:del>
      </w:ins>
      <w:ins w:id="612" w:author="raquelvale" w:date="2018-11-26T01:08:00Z">
        <w:del w:id="613" w:author="Raquel" w:date="2018-11-28T15:17:00Z">
          <w:r w:rsidR="00BA1FB7" w:rsidDel="006D0C49">
            <w:rPr>
              <w:szCs w:val="28"/>
              <w:lang w:val="en-US"/>
            </w:rPr>
            <w:delText>1</w:delText>
          </w:r>
        </w:del>
      </w:ins>
      <w:ins w:id="614" w:author="raquelvale" w:date="2018-11-26T01:07:00Z">
        <w:del w:id="615" w:author="Raquel" w:date="2018-11-28T15:17:00Z">
          <w:r w:rsidR="00BA1FB7" w:rsidDel="006D0C49">
            <w:rPr>
              <w:szCs w:val="28"/>
              <w:lang w:val="en-US"/>
            </w:rPr>
            <w:delText xml:space="preserve">5 hPa </w:delText>
          </w:r>
        </w:del>
      </w:ins>
      <w:ins w:id="616" w:author="raquelvale" w:date="2018-11-26T01:08:00Z">
        <w:del w:id="617" w:author="Raquel" w:date="2018-11-28T15:17:00Z">
          <w:r w:rsidR="00BA1FB7" w:rsidRPr="00BA1FB7" w:rsidDel="006D0C49">
            <w:rPr>
              <w:szCs w:val="28"/>
              <w:lang w:val="en-US"/>
            </w:rPr>
            <w:sym w:font="Wingdings" w:char="F0E0"/>
          </w:r>
          <w:r w:rsidR="00BA1FB7" w:rsidDel="006D0C49">
            <w:rPr>
              <w:szCs w:val="28"/>
              <w:lang w:val="en-US"/>
            </w:rPr>
            <w:delText xml:space="preserve"> </w:delText>
          </w:r>
        </w:del>
      </w:ins>
      <w:ins w:id="618" w:author="raquelvale" w:date="2018-11-26T01:09:00Z">
        <w:del w:id="619" w:author="Raquel" w:date="2018-11-28T15:17:00Z">
          <w:r w:rsidR="004C190F" w:rsidDel="006D0C49">
            <w:rPr>
              <w:szCs w:val="28"/>
              <w:lang w:val="en-US"/>
            </w:rPr>
            <w:delText xml:space="preserve">threshold for </w:delText>
          </w:r>
        </w:del>
      </w:ins>
      <w:ins w:id="620" w:author="raquelvale" w:date="2018-11-26T01:08:00Z">
        <w:del w:id="621" w:author="Raquel" w:date="2018-11-28T15:17:00Z">
          <w:r w:rsidR="00BA1FB7" w:rsidDel="006D0C49">
            <w:rPr>
              <w:szCs w:val="28"/>
              <w:lang w:val="en-US"/>
            </w:rPr>
            <w:delText>stomatal closure</w:delText>
          </w:r>
        </w:del>
      </w:ins>
      <w:ins w:id="622" w:author="raquelvale" w:date="2018-11-26T01:17:00Z">
        <w:del w:id="623" w:author="Raquel" w:date="2018-11-28T15:17:00Z">
          <w:r w:rsidR="004C190F" w:rsidDel="006D0C49">
            <w:rPr>
              <w:szCs w:val="28"/>
              <w:lang w:val="en-US"/>
            </w:rPr>
            <w:delText xml:space="preserve"> </w:delText>
          </w:r>
        </w:del>
      </w:ins>
      <w:del w:id="624" w:author="Raquel" w:date="2018-11-28T15:17:00Z">
        <w:r w:rsidR="004C190F" w:rsidDel="006D0C49">
          <w:rPr>
            <w:szCs w:val="28"/>
            <w:lang w:val="en-US"/>
          </w:rPr>
          <w:fldChar w:fldCharType="begin"/>
        </w:r>
        <w:r w:rsidR="004C190F" w:rsidDel="006D0C49">
          <w:rPr>
            <w:szCs w:val="28"/>
            <w:lang w:val="en-US"/>
          </w:rPr>
          <w:delInstrText xml:space="preserve"> ADDIN EN.CITE &lt;EndNote&gt;&lt;Cite&gt;&lt;Author&gt;Sanginés de Cárcer&lt;/Author&gt;&lt;Year&gt;2018&lt;/Year&gt;&lt;RecNum&gt;8955&lt;/RecNum&gt;&lt;DisplayText&gt;(Sanginés de Cárcer et al., 2018)&lt;/DisplayText&gt;&lt;record&gt;&lt;rec-number&gt;8955&lt;/rec-number&gt;&lt;foreign-keys&gt;&lt;key app="EN" db-id="pwteffw96rtfrhe9ts7pz52wtex5vzw000xw"&gt;8955&lt;/key&gt;&lt;/foreign-keys&gt;&lt;ref-type name="Journal Article"&gt;17&lt;/ref-type&gt;&lt;contributors&gt;&lt;authors&gt;&lt;author&gt;Sanginés de Cárcer, Paula&lt;/author&gt;&lt;author&gt;Vitasse, Yann&lt;/author&gt;&lt;author&gt;Peñuelas, Josep&lt;/author&gt;&lt;author&gt;Jassey, Vincent E. J.&lt;/author&gt;&lt;author&gt;Buttler, Alexandre&lt;/author&gt;&lt;author&gt;Signarbieux, Constant&lt;/author&gt;&lt;/authors&gt;&lt;/contributors&gt;&lt;titles&gt;&lt;title&gt;Vapor–pressure deficit and extreme climatic variables limit tree growth&lt;/title&gt;&lt;secondary-title&gt;Global Change Biology&lt;/secondary-title&gt;&lt;/titles&gt;&lt;periodical&gt;&lt;full-title&gt;Global Change Biology&lt;/full-title&gt;&lt;abbr-1&gt;Global Change Biol&lt;/abbr-1&gt;&lt;/periodical&gt;&lt;pages&gt;1108-1122&lt;/pages&gt;&lt;volume&gt;24&lt;/volume&gt;&lt;number&gt;3&lt;/number&gt;&lt;keywords&gt;&lt;keyword&gt;beech&lt;/keyword&gt;&lt;keyword&gt;climate change&lt;/keyword&gt;&lt;keyword&gt;extreme events&lt;/keyword&gt;&lt;keyword&gt;spruce&lt;/keyword&gt;&lt;keyword&gt;tree growth&lt;/keyword&gt;&lt;keyword&gt;vapor–pressure deficit&lt;/keyword&gt;&lt;keyword&gt;wooded pastures&lt;/keyword&gt;&lt;/keywords&gt;&lt;dates&gt;&lt;year&gt;2018&lt;/year&gt;&lt;/dates&gt;&lt;isbn&gt;1365-2486&lt;/isbn&gt;&lt;urls&gt;&lt;related-urls&gt;&lt;url&gt;http://dx.doi.org/10.1111/gcb.13973&lt;/url&gt;&lt;/related-urls&gt;&lt;/urls&gt;&lt;electronic-resource-num&gt;10.1111/gcb.13973&lt;/electronic-resource-num&gt;&lt;research-notes&gt;Notas avulsas 98&lt;/research-notes&gt;&lt;/record&gt;&lt;/Cite&gt;&lt;/EndNote&gt;</w:delInstrText>
        </w:r>
        <w:r w:rsidR="004C190F" w:rsidDel="006D0C49">
          <w:rPr>
            <w:szCs w:val="28"/>
            <w:lang w:val="en-US"/>
          </w:rPr>
          <w:fldChar w:fldCharType="separate"/>
        </w:r>
        <w:r w:rsidR="004C190F" w:rsidDel="006D0C49">
          <w:rPr>
            <w:noProof/>
            <w:szCs w:val="28"/>
            <w:lang w:val="en-US"/>
          </w:rPr>
          <w:delText>(</w:delText>
        </w:r>
        <w:r w:rsidR="008A1D2C" w:rsidDel="006D0C49">
          <w:fldChar w:fldCharType="begin"/>
        </w:r>
        <w:r w:rsidR="008A1D2C" w:rsidDel="006D0C49">
          <w:delInstrText xml:space="preserve"> HYPERLINK \l "_ENREF_92" \o "Sanginés de Cárcer, 2018 #8955" </w:delInstrText>
        </w:r>
        <w:r w:rsidR="008A1D2C" w:rsidDel="006D0C49">
          <w:fldChar w:fldCharType="separate"/>
        </w:r>
        <w:r w:rsidR="0076192B" w:rsidDel="006D0C49">
          <w:rPr>
            <w:noProof/>
            <w:szCs w:val="28"/>
            <w:lang w:val="en-US"/>
          </w:rPr>
          <w:delText>Sanginés de Cárcer et al., 2018</w:delText>
        </w:r>
        <w:r w:rsidR="008A1D2C" w:rsidDel="006D0C49">
          <w:rPr>
            <w:noProof/>
            <w:szCs w:val="28"/>
            <w:lang w:val="en-US"/>
          </w:rPr>
          <w:fldChar w:fldCharType="end"/>
        </w:r>
        <w:r w:rsidR="004C190F" w:rsidDel="006D0C49">
          <w:rPr>
            <w:noProof/>
            <w:szCs w:val="28"/>
            <w:lang w:val="en-US"/>
          </w:rPr>
          <w:delText>)</w:delText>
        </w:r>
        <w:r w:rsidR="004C190F" w:rsidDel="006D0C49">
          <w:rPr>
            <w:szCs w:val="28"/>
            <w:lang w:val="en-US"/>
          </w:rPr>
          <w:fldChar w:fldCharType="end"/>
        </w:r>
      </w:del>
    </w:p>
    <w:p w14:paraId="322480C3" w14:textId="548DBE4B" w:rsidR="00CE7055" w:rsidRDefault="00CE7055" w:rsidP="00CE7055">
      <w:pPr>
        <w:spacing w:after="120"/>
        <w:rPr>
          <w:szCs w:val="28"/>
          <w:lang w:val="en-US"/>
        </w:rPr>
      </w:pPr>
      <w:del w:id="625" w:author="raquelvale" w:date="2018-11-26T00:23:00Z">
        <w:r w:rsidDel="00574108">
          <w:rPr>
            <w:szCs w:val="28"/>
            <w:lang w:val="en-US"/>
          </w:rPr>
          <w:delText>C</w:delText>
        </w:r>
        <w:r w:rsidRPr="00847B2D" w:rsidDel="00574108">
          <w:rPr>
            <w:szCs w:val="28"/>
            <w:lang w:val="en-US"/>
          </w:rPr>
          <w:delText>umulative precipitation was sign</w:delText>
        </w:r>
        <w:r w:rsidDel="00574108">
          <w:rPr>
            <w:szCs w:val="28"/>
            <w:lang w:val="en-US"/>
          </w:rPr>
          <w:delText xml:space="preserve">ificantly lower in the dry year (Fig. 1a), </w:delText>
        </w:r>
        <w:r w:rsidR="007A34E5" w:rsidDel="00574108">
          <w:rPr>
            <w:szCs w:val="28"/>
            <w:lang w:val="en-US"/>
          </w:rPr>
          <w:delText>actually</w:delText>
        </w:r>
        <w:r w:rsidR="00955633" w:rsidDel="00574108">
          <w:rPr>
            <w:szCs w:val="28"/>
            <w:lang w:val="en-US"/>
          </w:rPr>
          <w:delText xml:space="preserve"> </w:delText>
        </w:r>
        <w:r w:rsidDel="00574108">
          <w:rPr>
            <w:szCs w:val="28"/>
            <w:lang w:val="en-US"/>
          </w:rPr>
          <w:delText xml:space="preserve">the driest year in the last 140 years in the southwestern Mediterranean </w:delText>
        </w:r>
        <w:r w:rsidDel="00574108">
          <w:rPr>
            <w:szCs w:val="28"/>
            <w:lang w:val="en-US"/>
          </w:rPr>
          <w:fldChar w:fldCharType="begin">
            <w:fldData xml:space="preserve">PEVuZE5vdGU+PENpdGU+PEF1dGhvcj5DYWxkZWlyYTwvQXV0aG9yPjxZZWFyPjIwMTU8L1llYXI+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</w:fldData>
          </w:fldChar>
        </w:r>
        <w:r w:rsidR="008B7BB0" w:rsidDel="00574108">
          <w:rPr>
            <w:szCs w:val="28"/>
            <w:lang w:val="en-US"/>
          </w:rPr>
          <w:delInstrText xml:space="preserve"> ADDIN EN.CITE </w:delInstrText>
        </w:r>
        <w:r w:rsidR="008B7BB0" w:rsidDel="00574108">
          <w:rPr>
            <w:szCs w:val="28"/>
            <w:lang w:val="en-US"/>
          </w:rPr>
          <w:fldChar w:fldCharType="begin">
            <w:fldData xml:space="preserve">PEVuZE5vdGU+PENpdGU+PEF1dGhvcj5DYWxkZWlyYTwvQXV0aG9yPjxZZWFyPjIwMTU8L1llYXI+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</w:fldData>
          </w:fldChar>
        </w:r>
        <w:r w:rsidR="008B7BB0" w:rsidDel="00574108">
          <w:rPr>
            <w:szCs w:val="28"/>
            <w:lang w:val="en-US"/>
          </w:rPr>
          <w:delInstrText xml:space="preserve"> ADDIN EN.CITE.DATA </w:delInstrText>
        </w:r>
        <w:r w:rsidR="008B7BB0" w:rsidDel="00574108">
          <w:rPr>
            <w:szCs w:val="28"/>
            <w:lang w:val="en-US"/>
          </w:rPr>
        </w:r>
        <w:r w:rsidR="008B7BB0" w:rsidDel="00574108">
          <w:rPr>
            <w:szCs w:val="28"/>
            <w:lang w:val="en-US"/>
          </w:rPr>
          <w:fldChar w:fldCharType="end"/>
        </w:r>
        <w:r w:rsidDel="00574108">
          <w:rPr>
            <w:szCs w:val="28"/>
            <w:lang w:val="en-US"/>
          </w:rPr>
        </w:r>
        <w:r w:rsidDel="00574108">
          <w:rPr>
            <w:szCs w:val="28"/>
            <w:lang w:val="en-US"/>
          </w:rPr>
          <w:fldChar w:fldCharType="separate"/>
        </w:r>
        <w:r w:rsidR="008B7BB0" w:rsidDel="00574108">
          <w:rPr>
            <w:noProof/>
            <w:szCs w:val="28"/>
            <w:lang w:val="en-US"/>
          </w:rPr>
          <w:delText>(</w:delText>
        </w:r>
        <w:r w:rsidR="0060764E" w:rsidDel="00574108">
          <w:rPr>
            <w:noProof/>
            <w:szCs w:val="28"/>
            <w:lang w:val="en-US"/>
          </w:rPr>
          <w:fldChar w:fldCharType="begin"/>
        </w:r>
        <w:r w:rsidR="0060764E" w:rsidDel="00574108">
          <w:rPr>
            <w:noProof/>
            <w:szCs w:val="28"/>
            <w:lang w:val="en-US"/>
          </w:rPr>
          <w:delInstrText xml:space="preserve"> HYPERLINK \l "_ENREF_32" \o "García-Herrera, 2007 #5470" </w:delInstrText>
        </w:r>
        <w:r w:rsidR="0060764E" w:rsidDel="00574108">
          <w:rPr>
            <w:noProof/>
            <w:szCs w:val="28"/>
            <w:lang w:val="en-US"/>
          </w:rPr>
          <w:fldChar w:fldCharType="separate"/>
        </w:r>
        <w:r w:rsidR="0060764E" w:rsidDel="00574108">
          <w:rPr>
            <w:noProof/>
            <w:szCs w:val="28"/>
            <w:lang w:val="en-US"/>
          </w:rPr>
          <w:delText>García-Herrera et al., 2007</w:delText>
        </w:r>
        <w:r w:rsidR="0060764E" w:rsidDel="00574108">
          <w:rPr>
            <w:noProof/>
            <w:szCs w:val="28"/>
            <w:lang w:val="en-US"/>
          </w:rPr>
          <w:fldChar w:fldCharType="end"/>
        </w:r>
        <w:r w:rsidR="008B7BB0" w:rsidDel="00574108">
          <w:rPr>
            <w:noProof/>
            <w:szCs w:val="28"/>
            <w:lang w:val="en-US"/>
          </w:rPr>
          <w:delText xml:space="preserve">; </w:delText>
        </w:r>
        <w:r w:rsidR="0060764E" w:rsidDel="00574108">
          <w:rPr>
            <w:noProof/>
            <w:szCs w:val="28"/>
            <w:lang w:val="en-US"/>
          </w:rPr>
          <w:fldChar w:fldCharType="begin"/>
        </w:r>
        <w:r w:rsidR="0060764E" w:rsidDel="00574108">
          <w:rPr>
            <w:noProof/>
            <w:szCs w:val="28"/>
            <w:lang w:val="en-US"/>
          </w:rPr>
          <w:delInstrText xml:space="preserve"> HYPERLINK \l "_ENREF_72" \o "Caldeira, 2015 #7354" </w:delInstrText>
        </w:r>
        <w:r w:rsidR="0060764E" w:rsidDel="00574108">
          <w:rPr>
            <w:noProof/>
            <w:szCs w:val="28"/>
            <w:lang w:val="en-US"/>
          </w:rPr>
          <w:fldChar w:fldCharType="separate"/>
        </w:r>
        <w:r w:rsidR="0060764E" w:rsidDel="00574108">
          <w:rPr>
            <w:noProof/>
            <w:szCs w:val="28"/>
            <w:lang w:val="en-US"/>
          </w:rPr>
          <w:delText>Caldeira et al., 2015</w:delText>
        </w:r>
        <w:r w:rsidR="0060764E" w:rsidDel="00574108">
          <w:rPr>
            <w:noProof/>
            <w:szCs w:val="28"/>
            <w:lang w:val="en-US"/>
          </w:rPr>
          <w:fldChar w:fldCharType="end"/>
        </w:r>
        <w:r w:rsidR="008B7BB0" w:rsidDel="00574108">
          <w:rPr>
            <w:noProof/>
            <w:szCs w:val="28"/>
            <w:lang w:val="en-US"/>
          </w:rPr>
          <w:delText>)</w:delText>
        </w:r>
        <w:r w:rsidDel="00574108">
          <w:rPr>
            <w:szCs w:val="28"/>
            <w:lang w:val="en-US"/>
          </w:rPr>
          <w:fldChar w:fldCharType="end"/>
        </w:r>
        <w:r w:rsidDel="00574108">
          <w:rPr>
            <w:szCs w:val="28"/>
            <w:lang w:val="en-US"/>
          </w:rPr>
          <w:delText>.</w:delText>
        </w:r>
      </w:del>
      <w:del w:id="626" w:author="raquelvale" w:date="2018-11-25T23:35:00Z">
        <w:r w:rsidDel="00CA2BAA">
          <w:rPr>
            <w:szCs w:val="28"/>
            <w:lang w:val="en-US"/>
          </w:rPr>
          <w:delText xml:space="preserve"> Water availability strongly constrained </w:delText>
        </w:r>
        <w:r w:rsidRPr="00847B2D" w:rsidDel="00CA2BAA">
          <w:rPr>
            <w:szCs w:val="28"/>
            <w:lang w:val="en-US"/>
          </w:rPr>
          <w:delText>the</w:delText>
        </w:r>
        <w:r w:rsidDel="00CA2BAA">
          <w:rPr>
            <w:szCs w:val="28"/>
            <w:lang w:val="en-US"/>
          </w:rPr>
          <w:delText xml:space="preserve"> </w:delText>
        </w:r>
      </w:del>
      <w:del w:id="627" w:author="raquelvale" w:date="2018-11-25T23:25:00Z">
        <w:r w:rsidDel="004D4B40">
          <w:rPr>
            <w:szCs w:val="28"/>
            <w:lang w:val="en-US"/>
          </w:rPr>
          <w:delText>duration of shoot elongation and trunk growth (Fig. 2), thus reducing the</w:delText>
        </w:r>
        <w:r w:rsidR="001032BC" w:rsidDel="004D4B40">
          <w:rPr>
            <w:szCs w:val="28"/>
            <w:lang w:val="en-US"/>
          </w:rPr>
          <w:delText xml:space="preserve"> </w:delText>
        </w:r>
      </w:del>
      <w:del w:id="628" w:author="raquelvale" w:date="2018-11-25T23:26:00Z">
        <w:r w:rsidR="001032BC" w:rsidDel="00CA2BAA">
          <w:rPr>
            <w:szCs w:val="28"/>
            <w:lang w:val="en-US"/>
          </w:rPr>
          <w:delText>length of the</w:delText>
        </w:r>
        <w:r w:rsidDel="00CA2BAA">
          <w:rPr>
            <w:szCs w:val="28"/>
            <w:lang w:val="en-US"/>
          </w:rPr>
          <w:delText xml:space="preserve"> </w:delText>
        </w:r>
      </w:del>
      <w:del w:id="629" w:author="raquelvale" w:date="2018-11-25T23:35:00Z">
        <w:r w:rsidDel="00CA2BAA">
          <w:rPr>
            <w:szCs w:val="28"/>
            <w:lang w:val="en-US"/>
          </w:rPr>
          <w:delText>growing season</w:delText>
        </w:r>
      </w:del>
      <w:del w:id="630" w:author="Raquel" w:date="2018-11-27T16:21:00Z">
        <w:r w:rsidRPr="00136595" w:rsidDel="00136595">
          <w:rPr>
            <w:szCs w:val="28"/>
            <w:highlight w:val="yellow"/>
            <w:lang w:val="en-US"/>
          </w:rPr>
          <w:delText xml:space="preserve">. In agreement with our results, a shoot growing period of 10 weeks was reported, in an average precipitation year, for juvenile cork oak trees </w:delText>
        </w:r>
        <w:r w:rsidRPr="00136595" w:rsidDel="00136595">
          <w:rPr>
            <w:szCs w:val="28"/>
            <w:lang w:val="en-US"/>
          </w:rPr>
          <w:fldChar w:fldCharType="begin"/>
        </w:r>
        <w:r w:rsidRPr="00136595" w:rsidDel="00136595">
          <w:rPr>
            <w:szCs w:val="28"/>
            <w:highlight w:val="yellow"/>
            <w:lang w:val="en-US"/>
          </w:rPr>
          <w:delInstrText xml:space="preserve"> ADDIN EN.CITE &lt;EndNote&gt;&lt;Cite&gt;&lt;Author&gt;Pereira&lt;/Author&gt;&lt;Year&gt;1987&lt;/Year&gt;&lt;RecNum&gt;1802&lt;/RecNum&gt;&lt;DisplayText&gt;(Pereira et al., 1987)&lt;/DisplayText&gt;&lt;record&gt;&lt;rec-number&gt;1802&lt;/rec-number&gt;&lt;foreign-keys&gt;&lt;key app="EN" db-id="pwteffw96rtfrhe9ts7pz52wtex5vzw000xw"&gt;1802&lt;/key&gt;&lt;/foreign-keys&gt;&lt;ref-type name="Book Section"&gt;5&lt;/ref-type&gt;&lt;contributors&gt;&lt;authors&gt;&lt;author&gt;Pereira, J. S.&lt;/author&gt;&lt;author&gt;Beyschlag, G.&lt;/author&gt;&lt;author&gt;Lange, O. L.&lt;/author&gt;&lt;author&gt;Beyschlag, W.&lt;/author&gt;&lt;author&gt;Tenhunen, J. D.&lt;/author&gt;&lt;/authors&gt;&lt;secondary-authors&gt;&lt;author&gt;Tenhunen, J. D.&lt;/author&gt;&lt;author&gt;Catarino, F. M.&lt;/author&gt;&lt;author&gt;Lange, O. L. &lt;/author&gt;&lt;author&gt;Oechel, W. C.&lt;/author&gt;&lt;/secondary-authors&gt;&lt;/contributors&gt;&lt;titles&gt;&lt;title&gt;Comparative phenology of four mediterranean shrub species growing in Portugal&lt;/title&gt;&lt;secondary-title&gt;Plant Responses to Stress&lt;/secondary-title&gt;&lt;tertiary-title&gt;NATO ASI Series&lt;/tertiary-title&gt;&lt;/titles&gt;&lt;periodical&gt;&lt;full-title&gt;Plant Responses to Stress&lt;/full-title&gt;&lt;/periodical&gt;&lt;pages&gt;503-513&lt;/pages&gt;&lt;volume&gt;G15&lt;/volume&gt;&lt;keywords&gt;&lt;keyword&gt;Phenology&lt;/keyword&gt;&lt;keyword&gt;shrub&lt;/keyword&gt;&lt;keyword&gt;Portugal&lt;/keyword&gt;&lt;keyword&gt;Quercus suber&lt;/keyword&gt;&lt;/keywords&gt;&lt;dates&gt;&lt;year&gt;1987&lt;/year&gt;&lt;/dates&gt;&lt;pub-location&gt;Berlin Heidelberg&lt;/pub-location&gt;&lt;publisher&gt;Springer-Verlag&lt;/publisher&gt;&lt;urls&gt;&lt;/urls&gt;&lt;electronic-resource-num&gt;https://doi.org/10.1007/978-3-642-70868-8_33&lt;/electronic-resource-num&gt;&lt;research-notes&gt;&lt;style face="normal" font="default" size="100%"&gt;Notas avulsas 107. &lt;/style&gt;&lt;style face="bold" font="default" size="100%"&gt;Notas no ficheiro. &lt;/style&gt;&lt;/research-notes&gt;&lt;/record&gt;&lt;/Cite&gt;&lt;/EndNote&gt;</w:delInstrText>
        </w:r>
        <w:r w:rsidRPr="00136595" w:rsidDel="00136595">
          <w:rPr>
            <w:szCs w:val="28"/>
            <w:lang w:val="en-US"/>
          </w:rPr>
          <w:fldChar w:fldCharType="separate"/>
        </w:r>
        <w:r w:rsidRPr="00136595" w:rsidDel="00136595">
          <w:rPr>
            <w:noProof/>
            <w:szCs w:val="28"/>
            <w:highlight w:val="yellow"/>
            <w:lang w:val="en-US"/>
          </w:rPr>
          <w:delText>(</w:delText>
        </w:r>
        <w:r w:rsidR="00F376B4" w:rsidDel="00136595">
          <w:rPr>
            <w:noProof/>
            <w:szCs w:val="28"/>
            <w:highlight w:val="yellow"/>
            <w:lang w:val="en-US"/>
          </w:rPr>
          <w:fldChar w:fldCharType="begin"/>
        </w:r>
        <w:r w:rsidR="00F376B4" w:rsidDel="00136595">
          <w:rPr>
            <w:noProof/>
            <w:szCs w:val="28"/>
            <w:highlight w:val="yellow"/>
            <w:lang w:val="en-US"/>
          </w:rPr>
          <w:delInstrText xml:space="preserve"> HYPERLINK \l "_ENREF_3" \o "Pereira, 1987 #1802" </w:delInstrText>
        </w:r>
        <w:r w:rsidR="00F376B4" w:rsidDel="00136595">
          <w:rPr>
            <w:noProof/>
            <w:szCs w:val="28"/>
            <w:highlight w:val="yellow"/>
            <w:lang w:val="en-US"/>
          </w:rPr>
          <w:fldChar w:fldCharType="separate"/>
        </w:r>
        <w:r w:rsidR="00F376B4" w:rsidRPr="00136595" w:rsidDel="00136595">
          <w:rPr>
            <w:noProof/>
            <w:szCs w:val="28"/>
            <w:highlight w:val="yellow"/>
            <w:lang w:val="en-US"/>
          </w:rPr>
          <w:delText>Pereira et al., 1987</w:delText>
        </w:r>
        <w:r w:rsidR="00F376B4" w:rsidDel="00136595">
          <w:rPr>
            <w:noProof/>
            <w:szCs w:val="28"/>
            <w:highlight w:val="yellow"/>
            <w:lang w:val="en-US"/>
          </w:rPr>
          <w:fldChar w:fldCharType="end"/>
        </w:r>
        <w:r w:rsidRPr="00136595" w:rsidDel="00136595">
          <w:rPr>
            <w:noProof/>
            <w:szCs w:val="28"/>
            <w:highlight w:val="yellow"/>
            <w:lang w:val="en-US"/>
          </w:rPr>
          <w:delText>)</w:delText>
        </w:r>
        <w:r w:rsidRPr="00136595" w:rsidDel="00136595">
          <w:rPr>
            <w:szCs w:val="28"/>
            <w:lang w:val="en-US"/>
          </w:rPr>
          <w:fldChar w:fldCharType="end"/>
        </w:r>
        <w:bookmarkStart w:id="631" w:name="_GoBack"/>
        <w:bookmarkEnd w:id="631"/>
        <w:r w:rsidRPr="00136595" w:rsidDel="00136595">
          <w:rPr>
            <w:szCs w:val="28"/>
            <w:lang w:val="en-US"/>
          </w:rPr>
          <w:delText>.</w:delText>
        </w:r>
        <w:r w:rsidDel="00136595">
          <w:rPr>
            <w:szCs w:val="28"/>
            <w:lang w:val="en-US"/>
          </w:rPr>
          <w:delText xml:space="preserve"> </w:delText>
        </w:r>
      </w:del>
      <w:del w:id="632" w:author="raquelvale" w:date="2018-11-26T00:19:00Z">
        <w:r w:rsidR="007A34E5" w:rsidDel="00574108">
          <w:rPr>
            <w:szCs w:val="28"/>
            <w:lang w:val="en-US"/>
          </w:rPr>
          <w:delText>The g</w:delText>
        </w:r>
        <w:r w:rsidDel="00574108">
          <w:rPr>
            <w:szCs w:val="28"/>
            <w:lang w:val="en-US"/>
          </w:rPr>
          <w:delText xml:space="preserve">rowing season length in the dry year, as compared to the mild year, was more determined by an earlier cessation of growth (-30 days) than by a delayed budburst (+ 15 days). </w:delText>
        </w:r>
      </w:del>
      <w:del w:id="633" w:author="raquelvale" w:date="2018-11-26T00:47:00Z">
        <w:r w:rsidDel="00946690">
          <w:rPr>
            <w:szCs w:val="28"/>
            <w:lang w:val="en-US"/>
          </w:rPr>
          <w:delText xml:space="preserve">Shoot elongation and trunk </w:delText>
        </w:r>
        <w:r w:rsidR="00C332C2" w:rsidDel="00946690">
          <w:rPr>
            <w:szCs w:val="28"/>
            <w:lang w:val="en-US"/>
          </w:rPr>
          <w:delText>growth</w:delText>
        </w:r>
        <w:r w:rsidDel="00946690">
          <w:rPr>
            <w:szCs w:val="28"/>
            <w:lang w:val="en-US"/>
          </w:rPr>
          <w:delText xml:space="preserve"> ceased earlier in the dry year and, interestingly, in a very synchronously way between trees in both years, as also reported by </w:delText>
        </w:r>
        <w:r w:rsidDel="00946690">
          <w:rPr>
            <w:szCs w:val="28"/>
            <w:lang w:val="en-US"/>
          </w:rPr>
          <w:fldChar w:fldCharType="begin"/>
        </w:r>
        <w:r w:rsidDel="00946690">
          <w:rPr>
            <w:szCs w:val="28"/>
            <w:lang w:val="en-US"/>
          </w:rPr>
          <w:delInstrText xml:space="preserve"> ADDIN EN.CITE &lt;EndNote&gt;&lt;Cite AuthorYear="1"&gt;&lt;Author&gt;Oliveira&lt;/Author&gt;&lt;Year&gt;1994&lt;/Year&gt;&lt;RecNum&gt;403&lt;/RecNum&gt;&lt;DisplayText&gt;Oliveira et al. (1994)&lt;/DisplayText&gt;&lt;record&gt;&lt;rec-number&gt;403&lt;/rec-number&gt;&lt;foreign-keys&gt;&lt;key app="EN" db-id="pwteffw96rtfrhe9ts7pz52wtex5vzw000xw"&gt;403&lt;/key&gt;&lt;/foreign-keys&gt;&lt;ref-type name="Journal Article"&gt;17&lt;/ref-type&gt;&lt;contributors&gt;&lt;authors&gt;&lt;author&gt;Oliveira, G.&lt;/author&gt;&lt;author&gt;Correia, O.&lt;/author&gt;&lt;author&gt;Martins Loucao, M.&lt;/author&gt;&lt;author&gt;Catarino, F. M.&lt;/author&gt;&lt;/authors&gt;&lt;/contributors&gt;&lt;auth-address&gt;Oliveira, G.&amp;#xD;Fac Ciencias Lisboa,Dept Biol Vegetal,Campo Grande C2,P-1700 Lisbon,Portugal&lt;/auth-address&gt;&lt;titles&gt;&lt;title&gt;&lt;style face="normal" font="default" size="100%"&gt;Phenological and growth patterns of the Mediterranean oak &lt;/style&gt;&lt;style face="italic" font="default" size="100%"&gt;Quercus suber&lt;/style&gt;&lt;style face="normal" font="default" size="100%"&gt; L.&lt;/style&gt;&lt;/title&gt;&lt;secondary-title&gt;Trees - Structure and Function&lt;/secondary-title&gt;&lt;alt-title&gt;Trees-Struct. Funct.&lt;/alt-title&gt;&lt;/titles&gt;&lt;periodical&gt;&lt;full-title&gt;Trees - Structure and Function&lt;/full-title&gt;&lt;/periodical&gt;&lt;pages&gt;41-46&lt;/pages&gt;&lt;volume&gt;9&lt;/volume&gt;&lt;number&gt;1&lt;/number&gt;&lt;keywords&gt;&lt;keyword&gt;phenology&lt;/keyword&gt;&lt;keyword&gt;growth&lt;/keyword&gt;&lt;keyword&gt;specific leaf weight&lt;/keyword&gt;&lt;keyword&gt;trees&lt;/keyword&gt;&lt;keyword&gt;quercus suber&lt;/keyword&gt;&lt;keyword&gt;cork oak&lt;/keyword&gt;&lt;keyword&gt;MIND&lt;/keyword&gt;&lt;keyword&gt;Fenologia&lt;/keyword&gt;&lt;/keywords&gt;&lt;dates&gt;&lt;year&gt;1994&lt;/year&gt;&lt;pub-dates&gt;&lt;date&gt;NOV&lt;/date&gt;&lt;/pub-dates&gt;&lt;/dates&gt;&lt;accession-num&gt;ISI:A1994PU48700007&lt;/accession-num&gt;&lt;label&gt;Springer Verlag&lt;/label&gt;&lt;urls&gt;&lt;related-urls&gt;&lt;url&gt;&amp;lt;Go to ISI&amp;gt;://A1994PU48700007&lt;/url&gt;&lt;/related-urls&gt;&lt;/urls&gt;&lt;electronic-resource-num&gt;https://doi.org/10.1007/BF00197868&lt;/electronic-resource-num&gt;&lt;research-notes&gt;Notas avulsas 106a. Muito interessante. Resultados semelhantes aos nossos. &lt;/research-notes&gt;&lt;/record&gt;&lt;/Cite&gt;&lt;/EndNote&gt;</w:delInstrText>
        </w:r>
        <w:r w:rsidDel="00946690">
          <w:rPr>
            <w:szCs w:val="28"/>
            <w:lang w:val="en-US"/>
          </w:rPr>
          <w:fldChar w:fldCharType="separate"/>
        </w:r>
        <w:r w:rsidR="00574108" w:rsidDel="00946690">
          <w:rPr>
            <w:noProof/>
            <w:szCs w:val="28"/>
            <w:lang w:val="en-US"/>
          </w:rPr>
          <w:fldChar w:fldCharType="begin"/>
        </w:r>
        <w:r w:rsidR="00574108" w:rsidDel="00946690">
          <w:rPr>
            <w:noProof/>
            <w:szCs w:val="28"/>
            <w:lang w:val="en-US"/>
          </w:rPr>
          <w:delInstrText xml:space="preserve"> HYPERLINK \l "_ENREF_8" \o "Oliveira, 1994 #403" </w:delInstrText>
        </w:r>
        <w:r w:rsidR="00574108" w:rsidDel="00946690">
          <w:rPr>
            <w:noProof/>
            <w:szCs w:val="28"/>
            <w:lang w:val="en-US"/>
          </w:rPr>
          <w:fldChar w:fldCharType="separate"/>
        </w:r>
        <w:r w:rsidR="00574108" w:rsidDel="00946690">
          <w:rPr>
            <w:noProof/>
            <w:szCs w:val="28"/>
            <w:lang w:val="en-US"/>
          </w:rPr>
          <w:delText>Oliveira et al. (1994</w:delText>
        </w:r>
        <w:r w:rsidR="00574108" w:rsidDel="00946690">
          <w:rPr>
            <w:noProof/>
            <w:szCs w:val="28"/>
            <w:lang w:val="en-US"/>
          </w:rPr>
          <w:fldChar w:fldCharType="end"/>
        </w:r>
        <w:r w:rsidDel="00946690">
          <w:rPr>
            <w:noProof/>
            <w:szCs w:val="28"/>
            <w:lang w:val="en-US"/>
          </w:rPr>
          <w:delText>)</w:delText>
        </w:r>
        <w:r w:rsidDel="00946690">
          <w:rPr>
            <w:szCs w:val="28"/>
            <w:lang w:val="en-US"/>
          </w:rPr>
          <w:fldChar w:fldCharType="end"/>
        </w:r>
        <w:r w:rsidDel="00946690">
          <w:rPr>
            <w:szCs w:val="28"/>
            <w:lang w:val="en-US"/>
          </w:rPr>
          <w:delText xml:space="preserve">. This observed synchrony suggests a trigger for growth cessation. A threshold of -1.0 MPa of leaf water potential, which was considered to be the onset of severe plant water stress, has been suggested to trigger growth cessation in cork oak </w:delText>
        </w:r>
        <w:r w:rsidDel="00946690">
          <w:rPr>
            <w:szCs w:val="28"/>
            <w:lang w:val="en-US"/>
          </w:rPr>
          <w:fldChar w:fldCharType="begin"/>
        </w:r>
        <w:r w:rsidDel="00946690">
          <w:rPr>
            <w:szCs w:val="28"/>
            <w:lang w:val="en-US"/>
          </w:rPr>
          <w:delInstrText xml:space="preserve"> ADDIN EN.CITE &lt;EndNote&gt;&lt;Cite&gt;&lt;Author&gt;Pereira&lt;/Author&gt;&lt;Year&gt;1987&lt;/Year&gt;&lt;RecNum&gt;1802&lt;/RecNum&gt;&lt;DisplayText&gt;(Pereira et al., 1987)&lt;/DisplayText&gt;&lt;record&gt;&lt;rec-number&gt;1802&lt;/rec-number&gt;&lt;foreign-keys&gt;&lt;key app="EN" db-id="pwteffw96rtfrhe9ts7pz52wtex5vzw000xw"&gt;1802&lt;/key&gt;&lt;/foreign-keys&gt;&lt;ref-type name="Book Section"&gt;5&lt;/ref-type&gt;&lt;contributors&gt;&lt;authors&gt;&lt;author&gt;Pereira, J. S.&lt;/author&gt;&lt;author&gt;Beyschlag, G.&lt;/author&gt;&lt;author&gt;Lange, O. L.&lt;/author&gt;&lt;author&gt;Beyschlag, W.&lt;/author&gt;&lt;author&gt;Tenhunen, J. D.&lt;/author&gt;&lt;/authors&gt;&lt;secondary-authors&gt;&lt;author&gt;Tenhunen, J. D.&lt;/author&gt;&lt;author&gt;Catarino, F. M.&lt;/author&gt;&lt;author&gt;Lange, O. L. &lt;/author&gt;&lt;author&gt;Oechel, W. C.&lt;/author&gt;&lt;/secondary-authors&gt;&lt;/contributors&gt;&lt;titles&gt;&lt;title&gt;Comparative phenology of four mediterranean shrub species growing in Portugal&lt;/title&gt;&lt;secondary-title&gt;Plant Responses to Stress&lt;/secondary-title&gt;&lt;tertiary-title&gt;NATO ASI Series&lt;/tertiary-title&gt;&lt;/titles&gt;&lt;periodical&gt;&lt;full-title&gt;Plant Responses to Stress&lt;/full-title&gt;&lt;/periodical&gt;&lt;pages&gt;503-513&lt;/pages&gt;&lt;volume&gt;G15&lt;/volume&gt;&lt;keywords&gt;&lt;keyword&gt;Phenology&lt;/keyword&gt;&lt;keyword&gt;shrub&lt;/keyword&gt;&lt;keyword&gt;Portugal&lt;/keyword&gt;&lt;keyword&gt;Quercus suber&lt;/keyword&gt;&lt;/keywords&gt;&lt;dates&gt;&lt;year&gt;1987&lt;/year&gt;&lt;/dates&gt;&lt;pub-location&gt;Berlin Heidelberg&lt;/pub-location&gt;&lt;publisher&gt;Springer-Verlag&lt;/publisher&gt;&lt;urls&gt;&lt;/urls&gt;&lt;electronic-resource-num&gt;https://doi.org/10.1007/978-3-642-70868-8_33&lt;/electronic-resource-num&gt;&lt;research-notes&gt;&lt;style face="normal" font="default" size="100%"&gt;Notas avulsas 107. &lt;/style&gt;&lt;style face="bold" font="default" size="100%"&gt;Notas no ficheiro. &lt;/style&gt;&lt;/research-notes&gt;&lt;/record&gt;&lt;/Cite&gt;&lt;/EndNote&gt;</w:delInstrText>
        </w:r>
        <w:r w:rsidDel="00946690">
          <w:rPr>
            <w:szCs w:val="28"/>
            <w:lang w:val="en-US"/>
          </w:rPr>
          <w:fldChar w:fldCharType="separate"/>
        </w:r>
        <w:r w:rsidDel="00946690">
          <w:rPr>
            <w:noProof/>
            <w:szCs w:val="28"/>
            <w:lang w:val="en-US"/>
          </w:rPr>
          <w:delText>(</w:delText>
        </w:r>
        <w:r w:rsidR="00574108" w:rsidDel="00946690">
          <w:rPr>
            <w:noProof/>
            <w:szCs w:val="28"/>
            <w:lang w:val="en-US"/>
          </w:rPr>
          <w:fldChar w:fldCharType="begin"/>
        </w:r>
        <w:r w:rsidR="00574108" w:rsidDel="00946690">
          <w:rPr>
            <w:noProof/>
            <w:szCs w:val="28"/>
            <w:lang w:val="en-US"/>
          </w:rPr>
          <w:delInstrText xml:space="preserve"> HYPERLINK \l "_ENREF_3" \o "Pereira, 1987 #1802" </w:delInstrText>
        </w:r>
        <w:r w:rsidR="00574108" w:rsidDel="00946690">
          <w:rPr>
            <w:noProof/>
            <w:szCs w:val="28"/>
            <w:lang w:val="en-US"/>
          </w:rPr>
          <w:fldChar w:fldCharType="separate"/>
        </w:r>
        <w:r w:rsidR="00574108" w:rsidDel="00946690">
          <w:rPr>
            <w:noProof/>
            <w:szCs w:val="28"/>
            <w:lang w:val="en-US"/>
          </w:rPr>
          <w:delText>Pereira et al., 1987</w:delText>
        </w:r>
        <w:r w:rsidR="00574108" w:rsidDel="00946690">
          <w:rPr>
            <w:noProof/>
            <w:szCs w:val="28"/>
            <w:lang w:val="en-US"/>
          </w:rPr>
          <w:fldChar w:fldCharType="end"/>
        </w:r>
        <w:r w:rsidDel="00946690">
          <w:rPr>
            <w:noProof/>
            <w:szCs w:val="28"/>
            <w:lang w:val="en-US"/>
          </w:rPr>
          <w:delText>)</w:delText>
        </w:r>
        <w:r w:rsidDel="00946690">
          <w:rPr>
            <w:szCs w:val="28"/>
            <w:lang w:val="en-US"/>
          </w:rPr>
          <w:fldChar w:fldCharType="end"/>
        </w:r>
        <w:r w:rsidDel="00946690">
          <w:rPr>
            <w:szCs w:val="28"/>
            <w:lang w:val="en-US"/>
          </w:rPr>
          <w:delText xml:space="preserve">. </w:delText>
        </w:r>
        <w:r w:rsidRPr="00136595" w:rsidDel="00946690">
          <w:rPr>
            <w:szCs w:val="28"/>
            <w:lang w:val="en-US"/>
          </w:rPr>
          <w:delText xml:space="preserve">A threshold of -1.1 MPa was recently suggested for growth cessation of </w:delText>
        </w:r>
        <w:r w:rsidRPr="00136595" w:rsidDel="00946690">
          <w:rPr>
            <w:i/>
            <w:szCs w:val="28"/>
            <w:lang w:val="en-US"/>
          </w:rPr>
          <w:delText>Q. ilex</w:delText>
        </w:r>
        <w:r w:rsidRPr="00136595" w:rsidDel="00946690">
          <w:rPr>
            <w:szCs w:val="28"/>
            <w:lang w:val="en-US"/>
          </w:rPr>
          <w:delText xml:space="preserve"> </w:delText>
        </w:r>
        <w:r w:rsidRPr="00136595" w:rsidDel="00946690">
          <w:rPr>
            <w:szCs w:val="28"/>
            <w:lang w:val="en-US"/>
          </w:rPr>
          <w:fldChar w:fldCharType="begin"/>
        </w:r>
        <w:r w:rsidRPr="00136595" w:rsidDel="00946690">
          <w:rPr>
            <w:szCs w:val="28"/>
            <w:lang w:val="en-US"/>
          </w:rPr>
          <w:delInstrText xml:space="preserve"> ADDIN EN.CITE &lt;EndNote&gt;&lt;Cite&gt;&lt;Author&gt;Lempereur&lt;/Author&gt;&lt;Year&gt;2015&lt;/Year&gt;&lt;RecNum&gt;7453&lt;/RecNum&gt;&lt;DisplayText&gt;(Lempereur et al., 2015)&lt;/DisplayText&gt;&lt;record&gt;&lt;rec-number&gt;7453&lt;/rec-number&gt;&lt;foreign-keys&gt;&lt;key app="EN" db-id="pwteffw96rtfrhe9ts7pz52wtex5vzw000xw"&gt;7453&lt;/key&gt;&lt;/foreign-keys&gt;&lt;ref-type name="Journal Article"&gt;17&lt;/ref-type&gt;&lt;contributors&gt;&lt;authors&gt;&lt;author&gt;Lempereur, Morine&lt;/author&gt;&lt;author&gt;Martin-StPaul, Nicolas K.&lt;/author&gt;&lt;author&gt;Damesin, Claire&lt;/author&gt;&lt;author&gt;Joffre, Richard&lt;/author&gt;&lt;author&gt;Ourcival, Jean-Marc&lt;/author&gt;&lt;author&gt;Rocheteau, Alain&lt;/author&gt;&lt;author&gt;Rambal, Serge&lt;/author&gt;&lt;/authors&gt;&lt;/contributors&gt;&lt;titles&gt;&lt;title&gt;Growth duration is a better predictor of stem increment than carbon supply in a Mediterranean oak forest: implications for assessing forest productivity under climate change&lt;/title&gt;&lt;secondary-title&gt;New Phytologist&lt;/secondary-title&gt;&lt;alt-title&gt;New Phytol.&lt;/alt-title&gt;&lt;/titles&gt;&lt;periodical&gt;&lt;full-title&gt;New Phytologist&lt;/full-title&gt;&lt;/periodical&gt;&lt;pages&gt;579-590&lt;/pages&gt;&lt;volume&gt;207&lt;/volume&gt;&lt;number&gt;3&lt;/number&gt;&lt;keywords&gt;&lt;keyword&gt;carbon partitioning&lt;/keyword&gt;&lt;keyword&gt;climate change&lt;/keyword&gt;&lt;keyword&gt;drought&lt;/keyword&gt;&lt;keyword&gt;extreme event&lt;/keyword&gt;&lt;keyword&gt;Quercus ilex&lt;/keyword&gt;&lt;keyword&gt;tree water relation&lt;/keyword&gt;&lt;keyword&gt;vegetation models&lt;/keyword&gt;&lt;keyword&gt;water deficit&lt;/keyword&gt;&lt;/keywords&gt;&lt;dates&gt;&lt;year&gt;2015&lt;/year&gt;&lt;/dates&gt;&lt;isbn&gt;1469-8137&lt;/isbn&gt;&lt;urls&gt;&lt;related-urls&gt;&lt;url&gt;http://dx.doi.org/10.1111/nph.13400&lt;/url&gt;&lt;/related-urls&gt;&lt;/urls&gt;&lt;electronic-resource-num&gt;https://doi.org/10.1111/nph.13400&lt;/electronic-resource-num&gt;&lt;research-notes&gt;ler para paper 2, sobre fenologia e crescimento&lt;/research-notes&gt;&lt;modified-date&gt;2014-18708&lt;/modified-date&gt;&lt;/record&gt;&lt;/Cite&gt;&lt;/EndNote&gt;</w:delInstrText>
        </w:r>
        <w:r w:rsidRPr="00136595" w:rsidDel="00946690">
          <w:rPr>
            <w:szCs w:val="28"/>
            <w:lang w:val="en-US"/>
          </w:rPr>
          <w:fldChar w:fldCharType="separate"/>
        </w:r>
        <w:r w:rsidRPr="00136595" w:rsidDel="00946690">
          <w:rPr>
            <w:noProof/>
            <w:szCs w:val="28"/>
            <w:lang w:val="en-US"/>
          </w:rPr>
          <w:delText>(</w:delText>
        </w:r>
        <w:r w:rsidR="00574108" w:rsidDel="00946690">
          <w:rPr>
            <w:noProof/>
            <w:szCs w:val="28"/>
            <w:highlight w:val="yellow"/>
            <w:lang w:val="en-US"/>
          </w:rPr>
          <w:fldChar w:fldCharType="begin"/>
        </w:r>
        <w:r w:rsidR="00574108" w:rsidDel="00946690">
          <w:rPr>
            <w:noProof/>
            <w:szCs w:val="28"/>
            <w:highlight w:val="yellow"/>
            <w:lang w:val="en-US"/>
          </w:rPr>
          <w:delInstrText xml:space="preserve"> HYPERLINK \l "_ENREF_70" \o "Lempereur, 2015 #7453" </w:delInstrText>
        </w:r>
        <w:r w:rsidR="00574108" w:rsidDel="00946690">
          <w:rPr>
            <w:noProof/>
            <w:szCs w:val="28"/>
            <w:highlight w:val="yellow"/>
            <w:lang w:val="en-US"/>
          </w:rPr>
          <w:fldChar w:fldCharType="separate"/>
        </w:r>
        <w:r w:rsidR="00574108" w:rsidRPr="00136595" w:rsidDel="00946690">
          <w:rPr>
            <w:noProof/>
            <w:szCs w:val="28"/>
            <w:lang w:val="en-US"/>
          </w:rPr>
          <w:delText>Lempereur et al., 2015</w:delText>
        </w:r>
        <w:r w:rsidR="00574108" w:rsidDel="00946690">
          <w:rPr>
            <w:noProof/>
            <w:szCs w:val="28"/>
            <w:highlight w:val="yellow"/>
            <w:lang w:val="en-US"/>
          </w:rPr>
          <w:fldChar w:fldCharType="end"/>
        </w:r>
        <w:r w:rsidRPr="00136595" w:rsidDel="00946690">
          <w:rPr>
            <w:noProof/>
            <w:szCs w:val="28"/>
            <w:lang w:val="en-US"/>
          </w:rPr>
          <w:delText>)</w:delText>
        </w:r>
        <w:r w:rsidRPr="00136595" w:rsidDel="00946690">
          <w:rPr>
            <w:szCs w:val="28"/>
            <w:lang w:val="en-US"/>
          </w:rPr>
          <w:fldChar w:fldCharType="end"/>
        </w:r>
        <w:r w:rsidRPr="00136595" w:rsidDel="00946690">
          <w:rPr>
            <w:szCs w:val="28"/>
            <w:lang w:val="en-US"/>
          </w:rPr>
          <w:delText>. In our study</w:delText>
        </w:r>
        <w:r w:rsidR="007520D1" w:rsidRPr="00136595" w:rsidDel="00946690">
          <w:rPr>
            <w:szCs w:val="28"/>
            <w:lang w:val="en-US"/>
          </w:rPr>
          <w:delText xml:space="preserve">, growth ceased at </w:delText>
        </w:r>
        <w:r w:rsidR="00F0132F" w:rsidRPr="00136595" w:rsidDel="00946690">
          <w:delText xml:space="preserve">interpolated </w:delText>
        </w:r>
        <w:r w:rsidR="00F0132F" w:rsidRPr="00136595" w:rsidDel="00946690">
          <w:rPr>
            <w:rFonts w:ascii="Symbol" w:hAnsi="Symbol"/>
            <w:i/>
          </w:rPr>
          <w:delText></w:delText>
        </w:r>
        <w:r w:rsidR="00F0132F" w:rsidRPr="00136595" w:rsidDel="00946690">
          <w:rPr>
            <w:i/>
            <w:vertAlign w:val="subscript"/>
          </w:rPr>
          <w:delText>pd</w:delText>
        </w:r>
        <w:r w:rsidR="00F0132F" w:rsidRPr="00136595" w:rsidDel="00946690">
          <w:delText xml:space="preserve"> values </w:delText>
        </w:r>
        <w:r w:rsidR="007520D1" w:rsidRPr="00136595" w:rsidDel="00946690">
          <w:delText>of</w:delText>
        </w:r>
        <w:r w:rsidR="00F0132F" w:rsidRPr="00136595" w:rsidDel="00946690">
          <w:delText xml:space="preserve"> -0.84 and -1.33 MPa, for mild and dry year, respectively, which suggest some acclimation to the precipitation conditions of the year. A</w:delText>
        </w:r>
        <w:r w:rsidRPr="00136595" w:rsidDel="00946690">
          <w:rPr>
            <w:szCs w:val="28"/>
            <w:lang w:val="en-US"/>
          </w:rPr>
          <w:delText xml:space="preserve">s </w:delText>
        </w:r>
        <w:r w:rsidRPr="00136595" w:rsidDel="00946690">
          <w:rPr>
            <w:rFonts w:ascii="Symbol" w:hAnsi="Symbol"/>
            <w:i/>
            <w:szCs w:val="28"/>
            <w:lang w:val="en-US"/>
          </w:rPr>
          <w:delText></w:delText>
        </w:r>
        <w:r w:rsidRPr="00136595" w:rsidDel="00946690">
          <w:rPr>
            <w:i/>
            <w:szCs w:val="28"/>
            <w:vertAlign w:val="subscript"/>
            <w:lang w:val="en-US"/>
          </w:rPr>
          <w:delText>pd</w:delText>
        </w:r>
        <w:r w:rsidRPr="00136595" w:rsidDel="00946690">
          <w:rPr>
            <w:szCs w:val="28"/>
            <w:lang w:val="en-US"/>
          </w:rPr>
          <w:delText xml:space="preserve"> reflects soil water availability for trees, it integrates all the water received by the system and appears to be a suitable trigger of growth cessation in water-limited ecosystems, as already suggested by </w:delText>
        </w:r>
        <w:r w:rsidRPr="00136595" w:rsidDel="00946690">
          <w:rPr>
            <w:szCs w:val="28"/>
            <w:lang w:val="en-US"/>
          </w:rPr>
          <w:fldChar w:fldCharType="begin"/>
        </w:r>
        <w:r w:rsidRPr="00136595" w:rsidDel="00946690">
          <w:rPr>
            <w:szCs w:val="28"/>
            <w:lang w:val="en-US"/>
          </w:rPr>
          <w:delInstrText xml:space="preserve"> ADDIN EN.CITE &lt;EndNote&gt;&lt;Cite AuthorYear="1"&gt;&lt;Author&gt;Pinto&lt;/Author&gt;&lt;Year&gt;2011&lt;/Year&gt;&lt;RecNum&gt;5254&lt;/RecNum&gt;&lt;DisplayText&gt;Pinto et al. (2011)&lt;/DisplayText&gt;&lt;record&gt;&lt;rec-number&gt;5254&lt;/rec-number&gt;&lt;foreign-keys&gt;&lt;key app="EN" db-id="pwteffw96rtfrhe9ts7pz52wtex5vzw000xw"&gt;5254&lt;/key&gt;&lt;/foreign-keys&gt;&lt;ref-type name="Journal Article"&gt;17&lt;/ref-type&gt;&lt;contributors&gt;&lt;authors&gt;&lt;author&gt;Pinto, C. A.&lt;/author&gt;&lt;author&gt;Henriques, M. O.&lt;/author&gt;&lt;author&gt;Figueiredo, J. P.&lt;/author&gt;&lt;author&gt;David, J. S.&lt;/author&gt;&lt;author&gt;Abreu, F. G.&lt;/author&gt;&lt;author&gt;Pereira, J. S.&lt;/author&gt;&lt;author&gt;Correia, I.&lt;/author&gt;&lt;author&gt;David, T. S.&lt;/author&gt;&lt;/authors&gt;&lt;/contributors&gt;&lt;titles&gt;&lt;title&gt;Phenology and growth dynamics in Mediterranean evergreen oaks: Effects of environmental conditions and water relations&lt;/title&gt;&lt;secondary-title&gt;Forest Ecology and Management&lt;/secondary-title&gt;&lt;alt-title&gt;Forest Ecol. Manag.&lt;/alt-title&gt;&lt;/titles&gt;&lt;periodical&gt;&lt;full-title&gt;Forest Ecology and Management&lt;/full-title&gt;&lt;/periodical&gt;&lt;pages&gt;500-508&lt;/pages&gt;&lt;volume&gt;262&lt;/volume&gt;&lt;number&gt;3&lt;/number&gt;&lt;keywords&gt;&lt;keyword&gt;Budburst&lt;/keyword&gt;&lt;keyword&gt;Shoot elongation&lt;/keyword&gt;&lt;keyword&gt;Temperature&lt;/keyword&gt;&lt;keyword&gt;Photoperiod&lt;/keyword&gt;&lt;keyword&gt;Predawn leaf water potential&lt;/keyword&gt;&lt;keyword&gt;leaf water potential&lt;/keyword&gt;&lt;keyword&gt;quercus suber&lt;/keyword&gt;&lt;/keywords&gt;&lt;dates&gt;&lt;year&gt;2011&lt;/year&gt;&lt;/dates&gt;&lt;isbn&gt;0378-1127&lt;/isbn&gt;&lt;urls&gt;&lt;related-urls&gt;&lt;url&gt;http://www.sciencedirect.com/science/article/pii/S0378112711002337&lt;/url&gt;&lt;/related-urls&gt;&lt;/urls&gt;&lt;electronic-resource-num&gt;https://doi.org/10.1016/j.foreco.2011.04.018&lt;/electronic-resource-num&gt;&lt;research-notes&gt;Notas avulsas 115. Para citar no paper do crescimento do MIND&lt;/research-notes&gt;&lt;/record&gt;&lt;/Cite&gt;&lt;/EndNote&gt;</w:delInstrText>
        </w:r>
        <w:r w:rsidRPr="00136595" w:rsidDel="00946690">
          <w:rPr>
            <w:szCs w:val="28"/>
            <w:lang w:val="en-US"/>
          </w:rPr>
          <w:fldChar w:fldCharType="separate"/>
        </w:r>
        <w:r w:rsidR="00574108" w:rsidDel="00946690">
          <w:rPr>
            <w:noProof/>
            <w:szCs w:val="28"/>
            <w:highlight w:val="yellow"/>
            <w:lang w:val="en-US"/>
          </w:rPr>
          <w:fldChar w:fldCharType="begin"/>
        </w:r>
        <w:r w:rsidR="00574108" w:rsidDel="00946690">
          <w:rPr>
            <w:noProof/>
            <w:szCs w:val="28"/>
            <w:highlight w:val="yellow"/>
            <w:lang w:val="en-US"/>
          </w:rPr>
          <w:delInstrText xml:space="preserve"> HYPERLINK \l "_ENREF_52" \o "Pinto, 2011 #5254" </w:delInstrText>
        </w:r>
        <w:r w:rsidR="00574108" w:rsidDel="00946690">
          <w:rPr>
            <w:noProof/>
            <w:szCs w:val="28"/>
            <w:highlight w:val="yellow"/>
            <w:lang w:val="en-US"/>
          </w:rPr>
          <w:fldChar w:fldCharType="separate"/>
        </w:r>
        <w:r w:rsidR="00574108" w:rsidRPr="00136595" w:rsidDel="00946690">
          <w:rPr>
            <w:noProof/>
            <w:szCs w:val="28"/>
            <w:lang w:val="en-US"/>
          </w:rPr>
          <w:delText>Pinto et al. (2011</w:delText>
        </w:r>
        <w:r w:rsidR="00574108" w:rsidDel="00946690">
          <w:rPr>
            <w:noProof/>
            <w:szCs w:val="28"/>
            <w:highlight w:val="yellow"/>
            <w:lang w:val="en-US"/>
          </w:rPr>
          <w:fldChar w:fldCharType="end"/>
        </w:r>
        <w:r w:rsidRPr="00136595" w:rsidDel="00946690">
          <w:rPr>
            <w:noProof/>
            <w:szCs w:val="28"/>
            <w:lang w:val="en-US"/>
          </w:rPr>
          <w:delText>)</w:delText>
        </w:r>
        <w:r w:rsidRPr="00136595" w:rsidDel="00946690">
          <w:rPr>
            <w:szCs w:val="28"/>
            <w:lang w:val="en-US"/>
          </w:rPr>
          <w:fldChar w:fldCharType="end"/>
        </w:r>
        <w:r w:rsidRPr="00136595" w:rsidDel="00946690">
          <w:rPr>
            <w:szCs w:val="28"/>
            <w:lang w:val="en-US"/>
          </w:rPr>
          <w:delText>. In our study, growth ceased at significantly lower</w:delText>
        </w:r>
        <w:r w:rsidDel="00946690">
          <w:rPr>
            <w:szCs w:val="28"/>
            <w:lang w:val="en-US"/>
          </w:rPr>
          <w:delText xml:space="preserve"> </w:delText>
        </w:r>
        <w:r w:rsidRPr="00100770" w:rsidDel="00946690">
          <w:rPr>
            <w:rFonts w:ascii="Symbol" w:hAnsi="Symbol"/>
            <w:i/>
            <w:szCs w:val="28"/>
            <w:lang w:val="en-US"/>
          </w:rPr>
          <w:delText></w:delText>
        </w:r>
        <w:r w:rsidRPr="00100770" w:rsidDel="00946690">
          <w:rPr>
            <w:i/>
            <w:szCs w:val="28"/>
            <w:vertAlign w:val="subscript"/>
            <w:lang w:val="en-US"/>
          </w:rPr>
          <w:delText>pd</w:delText>
        </w:r>
        <w:r w:rsidR="007A34E5" w:rsidDel="00946690">
          <w:rPr>
            <w:szCs w:val="28"/>
            <w:lang w:val="en-US"/>
          </w:rPr>
          <w:delText xml:space="preserve"> </w:delText>
        </w:r>
        <w:r w:rsidDel="00946690">
          <w:rPr>
            <w:szCs w:val="28"/>
            <w:lang w:val="en-US"/>
          </w:rPr>
          <w:delText>in the dry year as compared to the mild year</w:delText>
        </w:r>
        <w:r w:rsidR="007520D1" w:rsidDel="00946690">
          <w:rPr>
            <w:szCs w:val="28"/>
            <w:lang w:val="en-US"/>
          </w:rPr>
          <w:delText xml:space="preserve"> (Fig 5a)</w:delText>
        </w:r>
        <w:r w:rsidDel="00946690">
          <w:rPr>
            <w:szCs w:val="28"/>
            <w:lang w:val="en-US"/>
          </w:rPr>
          <w:delText>, but at a similar carbon assimilation rate (Fig. 5b). This results call attention to a possible carbon limitation for growth</w:delText>
        </w:r>
        <w:r w:rsidR="00CB7366" w:rsidDel="00946690">
          <w:rPr>
            <w:szCs w:val="28"/>
            <w:lang w:val="en-US"/>
          </w:rPr>
          <w:delText xml:space="preserve">, which </w:delText>
        </w:r>
        <w:r w:rsidDel="00946690">
          <w:rPr>
            <w:szCs w:val="28"/>
            <w:lang w:val="en-US"/>
          </w:rPr>
          <w:delText xml:space="preserve">occurred earlier in the dry year yet at higher </w:delText>
        </w:r>
        <w:r w:rsidRPr="00100770" w:rsidDel="00946690">
          <w:rPr>
            <w:rFonts w:ascii="Symbol" w:hAnsi="Symbol"/>
            <w:i/>
            <w:szCs w:val="28"/>
            <w:lang w:val="en-US"/>
          </w:rPr>
          <w:delText></w:delText>
        </w:r>
        <w:r w:rsidRPr="00100770" w:rsidDel="00946690">
          <w:rPr>
            <w:i/>
            <w:szCs w:val="28"/>
            <w:vertAlign w:val="subscript"/>
            <w:lang w:val="en-US"/>
          </w:rPr>
          <w:delText>pd</w:delText>
        </w:r>
        <w:r w:rsidR="00DE5284" w:rsidDel="00946690">
          <w:rPr>
            <w:szCs w:val="28"/>
            <w:lang w:val="en-US"/>
          </w:rPr>
          <w:delText xml:space="preserve"> in the mild year.</w:delText>
        </w:r>
      </w:del>
    </w:p>
    <w:p w14:paraId="3D6C8125" w14:textId="0EA07825" w:rsidR="00CE7055" w:rsidDel="0060764E" w:rsidRDefault="00CE7055" w:rsidP="00CE7055">
      <w:pPr>
        <w:spacing w:after="120"/>
        <w:rPr>
          <w:moveFrom w:id="634" w:author="raquelvale" w:date="2018-11-25T23:58:00Z"/>
          <w:szCs w:val="28"/>
          <w:lang w:val="en-US"/>
        </w:rPr>
      </w:pPr>
      <w:moveFromRangeStart w:id="635" w:author="raquelvale" w:date="2018-11-25T23:58:00Z" w:name="move530953658"/>
      <w:moveFrom w:id="636" w:author="raquelvale" w:date="2018-11-25T23:58:00Z">
        <w:r w:rsidDel="0060764E">
          <w:rPr>
            <w:szCs w:val="28"/>
            <w:lang w:val="en-US"/>
          </w:rPr>
          <w:t xml:space="preserve">Climate has been shown to account for more than 80% in the variability of budburst day and growing season length in Mediterranean plants, mostly due to temperature, while precipitation only accounted for less than 10% in that variability </w:t>
        </w:r>
        <w:r w:rsidDel="0060764E">
          <w:rPr>
            <w:szCs w:val="28"/>
            <w:lang w:val="en-US"/>
          </w:rPr>
          <w:fldChar w:fldCharType="begin"/>
        </w:r>
        <w:r w:rsidDel="0060764E">
          <w:rPr>
            <w:szCs w:val="28"/>
            <w:lang w:val="en-US"/>
          </w:rPr>
          <w:instrText xml:space="preserve"> ADDIN EN.CITE &lt;EndNote&gt;&lt;Cite&gt;&lt;Author&gt;Gordo&lt;/Author&gt;&lt;Year&gt;2010&lt;/Year&gt;&lt;RecNum&gt;8994&lt;/RecNum&gt;&lt;DisplayText&gt;(Gordo and Sanz, 2010)&lt;/DisplayText&gt;&lt;record&gt;&lt;rec-number&gt;8994&lt;/rec-number&gt;&lt;foreign-keys&gt;&lt;key app="EN" db-id="pwteffw96rtfrhe9ts7pz52wtex5vzw000xw"&gt;8994&lt;/key&gt;&lt;/foreign-keys&gt;&lt;ref-type name="Journal Article"&gt;17&lt;/ref-type&gt;&lt;contributors&gt;&lt;authors&gt;&lt;author&gt;Gordo, O.&lt;/author&gt;&lt;author&gt;Sanz, J. J.&lt;/author&gt;&lt;/authors&gt;&lt;/contributors&gt;&lt;titles&gt;&lt;title&gt;Impact of climate change on plant phenology in Mediterranean ecosystems&lt;/title&gt;&lt;secondary-title&gt;Global Change Biology&lt;/secondary-title&gt;&lt;alt-title&gt;Global Change Biol.&lt;/alt-title&gt;&lt;/titles&gt;&lt;periodical&gt;&lt;full-title&gt;Global Change Biology&lt;/full-title&gt;&lt;abbr-1&gt;Global Change Biol&lt;/abbr-1&gt;&lt;/periodical&gt;&lt;pages&gt;1082-1106&lt;/pages&gt;&lt;volume&gt;16&lt;/volume&gt;&lt;number&gt;3&lt;/number&gt;&lt;keywords&gt;&lt;keyword&gt;Phenology&lt;/keyword&gt;&lt;/keywords&gt;&lt;dates&gt;&lt;year&gt;2010&lt;/year&gt;&lt;/dates&gt;&lt;urls&gt;&lt;related-urls&gt;&lt;url&gt;https://onlinelibrary.wiley.com/doi/abs/10.1111/j.1365-2486.2009.02084.x&lt;/url&gt;&lt;/related-urls&gt;&lt;/urls&gt;&lt;electronic-resource-num&gt;https://doi.org/10.1111/j.1365-2486.2009.02084.x&lt;/electronic-resource-num&gt;&lt;research-notes&gt;Notas avulsas 132&lt;/research-notes&gt;&lt;/record&gt;&lt;/Cite&gt;&lt;/EndNote&gt;</w:instrText>
        </w:r>
        <w:r w:rsidDel="0060764E">
          <w:rPr>
            <w:szCs w:val="28"/>
            <w:lang w:val="en-US"/>
          </w:rPr>
          <w:fldChar w:fldCharType="separate"/>
        </w:r>
        <w:r w:rsidDel="0060764E">
          <w:rPr>
            <w:noProof/>
            <w:szCs w:val="28"/>
            <w:lang w:val="en-US"/>
          </w:rPr>
          <w:t>(</w:t>
        </w:r>
        <w:r w:rsidR="00BC2EAB" w:rsidDel="0060764E">
          <w:rPr>
            <w:noProof/>
            <w:szCs w:val="28"/>
            <w:lang w:val="en-US"/>
          </w:rPr>
          <w:fldChar w:fldCharType="begin"/>
        </w:r>
        <w:r w:rsidR="00BC2EAB" w:rsidDel="0060764E">
          <w:rPr>
            <w:noProof/>
            <w:szCs w:val="28"/>
            <w:lang w:val="en-US"/>
          </w:rPr>
          <w:instrText xml:space="preserve"> HYPERLINK \l "_ENREF_43" \o "Gordo, 2010 #8994" </w:instrText>
        </w:r>
        <w:r w:rsidR="00BC2EAB" w:rsidDel="0060764E">
          <w:rPr>
            <w:noProof/>
            <w:szCs w:val="28"/>
            <w:lang w:val="en-US"/>
          </w:rPr>
          <w:fldChar w:fldCharType="separate"/>
        </w:r>
        <w:r w:rsidR="00BC2EAB" w:rsidDel="0060764E">
          <w:rPr>
            <w:noProof/>
            <w:szCs w:val="28"/>
            <w:lang w:val="en-US"/>
          </w:rPr>
          <w:t>Gordo and Sanz, 2010</w:t>
        </w:r>
        <w:r w:rsidR="00BC2EAB" w:rsidDel="0060764E">
          <w:rPr>
            <w:noProof/>
            <w:szCs w:val="28"/>
            <w:lang w:val="en-US"/>
          </w:rPr>
          <w:fldChar w:fldCharType="end"/>
        </w:r>
        <w:r w:rsidDel="0060764E">
          <w:rPr>
            <w:noProof/>
            <w:szCs w:val="28"/>
            <w:lang w:val="en-US"/>
          </w:rPr>
          <w:t>)</w:t>
        </w:r>
        <w:r w:rsidDel="0060764E">
          <w:rPr>
            <w:szCs w:val="28"/>
            <w:lang w:val="en-US"/>
          </w:rPr>
          <w:fldChar w:fldCharType="end"/>
        </w:r>
        <w:r w:rsidDel="0060764E">
          <w:rPr>
            <w:szCs w:val="28"/>
            <w:lang w:val="en-US"/>
          </w:rPr>
          <w:t xml:space="preserve">. </w:t>
        </w:r>
        <w:r w:rsidR="007520D1" w:rsidDel="0060764E">
          <w:rPr>
            <w:szCs w:val="28"/>
            <w:lang w:val="en-US"/>
          </w:rPr>
          <w:t>However, i</w:t>
        </w:r>
        <w:r w:rsidRPr="00EA783E" w:rsidDel="0060764E">
          <w:rPr>
            <w:szCs w:val="28"/>
            <w:lang w:val="en-US"/>
          </w:rPr>
          <w:t xml:space="preserve">n our study, </w:t>
        </w:r>
        <w:r w:rsidDel="0060764E">
          <w:rPr>
            <w:szCs w:val="28"/>
            <w:lang w:val="en-US"/>
          </w:rPr>
          <w:t xml:space="preserve">water availability </w:t>
        </w:r>
        <w:r w:rsidRPr="00EA783E" w:rsidDel="0060764E">
          <w:rPr>
            <w:szCs w:val="28"/>
            <w:lang w:val="en-US"/>
          </w:rPr>
          <w:t>play</w:t>
        </w:r>
        <w:r w:rsidDel="0060764E">
          <w:rPr>
            <w:szCs w:val="28"/>
            <w:lang w:val="en-US"/>
          </w:rPr>
          <w:t>ed</w:t>
        </w:r>
        <w:r w:rsidRPr="00EA783E" w:rsidDel="0060764E">
          <w:rPr>
            <w:szCs w:val="28"/>
            <w:lang w:val="en-US"/>
          </w:rPr>
          <w:t xml:space="preserve"> a decisive role on the growing season length.</w:t>
        </w:r>
        <w:r w:rsidR="00F77A83" w:rsidDel="0060764E">
          <w:rPr>
            <w:szCs w:val="28"/>
          </w:rPr>
          <w:t xml:space="preserve"> </w:t>
        </w:r>
        <w:r w:rsidR="007520D1" w:rsidDel="0060764E">
          <w:rPr>
            <w:szCs w:val="28"/>
          </w:rPr>
          <w:t>This is most probably explained due to the cork oak phenology as leaf renewal (budburst and leaf senescence) occurs in a short period during spring/early summer, contrary to the more common pattern of spring budburst to autumn leaf senescence</w:t>
        </w:r>
        <w:r w:rsidR="007520D1" w:rsidDel="0060764E">
          <w:rPr>
            <w:szCs w:val="28"/>
            <w:lang w:val="en-US"/>
          </w:rPr>
          <w:t xml:space="preserve"> </w:t>
        </w:r>
        <w:r w:rsidR="007520D1" w:rsidDel="0060764E">
          <w:rPr>
            <w:szCs w:val="28"/>
            <w:lang w:val="en-US"/>
          </w:rPr>
          <w:fldChar w:fldCharType="begin"/>
        </w:r>
        <w:r w:rsidR="007520D1" w:rsidDel="0060764E">
          <w:rPr>
            <w:szCs w:val="28"/>
            <w:lang w:val="en-US"/>
          </w:rPr>
          <w:instrText xml:space="preserve"> ADDIN EN.CITE &lt;EndNote&gt;&lt;Cite&gt;&lt;Author&gt;Gordo&lt;/Author&gt;&lt;Year&gt;2010&lt;/Year&gt;&lt;RecNum&gt;8994&lt;/RecNum&gt;&lt;DisplayText&gt;(Gordo and Sanz, 2010)&lt;/DisplayText&gt;&lt;record&gt;&lt;rec-number&gt;8994&lt;/rec-number&gt;&lt;foreign-keys&gt;&lt;key app="EN" db-id="pwteffw96rtfrhe9ts7pz52wtex5vzw000xw"&gt;8994&lt;/key&gt;&lt;/foreign-keys&gt;&lt;ref-type name="Journal Article"&gt;17&lt;/ref-type&gt;&lt;contributors&gt;&lt;authors&gt;&lt;author&gt;Gordo, O.&lt;/author&gt;&lt;author&gt;Sanz, J. J.&lt;/author&gt;&lt;/authors&gt;&lt;/contributors&gt;&lt;titles&gt;&lt;title&gt;Impact of climate change on plant phenology in Mediterranean ecosystems&lt;/title&gt;&lt;secondary-title&gt;Global Change Biology&lt;/secondary-title&gt;&lt;alt-title&gt;Global Change Biol.&lt;/alt-title&gt;&lt;/titles&gt;&lt;periodical&gt;&lt;full-title&gt;Global Change Biology&lt;/full-title&gt;&lt;abbr-1&gt;Global Change Biol&lt;/abbr-1&gt;&lt;/periodical&gt;&lt;pages&gt;1082-1106&lt;/pages&gt;&lt;volume&gt;16&lt;/volume&gt;&lt;number&gt;3&lt;/number&gt;&lt;keywords&gt;&lt;keyword&gt;Phenology&lt;/keyword&gt;&lt;/keywords&gt;&lt;dates&gt;&lt;year&gt;2010&lt;/year&gt;&lt;/dates&gt;&lt;urls&gt;&lt;related-urls&gt;&lt;url&gt;https://onlinelibrary.wiley.com/doi/abs/10.1111/j.1365-2486.2009.02084.x&lt;/url&gt;&lt;/related-urls&gt;&lt;/urls&gt;&lt;electronic-resource-num&gt;https://doi.org/10.1111/j.1365-2486.2009.02084.x&lt;/electronic-resource-num&gt;&lt;research-notes&gt;Notas avulsas 132&lt;/research-notes&gt;&lt;/record&gt;&lt;/Cite&gt;&lt;/EndNote&gt;</w:instrText>
        </w:r>
        <w:r w:rsidR="007520D1" w:rsidDel="0060764E">
          <w:rPr>
            <w:szCs w:val="28"/>
            <w:lang w:val="en-US"/>
          </w:rPr>
          <w:fldChar w:fldCharType="separate"/>
        </w:r>
        <w:r w:rsidR="007520D1" w:rsidDel="0060764E">
          <w:rPr>
            <w:noProof/>
            <w:szCs w:val="28"/>
            <w:lang w:val="en-US"/>
          </w:rPr>
          <w:t>(</w:t>
        </w:r>
        <w:r w:rsidR="00BC2EAB" w:rsidDel="0060764E">
          <w:rPr>
            <w:noProof/>
            <w:szCs w:val="28"/>
            <w:lang w:val="en-US"/>
          </w:rPr>
          <w:fldChar w:fldCharType="begin"/>
        </w:r>
        <w:r w:rsidR="00BC2EAB" w:rsidDel="0060764E">
          <w:rPr>
            <w:noProof/>
            <w:szCs w:val="28"/>
            <w:lang w:val="en-US"/>
          </w:rPr>
          <w:instrText xml:space="preserve"> HYPERLINK \l "_ENREF_43" \o "Gordo, 2010 #8994" </w:instrText>
        </w:r>
        <w:r w:rsidR="00BC2EAB" w:rsidDel="0060764E">
          <w:rPr>
            <w:noProof/>
            <w:szCs w:val="28"/>
            <w:lang w:val="en-US"/>
          </w:rPr>
          <w:fldChar w:fldCharType="separate"/>
        </w:r>
        <w:r w:rsidR="00BC2EAB" w:rsidDel="0060764E">
          <w:rPr>
            <w:noProof/>
            <w:szCs w:val="28"/>
            <w:lang w:val="en-US"/>
          </w:rPr>
          <w:t>Gordo and Sanz, 2010</w:t>
        </w:r>
        <w:r w:rsidR="00BC2EAB" w:rsidDel="0060764E">
          <w:rPr>
            <w:noProof/>
            <w:szCs w:val="28"/>
            <w:lang w:val="en-US"/>
          </w:rPr>
          <w:fldChar w:fldCharType="end"/>
        </w:r>
        <w:r w:rsidR="007520D1" w:rsidDel="0060764E">
          <w:rPr>
            <w:noProof/>
            <w:szCs w:val="28"/>
            <w:lang w:val="en-US"/>
          </w:rPr>
          <w:t>)</w:t>
        </w:r>
        <w:r w:rsidR="007520D1" w:rsidDel="0060764E">
          <w:rPr>
            <w:szCs w:val="28"/>
            <w:lang w:val="en-US"/>
          </w:rPr>
          <w:fldChar w:fldCharType="end"/>
        </w:r>
        <w:r w:rsidR="007520D1" w:rsidDel="0060764E">
          <w:rPr>
            <w:szCs w:val="28"/>
            <w:lang w:val="en-US"/>
          </w:rPr>
          <w:t>.</w:t>
        </w:r>
        <w:r w:rsidR="007520D1" w:rsidDel="0060764E">
          <w:rPr>
            <w:szCs w:val="28"/>
          </w:rPr>
          <w:t xml:space="preserve"> </w:t>
        </w:r>
        <w:r w:rsidR="009F0EC7" w:rsidDel="0060764E">
          <w:rPr>
            <w:szCs w:val="28"/>
          </w:rPr>
          <w:t>Late s</w:t>
        </w:r>
        <w:r w:rsidR="007520D1" w:rsidDel="0060764E">
          <w:rPr>
            <w:szCs w:val="28"/>
          </w:rPr>
          <w:t>pring/early summer corresponds to the onset of the drought season that has recently been anticipated and aggravated by the ongoing climatic changes</w:t>
        </w:r>
        <w:r w:rsidR="001B1C27" w:rsidDel="0060764E">
          <w:rPr>
            <w:szCs w:val="28"/>
          </w:rPr>
          <w:t>,</w:t>
        </w:r>
        <w:r w:rsidR="007520D1" w:rsidDel="0060764E">
          <w:rPr>
            <w:szCs w:val="28"/>
          </w:rPr>
          <w:t xml:space="preserve"> critically affecting the functioning of trees.</w:t>
        </w:r>
      </w:moveFrom>
    </w:p>
    <w:moveFromRangeEnd w:id="635"/>
    <w:p w14:paraId="06A34D26" w14:textId="1A63A7C6" w:rsidR="00CE7055" w:rsidRDefault="00CE7055" w:rsidP="00CE7055">
      <w:pPr>
        <w:spacing w:after="120"/>
        <w:rPr>
          <w:szCs w:val="28"/>
          <w:lang w:val="en-US"/>
        </w:rPr>
      </w:pPr>
      <w:r>
        <w:rPr>
          <w:szCs w:val="28"/>
          <w:lang w:val="en-US"/>
        </w:rPr>
        <w:t xml:space="preserve">The leaf senescence </w:t>
      </w:r>
      <w:r w:rsidR="0031469C">
        <w:rPr>
          <w:szCs w:val="28"/>
          <w:lang w:val="en-US"/>
        </w:rPr>
        <w:t xml:space="preserve">period </w:t>
      </w:r>
      <w:r>
        <w:rPr>
          <w:szCs w:val="28"/>
          <w:lang w:val="en-US"/>
        </w:rPr>
        <w:t xml:space="preserve">was reported to be </w:t>
      </w:r>
      <w:r w:rsidRPr="00810B75">
        <w:rPr>
          <w:szCs w:val="28"/>
          <w:lang w:val="en-US"/>
        </w:rPr>
        <w:t xml:space="preserve">smaller than </w:t>
      </w:r>
      <w:ins w:id="637" w:author="Maria Caldeira" w:date="2018-11-26T23:10:00Z">
        <w:r w:rsidR="00FE196F">
          <w:rPr>
            <w:szCs w:val="28"/>
            <w:lang w:val="en-US"/>
          </w:rPr>
          <w:t xml:space="preserve">the </w:t>
        </w:r>
      </w:ins>
      <w:r w:rsidRPr="00810B75">
        <w:rPr>
          <w:szCs w:val="28"/>
          <w:lang w:val="en-US"/>
        </w:rPr>
        <w:t>shoot growth</w:t>
      </w:r>
      <w:r w:rsidR="0031469C">
        <w:rPr>
          <w:szCs w:val="28"/>
          <w:lang w:val="en-US"/>
        </w:rPr>
        <w:t xml:space="preserve"> period</w:t>
      </w:r>
      <w:r w:rsidRPr="00810B75">
        <w:rPr>
          <w:szCs w:val="28"/>
          <w:lang w:val="en-US"/>
        </w:rPr>
        <w:t xml:space="preserve"> </w:t>
      </w:r>
      <w:r w:rsidRPr="00810B75">
        <w:rPr>
          <w:szCs w:val="28"/>
          <w:lang w:val="en-US"/>
        </w:rPr>
        <w:fldChar w:fldCharType="begin"/>
      </w:r>
      <w:r>
        <w:rPr>
          <w:szCs w:val="28"/>
          <w:lang w:val="en-US"/>
        </w:rPr>
        <w:instrText xml:space="preserve"> ADDIN EN.CITE &lt;EndNote&gt;&lt;Cite&gt;&lt;Author&gt;Pereira&lt;/Author&gt;&lt;Year&gt;1987&lt;/Year&gt;&lt;RecNum&gt;1802&lt;/RecNum&gt;&lt;DisplayText&gt;(Pereira et al., 1987)&lt;/DisplayText&gt;&lt;record&gt;&lt;rec-number&gt;1802&lt;/rec-number&gt;&lt;foreign-keys&gt;&lt;key app="EN" db-id="pwteffw96rtfrhe9ts7pz52wtex5vzw000xw"&gt;1802&lt;/key&gt;&lt;/foreign-keys&gt;&lt;ref-type name="Book Section"&gt;5&lt;/ref-type&gt;&lt;contributors&gt;&lt;authors&gt;&lt;author&gt;Pereira, J. S.&lt;/author&gt;&lt;author&gt;Beyschlag, G.&lt;/author&gt;&lt;author&gt;Lange, O. L.&lt;/author&gt;&lt;author&gt;Beyschlag, W.&lt;/author&gt;&lt;author&gt;Tenhunen, J. D.&lt;/author&gt;&lt;/authors&gt;&lt;secondary-authors&gt;&lt;author&gt;Tenhunen, J. D.&lt;/author&gt;&lt;author&gt;Catarino, F. M.&lt;/author&gt;&lt;author&gt;Lange, O. L. &lt;/author&gt;&lt;author&gt;Oechel, W. C.&lt;/author&gt;&lt;/secondary-authors&gt;&lt;/contributors&gt;&lt;titles&gt;&lt;title&gt;Comparative phenology of four mediterranean shrub species growing in Portugal&lt;/title&gt;&lt;secondary-title&gt;Plant Responses to Stress&lt;/secondary-title&gt;&lt;tertiary-title&gt;NATO ASI Series&lt;/tertiary-title&gt;&lt;/titles&gt;&lt;periodical&gt;&lt;full-title&gt;Plant Responses to Stress&lt;/full-title&gt;&lt;/periodical&gt;&lt;pages&gt;503-513&lt;/pages&gt;&lt;volume&gt;G15&lt;/volume&gt;&lt;keywords&gt;&lt;keyword&gt;Phenology&lt;/keyword&gt;&lt;keyword&gt;shrub&lt;/keyword&gt;&lt;keyword&gt;Portugal&lt;/keyword&gt;&lt;keyword&gt;Quercus suber&lt;/keyword&gt;&lt;/keywords&gt;&lt;dates&gt;&lt;year&gt;1987&lt;/year&gt;&lt;/dates&gt;&lt;pub-location&gt;Berlin Heidelberg&lt;/pub-location&gt;&lt;publisher&gt;Springer-Verlag&lt;/publisher&gt;&lt;urls&gt;&lt;/urls&gt;&lt;electronic-resource-num&gt;https://doi.org/10.1007/978-3-642-70868-8_33&lt;/electronic-resource-num&gt;&lt;research-notes&gt;&lt;style face="normal" font="default" size="100%"&gt;Notas avulsas 107. &lt;/style&gt;&lt;style face="bold" font="default" size="100%"&gt;Notas no ficheiro. &lt;/style&gt;&lt;/research-notes&gt;&lt;/record&gt;&lt;/Cite&gt;&lt;/EndNote&gt;</w:instrText>
      </w:r>
      <w:r w:rsidRPr="00810B75">
        <w:rPr>
          <w:szCs w:val="28"/>
          <w:lang w:val="en-US"/>
        </w:rPr>
        <w:fldChar w:fldCharType="separate"/>
      </w:r>
      <w:r>
        <w:rPr>
          <w:noProof/>
          <w:szCs w:val="28"/>
          <w:lang w:val="en-US"/>
        </w:rPr>
        <w:t>(</w:t>
      </w:r>
      <w:hyperlink w:anchor="_ENREF_3" w:tooltip="Pereira, 1987 #1802" w:history="1">
        <w:r w:rsidR="0076192B">
          <w:rPr>
            <w:noProof/>
            <w:szCs w:val="28"/>
            <w:lang w:val="en-US"/>
          </w:rPr>
          <w:t>Pereira et al., 1987</w:t>
        </w:r>
      </w:hyperlink>
      <w:r>
        <w:rPr>
          <w:noProof/>
          <w:szCs w:val="28"/>
          <w:lang w:val="en-US"/>
        </w:rPr>
        <w:t>)</w:t>
      </w:r>
      <w:r w:rsidRPr="00810B75">
        <w:rPr>
          <w:szCs w:val="28"/>
          <w:lang w:val="en-US"/>
        </w:rPr>
        <w:fldChar w:fldCharType="end"/>
      </w:r>
      <w:r>
        <w:rPr>
          <w:szCs w:val="28"/>
          <w:lang w:val="en-US"/>
        </w:rPr>
        <w:t xml:space="preserve">, as </w:t>
      </w:r>
      <w:del w:id="638" w:author="Raquel" w:date="2018-11-27T16:28:00Z">
        <w:r w:rsidDel="00784EC6">
          <w:rPr>
            <w:szCs w:val="28"/>
            <w:lang w:val="en-US"/>
          </w:rPr>
          <w:delText xml:space="preserve">was </w:delText>
        </w:r>
      </w:del>
      <w:r>
        <w:rPr>
          <w:szCs w:val="28"/>
          <w:lang w:val="en-US"/>
        </w:rPr>
        <w:t xml:space="preserve">observed in the mild year </w:t>
      </w:r>
      <w:ins w:id="639" w:author="Raquel" w:date="2018-11-27T16:28:00Z">
        <w:r w:rsidR="00784EC6">
          <w:rPr>
            <w:szCs w:val="28"/>
            <w:lang w:val="en-US"/>
          </w:rPr>
          <w:t xml:space="preserve">in our study </w:t>
        </w:r>
      </w:ins>
      <w:r>
        <w:rPr>
          <w:szCs w:val="28"/>
          <w:lang w:val="en-US"/>
        </w:rPr>
        <w:t xml:space="preserve">(Fig. 2), besides some </w:t>
      </w:r>
      <w:del w:id="640" w:author="Maria Caldeira" w:date="2018-11-26T23:11:00Z">
        <w:r w:rsidDel="00FE196F">
          <w:rPr>
            <w:szCs w:val="28"/>
            <w:lang w:val="en-US"/>
          </w:rPr>
          <w:delText xml:space="preserve">occurrence </w:delText>
        </w:r>
      </w:del>
      <w:ins w:id="641" w:author="Maria Caldeira" w:date="2018-11-26T23:11:00Z">
        <w:r w:rsidR="00FE196F">
          <w:rPr>
            <w:szCs w:val="28"/>
            <w:lang w:val="en-US"/>
          </w:rPr>
          <w:t xml:space="preserve">leaf senescence </w:t>
        </w:r>
      </w:ins>
      <w:r>
        <w:rPr>
          <w:szCs w:val="28"/>
          <w:lang w:val="en-US"/>
        </w:rPr>
        <w:t>registered before the bulk period (Fig. 3), probably due to strong rain events. In the dry year, the bulk of leaf senescence was the longer phenophase (Fig. 2), ceasing later than</w:t>
      </w:r>
      <w:r w:rsidR="008653E8">
        <w:rPr>
          <w:szCs w:val="28"/>
          <w:lang w:val="en-US"/>
        </w:rPr>
        <w:t xml:space="preserve"> shoot or trunk </w:t>
      </w:r>
      <w:r>
        <w:rPr>
          <w:szCs w:val="28"/>
          <w:lang w:val="en-US"/>
        </w:rPr>
        <w:t xml:space="preserve">growth. </w:t>
      </w:r>
      <w:r w:rsidR="008653E8">
        <w:rPr>
          <w:szCs w:val="28"/>
          <w:lang w:val="en-US"/>
        </w:rPr>
        <w:t>L</w:t>
      </w:r>
      <w:r>
        <w:rPr>
          <w:szCs w:val="28"/>
          <w:lang w:val="en-US"/>
        </w:rPr>
        <w:t>osing more leaves</w:t>
      </w:r>
      <w:r w:rsidR="00CB67E8">
        <w:rPr>
          <w:szCs w:val="28"/>
          <w:lang w:val="en-US"/>
        </w:rPr>
        <w:t xml:space="preserve"> for a longer period </w:t>
      </w:r>
      <w:r>
        <w:rPr>
          <w:szCs w:val="28"/>
          <w:lang w:val="en-US"/>
        </w:rPr>
        <w:t xml:space="preserve">may be a response to drought, </w:t>
      </w:r>
      <w:r w:rsidR="008653E8">
        <w:rPr>
          <w:szCs w:val="28"/>
          <w:lang w:val="en-US"/>
        </w:rPr>
        <w:t xml:space="preserve">as </w:t>
      </w:r>
      <w:r>
        <w:rPr>
          <w:szCs w:val="28"/>
          <w:lang w:val="en-US"/>
        </w:rPr>
        <w:t>by shedding older leaves</w:t>
      </w:r>
      <w:r w:rsidR="008653E8">
        <w:rPr>
          <w:szCs w:val="28"/>
          <w:lang w:val="en-US"/>
        </w:rPr>
        <w:t>, trees</w:t>
      </w:r>
      <w:r>
        <w:rPr>
          <w:szCs w:val="28"/>
          <w:lang w:val="en-US"/>
        </w:rPr>
        <w:t xml:space="preserve"> </w:t>
      </w:r>
      <w:r w:rsidR="008653E8">
        <w:rPr>
          <w:szCs w:val="28"/>
          <w:lang w:val="en-US"/>
        </w:rPr>
        <w:t>prevent</w:t>
      </w:r>
      <w:r>
        <w:rPr>
          <w:szCs w:val="28"/>
          <w:lang w:val="en-US"/>
        </w:rPr>
        <w:t xml:space="preserve"> water loss </w:t>
      </w:r>
      <w:r>
        <w:rPr>
          <w:szCs w:val="28"/>
          <w:lang w:val="en-US"/>
        </w:rPr>
        <w:fldChar w:fldCharType="begin"/>
      </w:r>
      <w:r>
        <w:rPr>
          <w:szCs w:val="28"/>
          <w:lang w:val="en-US"/>
        </w:rPr>
        <w:instrText xml:space="preserve"> ADDIN EN.CITE &lt;EndNote&gt;&lt;Cite&gt;&lt;Author&gt;Pereira&lt;/Author&gt;&lt;Year&gt;2009&lt;/Year&gt;&lt;RecNum&gt;5484&lt;/RecNum&gt;&lt;DisplayText&gt;(Pereira et al., 2009)&lt;/DisplayText&gt;&lt;record&gt;&lt;rec-number&gt;5484&lt;/rec-number&gt;&lt;foreign-keys&gt;&lt;key app="EN" db-id="pwteffw96rtfrhe9ts7pz52wtex5vzw000xw"&gt;5484&lt;/key&gt;&lt;/foreign-keys&gt;&lt;ref-type name="Book Section"&gt;5&lt;/ref-type&gt;&lt;contributors&gt;&lt;authors&gt;&lt;author&gt;Pereira, J. S.&lt;/author&gt;&lt;author&gt;Kurz-Besson, C.&lt;/author&gt;&lt;author&gt;Chaves, M. M.&lt;/author&gt;&lt;/authors&gt;&lt;secondary-authors&gt;&lt;author&gt;Aronson, J.&lt;/author&gt;&lt;author&gt;Pereira, J. S.&lt;/author&gt;&lt;author&gt;Pausas, J. G.&lt;/author&gt;&lt;/secondary-authors&gt;&lt;/contributors&gt;&lt;titles&gt;&lt;title&gt;Coping with drought&lt;/title&gt;&lt;secondary-title&gt;Cork Oak Woodlands on the Edge: Ecology, Adaptive Management, and Restoration. Part II. Scientific Bases for Restoration and Management&lt;/secondary-title&gt;&lt;/titles&gt;&lt;pages&gt;73-80&lt;/pages&gt;&lt;section&gt;6&lt;/section&gt;&lt;keywords&gt;&lt;keyword&gt;quercus suber&lt;/keyword&gt;&lt;keyword&gt;cork oak&lt;/keyword&gt;&lt;/keywords&gt;&lt;dates&gt;&lt;year&gt;2009&lt;/year&gt;&lt;/dates&gt;&lt;pub-location&gt;Washington DC&lt;/pub-location&gt;&lt;publisher&gt;Island Press&lt;/publisher&gt;&lt;urls&gt;&lt;/urls&gt;&lt;/record&gt;&lt;/Cite&gt;&lt;/EndNote&gt;</w:instrText>
      </w:r>
      <w:r>
        <w:rPr>
          <w:szCs w:val="28"/>
          <w:lang w:val="en-US"/>
        </w:rPr>
        <w:fldChar w:fldCharType="separate"/>
      </w:r>
      <w:r>
        <w:rPr>
          <w:noProof/>
          <w:szCs w:val="28"/>
          <w:lang w:val="en-US"/>
        </w:rPr>
        <w:t>(</w:t>
      </w:r>
      <w:hyperlink w:anchor="_ENREF_37" w:tooltip="Pereira, 2009 #5484" w:history="1">
        <w:r w:rsidR="0076192B">
          <w:rPr>
            <w:noProof/>
            <w:szCs w:val="28"/>
            <w:lang w:val="en-US"/>
          </w:rPr>
          <w:t>Pereira et al., 2009</w:t>
        </w:r>
      </w:hyperlink>
      <w:r>
        <w:rPr>
          <w:noProof/>
          <w:szCs w:val="28"/>
          <w:lang w:val="en-US"/>
        </w:rPr>
        <w:t>)</w:t>
      </w:r>
      <w:r>
        <w:rPr>
          <w:szCs w:val="28"/>
          <w:lang w:val="en-US"/>
        </w:rPr>
        <w:fldChar w:fldCharType="end"/>
      </w:r>
      <w:r>
        <w:rPr>
          <w:szCs w:val="28"/>
          <w:lang w:val="en-US"/>
        </w:rPr>
        <w:t xml:space="preserve"> and/or as a nitrogen conservation strategy. The </w:t>
      </w:r>
      <w:r w:rsidR="001755C1">
        <w:rPr>
          <w:szCs w:val="28"/>
          <w:lang w:val="en-US"/>
        </w:rPr>
        <w:t xml:space="preserve">lower </w:t>
      </w:r>
      <w:r>
        <w:rPr>
          <w:szCs w:val="28"/>
          <w:lang w:val="en-US"/>
        </w:rPr>
        <w:t>concentration of nitrogen in senescent leaves</w:t>
      </w:r>
      <w:ins w:id="642" w:author="Raquel" w:date="2018-11-27T16:33:00Z">
        <w:r w:rsidR="0076192B">
          <w:rPr>
            <w:szCs w:val="28"/>
            <w:lang w:val="en-US"/>
          </w:rPr>
          <w:t>,</w:t>
        </w:r>
      </w:ins>
      <w:r w:rsidR="001755C1">
        <w:rPr>
          <w:szCs w:val="28"/>
          <w:lang w:val="en-US"/>
        </w:rPr>
        <w:t xml:space="preserve"> observed</w:t>
      </w:r>
      <w:del w:id="643" w:author="Raquel" w:date="2018-11-27T16:34:00Z">
        <w:r w:rsidR="001755C1" w:rsidDel="0076192B">
          <w:rPr>
            <w:szCs w:val="28"/>
            <w:lang w:val="en-US"/>
          </w:rPr>
          <w:delText>,</w:delText>
        </w:r>
      </w:del>
      <w:r w:rsidR="001755C1">
        <w:rPr>
          <w:szCs w:val="28"/>
          <w:lang w:val="en-US"/>
        </w:rPr>
        <w:t xml:space="preserve"> at the end of </w:t>
      </w:r>
      <w:ins w:id="644" w:author="Maria Caldeira" w:date="2018-11-26T23:12:00Z">
        <w:r w:rsidR="00A3767F">
          <w:rPr>
            <w:szCs w:val="28"/>
            <w:lang w:val="en-US"/>
          </w:rPr>
          <w:t xml:space="preserve">the </w:t>
        </w:r>
      </w:ins>
      <w:r w:rsidR="001755C1">
        <w:rPr>
          <w:szCs w:val="28"/>
          <w:lang w:val="en-US"/>
        </w:rPr>
        <w:t>bulk period in the dry year,</w:t>
      </w:r>
      <w:r>
        <w:rPr>
          <w:szCs w:val="28"/>
          <w:lang w:val="en-US"/>
        </w:rPr>
        <w:t xml:space="preserve"> suggest</w:t>
      </w:r>
      <w:ins w:id="645" w:author="Raquel" w:date="2018-11-27T16:33:00Z">
        <w:r w:rsidR="0076192B">
          <w:rPr>
            <w:szCs w:val="28"/>
            <w:lang w:val="en-US"/>
          </w:rPr>
          <w:t>s</w:t>
        </w:r>
      </w:ins>
      <w:r>
        <w:rPr>
          <w:szCs w:val="28"/>
          <w:lang w:val="en-US"/>
        </w:rPr>
        <w:t xml:space="preserve"> that trees </w:t>
      </w:r>
      <w:r w:rsidR="008653E8">
        <w:rPr>
          <w:szCs w:val="28"/>
          <w:lang w:val="en-US"/>
        </w:rPr>
        <w:t xml:space="preserve">were able to recycle N </w:t>
      </w:r>
      <w:r>
        <w:rPr>
          <w:szCs w:val="28"/>
          <w:lang w:val="en-US"/>
        </w:rPr>
        <w:t xml:space="preserve">likely </w:t>
      </w:r>
      <w:r w:rsidR="008653E8">
        <w:rPr>
          <w:szCs w:val="28"/>
          <w:lang w:val="en-US"/>
        </w:rPr>
        <w:t>by</w:t>
      </w:r>
      <w:r>
        <w:rPr>
          <w:szCs w:val="28"/>
          <w:lang w:val="en-US"/>
        </w:rPr>
        <w:t xml:space="preserve"> </w:t>
      </w:r>
      <w:r>
        <w:rPr>
          <w:szCs w:val="28"/>
          <w:lang w:val="en-US"/>
        </w:rPr>
        <w:lastRenderedPageBreak/>
        <w:t>shed</w:t>
      </w:r>
      <w:r w:rsidR="008653E8">
        <w:rPr>
          <w:szCs w:val="28"/>
          <w:lang w:val="en-US"/>
        </w:rPr>
        <w:t>ding</w:t>
      </w:r>
      <w:r>
        <w:rPr>
          <w:szCs w:val="28"/>
          <w:lang w:val="en-US"/>
        </w:rPr>
        <w:t xml:space="preserve"> leaves for a longer period</w:t>
      </w:r>
      <w:r w:rsidR="008653E8">
        <w:rPr>
          <w:szCs w:val="28"/>
          <w:lang w:val="en-US"/>
        </w:rPr>
        <w:t>.</w:t>
      </w:r>
      <w:r w:rsidR="002116BB">
        <w:rPr>
          <w:szCs w:val="28"/>
          <w:lang w:val="en-US"/>
        </w:rPr>
        <w:t xml:space="preserve"> B</w:t>
      </w:r>
      <w:r>
        <w:rPr>
          <w:szCs w:val="28"/>
          <w:lang w:val="en-US"/>
        </w:rPr>
        <w:t xml:space="preserve">y increasing NRE, hence increasing N concentration in current year leaves, </w:t>
      </w:r>
      <w:r w:rsidR="002116BB">
        <w:rPr>
          <w:szCs w:val="28"/>
          <w:lang w:val="en-US"/>
        </w:rPr>
        <w:t>trees</w:t>
      </w:r>
      <w:r>
        <w:rPr>
          <w:szCs w:val="28"/>
          <w:lang w:val="en-US"/>
        </w:rPr>
        <w:t xml:space="preserve"> </w:t>
      </w:r>
      <w:r w:rsidR="008653E8">
        <w:rPr>
          <w:szCs w:val="28"/>
          <w:lang w:val="en-US"/>
        </w:rPr>
        <w:t xml:space="preserve">may have </w:t>
      </w:r>
      <w:r>
        <w:rPr>
          <w:szCs w:val="28"/>
          <w:lang w:val="en-US"/>
        </w:rPr>
        <w:t>mitigate</w:t>
      </w:r>
      <w:r w:rsidR="008653E8">
        <w:rPr>
          <w:szCs w:val="28"/>
          <w:lang w:val="en-US"/>
        </w:rPr>
        <w:t>d</w:t>
      </w:r>
      <w:r>
        <w:rPr>
          <w:szCs w:val="28"/>
          <w:lang w:val="en-US"/>
        </w:rPr>
        <w:t xml:space="preserve"> the </w:t>
      </w:r>
      <w:r w:rsidR="001755C1">
        <w:rPr>
          <w:szCs w:val="28"/>
          <w:lang w:val="en-US"/>
        </w:rPr>
        <w:t xml:space="preserve">negative </w:t>
      </w:r>
      <w:r>
        <w:rPr>
          <w:szCs w:val="28"/>
          <w:lang w:val="en-US"/>
        </w:rPr>
        <w:t>effect</w:t>
      </w:r>
      <w:r w:rsidR="006F37A2">
        <w:rPr>
          <w:szCs w:val="28"/>
          <w:lang w:val="en-US"/>
        </w:rPr>
        <w:t>s</w:t>
      </w:r>
      <w:r>
        <w:rPr>
          <w:szCs w:val="28"/>
          <w:lang w:val="en-US"/>
        </w:rPr>
        <w:t xml:space="preserve"> of drought on N </w:t>
      </w:r>
      <w:r w:rsidR="001755C1">
        <w:rPr>
          <w:szCs w:val="28"/>
          <w:lang w:val="en-US"/>
        </w:rPr>
        <w:t xml:space="preserve">acquisition </w:t>
      </w:r>
      <w:r w:rsidR="006F37A2">
        <w:rPr>
          <w:szCs w:val="28"/>
          <w:lang w:val="en-US"/>
        </w:rPr>
        <w:t>(Fig. S4)</w:t>
      </w:r>
      <w:ins w:id="646" w:author="raquelvale" w:date="2018-11-26T01:00:00Z">
        <w:r w:rsidR="00BA1FB7">
          <w:rPr>
            <w:szCs w:val="28"/>
            <w:lang w:val="en-US"/>
          </w:rPr>
          <w:t xml:space="preserve">, as </w:t>
        </w:r>
        <w:del w:id="647" w:author="Raquel" w:date="2018-11-27T16:30:00Z">
          <w:r w:rsidR="00BA1FB7" w:rsidDel="00784EC6">
            <w:rPr>
              <w:szCs w:val="28"/>
              <w:lang w:val="en-US"/>
            </w:rPr>
            <w:delText xml:space="preserve">will be </w:delText>
          </w:r>
        </w:del>
        <w:r w:rsidR="00BA1FB7">
          <w:rPr>
            <w:szCs w:val="28"/>
            <w:lang w:val="en-US"/>
          </w:rPr>
          <w:t>discussed below</w:t>
        </w:r>
      </w:ins>
      <w:r w:rsidR="006F37A2">
        <w:rPr>
          <w:szCs w:val="28"/>
          <w:lang w:val="en-US"/>
        </w:rPr>
        <w:t xml:space="preserve">. </w:t>
      </w:r>
    </w:p>
    <w:p w14:paraId="41D36313" w14:textId="77777777" w:rsidR="00CE7055" w:rsidRDefault="00CE7055" w:rsidP="00CE7055">
      <w:pPr>
        <w:spacing w:after="120"/>
        <w:rPr>
          <w:szCs w:val="28"/>
          <w:lang w:val="en-US"/>
        </w:rPr>
      </w:pPr>
    </w:p>
    <w:p w14:paraId="658CB98D" w14:textId="77777777" w:rsidR="00CE7055" w:rsidRDefault="00CE7055" w:rsidP="00CE7055">
      <w:pPr>
        <w:pStyle w:val="Heading2"/>
        <w:rPr>
          <w:b w:val="0"/>
          <w:lang w:val="en-US"/>
        </w:rPr>
      </w:pPr>
      <w:r>
        <w:rPr>
          <w:lang w:val="en-US"/>
        </w:rPr>
        <w:t>4.2 Impact of drought on spring tree growth</w:t>
      </w:r>
    </w:p>
    <w:p w14:paraId="62B73468" w14:textId="1FEA5C1B" w:rsidR="00CE7055" w:rsidRPr="00DE5284" w:rsidRDefault="00CE7055" w:rsidP="00CE7055">
      <w:pPr>
        <w:spacing w:after="120"/>
        <w:rPr>
          <w:szCs w:val="28"/>
        </w:rPr>
      </w:pPr>
      <w:r>
        <w:rPr>
          <w:szCs w:val="28"/>
          <w:lang w:val="en-US"/>
        </w:rPr>
        <w:t>Mediterranean evergreen trees take advantage of every favorable environmental condition</w:t>
      </w:r>
      <w:del w:id="648" w:author="Raquel" w:date="2018-11-28T09:36:00Z">
        <w:r w:rsidDel="00137B49">
          <w:rPr>
            <w:szCs w:val="28"/>
            <w:lang w:val="en-US"/>
          </w:rPr>
          <w:delText>s</w:delText>
        </w:r>
      </w:del>
      <w:r>
        <w:rPr>
          <w:szCs w:val="28"/>
          <w:lang w:val="en-US"/>
        </w:rPr>
        <w:t xml:space="preserve"> for carbon assimilation and growth </w:t>
      </w:r>
      <w:r>
        <w:rPr>
          <w:szCs w:val="28"/>
          <w:lang w:val="en-US"/>
        </w:rPr>
        <w:fldChar w:fldCharType="begin"/>
      </w:r>
      <w:r>
        <w:rPr>
          <w:szCs w:val="28"/>
          <w:lang w:val="en-US"/>
        </w:rPr>
        <w:instrText xml:space="preserve"> ADDIN EN.CITE &lt;EndNote&gt;&lt;Cite&gt;&lt;Author&gt;Larcher&lt;/Author&gt;&lt;Year&gt;2000&lt;/Year&gt;&lt;RecNum&gt;9012&lt;/RecNum&gt;&lt;DisplayText&gt;(Larcher, 2000)&lt;/DisplayText&gt;&lt;record&gt;&lt;rec-number&gt;9012&lt;/rec-number&gt;&lt;foreign-keys&gt;&lt;key app="EN" db-id="pwteffw96rtfrhe9ts7pz52wtex5vzw000xw"&gt;9012&lt;/key&gt;&lt;/foreign-keys&gt;&lt;ref-type name="Journal Article"&gt;17&lt;/ref-type&gt;&lt;contributors&gt;&lt;authors&gt;&lt;author&gt;Larcher, Walter&lt;/author&gt;&lt;/authors&gt;&lt;/contributors&gt;&lt;titles&gt;&lt;title&gt;Temperature stress and survival ability of Mediterranean sclerophyllous plants&lt;/title&gt;&lt;secondary-title&gt;Plant Biosystems - An International Journal Dealing with all Aspects of Plant Biology&lt;/secondary-title&gt;&lt;/titles&gt;&lt;periodical&gt;&lt;full-title&gt;Plant Biosystems - An International Journal Dealing with all Aspects of Plant Biology&lt;/full-title&gt;&lt;/periodical&gt;&lt;pages&gt;279-295&lt;/pages&gt;&lt;volume&gt;134&lt;/volume&gt;&lt;number&gt;3&lt;/number&gt;&lt;dates&gt;&lt;year&gt;2000&lt;/year&gt;&lt;pub-dates&gt;&lt;date&gt;2000/01/01&lt;/date&gt;&lt;/pub-dates&gt;&lt;/dates&gt;&lt;publisher&gt;Taylor &amp;amp; Francis&lt;/publisher&gt;&lt;isbn&gt;1126-3504&lt;/isbn&gt;&lt;urls&gt;&lt;related-urls&gt;&lt;url&gt;https://doi.org/10.1080/11263500012331350455&lt;/url&gt;&lt;/related-urls&gt;&lt;/urls&gt;&lt;electronic-resource-num&gt;10.1080/11263500012331350455&lt;/electronic-resource-num&gt;&lt;/record&gt;&lt;/Cite&gt;&lt;/EndNote&gt;</w:instrText>
      </w:r>
      <w:r>
        <w:rPr>
          <w:szCs w:val="28"/>
          <w:lang w:val="en-US"/>
        </w:rPr>
        <w:fldChar w:fldCharType="separate"/>
      </w:r>
      <w:r>
        <w:rPr>
          <w:noProof/>
          <w:szCs w:val="28"/>
          <w:lang w:val="en-US"/>
        </w:rPr>
        <w:t>(</w:t>
      </w:r>
      <w:hyperlink w:anchor="_ENREF_15" w:tooltip="Larcher, 2000 #9012" w:history="1">
        <w:r w:rsidR="0076192B">
          <w:rPr>
            <w:noProof/>
            <w:szCs w:val="28"/>
            <w:lang w:val="en-US"/>
          </w:rPr>
          <w:t>Larcher, 2000</w:t>
        </w:r>
      </w:hyperlink>
      <w:r>
        <w:rPr>
          <w:noProof/>
          <w:szCs w:val="28"/>
          <w:lang w:val="en-US"/>
        </w:rPr>
        <w:t>)</w:t>
      </w:r>
      <w:r>
        <w:rPr>
          <w:szCs w:val="28"/>
          <w:lang w:val="en-US"/>
        </w:rPr>
        <w:fldChar w:fldCharType="end"/>
      </w:r>
      <w:r>
        <w:rPr>
          <w:szCs w:val="28"/>
          <w:lang w:val="en-US"/>
        </w:rPr>
        <w:t xml:space="preserve">. Our data clearly show </w:t>
      </w:r>
      <w:r w:rsidR="006B4BF9">
        <w:rPr>
          <w:szCs w:val="28"/>
          <w:lang w:val="en-US"/>
        </w:rPr>
        <w:t>this</w:t>
      </w:r>
      <w:r>
        <w:rPr>
          <w:szCs w:val="28"/>
          <w:lang w:val="en-US"/>
        </w:rPr>
        <w:t xml:space="preserve">, as trees had higher carbon assimilation rates (Fig. 5) while water was still not limiting, as indicated by predawn leaf water potential. Drought, by first </w:t>
      </w:r>
      <w:ins w:id="649" w:author="Maria Caldeira" w:date="2018-11-26T23:14:00Z">
        <w:r w:rsidR="00A3767F">
          <w:rPr>
            <w:szCs w:val="28"/>
            <w:lang w:val="en-US"/>
          </w:rPr>
          <w:t>decreasing cell turgor</w:t>
        </w:r>
      </w:ins>
      <w:del w:id="650" w:author="Maria Caldeira" w:date="2018-11-26T23:14:00Z">
        <w:r w:rsidDel="00A3767F">
          <w:rPr>
            <w:szCs w:val="28"/>
            <w:lang w:val="en-US"/>
          </w:rPr>
          <w:delText>inhibiting cell growth</w:delText>
        </w:r>
      </w:del>
      <w:r>
        <w:rPr>
          <w:szCs w:val="28"/>
          <w:lang w:val="en-US"/>
        </w:rPr>
        <w:t xml:space="preserve">, affects primarily growth </w:t>
      </w:r>
      <w:r>
        <w:rPr>
          <w:szCs w:val="28"/>
          <w:lang w:val="en-US"/>
        </w:rPr>
        <w:fldChar w:fldCharType="begin"/>
      </w:r>
      <w:r>
        <w:rPr>
          <w:szCs w:val="28"/>
          <w:lang w:val="en-US"/>
        </w:rPr>
        <w:instrText xml:space="preserve"> ADDIN EN.CITE &lt;EndNote&gt;&lt;Cite&gt;&lt;Author&gt;Taiz&lt;/Author&gt;&lt;Year&gt;1998&lt;/Year&gt;&lt;RecNum&gt;2022&lt;/RecNum&gt;&lt;DisplayText&gt;(Taiz and Zeiger, 1998)&lt;/DisplayText&gt;&lt;record&gt;&lt;rec-number&gt;2022&lt;/rec-number&gt;&lt;foreign-keys&gt;&lt;key app="EN" db-id="pwteffw96rtfrhe9ts7pz52wtex5vzw000xw"&gt;2022&lt;/key&gt;&lt;/foreign-keys&gt;&lt;ref-type name="Book"&gt;6&lt;/ref-type&gt;&lt;contributors&gt;&lt;authors&gt;&lt;author&gt;Taiz, Lincoln&lt;/author&gt;&lt;author&gt;Zeiger, Eduardo&lt;/author&gt;&lt;/authors&gt;&lt;/contributors&gt;&lt;titles&gt;&lt;title&gt;Plant physiology&lt;/title&gt;&lt;/titles&gt;&lt;pages&gt;792&lt;/pages&gt;&lt;edition&gt;2nd&lt;/edition&gt;&lt;keywords&gt;&lt;keyword&gt;Plant physiology&lt;/keyword&gt;&lt;/keywords&gt;&lt;dates&gt;&lt;year&gt;1998&lt;/year&gt;&lt;/dates&gt;&lt;pub-location&gt;Sunderland, Mass.&lt;/pub-location&gt;&lt;publisher&gt;Sinauer Associates&lt;/publisher&gt;&lt;isbn&gt;0878938311 (hardcover)&lt;/isbn&gt;&lt;accession-num&gt;CAT11091063&lt;/accession-num&gt;&lt;call-num&gt;CAT QK711.2 .T35 1998&lt;/call-num&gt;&lt;urls&gt;&lt;/urls&gt;&lt;/record&gt;&lt;/Cite&gt;&lt;/EndNote&gt;</w:instrText>
      </w:r>
      <w:r>
        <w:rPr>
          <w:szCs w:val="28"/>
          <w:lang w:val="en-US"/>
        </w:rPr>
        <w:fldChar w:fldCharType="separate"/>
      </w:r>
      <w:r>
        <w:rPr>
          <w:noProof/>
          <w:szCs w:val="28"/>
          <w:lang w:val="en-US"/>
        </w:rPr>
        <w:t>(</w:t>
      </w:r>
      <w:hyperlink w:anchor="_ENREF_12" w:tooltip="Taiz, 1998 #2022" w:history="1">
        <w:r w:rsidR="0076192B">
          <w:rPr>
            <w:noProof/>
            <w:szCs w:val="28"/>
            <w:lang w:val="en-US"/>
          </w:rPr>
          <w:t>Taiz and Zeiger, 1998</w:t>
        </w:r>
      </w:hyperlink>
      <w:r>
        <w:rPr>
          <w:noProof/>
          <w:szCs w:val="28"/>
          <w:lang w:val="en-US"/>
        </w:rPr>
        <w:t>)</w:t>
      </w:r>
      <w:r>
        <w:rPr>
          <w:szCs w:val="28"/>
          <w:lang w:val="en-US"/>
        </w:rPr>
        <w:fldChar w:fldCharType="end"/>
      </w:r>
      <w:r>
        <w:rPr>
          <w:szCs w:val="28"/>
          <w:lang w:val="en-US"/>
        </w:rPr>
        <w:t xml:space="preserve">. Stomatal closure occurs next, limiting carbon assimilation while preventing water loss </w:t>
      </w:r>
      <w:r>
        <w:rPr>
          <w:szCs w:val="28"/>
          <w:lang w:val="en-US"/>
        </w:rPr>
        <w:fldChar w:fldCharType="begin">
          <w:fldData xml:space="preserve">PEVuZE5vdGU+PENpdGU+PEF1dGhvcj5DaGF2ZXM8L0F1dGhvcj48WWVhcj4xOTkxPC9ZZWFyPjxS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</w:fldData>
        </w:fldChar>
      </w:r>
      <w:r>
        <w:rPr>
          <w:szCs w:val="28"/>
          <w:lang w:val="en-US"/>
        </w:rPr>
        <w:instrText xml:space="preserve"> ADDIN EN.CITE </w:instrText>
      </w:r>
      <w:r>
        <w:rPr>
          <w:szCs w:val="28"/>
          <w:lang w:val="en-US"/>
        </w:rPr>
        <w:fldChar w:fldCharType="begin">
          <w:fldData xml:space="preserve">PEVuZE5vdGU+PENpdGU+PEF1dGhvcj5DaGF2ZXM8L0F1dGhvcj48WWVhcj4xOTkxPC9ZZWFyPjxS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</w:fldData>
        </w:fldChar>
      </w:r>
      <w:r>
        <w:rPr>
          <w:szCs w:val="28"/>
          <w:lang w:val="en-US"/>
        </w:rPr>
        <w:instrText xml:space="preserve"> ADDIN EN.CITE.DATA </w:instrText>
      </w:r>
      <w:r>
        <w:rPr>
          <w:szCs w:val="28"/>
          <w:lang w:val="en-US"/>
        </w:rPr>
      </w:r>
      <w:r>
        <w:rPr>
          <w:szCs w:val="28"/>
          <w:lang w:val="en-US"/>
        </w:rPr>
        <w:fldChar w:fldCharType="end"/>
      </w:r>
      <w:r>
        <w:rPr>
          <w:szCs w:val="28"/>
          <w:lang w:val="en-US"/>
        </w:rPr>
      </w:r>
      <w:r>
        <w:rPr>
          <w:szCs w:val="28"/>
          <w:lang w:val="en-US"/>
        </w:rPr>
        <w:fldChar w:fldCharType="separate"/>
      </w:r>
      <w:r>
        <w:rPr>
          <w:noProof/>
          <w:szCs w:val="28"/>
          <w:lang w:val="en-US"/>
        </w:rPr>
        <w:t>(</w:t>
      </w:r>
      <w:hyperlink w:anchor="_ENREF_5" w:tooltip="Chaves, 1991 #74" w:history="1">
        <w:r w:rsidR="0076192B">
          <w:rPr>
            <w:noProof/>
            <w:szCs w:val="28"/>
            <w:lang w:val="en-US"/>
          </w:rPr>
          <w:t>Chaves, 1991</w:t>
        </w:r>
      </w:hyperlink>
      <w:r>
        <w:rPr>
          <w:noProof/>
          <w:szCs w:val="28"/>
          <w:lang w:val="en-US"/>
        </w:rPr>
        <w:t xml:space="preserve">; </w:t>
      </w:r>
      <w:hyperlink w:anchor="_ENREF_82" w:tooltip="Chaves, 2016 #8769" w:history="1">
        <w:r w:rsidR="0076192B">
          <w:rPr>
            <w:noProof/>
            <w:szCs w:val="28"/>
            <w:lang w:val="en-US"/>
          </w:rPr>
          <w:t>Chaves et al., 2016</w:t>
        </w:r>
      </w:hyperlink>
      <w:r>
        <w:rPr>
          <w:noProof/>
          <w:szCs w:val="28"/>
          <w:lang w:val="en-US"/>
        </w:rPr>
        <w:t>)</w:t>
      </w:r>
      <w:r>
        <w:rPr>
          <w:szCs w:val="28"/>
          <w:lang w:val="en-US"/>
        </w:rPr>
        <w:fldChar w:fldCharType="end"/>
      </w:r>
      <w:r>
        <w:rPr>
          <w:szCs w:val="28"/>
          <w:lang w:val="en-US"/>
        </w:rPr>
        <w:t xml:space="preserve">. A strong stomatal control is an important feature of cork oak to withstand long periods of water shortage </w:t>
      </w:r>
      <w:del w:id="651" w:author="Maria Caldeira" w:date="2018-11-26T23:15:00Z">
        <w:r w:rsidDel="00A3767F">
          <w:rPr>
            <w:szCs w:val="28"/>
            <w:lang w:val="en-US"/>
          </w:rPr>
          <w:delText xml:space="preserve">and </w:delText>
        </w:r>
      </w:del>
      <w:ins w:id="652" w:author="Maria Caldeira" w:date="2018-11-26T23:15:00Z">
        <w:r w:rsidR="00A3767F">
          <w:rPr>
            <w:szCs w:val="28"/>
            <w:lang w:val="en-US"/>
          </w:rPr>
          <w:t xml:space="preserve">which </w:t>
        </w:r>
      </w:ins>
      <w:r>
        <w:rPr>
          <w:szCs w:val="28"/>
          <w:lang w:val="en-US"/>
        </w:rPr>
        <w:t xml:space="preserve">is closely linked to carbon assimilation </w:t>
      </w:r>
      <w:r>
        <w:rPr>
          <w:szCs w:val="28"/>
          <w:lang w:val="en-US"/>
        </w:rPr>
        <w:fldChar w:fldCharType="begin">
          <w:fldData xml:space="preserve">PEVuZE5vdGU+PENpdGU+PEF1dGhvcj5CZXNzb248L0F1dGhvcj48WWVhcj4yMDE0PC9ZZWFyPjxS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</w:fldData>
        </w:fldChar>
      </w:r>
      <w:r w:rsidR="008B7BB0">
        <w:rPr>
          <w:szCs w:val="28"/>
          <w:lang w:val="en-US"/>
        </w:rPr>
        <w:instrText xml:space="preserve"> ADDIN EN.CITE </w:instrText>
      </w:r>
      <w:r w:rsidR="008B7BB0">
        <w:rPr>
          <w:szCs w:val="28"/>
          <w:lang w:val="en-US"/>
        </w:rPr>
        <w:fldChar w:fldCharType="begin">
          <w:fldData xml:space="preserve">PEVuZE5vdGU+PENpdGU+PEF1dGhvcj5CZXNzb248L0F1dGhvcj48WWVhcj4yMDE0PC9ZZWFyPjxS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</w:fldData>
        </w:fldChar>
      </w:r>
      <w:r w:rsidR="008B7BB0">
        <w:rPr>
          <w:szCs w:val="28"/>
          <w:lang w:val="en-US"/>
        </w:rPr>
        <w:instrText xml:space="preserve"> ADDIN EN.CITE.DATA </w:instrText>
      </w:r>
      <w:r w:rsidR="008B7BB0">
        <w:rPr>
          <w:szCs w:val="28"/>
          <w:lang w:val="en-US"/>
        </w:rPr>
      </w:r>
      <w:r w:rsidR="008B7BB0">
        <w:rPr>
          <w:szCs w:val="28"/>
          <w:lang w:val="en-US"/>
        </w:rPr>
        <w:fldChar w:fldCharType="end"/>
      </w:r>
      <w:r>
        <w:rPr>
          <w:szCs w:val="28"/>
          <w:lang w:val="en-US"/>
        </w:rPr>
      </w:r>
      <w:r>
        <w:rPr>
          <w:szCs w:val="28"/>
          <w:lang w:val="en-US"/>
        </w:rPr>
        <w:fldChar w:fldCharType="separate"/>
      </w:r>
      <w:r w:rsidR="008B7BB0">
        <w:rPr>
          <w:noProof/>
          <w:szCs w:val="28"/>
          <w:lang w:val="en-US"/>
        </w:rPr>
        <w:t>(</w:t>
      </w:r>
      <w:hyperlink w:anchor="_ENREF_33" w:tooltip="Otieno, 2007 #536" w:history="1">
        <w:r w:rsidR="0076192B">
          <w:rPr>
            <w:noProof/>
            <w:szCs w:val="28"/>
            <w:lang w:val="en-US"/>
          </w:rPr>
          <w:t>Otieno et al., 2007</w:t>
        </w:r>
      </w:hyperlink>
      <w:r w:rsidR="008B7BB0">
        <w:rPr>
          <w:noProof/>
          <w:szCs w:val="28"/>
          <w:lang w:val="en-US"/>
        </w:rPr>
        <w:t xml:space="preserve">; </w:t>
      </w:r>
      <w:hyperlink w:anchor="_ENREF_49" w:tooltip="Grant, 2010 #3480" w:history="1">
        <w:r w:rsidR="0076192B">
          <w:rPr>
            <w:noProof/>
            <w:szCs w:val="28"/>
            <w:lang w:val="en-US"/>
          </w:rPr>
          <w:t>Grant et al., 2010</w:t>
        </w:r>
      </w:hyperlink>
      <w:r w:rsidR="008B7BB0">
        <w:rPr>
          <w:noProof/>
          <w:szCs w:val="28"/>
          <w:lang w:val="en-US"/>
        </w:rPr>
        <w:t xml:space="preserve">; </w:t>
      </w:r>
      <w:hyperlink w:anchor="_ENREF_48" w:tooltip="Vaz, 2010 #3449" w:history="1">
        <w:r w:rsidR="0076192B">
          <w:rPr>
            <w:noProof/>
            <w:szCs w:val="28"/>
            <w:lang w:val="en-US"/>
          </w:rPr>
          <w:t>Vaz et al., 2010</w:t>
        </w:r>
      </w:hyperlink>
      <w:r w:rsidR="008B7BB0">
        <w:rPr>
          <w:noProof/>
          <w:szCs w:val="28"/>
          <w:lang w:val="en-US"/>
        </w:rPr>
        <w:t xml:space="preserve">; </w:t>
      </w:r>
      <w:hyperlink w:anchor="_ENREF_56" w:tooltip="Pinto, 2012 #5606" w:history="1">
        <w:r w:rsidR="0076192B">
          <w:rPr>
            <w:noProof/>
            <w:szCs w:val="28"/>
            <w:lang w:val="en-US"/>
          </w:rPr>
          <w:t>Pinto et al., 2012</w:t>
        </w:r>
      </w:hyperlink>
      <w:r w:rsidR="008B7BB0">
        <w:rPr>
          <w:noProof/>
          <w:szCs w:val="28"/>
          <w:lang w:val="en-US"/>
        </w:rPr>
        <w:t xml:space="preserve">; </w:t>
      </w:r>
      <w:hyperlink w:anchor="_ENREF_68" w:tooltip="Besson, 2014 #6486" w:history="1">
        <w:r w:rsidR="0076192B">
          <w:rPr>
            <w:noProof/>
            <w:szCs w:val="28"/>
            <w:lang w:val="en-US"/>
          </w:rPr>
          <w:t>Besson et al., 2014</w:t>
        </w:r>
      </w:hyperlink>
      <w:r w:rsidR="008B7BB0">
        <w:rPr>
          <w:noProof/>
          <w:szCs w:val="28"/>
          <w:lang w:val="en-US"/>
        </w:rPr>
        <w:t>)</w:t>
      </w:r>
      <w:r>
        <w:rPr>
          <w:szCs w:val="28"/>
          <w:lang w:val="en-US"/>
        </w:rPr>
        <w:fldChar w:fldCharType="end"/>
      </w:r>
      <w:r>
        <w:rPr>
          <w:szCs w:val="28"/>
          <w:lang w:val="en-US"/>
        </w:rPr>
        <w:t xml:space="preserve">, </w:t>
      </w:r>
      <w:r w:rsidR="001B18BA">
        <w:rPr>
          <w:szCs w:val="28"/>
          <w:lang w:val="en-US"/>
        </w:rPr>
        <w:t>corresponding</w:t>
      </w:r>
      <w:r>
        <w:rPr>
          <w:szCs w:val="28"/>
          <w:lang w:val="en-US"/>
        </w:rPr>
        <w:t xml:space="preserve"> to a drought avoidance, or isohydric, behavior. </w:t>
      </w:r>
      <w:del w:id="653" w:author="Maria da Conceição Caldeira" w:date="2018-11-27T10:53:00Z">
        <w:r w:rsidR="008F6085" w:rsidDel="00BC50D9">
          <w:rPr>
            <w:szCs w:val="28"/>
            <w:lang w:val="en-US"/>
          </w:rPr>
          <w:delText>Despite t</w:delText>
        </w:r>
        <w:r w:rsidDel="00BC50D9">
          <w:rPr>
            <w:szCs w:val="28"/>
            <w:lang w:val="en-US"/>
          </w:rPr>
          <w:delText>he</w:delText>
        </w:r>
      </w:del>
      <w:del w:id="654" w:author="Maria da Conceição Caldeira" w:date="2018-11-27T10:55:00Z">
        <w:r w:rsidR="00C825A9" w:rsidDel="005A35EC">
          <w:rPr>
            <w:szCs w:val="28"/>
            <w:lang w:val="en-US"/>
          </w:rPr>
          <w:delText xml:space="preserve"> significant</w:delText>
        </w:r>
        <w:r w:rsidR="008F6085" w:rsidDel="005A35EC">
          <w:rPr>
            <w:szCs w:val="28"/>
            <w:lang w:val="en-US"/>
          </w:rPr>
          <w:delText xml:space="preserve"> relationship</w:delText>
        </w:r>
        <w:r w:rsidDel="005A35EC">
          <w:rPr>
            <w:szCs w:val="28"/>
            <w:lang w:val="en-US"/>
          </w:rPr>
          <w:delText xml:space="preserve"> found between </w:delText>
        </w:r>
      </w:del>
      <w:r w:rsidR="008F6085" w:rsidRPr="00C825A9">
        <w:rPr>
          <w:i/>
          <w:szCs w:val="28"/>
          <w:lang w:val="en-US"/>
        </w:rPr>
        <w:t>A</w:t>
      </w:r>
      <w:r w:rsidR="008F6085" w:rsidRPr="00C825A9">
        <w:rPr>
          <w:i/>
          <w:szCs w:val="28"/>
          <w:vertAlign w:val="subscript"/>
          <w:lang w:val="en-US"/>
        </w:rPr>
        <w:t>max</w:t>
      </w:r>
      <w:r w:rsidR="008F6085" w:rsidRPr="00C825A9">
        <w:rPr>
          <w:i/>
          <w:szCs w:val="28"/>
          <w:lang w:val="en-US"/>
        </w:rPr>
        <w:t xml:space="preserve"> </w:t>
      </w:r>
      <w:ins w:id="655" w:author="Maria da Conceição Caldeira" w:date="2018-11-27T10:56:00Z">
        <w:r w:rsidR="005A35EC">
          <w:rPr>
            <w:i/>
            <w:szCs w:val="28"/>
            <w:lang w:val="en-US"/>
          </w:rPr>
          <w:t xml:space="preserve">at </w:t>
        </w:r>
        <w:r w:rsidR="005A35EC">
          <w:rPr>
            <w:szCs w:val="28"/>
            <w:lang w:val="en-US"/>
          </w:rPr>
          <w:t xml:space="preserve">the onset of growth </w:t>
        </w:r>
      </w:ins>
      <w:ins w:id="656" w:author="Maria da Conceição Caldeira" w:date="2018-11-27T10:55:00Z">
        <w:r w:rsidR="005A35EC" w:rsidRPr="0076192B">
          <w:rPr>
            <w:szCs w:val="28"/>
            <w:lang w:val="en-US"/>
          </w:rPr>
          <w:t xml:space="preserve">that responds </w:t>
        </w:r>
        <w:r w:rsidR="005A35EC">
          <w:rPr>
            <w:i/>
            <w:szCs w:val="28"/>
            <w:lang w:val="en-US"/>
          </w:rPr>
          <w:t xml:space="preserve">to </w:t>
        </w:r>
        <w:r w:rsidR="005A35EC">
          <w:rPr>
            <w:szCs w:val="28"/>
            <w:lang w:val="en-US"/>
          </w:rPr>
          <w:t>short-term weather conditions was significantly related to</w:t>
        </w:r>
      </w:ins>
      <w:del w:id="657" w:author="Maria da Conceição Caldeira" w:date="2018-11-27T10:55:00Z">
        <w:r w:rsidR="008F6085" w:rsidDel="005A35EC">
          <w:rPr>
            <w:szCs w:val="28"/>
            <w:lang w:val="en-US"/>
          </w:rPr>
          <w:delText>at</w:delText>
        </w:r>
      </w:del>
      <w:r w:rsidR="008F6085">
        <w:rPr>
          <w:szCs w:val="28"/>
          <w:lang w:val="en-US"/>
        </w:rPr>
        <w:t xml:space="preserve"> </w:t>
      </w:r>
      <w:del w:id="658" w:author="Maria da Conceição Caldeira" w:date="2018-11-27T10:56:00Z">
        <w:r w:rsidR="008F6085" w:rsidDel="005A35EC">
          <w:rPr>
            <w:szCs w:val="28"/>
            <w:lang w:val="en-US"/>
          </w:rPr>
          <w:delText xml:space="preserve">the onset of </w:delText>
        </w:r>
      </w:del>
      <w:ins w:id="659" w:author="Maria da Conceição Caldeira" w:date="2018-11-27T10:56:00Z">
        <w:r w:rsidR="005A35EC">
          <w:rPr>
            <w:szCs w:val="28"/>
            <w:lang w:val="en-US"/>
          </w:rPr>
          <w:t xml:space="preserve"> </w:t>
        </w:r>
      </w:ins>
      <w:del w:id="660" w:author="Maria da Conceição Caldeira" w:date="2018-11-27T10:56:00Z">
        <w:r w:rsidR="008F6085" w:rsidDel="005A35EC">
          <w:rPr>
            <w:szCs w:val="28"/>
            <w:lang w:val="en-US"/>
          </w:rPr>
          <w:delText xml:space="preserve">growth and </w:delText>
        </w:r>
      </w:del>
      <w:r w:rsidR="008F6085">
        <w:rPr>
          <w:szCs w:val="28"/>
          <w:lang w:val="en-US"/>
        </w:rPr>
        <w:t xml:space="preserve">spring </w:t>
      </w:r>
      <w:r>
        <w:rPr>
          <w:szCs w:val="28"/>
          <w:lang w:val="en-US"/>
        </w:rPr>
        <w:t xml:space="preserve">BAI, </w:t>
      </w:r>
      <w:del w:id="661" w:author="Maria da Conceição Caldeira" w:date="2018-11-27T10:55:00Z">
        <w:r w:rsidR="008F6085" w:rsidDel="005A35EC">
          <w:rPr>
            <w:szCs w:val="28"/>
            <w:lang w:val="en-US"/>
          </w:rPr>
          <w:delText xml:space="preserve">which </w:delText>
        </w:r>
        <w:r w:rsidDel="005A35EC">
          <w:rPr>
            <w:szCs w:val="28"/>
            <w:lang w:val="en-US"/>
          </w:rPr>
          <w:delText xml:space="preserve">reflects the importance of short-term </w:delText>
        </w:r>
        <w:r w:rsidR="008F6085" w:rsidDel="005A35EC">
          <w:rPr>
            <w:szCs w:val="28"/>
            <w:lang w:val="en-US"/>
          </w:rPr>
          <w:delText>weather</w:delText>
        </w:r>
        <w:r w:rsidDel="005A35EC">
          <w:rPr>
            <w:szCs w:val="28"/>
            <w:lang w:val="en-US"/>
          </w:rPr>
          <w:delText xml:space="preserve"> conditions</w:delText>
        </w:r>
        <w:r w:rsidR="008F6085" w:rsidDel="005A35EC">
          <w:rPr>
            <w:szCs w:val="28"/>
            <w:lang w:val="en-US"/>
          </w:rPr>
          <w:delText xml:space="preserve"> </w:delText>
        </w:r>
      </w:del>
      <w:del w:id="662" w:author="Maria da Conceição Caldeira" w:date="2018-11-27T10:56:00Z">
        <w:r w:rsidR="008F6085" w:rsidDel="005A35EC">
          <w:rPr>
            <w:szCs w:val="28"/>
            <w:lang w:val="en-US"/>
          </w:rPr>
          <w:delText>for carbon assimilation and growth</w:delText>
        </w:r>
      </w:del>
      <w:ins w:id="663" w:author="Maria da Conceição Caldeira" w:date="2018-11-27T10:52:00Z">
        <w:r w:rsidR="00BC50D9">
          <w:rPr>
            <w:szCs w:val="28"/>
            <w:lang w:val="en-US"/>
          </w:rPr>
          <w:t xml:space="preserve">. However, </w:t>
        </w:r>
      </w:ins>
      <w:del w:id="664" w:author="Maria da Conceição Caldeira" w:date="2018-11-27T10:52:00Z">
        <w:r w:rsidR="008F6085" w:rsidDel="00BC50D9">
          <w:rPr>
            <w:szCs w:val="28"/>
            <w:lang w:val="en-US"/>
          </w:rPr>
          <w:delText>,</w:delText>
        </w:r>
      </w:del>
      <w:r w:rsidR="008F6085">
        <w:rPr>
          <w:szCs w:val="28"/>
          <w:lang w:val="en-US"/>
        </w:rPr>
        <w:t xml:space="preserve"> </w:t>
      </w:r>
      <w:r w:rsidR="008D322C" w:rsidRPr="00C825A9">
        <w:rPr>
          <w:i/>
          <w:szCs w:val="28"/>
          <w:lang w:val="en-US"/>
        </w:rPr>
        <w:t>A</w:t>
      </w:r>
      <w:r w:rsidR="008D322C" w:rsidRPr="00C825A9">
        <w:rPr>
          <w:i/>
          <w:szCs w:val="28"/>
          <w:vertAlign w:val="subscript"/>
          <w:lang w:val="en-US"/>
        </w:rPr>
        <w:t>max</w:t>
      </w:r>
      <w:r w:rsidR="008D322C" w:rsidRPr="00C825A9">
        <w:rPr>
          <w:i/>
          <w:szCs w:val="28"/>
          <w:lang w:val="en-US"/>
        </w:rPr>
        <w:t xml:space="preserve"> </w:t>
      </w:r>
      <w:r w:rsidR="008F6085">
        <w:rPr>
          <w:szCs w:val="28"/>
          <w:lang w:val="en-US"/>
        </w:rPr>
        <w:t>only explain</w:t>
      </w:r>
      <w:r w:rsidR="008D322C">
        <w:rPr>
          <w:szCs w:val="28"/>
          <w:lang w:val="en-US"/>
        </w:rPr>
        <w:t>ed 18% of the variability observed in BAI</w:t>
      </w:r>
      <w:r w:rsidR="00FC03E2">
        <w:rPr>
          <w:szCs w:val="28"/>
          <w:lang w:val="en-US"/>
        </w:rPr>
        <w:t xml:space="preserve">. </w:t>
      </w:r>
      <w:r w:rsidR="00D4127D">
        <w:rPr>
          <w:szCs w:val="28"/>
          <w:lang w:val="en-US"/>
        </w:rPr>
        <w:t>The weakness of the relationship</w:t>
      </w:r>
      <w:r w:rsidR="008D322C">
        <w:rPr>
          <w:szCs w:val="28"/>
          <w:lang w:val="en-US"/>
        </w:rPr>
        <w:t xml:space="preserve"> </w:t>
      </w:r>
      <w:ins w:id="665" w:author="Maria Caldeira" w:date="2018-11-26T23:19:00Z">
        <w:r w:rsidR="00A3767F">
          <w:rPr>
            <w:szCs w:val="28"/>
            <w:lang w:val="en-US"/>
          </w:rPr>
          <w:t xml:space="preserve">may </w:t>
        </w:r>
      </w:ins>
      <w:r w:rsidR="008D322C">
        <w:rPr>
          <w:szCs w:val="28"/>
          <w:lang w:val="en-US"/>
        </w:rPr>
        <w:t>reflect</w:t>
      </w:r>
      <w:del w:id="666" w:author="Maria Caldeira" w:date="2018-11-26T23:19:00Z">
        <w:r w:rsidR="00D4127D" w:rsidDel="00A3767F">
          <w:rPr>
            <w:szCs w:val="28"/>
            <w:lang w:val="en-US"/>
          </w:rPr>
          <w:delText>s</w:delText>
        </w:r>
      </w:del>
      <w:r w:rsidR="008D322C">
        <w:rPr>
          <w:szCs w:val="28"/>
          <w:lang w:val="en-US"/>
        </w:rPr>
        <w:t xml:space="preserve"> </w:t>
      </w:r>
      <w:r w:rsidR="00DE5284">
        <w:rPr>
          <w:szCs w:val="28"/>
          <w:lang w:val="en-US"/>
        </w:rPr>
        <w:t xml:space="preserve">the </w:t>
      </w:r>
      <w:r w:rsidR="008D322C">
        <w:rPr>
          <w:szCs w:val="28"/>
          <w:lang w:val="en-US"/>
        </w:rPr>
        <w:t>a</w:t>
      </w:r>
      <w:r w:rsidR="008F6085">
        <w:rPr>
          <w:szCs w:val="28"/>
          <w:lang w:val="en-US"/>
        </w:rPr>
        <w:t xml:space="preserve">llocation </w:t>
      </w:r>
      <w:r w:rsidR="008D322C">
        <w:rPr>
          <w:szCs w:val="28"/>
          <w:lang w:val="en-US"/>
        </w:rPr>
        <w:t>o</w:t>
      </w:r>
      <w:r>
        <w:rPr>
          <w:szCs w:val="28"/>
          <w:lang w:val="en-US"/>
        </w:rPr>
        <w:t>f carbon not only for trunk growth but also to roots and canopy</w:t>
      </w:r>
      <w:r w:rsidR="00DE5284">
        <w:rPr>
          <w:szCs w:val="28"/>
          <w:lang w:val="en-US"/>
        </w:rPr>
        <w:t xml:space="preserve">. </w:t>
      </w:r>
      <w:r>
        <w:rPr>
          <w:szCs w:val="28"/>
          <w:lang w:val="en-US"/>
        </w:rPr>
        <w:t xml:space="preserve">In fact, a deep rooting system is of major </w:t>
      </w:r>
      <w:r>
        <w:rPr>
          <w:szCs w:val="28"/>
        </w:rPr>
        <w:t>importance for cork oak during summer</w:t>
      </w:r>
      <w:ins w:id="667" w:author="Raquel" w:date="2018-11-27T16:37:00Z">
        <w:r w:rsidR="0076192B">
          <w:rPr>
            <w:szCs w:val="28"/>
          </w:rPr>
          <w:t xml:space="preserve"> </w:t>
        </w:r>
      </w:ins>
      <w:r w:rsidR="0076192B">
        <w:rPr>
          <w:szCs w:val="28"/>
        </w:rPr>
        <w:fldChar w:fldCharType="begin"/>
      </w:r>
      <w:r w:rsidR="0076192B">
        <w:rPr>
          <w:szCs w:val="28"/>
        </w:rPr>
        <w:instrText xml:space="preserve"> ADDIN EN.CITE &lt;EndNote&gt;&lt;Cite&gt;&lt;Author&gt;David&lt;/Author&gt;&lt;Year&gt;2013&lt;/Year&gt;&lt;RecNum&gt;6400&lt;/RecNum&gt;&lt;DisplayText&gt;(David et al., 2013)&lt;/DisplayText&gt;&lt;record&gt;&lt;rec-number&gt;6400&lt;/rec-number&gt;&lt;foreign-keys&gt;&lt;key app="EN" db-id="pwteffw96rtfrhe9ts7pz52wtex5vzw000xw"&gt;6400&lt;/key&gt;&lt;/foreign-keys&gt;&lt;ref-type name="Journal Article"&gt;17&lt;/ref-type&gt;&lt;contributors&gt;&lt;authors&gt;&lt;author&gt;David, Teresa S.&lt;/author&gt;&lt;author&gt;Pinto, Clara A.&lt;/author&gt;&lt;author&gt;Nadezhdina, Nadezhda&lt;/author&gt;&lt;author&gt;Kurz-Besson, Cathy&lt;/author&gt;&lt;author&gt;Henriques, Manuel O.&lt;/author&gt;&lt;author&gt;Quilhó, Teresa&lt;/author&gt;&lt;author&gt;Cermak, Jan&lt;/author&gt;&lt;author&gt;Chaves, M. Manuela&lt;/author&gt;&lt;author&gt;Pereira, João S.&lt;/author&gt;&lt;author&gt;David, Jorge S.&lt;/author&gt;&lt;/authors&gt;&lt;/contributors&gt;&lt;titles&gt;&lt;title&gt;Root functioning, tree water use and hydraulic redistribution in Quercus suber trees: A modeling approach based on root sap flow&lt;/title&gt;&lt;secondary-title&gt;Forest Ecology and Management&lt;/secondary-title&gt;&lt;/titles&gt;&lt;periodical&gt;&lt;full-title&gt;Forest Ecology and Management&lt;/full-title&gt;&lt;/periodical&gt;&lt;pages&gt;136-146&lt;/pages&gt;&lt;volume&gt;307&lt;/volume&gt;&lt;number&gt;0&lt;/number&gt;&lt;keywords&gt;&lt;keyword&gt;Drought&lt;/keyword&gt;&lt;keyword&gt;Groundwater&lt;/keyword&gt;&lt;keyword&gt;Soil water&lt;/keyword&gt;&lt;keyword&gt;Stable isotopes&lt;/keyword&gt;&lt;keyword&gt;Xylem anatomy&lt;/keyword&gt;&lt;/keywords&gt;&lt;dates&gt;&lt;year&gt;2013&lt;/year&gt;&lt;/dates&gt;&lt;isbn&gt;0378-1127&lt;/isbn&gt;&lt;urls&gt;&lt;related-urls&gt;&lt;url&gt;http://www.sciencedirect.com/science/article/pii/S0378112713004441&lt;/url&gt;&lt;/related-urls&gt;&lt;/urls&gt;&lt;electronic-resource-num&gt;http://dx.doi.org/10.1016/j.foreco.2013.07.012&lt;/electronic-resource-num&gt;&lt;/record&gt;&lt;/Cite&gt;&lt;/EndNote&gt;</w:instrText>
      </w:r>
      <w:r w:rsidR="0076192B">
        <w:rPr>
          <w:szCs w:val="28"/>
        </w:rPr>
        <w:fldChar w:fldCharType="separate"/>
      </w:r>
      <w:r w:rsidR="0076192B">
        <w:rPr>
          <w:noProof/>
          <w:szCs w:val="28"/>
        </w:rPr>
        <w:t>(</w:t>
      </w:r>
      <w:hyperlink w:anchor="_ENREF_60" w:tooltip="David, 2013 #6400" w:history="1">
        <w:r w:rsidR="0076192B">
          <w:rPr>
            <w:noProof/>
            <w:szCs w:val="28"/>
          </w:rPr>
          <w:t>David et al., 2013</w:t>
        </w:r>
      </w:hyperlink>
      <w:r w:rsidR="0076192B">
        <w:rPr>
          <w:noProof/>
          <w:szCs w:val="28"/>
        </w:rPr>
        <w:t>)</w:t>
      </w:r>
      <w:r w:rsidR="0076192B">
        <w:rPr>
          <w:szCs w:val="28"/>
        </w:rPr>
        <w:fldChar w:fldCharType="end"/>
      </w:r>
      <w:r>
        <w:rPr>
          <w:szCs w:val="28"/>
        </w:rPr>
        <w:t xml:space="preserve"> and constitutes a considerable sink of carbon reserves</w:t>
      </w:r>
      <w:r w:rsidR="00802B2F">
        <w:rPr>
          <w:szCs w:val="28"/>
        </w:rPr>
        <w:t xml:space="preserve"> </w:t>
      </w:r>
      <w:r w:rsidR="00CB7366">
        <w:rPr>
          <w:szCs w:val="28"/>
        </w:rPr>
        <w:fldChar w:fldCharType="begin"/>
      </w:r>
      <w:r w:rsidR="00D82816">
        <w:rPr>
          <w:szCs w:val="28"/>
        </w:rPr>
        <w:instrText xml:space="preserve"> ADDIN EN.CITE &lt;EndNote&gt;&lt;Cite&gt;&lt;Author&gt;Mendes&lt;/Author&gt;&lt;Year&gt;2016&lt;/Year&gt;&lt;RecNum&gt;8385&lt;/RecNum&gt;&lt;DisplayText&gt;(Mendes et al., 2016)&lt;/DisplayText&gt;&lt;record&gt;&lt;rec-number&gt;8385&lt;/rec-number&gt;&lt;foreign-keys&gt;&lt;key app="EN" db-id="pwteffw96rtfrhe9ts7pz52wtex5vzw000xw"&gt;8385&lt;/key&gt;&lt;/foreign-keys&gt;&lt;ref-type name="Journal Article"&gt;17&lt;/ref-type&gt;&lt;contributors&gt;&lt;authors&gt;&lt;author&gt;Mendes, Maria Paula&lt;/author&gt;&lt;author&gt;Ribeiro, Luís&lt;/author&gt;&lt;author&gt;David, Teresa Soares&lt;/author&gt;&lt;author&gt;Costa, Augusta&lt;/author&gt;&lt;/authors&gt;&lt;/contributors&gt;&lt;titles&gt;&lt;title&gt;How dependent are cork oak (Quercus suber L.) woodlands on groundwater? A case study in southwestern Portugal&lt;/title&gt;&lt;secondary-title&gt;Forest Ecology and Management&lt;/secondary-title&gt;&lt;alt-title&gt;Forest Ecol. Manag.&lt;/alt-title&gt;&lt;/titles&gt;&lt;periodical&gt;&lt;full-title&gt;Forest Ecology and Management&lt;/full-title&gt;&lt;/periodical&gt;&lt;pages&gt;122-130&lt;/pages&gt;&lt;volume&gt;378&lt;/volume&gt;&lt;keywords&gt;&lt;keyword&gt;Groundwater-dependent terrestrial ecosystem&lt;/keyword&gt;&lt;keyword&gt;Water table depth&lt;/keyword&gt;&lt;keyword&gt;Dendrochronology&lt;/keyword&gt;&lt;keyword&gt;Mediterranean woodlands&lt;/keyword&gt;&lt;keyword&gt;Cork-rings&lt;/keyword&gt;&lt;keyword&gt;Cork yield&lt;/keyword&gt;&lt;keyword&gt;SPEI&lt;/keyword&gt;&lt;/keywords&gt;&lt;dates&gt;&lt;year&gt;2016&lt;/year&gt;&lt;pub-dates&gt;&lt;date&gt;10/15/&lt;/date&gt;&lt;/pub-dates&gt;&lt;/dates&gt;&lt;isbn&gt;0378-1127&lt;/isbn&gt;&lt;urls&gt;&lt;related-urls&gt;&lt;url&gt;http://www.sciencedirect.com/science/article/pii/S0378112716303802&lt;/url&gt;&lt;/related-urls&gt;&lt;/urls&gt;&lt;electronic-resource-num&gt;https://doi.org/10.1016/j.foreco.2016.07.024&lt;/electronic-resource-num&gt;&lt;research-notes&gt;Notas avulsas 65. Inclui escala para SPEI&lt;/research-notes&gt;&lt;/record&gt;&lt;/Cite&gt;&lt;/EndNote&gt;</w:instrText>
      </w:r>
      <w:r w:rsidR="00CB7366">
        <w:rPr>
          <w:szCs w:val="28"/>
        </w:rPr>
        <w:fldChar w:fldCharType="separate"/>
      </w:r>
      <w:r w:rsidR="00CB7366">
        <w:rPr>
          <w:noProof/>
          <w:szCs w:val="28"/>
        </w:rPr>
        <w:t>(</w:t>
      </w:r>
      <w:hyperlink w:anchor="_ENREF_81" w:tooltip="Mendes, 2016 #8385" w:history="1">
        <w:r w:rsidR="0076192B">
          <w:rPr>
            <w:noProof/>
            <w:szCs w:val="28"/>
          </w:rPr>
          <w:t>Mendes et al., 2016</w:t>
        </w:r>
      </w:hyperlink>
      <w:r w:rsidR="00CB7366">
        <w:rPr>
          <w:noProof/>
          <w:szCs w:val="28"/>
        </w:rPr>
        <w:t>)</w:t>
      </w:r>
      <w:r w:rsidR="00CB7366">
        <w:rPr>
          <w:szCs w:val="28"/>
        </w:rPr>
        <w:fldChar w:fldCharType="end"/>
      </w:r>
      <w:r w:rsidR="008D322C">
        <w:rPr>
          <w:szCs w:val="28"/>
        </w:rPr>
        <w:t>.</w:t>
      </w:r>
    </w:p>
    <w:p w14:paraId="77CED1E3" w14:textId="15C72974" w:rsidR="0015348A" w:rsidRDefault="006B4BF9" w:rsidP="00CE7055">
      <w:pPr>
        <w:spacing w:after="120"/>
        <w:rPr>
          <w:szCs w:val="28"/>
          <w:lang w:val="en-US"/>
        </w:rPr>
      </w:pPr>
      <w:r>
        <w:rPr>
          <w:szCs w:val="28"/>
          <w:lang w:val="en-US"/>
        </w:rPr>
        <w:t>G</w:t>
      </w:r>
      <w:r w:rsidR="00CE7055">
        <w:rPr>
          <w:szCs w:val="28"/>
          <w:lang w:val="en-US"/>
        </w:rPr>
        <w:t xml:space="preserve">rowth was intrinsically linked to phenology dynamics, in which the duration of the phenophases exerted a major control (Fig. 3). This was particularly true regarding trunk growth, given the same growth rate over a shorter period in the dry year (Fig. 3d). In a drought manipulation study with </w:t>
      </w:r>
      <w:r w:rsidR="00CE7055" w:rsidRPr="00A30B8A">
        <w:rPr>
          <w:i/>
          <w:szCs w:val="28"/>
          <w:lang w:val="en-US"/>
        </w:rPr>
        <w:t>Q. ilex</w:t>
      </w:r>
      <w:r w:rsidR="00CE7055">
        <w:rPr>
          <w:szCs w:val="28"/>
          <w:lang w:val="en-US"/>
        </w:rPr>
        <w:t xml:space="preserve">, growth duration was the best predictor of BAI </w:t>
      </w:r>
      <w:r w:rsidR="00CE7055">
        <w:rPr>
          <w:szCs w:val="28"/>
          <w:lang w:val="en-US"/>
        </w:rPr>
        <w:fldChar w:fldCharType="begin"/>
      </w:r>
      <w:r w:rsidR="00CE7055">
        <w:rPr>
          <w:szCs w:val="28"/>
          <w:lang w:val="en-US"/>
        </w:rPr>
        <w:instrText xml:space="preserve"> ADDIN EN.CITE &lt;EndNote&gt;&lt;Cite&gt;&lt;Author&gt;Lempereur&lt;/Author&gt;&lt;Year&gt;2015&lt;/Year&gt;&lt;RecNum&gt;7453&lt;/RecNum&gt;&lt;DisplayText&gt;(Lempereur et al., 2015)&lt;/DisplayText&gt;&lt;record&gt;&lt;rec-number&gt;7453&lt;/rec-number&gt;&lt;foreign-keys&gt;&lt;key app="EN" db-id="pwteffw96rtfrhe9ts7pz52wtex5vzw000xw"&gt;7453&lt;/key&gt;&lt;/foreign-keys&gt;&lt;ref-type name="Journal Article"&gt;17&lt;/ref-type&gt;&lt;contributors&gt;&lt;authors&gt;&lt;author&gt;Lempereur, Morine&lt;/author&gt;&lt;author&gt;Martin-StPaul, Nicolas K.&lt;/author&gt;&lt;author&gt;Damesin, Claire&lt;/author&gt;&lt;author&gt;Joffre, Richard&lt;/author&gt;&lt;author&gt;Ourcival, Jean-Marc&lt;/author&gt;&lt;author&gt;Rocheteau, Alain&lt;/author&gt;&lt;author&gt;Rambal, Serge&lt;/author&gt;&lt;/authors&gt;&lt;/contributors&gt;&lt;titles&gt;&lt;title&gt;Growth duration is a better predictor of stem increment than carbon supply in a Mediterranean oak forest: implications for assessing forest productivity under climate change&lt;/title&gt;&lt;secondary-title&gt;New Phytologist&lt;/secondary-title&gt;&lt;alt-title&gt;New Phytol.&lt;/alt-title&gt;&lt;/titles&gt;&lt;periodical&gt;&lt;full-title&gt;New Phytologist&lt;/full-title&gt;&lt;/periodical&gt;&lt;pages&gt;579-590&lt;/pages&gt;&lt;volume&gt;207&lt;/volume&gt;&lt;number&gt;3&lt;/number&gt;&lt;keywords&gt;&lt;keyword&gt;carbon partitioning&lt;/keyword&gt;&lt;keyword&gt;climate change&lt;/keyword&gt;&lt;keyword&gt;drought&lt;/keyword&gt;&lt;keyword&gt;extreme event&lt;/keyword&gt;&lt;keyword&gt;Quercus ilex&lt;/keyword&gt;&lt;keyword&gt;tree water relation&lt;/keyword&gt;&lt;keyword&gt;vegetation models&lt;/keyword&gt;&lt;keyword&gt;water deficit&lt;/keyword&gt;&lt;/keywords&gt;&lt;dates&gt;&lt;year&gt;2015&lt;/year&gt;&lt;/dates&gt;&lt;isbn&gt;1469-8137&lt;/isbn&gt;&lt;urls&gt;&lt;related-urls&gt;&lt;url&gt;http://dx.doi.org/10.1111/nph.13400&lt;/url&gt;&lt;/related-urls&gt;&lt;/urls&gt;&lt;electronic-resource-num&gt;https://doi.org/10.1111/nph.13400&lt;/electronic-resource-num&gt;&lt;research-notes&gt;ler para paper 2, sobre fenologia e crescimento&lt;/research-notes&gt;&lt;modified-date&gt;2014-18708&lt;/modified-date&gt;&lt;/record&gt;&lt;/Cite&gt;&lt;/EndNote&gt;</w:instrText>
      </w:r>
      <w:r w:rsidR="00CE7055">
        <w:rPr>
          <w:szCs w:val="28"/>
          <w:lang w:val="en-US"/>
        </w:rPr>
        <w:fldChar w:fldCharType="separate"/>
      </w:r>
      <w:r w:rsidR="00CE7055">
        <w:rPr>
          <w:noProof/>
          <w:szCs w:val="28"/>
          <w:lang w:val="en-US"/>
        </w:rPr>
        <w:t>(</w:t>
      </w:r>
      <w:hyperlink w:anchor="_ENREF_73" w:tooltip="Lempereur, 2015 #7453" w:history="1">
        <w:r w:rsidR="0076192B">
          <w:rPr>
            <w:noProof/>
            <w:szCs w:val="28"/>
            <w:lang w:val="en-US"/>
          </w:rPr>
          <w:t>Lempereur et al., 2015</w:t>
        </w:r>
      </w:hyperlink>
      <w:r w:rsidR="00CE7055">
        <w:rPr>
          <w:noProof/>
          <w:szCs w:val="28"/>
          <w:lang w:val="en-US"/>
        </w:rPr>
        <w:t>)</w:t>
      </w:r>
      <w:r w:rsidR="00CE7055">
        <w:rPr>
          <w:szCs w:val="28"/>
          <w:lang w:val="en-US"/>
        </w:rPr>
        <w:fldChar w:fldCharType="end"/>
      </w:r>
      <w:r w:rsidR="00CE7055">
        <w:rPr>
          <w:szCs w:val="28"/>
          <w:lang w:val="en-US"/>
        </w:rPr>
        <w:t>. In our study, s</w:t>
      </w:r>
      <w:r w:rsidR="00CE7055" w:rsidRPr="00810B75">
        <w:rPr>
          <w:szCs w:val="28"/>
          <w:lang w:val="en-US"/>
        </w:rPr>
        <w:t>pring BAI</w:t>
      </w:r>
      <w:del w:id="668" w:author="raquelvale" w:date="2018-11-25T22:47:00Z">
        <w:r w:rsidR="00CE7055" w:rsidDel="000B278D">
          <w:rPr>
            <w:szCs w:val="28"/>
            <w:lang w:val="en-US"/>
          </w:rPr>
          <w:delText xml:space="preserve"> (%)</w:delText>
        </w:r>
      </w:del>
      <w:del w:id="669" w:author="Raquel" w:date="2018-11-27T16:43:00Z">
        <w:r w:rsidR="00CE7055" w:rsidDel="00634DAA">
          <w:rPr>
            <w:szCs w:val="28"/>
            <w:lang w:val="en-US"/>
          </w:rPr>
          <w:delText>,</w:delText>
        </w:r>
      </w:del>
      <w:r w:rsidR="00CE7055">
        <w:rPr>
          <w:szCs w:val="28"/>
          <w:lang w:val="en-US"/>
        </w:rPr>
        <w:t xml:space="preserve"> </w:t>
      </w:r>
      <w:ins w:id="670" w:author="Raquel" w:date="2018-11-27T16:45:00Z">
        <w:r w:rsidR="00634DAA">
          <w:rPr>
            <w:szCs w:val="28"/>
            <w:lang w:val="en-US"/>
          </w:rPr>
          <w:t xml:space="preserve">was </w:t>
        </w:r>
      </w:ins>
      <w:del w:id="671" w:author="Raquel" w:date="2018-11-27T16:45:00Z">
        <w:r w:rsidR="00CE7055" w:rsidRPr="00634DAA" w:rsidDel="00634DAA">
          <w:rPr>
            <w:szCs w:val="28"/>
            <w:lang w:val="en-US"/>
          </w:rPr>
          <w:delText>besides</w:delText>
        </w:r>
        <w:r w:rsidR="00CE7055" w:rsidDel="00634DAA">
          <w:rPr>
            <w:szCs w:val="28"/>
            <w:lang w:val="en-US"/>
          </w:rPr>
          <w:delText xml:space="preserve"> being</w:delText>
        </w:r>
      </w:del>
      <w:r w:rsidR="00CE7055">
        <w:rPr>
          <w:szCs w:val="28"/>
          <w:lang w:val="en-US"/>
        </w:rPr>
        <w:t xml:space="preserve"> also positively correlated with trunk growth duration, </w:t>
      </w:r>
      <w:ins w:id="672" w:author="Raquel" w:date="2018-11-27T16:45:00Z">
        <w:r w:rsidR="00634DAA">
          <w:rPr>
            <w:szCs w:val="28"/>
            <w:lang w:val="en-US"/>
          </w:rPr>
          <w:t>while</w:t>
        </w:r>
      </w:ins>
      <w:del w:id="673" w:author="Raquel" w:date="2018-11-27T16:45:00Z">
        <w:r w:rsidR="00CE7055" w:rsidRPr="00810B75" w:rsidDel="00634DAA">
          <w:rPr>
            <w:szCs w:val="28"/>
            <w:lang w:val="en-US"/>
          </w:rPr>
          <w:delText>was</w:delText>
        </w:r>
      </w:del>
      <w:r w:rsidR="00CE7055" w:rsidRPr="00810B75">
        <w:rPr>
          <w:szCs w:val="28"/>
          <w:lang w:val="en-US"/>
        </w:rPr>
        <w:t xml:space="preserve"> reduced roughly in the same proportion than </w:t>
      </w:r>
      <w:r w:rsidR="00CE7055">
        <w:rPr>
          <w:szCs w:val="28"/>
          <w:lang w:val="en-US"/>
        </w:rPr>
        <w:t>precipitation</w:t>
      </w:r>
      <w:del w:id="674" w:author="Raquel" w:date="2018-11-27T16:46:00Z">
        <w:r w:rsidR="00CE7055" w:rsidRPr="00810B75" w:rsidDel="00634DAA">
          <w:rPr>
            <w:szCs w:val="28"/>
            <w:lang w:val="en-US"/>
          </w:rPr>
          <w:delText xml:space="preserve"> reduction</w:delText>
        </w:r>
      </w:del>
      <w:r w:rsidR="00CE7055" w:rsidRPr="00810B75">
        <w:rPr>
          <w:szCs w:val="28"/>
          <w:lang w:val="en-US"/>
        </w:rPr>
        <w:t xml:space="preserve">, when comparing the dry year with the mild year (-36% and -30 %, </w:t>
      </w:r>
      <w:r w:rsidR="00CE7055">
        <w:rPr>
          <w:szCs w:val="28"/>
          <w:lang w:val="en-US"/>
        </w:rPr>
        <w:t xml:space="preserve">for BAI and precipitation, </w:t>
      </w:r>
      <w:r w:rsidR="00CE7055" w:rsidRPr="00810B75">
        <w:rPr>
          <w:szCs w:val="28"/>
          <w:lang w:val="en-US"/>
        </w:rPr>
        <w:t>respectively).</w:t>
      </w:r>
      <w:r w:rsidR="00CE7055">
        <w:rPr>
          <w:szCs w:val="28"/>
          <w:lang w:val="en-US"/>
        </w:rPr>
        <w:t xml:space="preserve"> In turn, trunk growth duration </w:t>
      </w:r>
      <w:r w:rsidR="00FC03E2">
        <w:rPr>
          <w:szCs w:val="28"/>
          <w:lang w:val="en-US"/>
        </w:rPr>
        <w:t xml:space="preserve">and shoot elongation duration </w:t>
      </w:r>
      <w:r w:rsidR="00CE7055">
        <w:rPr>
          <w:szCs w:val="28"/>
          <w:lang w:val="en-US"/>
        </w:rPr>
        <w:t>w</w:t>
      </w:r>
      <w:r w:rsidR="00FC03E2">
        <w:rPr>
          <w:szCs w:val="28"/>
          <w:lang w:val="en-US"/>
        </w:rPr>
        <w:t>ere</w:t>
      </w:r>
      <w:r w:rsidR="00CE7055">
        <w:rPr>
          <w:szCs w:val="28"/>
          <w:lang w:val="en-US"/>
        </w:rPr>
        <w:t xml:space="preserve"> positively correlated, as well as BAI with shoot length. Nevertheless, shoot elongation was less inhibited by drought </w:t>
      </w:r>
      <w:r w:rsidR="00C825A9">
        <w:rPr>
          <w:szCs w:val="28"/>
          <w:lang w:val="en-US"/>
        </w:rPr>
        <w:t xml:space="preserve">(-22 %) </w:t>
      </w:r>
      <w:r w:rsidR="00CE7055">
        <w:rPr>
          <w:szCs w:val="28"/>
          <w:lang w:val="en-US"/>
        </w:rPr>
        <w:t xml:space="preserve">than BAI. </w:t>
      </w:r>
      <w:ins w:id="675" w:author="Raquel" w:date="2018-11-27T16:47:00Z">
        <w:r w:rsidR="00634DAA">
          <w:rPr>
            <w:szCs w:val="28"/>
            <w:lang w:val="en-US"/>
          </w:rPr>
          <w:t>D</w:t>
        </w:r>
        <w:r w:rsidR="00634DAA" w:rsidRPr="00810B75">
          <w:rPr>
            <w:szCs w:val="28"/>
            <w:lang w:val="en-US"/>
          </w:rPr>
          <w:t>espite the severe drought observed</w:t>
        </w:r>
        <w:r w:rsidR="00634DAA">
          <w:rPr>
            <w:szCs w:val="28"/>
            <w:lang w:val="en-US"/>
          </w:rPr>
          <w:t xml:space="preserve">, </w:t>
        </w:r>
      </w:ins>
      <w:del w:id="676" w:author="Raquel" w:date="2018-11-27T16:48:00Z">
        <w:r w:rsidR="00CE7055" w:rsidRPr="00810B75" w:rsidDel="00634DAA">
          <w:rPr>
            <w:szCs w:val="28"/>
            <w:lang w:val="en-US"/>
          </w:rPr>
          <w:delText xml:space="preserve">The </w:delText>
        </w:r>
      </w:del>
      <w:r w:rsidR="00CE7055" w:rsidRPr="00A15DC8">
        <w:rPr>
          <w:szCs w:val="28"/>
          <w:lang w:val="en-US"/>
        </w:rPr>
        <w:t xml:space="preserve">shoot </w:t>
      </w:r>
      <w:r w:rsidR="00CE7055">
        <w:rPr>
          <w:szCs w:val="28"/>
          <w:lang w:val="en-US"/>
        </w:rPr>
        <w:t>length</w:t>
      </w:r>
      <w:r w:rsidR="00CE7055" w:rsidRPr="00810B75">
        <w:rPr>
          <w:szCs w:val="28"/>
          <w:lang w:val="en-US"/>
        </w:rPr>
        <w:t xml:space="preserve"> in our study</w:t>
      </w:r>
      <w:del w:id="677" w:author="Raquel" w:date="2018-11-27T16:48:00Z">
        <w:r w:rsidR="00CE7055" w:rsidRPr="00810B75" w:rsidDel="00634DAA">
          <w:rPr>
            <w:szCs w:val="28"/>
            <w:lang w:val="en-US"/>
          </w:rPr>
          <w:delText xml:space="preserve">, </w:delText>
        </w:r>
      </w:del>
      <w:del w:id="678" w:author="Raquel" w:date="2018-11-27T16:47:00Z">
        <w:r w:rsidR="00CE7055" w:rsidRPr="00810B75" w:rsidDel="00634DAA">
          <w:rPr>
            <w:szCs w:val="28"/>
            <w:lang w:val="en-US"/>
          </w:rPr>
          <w:delText>despite the severe drought observed</w:delText>
        </w:r>
      </w:del>
      <w:del w:id="679" w:author="Raquel" w:date="2018-11-27T16:48:00Z">
        <w:r w:rsidR="00CE7055" w:rsidRPr="00810B75" w:rsidDel="00634DAA">
          <w:rPr>
            <w:szCs w:val="28"/>
            <w:lang w:val="en-US"/>
          </w:rPr>
          <w:delText>,</w:delText>
        </w:r>
      </w:del>
      <w:r w:rsidR="00CE7055" w:rsidRPr="00810B75">
        <w:rPr>
          <w:szCs w:val="28"/>
          <w:lang w:val="en-US"/>
        </w:rPr>
        <w:t xml:space="preserve"> was considerably higher than </w:t>
      </w:r>
      <w:del w:id="680" w:author="Raquel" w:date="2018-11-27T17:06:00Z">
        <w:r w:rsidR="00CE7055" w:rsidRPr="00810B75" w:rsidDel="00971CBF">
          <w:rPr>
            <w:szCs w:val="28"/>
            <w:lang w:val="en-US"/>
          </w:rPr>
          <w:delText>what was</w:delText>
        </w:r>
      </w:del>
      <w:ins w:id="681" w:author="Raquel" w:date="2018-11-27T17:06:00Z">
        <w:r w:rsidR="00971CBF">
          <w:rPr>
            <w:szCs w:val="28"/>
            <w:lang w:val="en-US"/>
          </w:rPr>
          <w:t>that</w:t>
        </w:r>
      </w:ins>
      <w:r w:rsidR="00CE7055" w:rsidRPr="00810B75">
        <w:rPr>
          <w:szCs w:val="28"/>
          <w:lang w:val="en-US"/>
        </w:rPr>
        <w:t xml:space="preserve"> reported in another study with </w:t>
      </w:r>
      <w:r w:rsidR="00CE7055">
        <w:rPr>
          <w:szCs w:val="28"/>
          <w:lang w:val="en-US"/>
        </w:rPr>
        <w:t xml:space="preserve">juvenile </w:t>
      </w:r>
      <w:r w:rsidR="00CE7055" w:rsidRPr="00810B75">
        <w:rPr>
          <w:szCs w:val="28"/>
          <w:lang w:val="en-US"/>
        </w:rPr>
        <w:t xml:space="preserve">cork oak </w:t>
      </w:r>
      <w:r w:rsidR="00CE7055">
        <w:rPr>
          <w:szCs w:val="28"/>
          <w:lang w:val="en-US"/>
        </w:rPr>
        <w:t xml:space="preserve">trees </w:t>
      </w:r>
      <w:r w:rsidR="00CE7055" w:rsidRPr="00810B75">
        <w:rPr>
          <w:szCs w:val="28"/>
          <w:lang w:val="en-US"/>
        </w:rPr>
        <w:fldChar w:fldCharType="begin"/>
      </w:r>
      <w:r w:rsidR="00CE7055">
        <w:rPr>
          <w:szCs w:val="28"/>
          <w:lang w:val="en-US"/>
        </w:rPr>
        <w:instrText xml:space="preserve"> ADDIN EN.CITE &lt;EndNote&gt;&lt;Cite&gt;&lt;Author&gt;Oliveira&lt;/Author&gt;&lt;Year&gt;1994&lt;/Year&gt;&lt;RecNum&gt;403&lt;/RecNum&gt;&lt;DisplayText&gt;(Oliveira et al., 1994)&lt;/DisplayText&gt;&lt;record&gt;&lt;rec-number&gt;403&lt;/rec-number&gt;&lt;foreign-keys&gt;&lt;key app="EN" db-id="pwteffw96rtfrhe9ts7pz52wtex5vzw000xw"&gt;403&lt;/key&gt;&lt;/foreign-keys&gt;&lt;ref-type name="Journal Article"&gt;17&lt;/ref-type&gt;&lt;contributors&gt;&lt;authors&gt;&lt;author&gt;Oliveira, G.&lt;/author&gt;&lt;author&gt;Correia, O.&lt;/author&gt;&lt;author&gt;Martins Loucao, M.&lt;/author&gt;&lt;author&gt;Catarino, F. M.&lt;/author&gt;&lt;/authors&gt;&lt;/contributors&gt;&lt;auth-address&gt;Oliveira, G.&amp;#xD;Fac Ciencias Lisboa,Dept Biol Vegetal,Campo Grande C2,P-1700 Lisbon,Portugal&lt;/auth-address&gt;&lt;titles&gt;&lt;title&gt;&lt;style face="normal" font="default" size="100%"&gt;Phenological and growth patterns of the Mediterranean oak &lt;/style&gt;&lt;style face="italic" font="default" size="100%"&gt;Quercus suber&lt;/style&gt;&lt;style face="normal" font="default" size="100%"&gt; L.&lt;/style&gt;&lt;/title&gt;&lt;secondary-title&gt;Trees - Structure and Function&lt;/secondary-title&gt;&lt;alt-title&gt;Trees-Struct. Funct.&lt;/alt-title&gt;&lt;/titles&gt;&lt;periodical&gt;&lt;full-title&gt;Trees - Structure and Function&lt;/full-title&gt;&lt;/periodical&gt;&lt;pages&gt;41-46&lt;/pages&gt;&lt;volume&gt;9&lt;/volume&gt;&lt;number&gt;1&lt;/number&gt;&lt;keywords&gt;&lt;keyword&gt;phenology&lt;/keyword&gt;&lt;keyword&gt;growth&lt;/keyword&gt;&lt;keyword&gt;specific leaf weight&lt;/keyword&gt;&lt;keyword&gt;trees&lt;/keyword&gt;&lt;keyword&gt;quercus suber&lt;/keyword&gt;&lt;keyword&gt;cork oak&lt;/keyword&gt;&lt;keyword&gt;MIND&lt;/keyword&gt;&lt;keyword&gt;Fenologia&lt;/keyword&gt;&lt;/keywords&gt;&lt;dates&gt;&lt;year&gt;1994&lt;/year&gt;&lt;pub-dates&gt;&lt;date&gt;NOV&lt;/date&gt;&lt;/pub-dates&gt;&lt;/dates&gt;&lt;accession-num&gt;ISI:A1994PU48700007&lt;/accession-num&gt;&lt;label&gt;Springer Verlag&lt;/label&gt;&lt;urls&gt;&lt;related-urls&gt;&lt;url&gt;&amp;lt;Go to ISI&amp;gt;://A1994PU48700007&lt;/url&gt;&lt;/related-urls&gt;&lt;/urls&gt;&lt;electronic-resource-num&gt;https://doi.org/10.1007/BF00197868&lt;/electronic-resource-num&gt;&lt;research-notes&gt;Notas avulsas 106a. Muito interessante. Resultados semelhantes aos nossos. &lt;/research-notes&gt;&lt;/record&gt;&lt;/Cite&gt;&lt;/EndNote&gt;</w:instrText>
      </w:r>
      <w:r w:rsidR="00CE7055" w:rsidRPr="00810B75">
        <w:rPr>
          <w:szCs w:val="28"/>
          <w:lang w:val="en-US"/>
        </w:rPr>
        <w:fldChar w:fldCharType="separate"/>
      </w:r>
      <w:r w:rsidR="00CE7055">
        <w:rPr>
          <w:noProof/>
          <w:szCs w:val="28"/>
          <w:lang w:val="en-US"/>
        </w:rPr>
        <w:t>(</w:t>
      </w:r>
      <w:hyperlink w:anchor="_ENREF_8" w:tooltip="Oliveira, 1994 #403" w:history="1">
        <w:r w:rsidR="0076192B">
          <w:rPr>
            <w:noProof/>
            <w:szCs w:val="28"/>
            <w:lang w:val="en-US"/>
          </w:rPr>
          <w:t>Oliveira et al., 1994</w:t>
        </w:r>
      </w:hyperlink>
      <w:r w:rsidR="00CE7055">
        <w:rPr>
          <w:noProof/>
          <w:szCs w:val="28"/>
          <w:lang w:val="en-US"/>
        </w:rPr>
        <w:t>)</w:t>
      </w:r>
      <w:r w:rsidR="00CE7055" w:rsidRPr="00810B75">
        <w:rPr>
          <w:szCs w:val="28"/>
          <w:lang w:val="en-US"/>
        </w:rPr>
        <w:fldChar w:fldCharType="end"/>
      </w:r>
      <w:r w:rsidR="00CE7055" w:rsidRPr="00810B75">
        <w:rPr>
          <w:szCs w:val="28"/>
          <w:lang w:val="en-US"/>
        </w:rPr>
        <w:t xml:space="preserve">, </w:t>
      </w:r>
      <w:r w:rsidR="00CE7055">
        <w:rPr>
          <w:szCs w:val="28"/>
          <w:lang w:val="en-US"/>
        </w:rPr>
        <w:t xml:space="preserve">in </w:t>
      </w:r>
      <w:r w:rsidR="00CE7055" w:rsidRPr="00810B75">
        <w:rPr>
          <w:szCs w:val="28"/>
          <w:lang w:val="en-US"/>
        </w:rPr>
        <w:t xml:space="preserve">which </w:t>
      </w:r>
      <w:ins w:id="682" w:author="Raquel" w:date="2018-11-27T17:07:00Z">
        <w:r w:rsidR="00971CBF">
          <w:rPr>
            <w:szCs w:val="28"/>
            <w:lang w:val="en-US"/>
          </w:rPr>
          <w:t>values</w:t>
        </w:r>
      </w:ins>
      <w:del w:id="683" w:author="Raquel" w:date="2018-11-27T17:07:00Z">
        <w:r w:rsidR="00CE7055" w:rsidDel="00971CBF">
          <w:rPr>
            <w:szCs w:val="28"/>
            <w:lang w:val="en-US"/>
          </w:rPr>
          <w:delText>shoot length</w:delText>
        </w:r>
      </w:del>
      <w:r w:rsidR="00CE7055">
        <w:rPr>
          <w:szCs w:val="28"/>
          <w:lang w:val="en-US"/>
        </w:rPr>
        <w:t xml:space="preserve"> ranged </w:t>
      </w:r>
      <w:r w:rsidR="00CE7055" w:rsidRPr="00810B75">
        <w:rPr>
          <w:szCs w:val="28"/>
          <w:lang w:val="en-US"/>
        </w:rPr>
        <w:t>between 1.8 and 6.2 cm yr</w:t>
      </w:r>
      <w:r w:rsidR="00CE7055" w:rsidRPr="00810B75">
        <w:rPr>
          <w:szCs w:val="28"/>
          <w:vertAlign w:val="superscript"/>
          <w:lang w:val="en-US"/>
        </w:rPr>
        <w:t>-1</w:t>
      </w:r>
      <w:r w:rsidR="00CE7055">
        <w:rPr>
          <w:szCs w:val="28"/>
          <w:lang w:val="en-US"/>
        </w:rPr>
        <w:t xml:space="preserve">. This has probably to do with the </w:t>
      </w:r>
      <w:r w:rsidR="00342129">
        <w:rPr>
          <w:szCs w:val="28"/>
          <w:lang w:val="en-US"/>
        </w:rPr>
        <w:t xml:space="preserve">fact that the </w:t>
      </w:r>
      <w:r w:rsidR="00CE7055">
        <w:rPr>
          <w:szCs w:val="28"/>
          <w:lang w:val="en-US"/>
        </w:rPr>
        <w:t xml:space="preserve">sampled branches </w:t>
      </w:r>
      <w:r w:rsidR="00342129">
        <w:rPr>
          <w:szCs w:val="28"/>
          <w:lang w:val="en-US"/>
        </w:rPr>
        <w:t xml:space="preserve">in that study </w:t>
      </w:r>
      <w:r w:rsidR="001B18BA">
        <w:rPr>
          <w:szCs w:val="28"/>
          <w:lang w:val="en-US"/>
        </w:rPr>
        <w:t xml:space="preserve">were </w:t>
      </w:r>
      <w:r w:rsidR="00CE7055">
        <w:rPr>
          <w:szCs w:val="28"/>
          <w:lang w:val="en-US"/>
        </w:rPr>
        <w:t xml:space="preserve">not </w:t>
      </w:r>
      <w:r w:rsidR="001B18BA">
        <w:rPr>
          <w:szCs w:val="28"/>
          <w:lang w:val="en-US"/>
        </w:rPr>
        <w:t>clearly defined as</w:t>
      </w:r>
      <w:r w:rsidR="00342129">
        <w:rPr>
          <w:szCs w:val="28"/>
          <w:lang w:val="en-US"/>
        </w:rPr>
        <w:t xml:space="preserve"> </w:t>
      </w:r>
      <w:r w:rsidR="00CE7055">
        <w:rPr>
          <w:szCs w:val="28"/>
          <w:lang w:val="en-US"/>
        </w:rPr>
        <w:t xml:space="preserve">apical, </w:t>
      </w:r>
      <w:del w:id="684" w:author="Raquel" w:date="2018-11-27T16:49:00Z">
        <w:r w:rsidR="00CE7055" w:rsidDel="00634DAA">
          <w:rPr>
            <w:szCs w:val="28"/>
            <w:lang w:val="en-US"/>
          </w:rPr>
          <w:delText xml:space="preserve">like </w:delText>
        </w:r>
      </w:del>
      <w:ins w:id="685" w:author="Raquel" w:date="2018-11-27T16:49:00Z">
        <w:r w:rsidR="00634DAA">
          <w:rPr>
            <w:szCs w:val="28"/>
            <w:lang w:val="en-US"/>
          </w:rPr>
          <w:t xml:space="preserve">as </w:t>
        </w:r>
      </w:ins>
      <w:r w:rsidR="00CE7055">
        <w:rPr>
          <w:szCs w:val="28"/>
          <w:lang w:val="en-US"/>
        </w:rPr>
        <w:t>we measured</w:t>
      </w:r>
      <w:r w:rsidR="009C6A4B">
        <w:rPr>
          <w:szCs w:val="28"/>
          <w:lang w:val="en-US"/>
        </w:rPr>
        <w:t>, thus showing lower growth</w:t>
      </w:r>
      <w:r w:rsidR="00CE7055">
        <w:rPr>
          <w:szCs w:val="28"/>
          <w:lang w:val="en-US"/>
        </w:rPr>
        <w:t xml:space="preserve">. The lower reduction in shoot elongation, </w:t>
      </w:r>
      <w:ins w:id="686" w:author="raquelvale" w:date="2018-11-23T00:29:00Z">
        <w:r w:rsidR="005F3836">
          <w:rPr>
            <w:szCs w:val="28"/>
            <w:lang w:val="en-US"/>
          </w:rPr>
          <w:t>in comparison</w:t>
        </w:r>
      </w:ins>
      <w:del w:id="687" w:author="raquelvale" w:date="2018-11-23T00:30:00Z">
        <w:r w:rsidR="00CE7055" w:rsidDel="005F3836">
          <w:rPr>
            <w:szCs w:val="28"/>
            <w:lang w:val="en-US"/>
          </w:rPr>
          <w:delText>as compared</w:delText>
        </w:r>
      </w:del>
      <w:r w:rsidR="00CE7055">
        <w:rPr>
          <w:szCs w:val="28"/>
          <w:lang w:val="en-US"/>
        </w:rPr>
        <w:t xml:space="preserve"> to trunk growth, combined with an absence of significant changes in LAI suggests that cork oak </w:t>
      </w:r>
      <w:r w:rsidR="00606AF0">
        <w:rPr>
          <w:szCs w:val="28"/>
          <w:lang w:val="en-US"/>
        </w:rPr>
        <w:t xml:space="preserve">privileges </w:t>
      </w:r>
      <w:r w:rsidR="00CE7055">
        <w:rPr>
          <w:szCs w:val="28"/>
          <w:lang w:val="en-US"/>
        </w:rPr>
        <w:t xml:space="preserve">leaf carbon assimilation, by maintaining </w:t>
      </w:r>
      <w:del w:id="688" w:author="Raquel" w:date="2018-11-27T16:50:00Z">
        <w:r w:rsidR="00CE7055" w:rsidDel="00634DAA">
          <w:rPr>
            <w:szCs w:val="28"/>
            <w:lang w:val="en-US"/>
          </w:rPr>
          <w:delText xml:space="preserve">the </w:delText>
        </w:r>
      </w:del>
      <w:r w:rsidR="00CE7055">
        <w:rPr>
          <w:szCs w:val="28"/>
          <w:lang w:val="en-US"/>
        </w:rPr>
        <w:t xml:space="preserve">leaf area, as suggested elsewhere </w:t>
      </w:r>
      <w:r w:rsidR="00CE7055">
        <w:rPr>
          <w:szCs w:val="28"/>
          <w:lang w:val="en-US"/>
        </w:rPr>
        <w:fldChar w:fldCharType="begin"/>
      </w:r>
      <w:r w:rsidR="00CE7055">
        <w:rPr>
          <w:szCs w:val="28"/>
          <w:lang w:val="en-US"/>
        </w:rPr>
        <w:instrText xml:space="preserve"> ADDIN EN.CITE &lt;EndNote&gt;&lt;Cite&gt;&lt;Author&gt;Costa-e-Silva&lt;/Author&gt;&lt;Year&gt;2015&lt;/Year&gt;&lt;RecNum&gt;7265&lt;/RecNum&gt;&lt;DisplayText&gt;(Costa-e-Silva et al., 2015)&lt;/DisplayText&gt;&lt;record&gt;&lt;rec-number&gt;7265&lt;/rec-number&gt;&lt;foreign-keys&gt;&lt;key app="EN" db-id="pwteffw96rtfrhe9ts7pz52wtex5vzw000xw"&gt;7265&lt;/key&gt;&lt;/foreign-keys&gt;&lt;ref-type name="Journal Article"&gt;17&lt;/ref-type&gt;&lt;contributors&gt;&lt;authors&gt;&lt;author&gt;Costa-e-Silva, Filipe&lt;/author&gt;&lt;author&gt;Correia, Alexandra C.&lt;/author&gt;&lt;author&gt;Piayda, Arndt&lt;/author&gt;&lt;author&gt;Dubbert, Maren&lt;/author&gt;&lt;author&gt;Rebmann, Corinna&lt;/author&gt;&lt;author&gt;Cuntz, Matthias&lt;/author&gt;&lt;author&gt;Werner, Christiane&lt;/author&gt;&lt;author&gt;David, Jorge Soares&lt;/author&gt;&lt;author&gt;Pereira, João Santos&lt;/author&gt;&lt;/authors&gt;&lt;/contributors&gt;&lt;titles&gt;&lt;title&gt;Effects of an extremely dry winter on net ecosystem carbon exchange and tree phenology at a cork oak woodland&lt;/title&gt;&lt;secondary-title&gt;Agricultural and Forest Meteorology&lt;/secondary-title&gt;&lt;alt-title&gt;Agr. Forest Meteorol.&lt;/alt-title&gt;&lt;/titles&gt;&lt;periodical&gt;&lt;full-title&gt;Agricultural and Forest Meteorology&lt;/full-title&gt;&lt;/periodical&gt;&lt;pages&gt;48-57&lt;/pages&gt;&lt;volume&gt;204&lt;/volume&gt;&lt;number&gt;0&lt;/number&gt;&lt;keywords&gt;&lt;keyword&gt;CO2 fluxes&lt;/keyword&gt;&lt;keyword&gt;Evergreen oak&lt;/keyword&gt;&lt;keyword&gt;Leaf area index&lt;/keyword&gt;&lt;keyword&gt;Mediterranean woodland&lt;/keyword&gt;&lt;keyword&gt;Quercus suber L.&lt;/keyword&gt;&lt;keyword&gt;Tree diameter increment&lt;/keyword&gt;&lt;/keywords&gt;&lt;dates&gt;&lt;year&gt;2015&lt;/year&gt;&lt;pub-dates&gt;&lt;date&gt;May 15&lt;/date&gt;&lt;/pub-dates&gt;&lt;/dates&gt;&lt;isbn&gt;0168-1923&lt;/isbn&gt;&lt;accession-num&gt;WOS:000352246800006&lt;/accession-num&gt;&lt;urls&gt;&lt;related-urls&gt;&lt;url&gt;http://www.sciencedirect.com/science/article/pii/S0168192315000283&lt;/url&gt;&lt;/related-urls&gt;&lt;/urls&gt;&lt;electronic-resource-num&gt;https://doi.org/10.1016/j.agrformet.2015.01.017&lt;/electronic-resource-num&gt;&lt;/record&gt;&lt;/Cite&gt;&lt;/EndNote&gt;</w:instrText>
      </w:r>
      <w:r w:rsidR="00CE7055">
        <w:rPr>
          <w:szCs w:val="28"/>
          <w:lang w:val="en-US"/>
        </w:rPr>
        <w:fldChar w:fldCharType="separate"/>
      </w:r>
      <w:r w:rsidR="00CE7055">
        <w:rPr>
          <w:noProof/>
          <w:szCs w:val="28"/>
          <w:lang w:val="en-US"/>
        </w:rPr>
        <w:t>(</w:t>
      </w:r>
      <w:hyperlink w:anchor="_ENREF_76" w:tooltip="Costa-e-Silva, 2015 #7265" w:history="1">
        <w:r w:rsidR="0076192B">
          <w:rPr>
            <w:noProof/>
            <w:szCs w:val="28"/>
            <w:lang w:val="en-US"/>
          </w:rPr>
          <w:t>Costa-e-Silva et al., 2015</w:t>
        </w:r>
      </w:hyperlink>
      <w:r w:rsidR="00CE7055">
        <w:rPr>
          <w:noProof/>
          <w:szCs w:val="28"/>
          <w:lang w:val="en-US"/>
        </w:rPr>
        <w:t>)</w:t>
      </w:r>
      <w:r w:rsidR="00CE7055">
        <w:rPr>
          <w:szCs w:val="28"/>
          <w:lang w:val="en-US"/>
        </w:rPr>
        <w:fldChar w:fldCharType="end"/>
      </w:r>
      <w:r w:rsidR="00CE7055">
        <w:rPr>
          <w:szCs w:val="28"/>
          <w:lang w:val="en-US"/>
        </w:rPr>
        <w:t>.</w:t>
      </w:r>
    </w:p>
    <w:p w14:paraId="3C008B34" w14:textId="15190B5F" w:rsidR="00193CAB" w:rsidRDefault="00CE7055" w:rsidP="00CE7055">
      <w:pPr>
        <w:spacing w:after="120"/>
        <w:rPr>
          <w:szCs w:val="28"/>
          <w:lang w:val="en-US"/>
        </w:rPr>
      </w:pPr>
      <w:r>
        <w:rPr>
          <w:szCs w:val="28"/>
          <w:lang w:val="en-US"/>
        </w:rPr>
        <w:t xml:space="preserve">Although </w:t>
      </w:r>
      <w:r w:rsidR="0015348A">
        <w:rPr>
          <w:szCs w:val="28"/>
          <w:lang w:val="en-US"/>
        </w:rPr>
        <w:t xml:space="preserve">reported </w:t>
      </w:r>
      <w:r>
        <w:rPr>
          <w:szCs w:val="28"/>
          <w:lang w:val="en-US"/>
        </w:rPr>
        <w:t xml:space="preserve">LAI or litterfall responses to drought </w:t>
      </w:r>
      <w:r w:rsidR="0015348A">
        <w:rPr>
          <w:szCs w:val="28"/>
          <w:lang w:val="en-US"/>
        </w:rPr>
        <w:t>are conflicting</w:t>
      </w:r>
      <w:r>
        <w:rPr>
          <w:szCs w:val="28"/>
          <w:lang w:val="en-US"/>
        </w:rPr>
        <w:t xml:space="preserve"> </w:t>
      </w:r>
      <w:r>
        <w:rPr>
          <w:szCs w:val="28"/>
          <w:lang w:val="en-US"/>
        </w:rPr>
        <w:fldChar w:fldCharType="begin">
          <w:fldData xml:space="preserve">PEVuZE5vdGU+PENpdGU+PEF1dGhvcj5MaW1vdXNpbjwvQXV0aG9yPjxZZWFyPjIwMDk8L1llYXI+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=
</w:fldData>
        </w:fldChar>
      </w:r>
      <w:r w:rsidR="008B7BB0">
        <w:rPr>
          <w:szCs w:val="28"/>
          <w:lang w:val="en-US"/>
        </w:rPr>
        <w:instrText xml:space="preserve"> ADDIN EN.CITE </w:instrText>
      </w:r>
      <w:r w:rsidR="008B7BB0">
        <w:rPr>
          <w:szCs w:val="28"/>
          <w:lang w:val="en-US"/>
        </w:rPr>
        <w:fldChar w:fldCharType="begin">
          <w:fldData xml:space="preserve">PEVuZE5vdGU+PENpdGU+PEF1dGhvcj5MaW1vdXNpbjwvQXV0aG9yPjxZZWFyPjIwMDk8L1llYXI+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=
</w:fldData>
        </w:fldChar>
      </w:r>
      <w:r w:rsidR="008B7BB0">
        <w:rPr>
          <w:szCs w:val="28"/>
          <w:lang w:val="en-US"/>
        </w:rPr>
        <w:instrText xml:space="preserve"> ADDIN EN.CITE.DATA </w:instrText>
      </w:r>
      <w:r w:rsidR="008B7BB0">
        <w:rPr>
          <w:szCs w:val="28"/>
          <w:lang w:val="en-US"/>
        </w:rPr>
      </w:r>
      <w:r w:rsidR="008B7BB0">
        <w:rPr>
          <w:szCs w:val="28"/>
          <w:lang w:val="en-US"/>
        </w:rPr>
        <w:fldChar w:fldCharType="end"/>
      </w:r>
      <w:r>
        <w:rPr>
          <w:szCs w:val="28"/>
          <w:lang w:val="en-US"/>
        </w:rPr>
      </w:r>
      <w:r>
        <w:rPr>
          <w:szCs w:val="28"/>
          <w:lang w:val="en-US"/>
        </w:rPr>
        <w:fldChar w:fldCharType="separate"/>
      </w:r>
      <w:r w:rsidR="008B7BB0">
        <w:rPr>
          <w:noProof/>
          <w:szCs w:val="28"/>
          <w:lang w:val="en-US"/>
        </w:rPr>
        <w:t>(</w:t>
      </w:r>
      <w:hyperlink w:anchor="_ENREF_19" w:tooltip="Reichstein, 2002 #568" w:history="1">
        <w:r w:rsidR="0076192B">
          <w:rPr>
            <w:noProof/>
            <w:szCs w:val="28"/>
            <w:lang w:val="en-US"/>
          </w:rPr>
          <w:t>Reichstein et al., 2002</w:t>
        </w:r>
      </w:hyperlink>
      <w:r w:rsidR="008B7BB0">
        <w:rPr>
          <w:noProof/>
          <w:szCs w:val="28"/>
          <w:lang w:val="en-US"/>
        </w:rPr>
        <w:t xml:space="preserve">; </w:t>
      </w:r>
      <w:hyperlink w:anchor="_ENREF_23" w:tooltip="Ogaya, 2004 #5539" w:history="1">
        <w:r w:rsidR="0076192B">
          <w:rPr>
            <w:noProof/>
            <w:szCs w:val="28"/>
            <w:lang w:val="en-US"/>
          </w:rPr>
          <w:t>Ogaya and Penuelas, 2004</w:t>
        </w:r>
      </w:hyperlink>
      <w:r w:rsidR="008B7BB0">
        <w:rPr>
          <w:noProof/>
          <w:szCs w:val="28"/>
          <w:lang w:val="en-US"/>
        </w:rPr>
        <w:t xml:space="preserve">; </w:t>
      </w:r>
      <w:hyperlink w:anchor="_ENREF_40" w:tooltip="Limousin, 2009 #5514" w:history="1">
        <w:r w:rsidR="0076192B">
          <w:rPr>
            <w:noProof/>
            <w:szCs w:val="28"/>
            <w:lang w:val="en-US"/>
          </w:rPr>
          <w:t>Limousin et al., 2009</w:t>
        </w:r>
      </w:hyperlink>
      <w:r w:rsidR="008B7BB0">
        <w:rPr>
          <w:noProof/>
          <w:szCs w:val="28"/>
          <w:lang w:val="en-US"/>
        </w:rPr>
        <w:t xml:space="preserve">; </w:t>
      </w:r>
      <w:hyperlink w:anchor="_ENREF_62" w:tooltip="Martin-StPaul, 2013 #6387" w:history="1">
        <w:r w:rsidR="0076192B">
          <w:rPr>
            <w:noProof/>
            <w:szCs w:val="28"/>
            <w:lang w:val="en-US"/>
          </w:rPr>
          <w:t>Martin-StPaul et al., 2013</w:t>
        </w:r>
      </w:hyperlink>
      <w:r w:rsidR="008B7BB0">
        <w:rPr>
          <w:noProof/>
          <w:szCs w:val="28"/>
          <w:lang w:val="en-US"/>
        </w:rPr>
        <w:t xml:space="preserve">; </w:t>
      </w:r>
      <w:hyperlink w:anchor="_ENREF_76" w:tooltip="Costa-e-Silva, 2015 #7265" w:history="1">
        <w:r w:rsidR="0076192B">
          <w:rPr>
            <w:noProof/>
            <w:szCs w:val="28"/>
            <w:lang w:val="en-US"/>
          </w:rPr>
          <w:t>Costa-e-Silva et al., 2015</w:t>
        </w:r>
      </w:hyperlink>
      <w:r w:rsidR="008B7BB0">
        <w:rPr>
          <w:noProof/>
          <w:szCs w:val="28"/>
          <w:lang w:val="en-US"/>
        </w:rPr>
        <w:t>)</w:t>
      </w:r>
      <w:r>
        <w:rPr>
          <w:szCs w:val="28"/>
          <w:lang w:val="en-US"/>
        </w:rPr>
        <w:fldChar w:fldCharType="end"/>
      </w:r>
      <w:r>
        <w:rPr>
          <w:szCs w:val="28"/>
          <w:lang w:val="en-US"/>
        </w:rPr>
        <w:t xml:space="preserve">, </w:t>
      </w:r>
      <w:r w:rsidR="0015348A">
        <w:rPr>
          <w:szCs w:val="28"/>
          <w:lang w:val="en-US"/>
        </w:rPr>
        <w:t>we</w:t>
      </w:r>
      <w:r>
        <w:rPr>
          <w:szCs w:val="28"/>
          <w:lang w:val="en-US"/>
        </w:rPr>
        <w:t xml:space="preserve"> would </w:t>
      </w:r>
      <w:r w:rsidR="0015348A">
        <w:rPr>
          <w:szCs w:val="28"/>
          <w:lang w:val="en-US"/>
        </w:rPr>
        <w:t>expect</w:t>
      </w:r>
      <w:r>
        <w:rPr>
          <w:szCs w:val="28"/>
          <w:lang w:val="en-US"/>
        </w:rPr>
        <w:t xml:space="preserve"> a reduction in LAI as a </w:t>
      </w:r>
      <w:r>
        <w:rPr>
          <w:szCs w:val="28"/>
          <w:lang w:val="en-US"/>
        </w:rPr>
        <w:lastRenderedPageBreak/>
        <w:t>consequence of lower shoot elongation and lower number of leaves, without a correspond</w:t>
      </w:r>
      <w:r w:rsidR="000E7355">
        <w:rPr>
          <w:szCs w:val="28"/>
          <w:lang w:val="en-US"/>
        </w:rPr>
        <w:t>ing</w:t>
      </w:r>
      <w:r>
        <w:rPr>
          <w:szCs w:val="28"/>
          <w:lang w:val="en-US"/>
        </w:rPr>
        <w:t xml:space="preserve"> decrease in total litterfall</w:t>
      </w:r>
      <w:r w:rsidR="0015348A">
        <w:rPr>
          <w:szCs w:val="28"/>
          <w:lang w:val="en-US"/>
        </w:rPr>
        <w:t xml:space="preserve">. Despite the higher leaf senescence observed during the bulk period, in the dry year, </w:t>
      </w:r>
      <w:r>
        <w:rPr>
          <w:szCs w:val="28"/>
          <w:lang w:val="en-US"/>
        </w:rPr>
        <w:t xml:space="preserve">total litterfall </w:t>
      </w:r>
      <w:r w:rsidR="00193CAB">
        <w:rPr>
          <w:szCs w:val="28"/>
          <w:lang w:val="en-US"/>
        </w:rPr>
        <w:t>(</w:t>
      </w:r>
      <w:r>
        <w:rPr>
          <w:szCs w:val="28"/>
          <w:lang w:val="en-US"/>
        </w:rPr>
        <w:t xml:space="preserve">from January to </w:t>
      </w:r>
      <w:r w:rsidR="0015348A">
        <w:rPr>
          <w:szCs w:val="28"/>
          <w:lang w:val="en-US"/>
        </w:rPr>
        <w:t>September</w:t>
      </w:r>
      <w:r w:rsidR="00193CAB">
        <w:rPr>
          <w:szCs w:val="28"/>
          <w:lang w:val="en-US"/>
        </w:rPr>
        <w:t>)</w:t>
      </w:r>
      <w:r>
        <w:rPr>
          <w:szCs w:val="28"/>
          <w:lang w:val="en-US"/>
        </w:rPr>
        <w:t xml:space="preserve"> was similar </w:t>
      </w:r>
      <w:del w:id="689" w:author="cbbesson" w:date="2018-11-21T16:42:00Z">
        <w:r w:rsidDel="009F1523">
          <w:rPr>
            <w:szCs w:val="28"/>
            <w:lang w:val="en-US"/>
          </w:rPr>
          <w:delText xml:space="preserve">among </w:delText>
        </w:r>
      </w:del>
      <w:ins w:id="690" w:author="cbbesson" w:date="2018-11-21T16:42:00Z">
        <w:r w:rsidR="009F1523">
          <w:rPr>
            <w:szCs w:val="28"/>
            <w:lang w:val="en-US"/>
          </w:rPr>
          <w:t xml:space="preserve">between </w:t>
        </w:r>
      </w:ins>
      <w:r>
        <w:rPr>
          <w:szCs w:val="28"/>
          <w:lang w:val="en-US"/>
        </w:rPr>
        <w:t>years</w:t>
      </w:r>
      <w:r w:rsidR="00193CAB">
        <w:rPr>
          <w:szCs w:val="28"/>
          <w:lang w:val="en-US"/>
        </w:rPr>
        <w:t xml:space="preserve"> (</w:t>
      </w:r>
      <w:r>
        <w:rPr>
          <w:szCs w:val="28"/>
          <w:lang w:val="en-US"/>
        </w:rPr>
        <w:t xml:space="preserve">Fig 3e). </w:t>
      </w:r>
      <w:r w:rsidR="00193CAB">
        <w:rPr>
          <w:szCs w:val="28"/>
          <w:lang w:val="en-US"/>
        </w:rPr>
        <w:t>This could be explained by</w:t>
      </w:r>
      <w:r>
        <w:rPr>
          <w:szCs w:val="28"/>
          <w:lang w:val="en-US"/>
        </w:rPr>
        <w:t xml:space="preserve"> trees retain</w:t>
      </w:r>
      <w:r w:rsidR="00193CAB">
        <w:rPr>
          <w:szCs w:val="28"/>
          <w:lang w:val="en-US"/>
        </w:rPr>
        <w:t>ing</w:t>
      </w:r>
      <w:r>
        <w:rPr>
          <w:szCs w:val="28"/>
          <w:lang w:val="en-US"/>
        </w:rPr>
        <w:t xml:space="preserve"> a portion of leaves in the canopy longer than a year or simply because litterfall reflects the </w:t>
      </w:r>
      <w:del w:id="691" w:author="Raquel" w:date="2018-11-27T16:51:00Z">
        <w:r w:rsidDel="00634DAA">
          <w:rPr>
            <w:szCs w:val="28"/>
            <w:lang w:val="en-US"/>
          </w:rPr>
          <w:delText xml:space="preserve">previous year </w:delText>
        </w:r>
      </w:del>
      <w:r>
        <w:rPr>
          <w:szCs w:val="28"/>
          <w:lang w:val="en-US"/>
        </w:rPr>
        <w:t>growth</w:t>
      </w:r>
      <w:r w:rsidR="00193CAB">
        <w:rPr>
          <w:szCs w:val="28"/>
          <w:lang w:val="en-US"/>
        </w:rPr>
        <w:t xml:space="preserve"> </w:t>
      </w:r>
      <w:ins w:id="692" w:author="Raquel" w:date="2018-11-27T16:51:00Z">
        <w:r w:rsidR="00634DAA">
          <w:rPr>
            <w:szCs w:val="28"/>
            <w:lang w:val="en-US"/>
          </w:rPr>
          <w:t xml:space="preserve">of the previous year, </w:t>
        </w:r>
      </w:ins>
      <w:r>
        <w:rPr>
          <w:szCs w:val="28"/>
          <w:lang w:val="en-US"/>
        </w:rPr>
        <w:t xml:space="preserve">that was not affected by drought. </w:t>
      </w:r>
      <w:ins w:id="693" w:author="Raquel" w:date="2018-11-27T16:52:00Z">
        <w:r w:rsidR="00634DAA">
          <w:rPr>
            <w:szCs w:val="28"/>
            <w:lang w:val="en-US"/>
          </w:rPr>
          <w:t>Similarly, i</w:t>
        </w:r>
      </w:ins>
      <w:del w:id="694" w:author="Raquel" w:date="2018-11-27T16:52:00Z">
        <w:r w:rsidR="00193CAB" w:rsidDel="00634DAA">
          <w:rPr>
            <w:szCs w:val="28"/>
            <w:lang w:val="en-US"/>
          </w:rPr>
          <w:delText>I</w:delText>
        </w:r>
      </w:del>
      <w:r w:rsidR="00193CAB">
        <w:rPr>
          <w:szCs w:val="28"/>
          <w:lang w:val="en-US"/>
        </w:rPr>
        <w:t xml:space="preserve">n a </w:t>
      </w:r>
      <w:r>
        <w:rPr>
          <w:szCs w:val="28"/>
          <w:lang w:val="en-US"/>
        </w:rPr>
        <w:t>study realized in the Mediterranean</w:t>
      </w:r>
      <w:r w:rsidR="00193CAB">
        <w:rPr>
          <w:szCs w:val="28"/>
          <w:lang w:val="en-US"/>
        </w:rPr>
        <w:t xml:space="preserve"> region</w:t>
      </w:r>
      <w:ins w:id="695" w:author="Raquel" w:date="2018-11-27T16:52:00Z">
        <w:r w:rsidR="00634DAA">
          <w:rPr>
            <w:szCs w:val="28"/>
            <w:lang w:val="en-US"/>
          </w:rPr>
          <w:t xml:space="preserve">, </w:t>
        </w:r>
      </w:ins>
      <w:del w:id="696" w:author="Raquel" w:date="2018-11-27T16:52:00Z">
        <w:r w:rsidDel="00634DAA">
          <w:rPr>
            <w:szCs w:val="28"/>
            <w:lang w:val="en-US"/>
          </w:rPr>
          <w:delText xml:space="preserve"> during the same years</w:delText>
        </w:r>
        <w:r w:rsidR="00193CAB" w:rsidDel="00634DAA">
          <w:rPr>
            <w:szCs w:val="28"/>
            <w:lang w:val="en-US"/>
          </w:rPr>
          <w:delText xml:space="preserve">, also </w:delText>
        </w:r>
      </w:del>
      <w:r>
        <w:rPr>
          <w:szCs w:val="28"/>
          <w:lang w:val="en-US"/>
        </w:rPr>
        <w:t xml:space="preserve">no </w:t>
      </w:r>
      <w:r w:rsidR="00193CAB">
        <w:rPr>
          <w:szCs w:val="28"/>
          <w:lang w:val="en-US"/>
        </w:rPr>
        <w:t>changes were observed</w:t>
      </w:r>
      <w:r>
        <w:rPr>
          <w:szCs w:val="28"/>
          <w:lang w:val="en-US"/>
        </w:rPr>
        <w:t xml:space="preserve"> in </w:t>
      </w:r>
      <w:r w:rsidRPr="004E0246">
        <w:rPr>
          <w:i/>
          <w:szCs w:val="28"/>
          <w:lang w:val="en-US"/>
        </w:rPr>
        <w:t>Q. ilex</w:t>
      </w:r>
      <w:r>
        <w:rPr>
          <w:szCs w:val="28"/>
          <w:lang w:val="en-US"/>
        </w:rPr>
        <w:t xml:space="preserve"> litterfall </w:t>
      </w:r>
      <w:ins w:id="697" w:author="Raquel" w:date="2018-11-27T16:52:00Z">
        <w:r w:rsidR="00634DAA">
          <w:rPr>
            <w:szCs w:val="28"/>
            <w:lang w:val="en-US"/>
          </w:rPr>
          <w:t xml:space="preserve">between the same years </w:t>
        </w:r>
      </w:ins>
      <w:r>
        <w:rPr>
          <w:szCs w:val="28"/>
          <w:lang w:val="en-US"/>
        </w:rPr>
        <w:fldChar w:fldCharType="begin"/>
      </w:r>
      <w:r>
        <w:rPr>
          <w:szCs w:val="28"/>
          <w:lang w:val="en-US"/>
        </w:rPr>
        <w:instrText xml:space="preserve"> ADDIN EN.CITE &lt;EndNote&gt;&lt;Cite&gt;&lt;Author&gt;Limousin&lt;/Author&gt;&lt;Year&gt;2009&lt;/Year&gt;&lt;RecNum&gt;5514&lt;/RecNum&gt;&lt;DisplayText&gt;(Limousin et al., 2009)&lt;/DisplayText&gt;&lt;record&gt;&lt;rec-number&gt;5514&lt;/rec-number&gt;&lt;foreign-keys&gt;&lt;key app="EN" db-id="pwteffw96rtfrhe9ts7pz52wtex5vzw000xw"&gt;5514&lt;/key&gt;&lt;/foreign-keys&gt;&lt;ref-type name="Journal Article"&gt;17&lt;/ref-type&gt;&lt;contributors&gt;&lt;authors&gt;&lt;author&gt;Limousin, J. M.&lt;/author&gt;&lt;author&gt;Rambal, S.&lt;/author&gt;&lt;author&gt;Ourcival, J. M.&lt;/author&gt;&lt;author&gt;Rocheteau, A.&lt;/author&gt;&lt;author&gt;Joffre, R.&lt;/author&gt;&lt;author&gt;Rodriguez-Cortina, R.&lt;/author&gt;&lt;/authors&gt;&lt;/contributors&gt;&lt;titles&gt;&lt;title&gt;Long-term transpiration change with rainfall decline in a Mediterranean Quercus ilex forest&lt;/title&gt;&lt;secondary-title&gt;Global Change Biology&lt;/secondary-title&gt;&lt;alt-title&gt;Global Change Biol.&lt;/alt-title&gt;&lt;/titles&gt;&lt;periodical&gt;&lt;full-title&gt;Global Change Biology&lt;/full-title&gt;&lt;abbr-1&gt;Global Change Biol&lt;/abbr-1&gt;&lt;/periodical&gt;&lt;pages&gt;2163-2175&lt;/pages&gt;&lt;volume&gt;15&lt;/volume&gt;&lt;number&gt;9&lt;/number&gt;&lt;keywords&gt;&lt;keyword&gt;drought&lt;/keyword&gt;&lt;keyword&gt;ecohydrology&lt;/keyword&gt;&lt;keyword&gt;hydraulic conductance&lt;/keyword&gt;&lt;keyword&gt;leaf area index&lt;/keyword&gt;&lt;keyword&gt;leaf water potential&lt;/keyword&gt;&lt;keyword&gt;Mediterranean evergreen forest&lt;/keyword&gt;&lt;keyword&gt;Quercus ilex&lt;/keyword&gt;&lt;keyword&gt;throughfall exclusion&lt;/keyword&gt;&lt;keyword&gt;transpiration&lt;/keyword&gt;&lt;/keywords&gt;&lt;dates&gt;&lt;year&gt;2009&lt;/year&gt;&lt;/dates&gt;&lt;publisher&gt;Blackwell Publishing Ltd&lt;/publisher&gt;&lt;isbn&gt;1365-2486&lt;/isbn&gt;&lt;urls&gt;&lt;related-urls&gt;&lt;url&gt;http://dx.doi.org/10.1111/j.1365-2486.2009.01852.x&lt;/url&gt;&lt;/related-urls&gt;&lt;/urls&gt;&lt;electronic-resource-num&gt;https://doi.org/10.1111/j.1365-2486.2009.01852.x&lt;/electronic-resource-num&gt;&lt;research-notes&gt;Citado no paper 1 do MIND&lt;/research-notes&gt;&lt;/record&gt;&lt;/Cite&gt;&lt;/EndNote&gt;</w:instrText>
      </w:r>
      <w:r>
        <w:rPr>
          <w:szCs w:val="28"/>
          <w:lang w:val="en-US"/>
        </w:rPr>
        <w:fldChar w:fldCharType="separate"/>
      </w:r>
      <w:r>
        <w:rPr>
          <w:noProof/>
          <w:szCs w:val="28"/>
          <w:lang w:val="en-US"/>
        </w:rPr>
        <w:t>(</w:t>
      </w:r>
      <w:hyperlink w:anchor="_ENREF_40" w:tooltip="Limousin, 2009 #5514" w:history="1">
        <w:r w:rsidR="0076192B">
          <w:rPr>
            <w:noProof/>
            <w:szCs w:val="28"/>
            <w:lang w:val="en-US"/>
          </w:rPr>
          <w:t>Limousin et al., 2009</w:t>
        </w:r>
      </w:hyperlink>
      <w:r>
        <w:rPr>
          <w:noProof/>
          <w:szCs w:val="28"/>
          <w:lang w:val="en-US"/>
        </w:rPr>
        <w:t>)</w:t>
      </w:r>
      <w:r>
        <w:rPr>
          <w:szCs w:val="28"/>
          <w:lang w:val="en-US"/>
        </w:rPr>
        <w:fldChar w:fldCharType="end"/>
      </w:r>
      <w:r>
        <w:rPr>
          <w:szCs w:val="28"/>
          <w:lang w:val="en-US"/>
        </w:rPr>
        <w:t xml:space="preserve">. </w:t>
      </w:r>
    </w:p>
    <w:p w14:paraId="29625FFC" w14:textId="69D663A9" w:rsidR="00CE7055" w:rsidRDefault="00CE7055" w:rsidP="001339D2">
      <w:pPr>
        <w:spacing w:after="120"/>
        <w:rPr>
          <w:szCs w:val="28"/>
          <w:lang w:val="en-US"/>
        </w:rPr>
      </w:pPr>
      <w:r>
        <w:rPr>
          <w:szCs w:val="28"/>
          <w:lang w:val="en-US"/>
        </w:rPr>
        <w:t>The observed reduction of SLA is a</w:t>
      </w:r>
      <w:ins w:id="698" w:author="Raquel" w:date="2018-11-27T16:53:00Z">
        <w:r w:rsidR="00AA403C">
          <w:rPr>
            <w:szCs w:val="28"/>
            <w:lang w:val="en-US"/>
          </w:rPr>
          <w:t>nother</w:t>
        </w:r>
      </w:ins>
      <w:r>
        <w:rPr>
          <w:szCs w:val="28"/>
          <w:lang w:val="en-US"/>
        </w:rPr>
        <w:t xml:space="preserve"> characteristic response of Mediterranean trees to drought </w:t>
      </w:r>
      <w:r>
        <w:rPr>
          <w:szCs w:val="28"/>
          <w:lang w:val="en-US"/>
        </w:rPr>
        <w:fldChar w:fldCharType="begin">
          <w:fldData xml:space="preserve">PEVuZE5vdGU+PENpdGU+PEF1dGhvcj5DaGF2ZXM8L0F1dGhvcj48WWVhcj4yMDA0PC9ZZWFyPjxS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</w:fldData>
        </w:fldChar>
      </w:r>
      <w:r>
        <w:rPr>
          <w:szCs w:val="28"/>
          <w:lang w:val="en-US"/>
        </w:rPr>
        <w:instrText xml:space="preserve"> ADDIN EN.CITE </w:instrText>
      </w:r>
      <w:r>
        <w:rPr>
          <w:szCs w:val="28"/>
          <w:lang w:val="en-US"/>
        </w:rPr>
        <w:fldChar w:fldCharType="begin">
          <w:fldData xml:space="preserve">PEVuZE5vdGU+PENpdGU+PEF1dGhvcj5DaGF2ZXM8L0F1dGhvcj48WWVhcj4yMDA0PC9ZZWFyPjxS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</w:fldData>
        </w:fldChar>
      </w:r>
      <w:r>
        <w:rPr>
          <w:szCs w:val="28"/>
          <w:lang w:val="en-US"/>
        </w:rPr>
        <w:instrText xml:space="preserve"> ADDIN EN.CITE.DATA </w:instrText>
      </w:r>
      <w:r>
        <w:rPr>
          <w:szCs w:val="28"/>
          <w:lang w:val="en-US"/>
        </w:rPr>
      </w:r>
      <w:r>
        <w:rPr>
          <w:szCs w:val="28"/>
          <w:lang w:val="en-US"/>
        </w:rPr>
        <w:fldChar w:fldCharType="end"/>
      </w:r>
      <w:r>
        <w:rPr>
          <w:szCs w:val="28"/>
          <w:lang w:val="en-US"/>
        </w:rPr>
      </w:r>
      <w:r>
        <w:rPr>
          <w:szCs w:val="28"/>
          <w:lang w:val="en-US"/>
        </w:rPr>
        <w:fldChar w:fldCharType="separate"/>
      </w:r>
      <w:r>
        <w:rPr>
          <w:noProof/>
          <w:szCs w:val="28"/>
          <w:lang w:val="en-US"/>
        </w:rPr>
        <w:t>(</w:t>
      </w:r>
      <w:hyperlink w:anchor="_ENREF_26" w:tooltip="Chaves, 2004 #407" w:history="1">
        <w:r w:rsidR="0076192B">
          <w:rPr>
            <w:noProof/>
            <w:szCs w:val="28"/>
            <w:lang w:val="en-US"/>
          </w:rPr>
          <w:t>Chaves and Oliveira, 2004</w:t>
        </w:r>
      </w:hyperlink>
      <w:r>
        <w:rPr>
          <w:noProof/>
          <w:szCs w:val="28"/>
          <w:lang w:val="en-US"/>
        </w:rPr>
        <w:t>)</w:t>
      </w:r>
      <w:r>
        <w:rPr>
          <w:szCs w:val="28"/>
          <w:lang w:val="en-US"/>
        </w:rPr>
        <w:fldChar w:fldCharType="end"/>
      </w:r>
      <w:r>
        <w:rPr>
          <w:szCs w:val="28"/>
          <w:lang w:val="en-US"/>
        </w:rPr>
        <w:t xml:space="preserve">. By limiting the transpiring area, trees will be </w:t>
      </w:r>
      <w:r w:rsidR="000E7355">
        <w:rPr>
          <w:szCs w:val="28"/>
          <w:lang w:val="en-US"/>
        </w:rPr>
        <w:t>able to keep</w:t>
      </w:r>
      <w:r>
        <w:rPr>
          <w:szCs w:val="28"/>
          <w:lang w:val="en-US"/>
        </w:rPr>
        <w:t xml:space="preserve"> photosynthetic activity for a longer period</w:t>
      </w:r>
      <w:r w:rsidR="000E7355">
        <w:rPr>
          <w:szCs w:val="28"/>
          <w:lang w:val="en-US"/>
        </w:rPr>
        <w:t>,</w:t>
      </w:r>
      <w:r>
        <w:rPr>
          <w:szCs w:val="28"/>
          <w:lang w:val="en-US"/>
        </w:rPr>
        <w:t xml:space="preserve"> as suggested by </w:t>
      </w:r>
      <w:r>
        <w:rPr>
          <w:szCs w:val="28"/>
          <w:lang w:val="en-US"/>
        </w:rPr>
        <w:fldChar w:fldCharType="begin"/>
      </w:r>
      <w:r w:rsidR="000E7355">
        <w:rPr>
          <w:szCs w:val="28"/>
          <w:lang w:val="en-US"/>
        </w:rPr>
        <w:instrText xml:space="preserve"> ADDIN EN.CITE &lt;EndNote&gt;&lt;Cite AuthorYear="1"&gt;&lt;Author&gt;Ramírez-Valiente&lt;/Author&gt;&lt;Year&gt;2010&lt;/Year&gt;&lt;RecNum&gt;8846&lt;/RecNum&gt;&lt;DisplayText&gt;Ramírez-Valiente et al. (2010)&lt;/DisplayText&gt;&lt;record&gt;&lt;rec-number&gt;8846&lt;/rec-number&gt;&lt;foreign-keys&gt;&lt;key app="EN" db-id="pwteffw96rtfrhe9ts7pz52wtex5vzw000xw"&gt;8846&lt;/key&gt;&lt;/foreign-keys&gt;&lt;ref-type name="Journal Article"&gt;17&lt;/ref-type&gt;&lt;contributors&gt;&lt;authors&gt;&lt;author&gt;Ramírez-Valiente, Jose Alberto&lt;/author&gt;&lt;author&gt;Sánchez-Gómez, David&lt;/author&gt;&lt;author&gt;Aranda, Ismael&lt;/author&gt;&lt;author&gt;Valladares, Fernando&lt;/author&gt;&lt;/authors&gt;&lt;/contributors&gt;&lt;titles&gt;&lt;title&gt;Phenotypic plasticity and local adaptation in leaf ecophysiological traits of 13 contrasting cork oak populations under different water availabilities&lt;/title&gt;&lt;secondary-title&gt;Tree Physiology&lt;/secondary-title&gt;&lt;/titles&gt;&lt;periodical&gt;&lt;full-title&gt;Tree Physiology&lt;/full-title&gt;&lt;/periodical&gt;&lt;pages&gt;618-627&lt;/pages&gt;&lt;volume&gt;30&lt;/volume&gt;&lt;number&gt;5&lt;/number&gt;&lt;dates&gt;&lt;year&gt;2010&lt;/year&gt;&lt;/dates&gt;&lt;isbn&gt;0829-318X&lt;/isbn&gt;&lt;urls&gt;&lt;related-urls&gt;&lt;url&gt;http://dx.doi.org/10.1093/treephys/tpq013&lt;/url&gt;&lt;/related-urls&gt;&lt;/urls&gt;&lt;electronic-resource-num&gt;10.1093/treephys/tpq013&lt;/electronic-resource-num&gt;&lt;research-notes&gt;Notas avulsas 63. Para citar no paper do MIND&lt;/research-notes&gt;&lt;/record&gt;&lt;/Cite&gt;&lt;/EndNote&gt;</w:instrText>
      </w:r>
      <w:r>
        <w:rPr>
          <w:szCs w:val="28"/>
          <w:lang w:val="en-US"/>
        </w:rPr>
        <w:fldChar w:fldCharType="separate"/>
      </w:r>
      <w:hyperlink w:anchor="_ENREF_46" w:tooltip="Ramírez-Valiente, 2010 #8846" w:history="1">
        <w:r w:rsidR="0076192B">
          <w:rPr>
            <w:noProof/>
            <w:szCs w:val="28"/>
            <w:lang w:val="en-US"/>
          </w:rPr>
          <w:t>Ramírez-Valiente et al. (2010</w:t>
        </w:r>
      </w:hyperlink>
      <w:r w:rsidR="000E7355">
        <w:rPr>
          <w:noProof/>
          <w:szCs w:val="28"/>
          <w:lang w:val="en-US"/>
        </w:rPr>
        <w:t>)</w:t>
      </w:r>
      <w:r>
        <w:rPr>
          <w:szCs w:val="28"/>
          <w:lang w:val="en-US"/>
        </w:rPr>
        <w:fldChar w:fldCharType="end"/>
      </w:r>
      <w:ins w:id="699" w:author="Raquel" w:date="2018-11-27T17:19:00Z">
        <w:r w:rsidR="00F76B41">
          <w:rPr>
            <w:szCs w:val="28"/>
            <w:lang w:val="en-US"/>
          </w:rPr>
          <w:t xml:space="preserve">. </w:t>
        </w:r>
      </w:ins>
      <w:del w:id="700" w:author="Raquel" w:date="2018-11-27T17:19:00Z">
        <w:r w:rsidR="00465751" w:rsidDel="00F76B41">
          <w:rPr>
            <w:szCs w:val="28"/>
            <w:lang w:val="en-US"/>
          </w:rPr>
          <w:delText>, explaining the negative correlation between SLA asse</w:delText>
        </w:r>
      </w:del>
      <w:del w:id="701" w:author="Raquel" w:date="2018-11-27T17:20:00Z">
        <w:r w:rsidR="00465751" w:rsidDel="00F76B41">
          <w:rPr>
            <w:szCs w:val="28"/>
            <w:lang w:val="en-US"/>
          </w:rPr>
          <w:delText>ssed prior to the onset of drought and shoot length in cork oak, as we also observed</w:delText>
        </w:r>
      </w:del>
      <w:r>
        <w:rPr>
          <w:szCs w:val="28"/>
          <w:lang w:val="en-US"/>
        </w:rPr>
        <w:t xml:space="preserve">. More schlerophyllous leaves were also associated with low soil nutrient availability </w:t>
      </w:r>
      <w:r>
        <w:rPr>
          <w:szCs w:val="28"/>
          <w:lang w:val="en-US"/>
        </w:rPr>
        <w:fldChar w:fldCharType="begin"/>
      </w:r>
      <w:r>
        <w:rPr>
          <w:szCs w:val="28"/>
          <w:lang w:val="en-US"/>
        </w:rPr>
        <w:instrText xml:space="preserve"> ADDIN EN.CITE &lt;EndNote&gt;&lt;Cite&gt;&lt;Author&gt;Salleo&lt;/Author&gt;&lt;Year&gt;2000&lt;/Year&gt;&lt;RecNum&gt;9011&lt;/RecNum&gt;&lt;DisplayText&gt;(Salleo and Nardini, 2000)&lt;/DisplayText&gt;&lt;record&gt;&lt;rec-number&gt;9011&lt;/rec-number&gt;&lt;foreign-keys&gt;&lt;key app="EN" db-id="pwteffw96rtfrhe9ts7pz52wtex5vzw000xw"&gt;9011&lt;/key&gt;&lt;/foreign-keys&gt;&lt;ref-type name="Journal Article"&gt;17&lt;/ref-type&gt;&lt;contributors&gt;&lt;authors&gt;&lt;author&gt;Salleo, Sebastiano&lt;/author&gt;&lt;author&gt;Nardini, Andrea&lt;/author&gt;&lt;/authors&gt;&lt;/contributors&gt;&lt;titles&gt;&lt;title&gt;Sclerophylly: Evolutionary advantage or mere epiphenomenon?&lt;/title&gt;&lt;secondary-title&gt;Plant Biosystems - An International Journal Dealing with all Aspects of Plant Biology&lt;/secondary-title&gt;&lt;/titles&gt;&lt;periodical&gt;&lt;full-title&gt;Plant Biosystems - An International Journal Dealing with all Aspects of Plant Biology&lt;/full-title&gt;&lt;/periodical&gt;&lt;pages&gt;247-259&lt;/pages&gt;&lt;volume&gt;134&lt;/volume&gt;&lt;number&gt;3&lt;/number&gt;&lt;dates&gt;&lt;year&gt;2000&lt;/year&gt;&lt;pub-dates&gt;&lt;date&gt;2000/01/01&lt;/date&gt;&lt;/pub-dates&gt;&lt;/dates&gt;&lt;publisher&gt;Taylor &amp;amp; Francis&lt;/publisher&gt;&lt;isbn&gt;1126-3504&lt;/isbn&gt;&lt;urls&gt;&lt;related-urls&gt;&lt;url&gt;https://doi.org/10.1080/11263500012331350435&lt;/url&gt;&lt;/related-urls&gt;&lt;/urls&gt;&lt;electronic-resource-num&gt;10.1080/11263500012331350435&lt;/electronic-resource-num&gt;&lt;/record&gt;&lt;/Cite&gt;&lt;/EndNote&gt;</w:instrText>
      </w:r>
      <w:r>
        <w:rPr>
          <w:szCs w:val="28"/>
          <w:lang w:val="en-US"/>
        </w:rPr>
        <w:fldChar w:fldCharType="separate"/>
      </w:r>
      <w:r>
        <w:rPr>
          <w:noProof/>
          <w:szCs w:val="28"/>
          <w:lang w:val="en-US"/>
        </w:rPr>
        <w:t>(</w:t>
      </w:r>
      <w:hyperlink w:anchor="_ENREF_14" w:tooltip="Salleo, 2000 #9011" w:history="1">
        <w:r w:rsidR="0076192B">
          <w:rPr>
            <w:noProof/>
            <w:szCs w:val="28"/>
            <w:lang w:val="en-US"/>
          </w:rPr>
          <w:t>Salleo and Nardini, 2000</w:t>
        </w:r>
      </w:hyperlink>
      <w:r>
        <w:rPr>
          <w:noProof/>
          <w:szCs w:val="28"/>
          <w:lang w:val="en-US"/>
        </w:rPr>
        <w:t>)</w:t>
      </w:r>
      <w:r>
        <w:rPr>
          <w:szCs w:val="28"/>
          <w:lang w:val="en-US"/>
        </w:rPr>
        <w:fldChar w:fldCharType="end"/>
      </w:r>
      <w:r>
        <w:rPr>
          <w:szCs w:val="28"/>
          <w:lang w:val="en-US"/>
        </w:rPr>
        <w:t xml:space="preserve">, due to </w:t>
      </w:r>
      <w:ins w:id="702" w:author="Raquel" w:date="2018-11-27T16:56:00Z">
        <w:r w:rsidR="00AA403C">
          <w:rPr>
            <w:szCs w:val="28"/>
            <w:lang w:val="en-US"/>
          </w:rPr>
          <w:t>their</w:t>
        </w:r>
      </w:ins>
      <w:del w:id="703" w:author="Raquel" w:date="2018-11-27T16:56:00Z">
        <w:r w:rsidDel="00AA403C">
          <w:rPr>
            <w:szCs w:val="28"/>
            <w:lang w:val="en-US"/>
          </w:rPr>
          <w:delText>its</w:delText>
        </w:r>
      </w:del>
      <w:r>
        <w:rPr>
          <w:szCs w:val="28"/>
          <w:lang w:val="en-US"/>
        </w:rPr>
        <w:t xml:space="preserve"> higher ratio of carbon to nitrogen.</w:t>
      </w:r>
    </w:p>
    <w:p w14:paraId="3E091718" w14:textId="4E0792E1" w:rsidR="00CE7055" w:rsidRDefault="00F76B41" w:rsidP="00CE7055">
      <w:pPr>
        <w:spacing w:after="120"/>
        <w:rPr>
          <w:szCs w:val="28"/>
          <w:lang w:val="en-US"/>
        </w:rPr>
      </w:pPr>
      <w:ins w:id="704" w:author="Raquel" w:date="2018-11-27T17:20:00Z">
        <w:r>
          <w:rPr>
            <w:szCs w:val="28"/>
            <w:lang w:val="en-US"/>
          </w:rPr>
          <w:t>S</w:t>
        </w:r>
      </w:ins>
      <w:del w:id="705" w:author="Raquel" w:date="2018-11-27T17:20:00Z">
        <w:r w:rsidR="00CE7055" w:rsidDel="00F76B41">
          <w:rPr>
            <w:szCs w:val="28"/>
            <w:lang w:val="en-US"/>
          </w:rPr>
          <w:delText>The s</w:delText>
        </w:r>
      </w:del>
      <w:r w:rsidR="00CE7055">
        <w:rPr>
          <w:szCs w:val="28"/>
          <w:lang w:val="en-US"/>
        </w:rPr>
        <w:t xml:space="preserve">hort-term interactions between precipitation and temperature are complex </w:t>
      </w:r>
      <w:r w:rsidR="00CE7055">
        <w:rPr>
          <w:szCs w:val="28"/>
          <w:lang w:val="en-US"/>
        </w:rPr>
        <w:fldChar w:fldCharType="begin">
          <w:fldData xml:space="preserve">PEVuZE5vdGU+PENpdGU+PEF1dGhvcj5HZXJzdDwvQXV0aG9yPjxZZWFyPjIwMTc8L1llYXI+PFJl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</w:fldData>
        </w:fldChar>
      </w:r>
      <w:r w:rsidR="00CE7055">
        <w:rPr>
          <w:szCs w:val="28"/>
          <w:lang w:val="en-US"/>
        </w:rPr>
        <w:instrText xml:space="preserve"> ADDIN EN.CITE </w:instrText>
      </w:r>
      <w:r w:rsidR="00CE7055">
        <w:rPr>
          <w:szCs w:val="28"/>
          <w:lang w:val="en-US"/>
        </w:rPr>
        <w:fldChar w:fldCharType="begin">
          <w:fldData xml:space="preserve">PEVuZE5vdGU+PENpdGU+PEF1dGhvcj5HZXJzdDwvQXV0aG9yPjxZZWFyPjIwMTc8L1llYXI+PFJl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</w:fldData>
        </w:fldChar>
      </w:r>
      <w:r w:rsidR="00CE7055">
        <w:rPr>
          <w:szCs w:val="28"/>
          <w:lang w:val="en-US"/>
        </w:rPr>
        <w:instrText xml:space="preserve"> ADDIN EN.CITE.DATA </w:instrText>
      </w:r>
      <w:r w:rsidR="00CE7055">
        <w:rPr>
          <w:szCs w:val="28"/>
          <w:lang w:val="en-US"/>
        </w:rPr>
      </w:r>
      <w:r w:rsidR="00CE7055">
        <w:rPr>
          <w:szCs w:val="28"/>
          <w:lang w:val="en-US"/>
        </w:rPr>
        <w:fldChar w:fldCharType="end"/>
      </w:r>
      <w:r w:rsidR="00CE7055">
        <w:rPr>
          <w:szCs w:val="28"/>
          <w:lang w:val="en-US"/>
        </w:rPr>
      </w:r>
      <w:r w:rsidR="00CE7055">
        <w:rPr>
          <w:szCs w:val="28"/>
          <w:lang w:val="en-US"/>
        </w:rPr>
        <w:fldChar w:fldCharType="separate"/>
      </w:r>
      <w:r w:rsidR="00CE7055">
        <w:rPr>
          <w:noProof/>
          <w:szCs w:val="28"/>
          <w:lang w:val="en-US"/>
        </w:rPr>
        <w:t>(</w:t>
      </w:r>
      <w:hyperlink w:anchor="_ENREF_84" w:tooltip="Gerst, 2017 #8950" w:history="1">
        <w:r w:rsidR="0076192B">
          <w:rPr>
            <w:noProof/>
            <w:szCs w:val="28"/>
            <w:lang w:val="en-US"/>
          </w:rPr>
          <w:t>Gerst et al., 2017</w:t>
        </w:r>
      </w:hyperlink>
      <w:r w:rsidR="00CE7055">
        <w:rPr>
          <w:noProof/>
          <w:szCs w:val="28"/>
          <w:lang w:val="en-US"/>
        </w:rPr>
        <w:t xml:space="preserve">; </w:t>
      </w:r>
      <w:hyperlink w:anchor="_ENREF_83" w:tooltip="Lempereur, 2017 #8936" w:history="1">
        <w:r w:rsidR="0076192B">
          <w:rPr>
            <w:noProof/>
            <w:szCs w:val="28"/>
            <w:lang w:val="en-US"/>
          </w:rPr>
          <w:t>Lempereur et al., 2017</w:t>
        </w:r>
      </w:hyperlink>
      <w:r w:rsidR="00CE7055">
        <w:rPr>
          <w:noProof/>
          <w:szCs w:val="28"/>
          <w:lang w:val="en-US"/>
        </w:rPr>
        <w:t>)</w:t>
      </w:r>
      <w:r w:rsidR="00CE7055">
        <w:rPr>
          <w:szCs w:val="28"/>
          <w:lang w:val="en-US"/>
        </w:rPr>
        <w:fldChar w:fldCharType="end"/>
      </w:r>
      <w:r w:rsidR="00CE7055">
        <w:rPr>
          <w:szCs w:val="28"/>
          <w:lang w:val="en-US"/>
        </w:rPr>
        <w:t>.</w:t>
      </w:r>
      <w:r w:rsidR="00CE7055" w:rsidRPr="00C90F40">
        <w:rPr>
          <w:szCs w:val="28"/>
          <w:lang w:val="en-US"/>
        </w:rPr>
        <w:t xml:space="preserve"> </w:t>
      </w:r>
      <w:r w:rsidR="00CE7055">
        <w:rPr>
          <w:szCs w:val="28"/>
          <w:lang w:val="en-US"/>
        </w:rPr>
        <w:t xml:space="preserve">The higher rate of shoot elongation observed in the dry year and </w:t>
      </w:r>
      <w:ins w:id="706" w:author="Raquel" w:date="2018-11-27T17:21:00Z">
        <w:r>
          <w:rPr>
            <w:szCs w:val="28"/>
            <w:lang w:val="en-US"/>
          </w:rPr>
          <w:t>the</w:t>
        </w:r>
      </w:ins>
      <w:del w:id="707" w:author="Raquel" w:date="2018-11-27T17:21:00Z">
        <w:r w:rsidR="00CE7055" w:rsidDel="00F76B41">
          <w:rPr>
            <w:szCs w:val="28"/>
            <w:lang w:val="en-US"/>
          </w:rPr>
          <w:delText>a</w:delText>
        </w:r>
      </w:del>
      <w:r w:rsidR="00CE7055">
        <w:rPr>
          <w:szCs w:val="28"/>
          <w:lang w:val="en-US"/>
        </w:rPr>
        <w:t xml:space="preserve"> longer duration of shoot elongation in the mild year suggest, respectively, a positive effect temperature early in the growing season but a negative or null effect during the elongation period in the mild year</w:t>
      </w:r>
      <w:ins w:id="708" w:author="Raquel" w:date="2018-11-27T17:24:00Z">
        <w:r>
          <w:rPr>
            <w:szCs w:val="28"/>
            <w:lang w:val="en-US"/>
          </w:rPr>
          <w:t xml:space="preserve">, </w:t>
        </w:r>
      </w:ins>
      <w:ins w:id="709" w:author="raquelvale" w:date="2018-11-25T22:51:00Z">
        <w:del w:id="710" w:author="Raquel" w:date="2018-11-27T17:24:00Z">
          <w:r w:rsidR="005E12C8" w:rsidDel="00F76B41">
            <w:rPr>
              <w:szCs w:val="28"/>
              <w:lang w:val="en-US"/>
            </w:rPr>
            <w:delText>,</w:delText>
          </w:r>
        </w:del>
      </w:ins>
      <w:ins w:id="711" w:author="Raquel" w:date="2018-11-27T17:23:00Z">
        <w:r>
          <w:rPr>
            <w:szCs w:val="28"/>
            <w:lang w:val="en-US"/>
          </w:rPr>
          <w:t>supported by the cessation of</w:t>
        </w:r>
      </w:ins>
      <w:ins w:id="712" w:author="raquelvale" w:date="2018-11-25T22:51:00Z">
        <w:del w:id="713" w:author="Raquel" w:date="2018-11-27T17:23:00Z">
          <w:r w:rsidR="005E12C8" w:rsidDel="00F76B41">
            <w:rPr>
              <w:szCs w:val="28"/>
              <w:lang w:val="en-US"/>
            </w:rPr>
            <w:delText xml:space="preserve"> as</w:delText>
          </w:r>
        </w:del>
        <w:r w:rsidR="005E12C8">
          <w:rPr>
            <w:szCs w:val="28"/>
            <w:lang w:val="en-US"/>
          </w:rPr>
          <w:t xml:space="preserve"> shoot elongation </w:t>
        </w:r>
        <w:del w:id="714" w:author="Raquel" w:date="2018-11-27T17:23:00Z">
          <w:r w:rsidR="005E12C8" w:rsidDel="00F76B41">
            <w:rPr>
              <w:szCs w:val="28"/>
              <w:lang w:val="en-US"/>
            </w:rPr>
            <w:delText xml:space="preserve">ceased </w:delText>
          </w:r>
        </w:del>
        <w:r w:rsidR="005E12C8">
          <w:rPr>
            <w:szCs w:val="28"/>
            <w:lang w:val="en-US"/>
          </w:rPr>
          <w:t xml:space="preserve">at </w:t>
        </w:r>
      </w:ins>
      <w:ins w:id="715" w:author="Raquel" w:date="2018-11-27T17:23:00Z">
        <w:r>
          <w:rPr>
            <w:szCs w:val="28"/>
            <w:lang w:val="en-US"/>
          </w:rPr>
          <w:t xml:space="preserve">a </w:t>
        </w:r>
      </w:ins>
      <w:ins w:id="716" w:author="raquelvale" w:date="2018-11-25T22:51:00Z">
        <w:r w:rsidR="005E12C8">
          <w:rPr>
            <w:szCs w:val="28"/>
            <w:lang w:val="en-US"/>
          </w:rPr>
          <w:t xml:space="preserve">higher </w:t>
        </w:r>
      </w:ins>
      <w:ins w:id="717" w:author="raquelvale" w:date="2018-11-26T01:22:00Z">
        <w:r w:rsidR="00EE4368" w:rsidRPr="00D54AAA">
          <w:rPr>
            <w:rFonts w:ascii="Symbol" w:hAnsi="Symbol"/>
            <w:i/>
          </w:rPr>
          <w:t></w:t>
        </w:r>
        <w:r w:rsidR="00EE4368" w:rsidRPr="00D54AAA">
          <w:rPr>
            <w:i/>
            <w:vertAlign w:val="subscript"/>
          </w:rPr>
          <w:t>pd</w:t>
        </w:r>
      </w:ins>
      <w:r w:rsidR="00CE7055">
        <w:rPr>
          <w:szCs w:val="28"/>
          <w:lang w:val="en-US"/>
        </w:rPr>
        <w:t xml:space="preserve">. A longer study period would be required to get reliable conclusions. </w:t>
      </w:r>
    </w:p>
    <w:p w14:paraId="7DC7D7AB" w14:textId="58AACC5C" w:rsidR="00CE7055" w:rsidRDefault="00CE7055" w:rsidP="00CE7055">
      <w:pPr>
        <w:spacing w:after="120"/>
        <w:rPr>
          <w:szCs w:val="28"/>
          <w:lang w:val="en-US"/>
        </w:rPr>
      </w:pPr>
      <w:r>
        <w:rPr>
          <w:szCs w:val="28"/>
          <w:lang w:val="en-US"/>
        </w:rPr>
        <w:t xml:space="preserve">Cork oak trees “used </w:t>
      </w:r>
      <w:del w:id="718" w:author="Raquel" w:date="2018-11-27T17:22:00Z">
        <w:r w:rsidDel="00F76B41">
          <w:rPr>
            <w:szCs w:val="28"/>
            <w:lang w:val="en-US"/>
          </w:rPr>
          <w:delText>t</w:delText>
        </w:r>
      </w:del>
      <w:del w:id="719" w:author="Raquel" w:date="2018-11-27T17:23:00Z">
        <w:r w:rsidDel="00F76B41">
          <w:rPr>
            <w:szCs w:val="28"/>
            <w:lang w:val="en-US"/>
          </w:rPr>
          <w:delText xml:space="preserve">he </w:delText>
        </w:r>
      </w:del>
      <w:r>
        <w:rPr>
          <w:szCs w:val="28"/>
          <w:lang w:val="en-US"/>
        </w:rPr>
        <w:t xml:space="preserve">water sparingly” </w:t>
      </w:r>
      <w:r>
        <w:rPr>
          <w:szCs w:val="28"/>
          <w:lang w:val="en-US"/>
        </w:rPr>
        <w:fldChar w:fldCharType="begin"/>
      </w:r>
      <w:r>
        <w:rPr>
          <w:szCs w:val="28"/>
          <w:lang w:val="en-US"/>
        </w:rPr>
        <w:instrText xml:space="preserve"> ADDIN EN.CITE &lt;EndNote&gt;&lt;Cite&gt;&lt;Author&gt;Pereira&lt;/Author&gt;&lt;Year&gt;2009&lt;/Year&gt;&lt;RecNum&gt;5484&lt;/RecNum&gt;&lt;DisplayText&gt;(Pereira et al., 2009)&lt;/DisplayText&gt;&lt;record&gt;&lt;rec-number&gt;5484&lt;/rec-number&gt;&lt;foreign-keys&gt;&lt;key app="EN" db-id="pwteffw96rtfrhe9ts7pz52wtex5vzw000xw"&gt;5484&lt;/key&gt;&lt;/foreign-keys&gt;&lt;ref-type name="Book Section"&gt;5&lt;/ref-type&gt;&lt;contributors&gt;&lt;authors&gt;&lt;author&gt;Pereira, J. S.&lt;/author&gt;&lt;author&gt;Kurz-Besson, C.&lt;/author&gt;&lt;author&gt;Chaves, M. M.&lt;/author&gt;&lt;/authors&gt;&lt;secondary-authors&gt;&lt;author&gt;Aronson, J.&lt;/author&gt;&lt;author&gt;Pereira, J. S.&lt;/author&gt;&lt;author&gt;Pausas, J. G.&lt;/author&gt;&lt;/secondary-authors&gt;&lt;/contributors&gt;&lt;titles&gt;&lt;title&gt;Coping with drought&lt;/title&gt;&lt;secondary-title&gt;Cork Oak Woodlands on the Edge: Ecology, Adaptive Management, and Restoration. Part II. Scientific Bases for Restoration and Management&lt;/secondary-title&gt;&lt;/titles&gt;&lt;pages&gt;73-80&lt;/pages&gt;&lt;section&gt;6&lt;/section&gt;&lt;keywords&gt;&lt;keyword&gt;quercus suber&lt;/keyword&gt;&lt;keyword&gt;cork oak&lt;/keyword&gt;&lt;/keywords&gt;&lt;dates&gt;&lt;year&gt;2009&lt;/year&gt;&lt;/dates&gt;&lt;pub-location&gt;Washington DC&lt;/pub-location&gt;&lt;publisher&gt;Island Press&lt;/publisher&gt;&lt;urls&gt;&lt;/urls&gt;&lt;/record&gt;&lt;/Cite&gt;&lt;/EndNote&gt;</w:instrText>
      </w:r>
      <w:r>
        <w:rPr>
          <w:szCs w:val="28"/>
          <w:lang w:val="en-US"/>
        </w:rPr>
        <w:fldChar w:fldCharType="separate"/>
      </w:r>
      <w:r>
        <w:rPr>
          <w:noProof/>
          <w:szCs w:val="28"/>
          <w:lang w:val="en-US"/>
        </w:rPr>
        <w:t>(</w:t>
      </w:r>
      <w:hyperlink w:anchor="_ENREF_37" w:tooltip="Pereira, 2009 #5484" w:history="1">
        <w:r w:rsidR="0076192B">
          <w:rPr>
            <w:noProof/>
            <w:szCs w:val="28"/>
            <w:lang w:val="en-US"/>
          </w:rPr>
          <w:t>Pereira et al., 2009</w:t>
        </w:r>
      </w:hyperlink>
      <w:r>
        <w:rPr>
          <w:noProof/>
          <w:szCs w:val="28"/>
          <w:lang w:val="en-US"/>
        </w:rPr>
        <w:t>)</w:t>
      </w:r>
      <w:r>
        <w:rPr>
          <w:szCs w:val="28"/>
          <w:lang w:val="en-US"/>
        </w:rPr>
        <w:fldChar w:fldCharType="end"/>
      </w:r>
      <w:r>
        <w:rPr>
          <w:szCs w:val="28"/>
          <w:lang w:val="en-US"/>
        </w:rPr>
        <w:t xml:space="preserve"> and </w:t>
      </w:r>
      <w:del w:id="720" w:author="Raquel" w:date="2018-11-27T17:23:00Z">
        <w:r w:rsidDel="00F76B41">
          <w:rPr>
            <w:szCs w:val="28"/>
            <w:lang w:val="en-US"/>
          </w:rPr>
          <w:delText xml:space="preserve">the </w:delText>
        </w:r>
      </w:del>
      <w:r>
        <w:rPr>
          <w:szCs w:val="28"/>
          <w:lang w:val="en-US"/>
        </w:rPr>
        <w:t xml:space="preserve">spring precipitation was of utmost importance for </w:t>
      </w:r>
      <w:del w:id="721" w:author="raquelvale" w:date="2018-11-26T01:23:00Z">
        <w:r w:rsidDel="00EE4368">
          <w:rPr>
            <w:szCs w:val="28"/>
            <w:lang w:val="en-US"/>
          </w:rPr>
          <w:delText xml:space="preserve">spring </w:delText>
        </w:r>
      </w:del>
      <w:r>
        <w:rPr>
          <w:szCs w:val="28"/>
          <w:lang w:val="en-US"/>
        </w:rPr>
        <w:t>growth in the dry year</w:t>
      </w:r>
      <w:del w:id="722" w:author="Raquel" w:date="2018-11-27T17:26:00Z">
        <w:r w:rsidDel="00F76B41">
          <w:rPr>
            <w:szCs w:val="28"/>
            <w:lang w:val="en-US"/>
          </w:rPr>
          <w:delText xml:space="preserve"> (Fig. 1)</w:delText>
        </w:r>
      </w:del>
      <w:r>
        <w:rPr>
          <w:szCs w:val="28"/>
          <w:lang w:val="en-US"/>
        </w:rPr>
        <w:t xml:space="preserve">, which is in agreement with other studies </w:t>
      </w:r>
      <w:r>
        <w:rPr>
          <w:szCs w:val="28"/>
          <w:lang w:val="en-US"/>
        </w:rPr>
        <w:fldChar w:fldCharType="begin">
          <w:fldData xml:space="preserve">PEVuZE5vdGU+PENpdGU+PEF1dGhvcj5CZXNzb248L0F1dGhvcj48WWVhcj4yMDE0PC9ZZWFyPjxS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</w:fldData>
        </w:fldChar>
      </w:r>
      <w:r>
        <w:rPr>
          <w:szCs w:val="28"/>
          <w:lang w:val="en-US"/>
        </w:rPr>
        <w:instrText xml:space="preserve"> ADDIN EN.CITE </w:instrText>
      </w:r>
      <w:r>
        <w:rPr>
          <w:szCs w:val="28"/>
          <w:lang w:val="en-US"/>
        </w:rPr>
        <w:fldChar w:fldCharType="begin">
          <w:fldData xml:space="preserve">PEVuZE5vdGU+PENpdGU+PEF1dGhvcj5CZXNzb248L0F1dGhvcj48WWVhcj4yMDE0PC9ZZWFyPjxS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</w:fldData>
        </w:fldChar>
      </w:r>
      <w:r>
        <w:rPr>
          <w:szCs w:val="28"/>
          <w:lang w:val="en-US"/>
        </w:rPr>
        <w:instrText xml:space="preserve"> ADDIN EN.CITE.DATA </w:instrText>
      </w:r>
      <w:r>
        <w:rPr>
          <w:szCs w:val="28"/>
          <w:lang w:val="en-US"/>
        </w:rPr>
      </w:r>
      <w:r>
        <w:rPr>
          <w:szCs w:val="28"/>
          <w:lang w:val="en-US"/>
        </w:rPr>
        <w:fldChar w:fldCharType="end"/>
      </w:r>
      <w:r>
        <w:rPr>
          <w:szCs w:val="28"/>
          <w:lang w:val="en-US"/>
        </w:rPr>
      </w:r>
      <w:r>
        <w:rPr>
          <w:szCs w:val="28"/>
          <w:lang w:val="en-US"/>
        </w:rPr>
        <w:fldChar w:fldCharType="separate"/>
      </w:r>
      <w:r>
        <w:rPr>
          <w:noProof/>
          <w:szCs w:val="28"/>
          <w:lang w:val="en-US"/>
        </w:rPr>
        <w:t>(</w:t>
      </w:r>
      <w:hyperlink w:anchor="_ENREF_68" w:tooltip="Besson, 2014 #6486" w:history="1">
        <w:r w:rsidR="0076192B">
          <w:rPr>
            <w:noProof/>
            <w:szCs w:val="28"/>
            <w:lang w:val="en-US"/>
          </w:rPr>
          <w:t>Besson et al., 2014</w:t>
        </w:r>
      </w:hyperlink>
      <w:r>
        <w:rPr>
          <w:noProof/>
          <w:szCs w:val="28"/>
          <w:lang w:val="en-US"/>
        </w:rPr>
        <w:t xml:space="preserve">; </w:t>
      </w:r>
      <w:hyperlink w:anchor="_ENREF_79" w:tooltip="Costa, 2016 #8387" w:history="1">
        <w:r w:rsidR="0076192B">
          <w:rPr>
            <w:noProof/>
            <w:szCs w:val="28"/>
            <w:lang w:val="en-US"/>
          </w:rPr>
          <w:t>Costa et al., 2016</w:t>
        </w:r>
      </w:hyperlink>
      <w:r>
        <w:rPr>
          <w:noProof/>
          <w:szCs w:val="28"/>
          <w:lang w:val="en-US"/>
        </w:rPr>
        <w:t xml:space="preserve">; </w:t>
      </w:r>
      <w:hyperlink w:anchor="_ENREF_78" w:tooltip="Oliveira, 2016 #8386" w:history="1">
        <w:r w:rsidR="0076192B">
          <w:rPr>
            <w:noProof/>
            <w:szCs w:val="28"/>
            <w:lang w:val="en-US"/>
          </w:rPr>
          <w:t>Oliveira et al., 2016</w:t>
        </w:r>
      </w:hyperlink>
      <w:r>
        <w:rPr>
          <w:noProof/>
          <w:szCs w:val="28"/>
          <w:lang w:val="en-US"/>
        </w:rPr>
        <w:t>)</w:t>
      </w:r>
      <w:r>
        <w:rPr>
          <w:szCs w:val="28"/>
          <w:lang w:val="en-US"/>
        </w:rPr>
        <w:fldChar w:fldCharType="end"/>
      </w:r>
      <w:r>
        <w:rPr>
          <w:szCs w:val="28"/>
          <w:lang w:val="en-US"/>
        </w:rPr>
        <w:t>. In contrast, for the mild year, the cumulated precipitation allowed for a longer growing period and consequently for a higher tree growth, irrespective of a warmer and drier spring</w:t>
      </w:r>
      <w:r w:rsidR="002C5518">
        <w:rPr>
          <w:szCs w:val="28"/>
          <w:lang w:val="en-US"/>
        </w:rPr>
        <w:t>.</w:t>
      </w:r>
      <w:ins w:id="723" w:author="Raquel" w:date="2018-11-27T17:26:00Z">
        <w:r w:rsidR="00F76B41">
          <w:rPr>
            <w:szCs w:val="28"/>
            <w:lang w:val="en-US"/>
          </w:rPr>
          <w:t xml:space="preserve"> (Fig. 1 and Fig. S1)</w:t>
        </w:r>
      </w:ins>
      <w:r w:rsidR="002C5518">
        <w:rPr>
          <w:szCs w:val="28"/>
          <w:lang w:val="en-US"/>
        </w:rPr>
        <w:t xml:space="preserve"> </w:t>
      </w:r>
    </w:p>
    <w:p w14:paraId="76A9C729" w14:textId="77777777" w:rsidR="00CE7055" w:rsidRDefault="00CE7055" w:rsidP="00CE7055">
      <w:pPr>
        <w:spacing w:after="120"/>
        <w:rPr>
          <w:szCs w:val="28"/>
          <w:lang w:val="en-US"/>
        </w:rPr>
      </w:pPr>
    </w:p>
    <w:p w14:paraId="6A4A5C77" w14:textId="023E2704" w:rsidR="00CE7055" w:rsidRDefault="00CE7055" w:rsidP="00CE7055">
      <w:pPr>
        <w:pStyle w:val="Heading2"/>
        <w:rPr>
          <w:b w:val="0"/>
          <w:lang w:val="en-US"/>
        </w:rPr>
      </w:pPr>
      <w:r>
        <w:rPr>
          <w:lang w:val="en-US"/>
        </w:rPr>
        <w:t xml:space="preserve">4.3 Nitrogen </w:t>
      </w:r>
      <w:r w:rsidR="00FB6F5B">
        <w:rPr>
          <w:lang w:val="en-US"/>
        </w:rPr>
        <w:t>contents</w:t>
      </w:r>
      <w:r>
        <w:rPr>
          <w:lang w:val="en-US"/>
        </w:rPr>
        <w:t xml:space="preserve"> and re</w:t>
      </w:r>
      <w:r w:rsidR="007C1628">
        <w:rPr>
          <w:lang w:val="en-US"/>
        </w:rPr>
        <w:t>sorption efficiency</w:t>
      </w:r>
    </w:p>
    <w:p w14:paraId="46AA1BC7" w14:textId="57A02684" w:rsidR="00DC29F5" w:rsidRDefault="00CE7055" w:rsidP="00CE7055">
      <w:pPr>
        <w:spacing w:after="120"/>
        <w:rPr>
          <w:szCs w:val="28"/>
          <w:lang w:val="en-US"/>
        </w:rPr>
      </w:pPr>
      <w:r>
        <w:rPr>
          <w:szCs w:val="28"/>
          <w:lang w:val="en-US"/>
        </w:rPr>
        <w:t xml:space="preserve">A decrease in </w:t>
      </w:r>
      <w:ins w:id="724" w:author="Raquel" w:date="2018-11-27T17:26:00Z">
        <w:r w:rsidR="00F76B41">
          <w:rPr>
            <w:szCs w:val="28"/>
            <w:lang w:val="en-US"/>
          </w:rPr>
          <w:t xml:space="preserve">soil </w:t>
        </w:r>
      </w:ins>
      <w:r>
        <w:rPr>
          <w:szCs w:val="28"/>
          <w:lang w:val="en-US"/>
        </w:rPr>
        <w:t xml:space="preserve">N availability </w:t>
      </w:r>
      <w:r w:rsidR="00DC5769">
        <w:rPr>
          <w:szCs w:val="28"/>
          <w:lang w:val="en-US"/>
        </w:rPr>
        <w:t>is</w:t>
      </w:r>
      <w:r>
        <w:rPr>
          <w:szCs w:val="28"/>
          <w:lang w:val="en-US"/>
        </w:rPr>
        <w:t xml:space="preserve"> an expected consequence of drought </w:t>
      </w:r>
      <w:r>
        <w:rPr>
          <w:szCs w:val="28"/>
          <w:lang w:val="en-US"/>
        </w:rPr>
        <w:fldChar w:fldCharType="begin"/>
      </w:r>
      <w:r>
        <w:rPr>
          <w:szCs w:val="28"/>
          <w:lang w:val="en-US"/>
        </w:rPr>
        <w:instrText xml:space="preserve"> ADDIN EN.CITE &lt;EndNote&gt;&lt;Cite&gt;&lt;Author&gt;Sardans&lt;/Author&gt;&lt;Year&gt;2008&lt;/Year&gt;&lt;RecNum&gt;8988&lt;/RecNum&gt;&lt;DisplayText&gt;(Sardans et al., 2008)&lt;/DisplayText&gt;&lt;record&gt;&lt;rec-number&gt;8988&lt;/rec-number&gt;&lt;foreign-keys&gt;&lt;key app="EN" db-id="pwteffw96rtfrhe9ts7pz52wtex5vzw000xw"&gt;8988&lt;/key&gt;&lt;/foreign-keys&gt;&lt;ref-type name="Journal Article"&gt;17&lt;/ref-type&gt;&lt;contributors&gt;&lt;authors&gt;&lt;author&gt;Sardans, Jordi&lt;/author&gt;&lt;author&gt;Peñuelas, Josep&lt;/author&gt;&lt;author&gt;Estiarte, Marc&lt;/author&gt;&lt;author&gt;Prieto, Patricia&lt;/author&gt;&lt;/authors&gt;&lt;/contributors&gt;&lt;titles&gt;&lt;title&gt;Warming and drought alter C and N concentration, allocation and accumulation in a Mediterranean shrubland&lt;/title&gt;&lt;secondary-title&gt;Global Change Biology&lt;/secondary-title&gt;&lt;alt-title&gt;Global Change Biol.&lt;/alt-title&gt;&lt;/titles&gt;&lt;periodical&gt;&lt;full-title&gt;Global Change Biology&lt;/full-title&gt;&lt;abbr-1&gt;Global Change Biol&lt;/abbr-1&gt;&lt;/periodical&gt;&lt;pages&gt;2304-2316&lt;/pages&gt;&lt;volume&gt;14&lt;/volume&gt;&lt;number&gt;10&lt;/number&gt;&lt;keywords&gt;&lt;keyword&gt;NUE&lt;/keyword&gt;&lt;keyword&gt;N&lt;/keyword&gt;&lt;keyword&gt;shrubland&lt;/keyword&gt;&lt;keyword&gt;mediterranean&lt;/keyword&gt;&lt;/keywords&gt;&lt;dates&gt;&lt;year&gt;2008&lt;/year&gt;&lt;/dates&gt;&lt;urls&gt;&lt;related-urls&gt;&lt;url&gt;https://onlinelibrary.wiley.com/doi/abs/10.1111/j.1365-2486.2008.01656.x&lt;/url&gt;&lt;/related-urls&gt;&lt;/urls&gt;&lt;electronic-resource-num&gt;https://doi.org/10.1111/j.1365-2486.2008.01656.x&lt;/electronic-resource-num&gt;&lt;research-notes&gt;C4p56, para paper MINd growth&lt;/research-notes&gt;&lt;/record&gt;&lt;/Cite&gt;&lt;/EndNote&gt;</w:instrText>
      </w:r>
      <w:r>
        <w:rPr>
          <w:szCs w:val="28"/>
          <w:lang w:val="en-US"/>
        </w:rPr>
        <w:fldChar w:fldCharType="separate"/>
      </w:r>
      <w:r>
        <w:rPr>
          <w:noProof/>
          <w:szCs w:val="28"/>
          <w:lang w:val="en-US"/>
        </w:rPr>
        <w:t>(</w:t>
      </w:r>
      <w:hyperlink w:anchor="_ENREF_34" w:tooltip="Sardans, 2008 #8988" w:history="1">
        <w:r w:rsidR="0076192B">
          <w:rPr>
            <w:noProof/>
            <w:szCs w:val="28"/>
            <w:lang w:val="en-US"/>
          </w:rPr>
          <w:t>Sardans et al., 2008</w:t>
        </w:r>
      </w:hyperlink>
      <w:r>
        <w:rPr>
          <w:noProof/>
          <w:szCs w:val="28"/>
          <w:lang w:val="en-US"/>
        </w:rPr>
        <w:t>)</w:t>
      </w:r>
      <w:r>
        <w:rPr>
          <w:szCs w:val="28"/>
          <w:lang w:val="en-US"/>
        </w:rPr>
        <w:fldChar w:fldCharType="end"/>
      </w:r>
      <w:r w:rsidR="00DE5284">
        <w:rPr>
          <w:szCs w:val="28"/>
          <w:lang w:val="en-US"/>
        </w:rPr>
        <w:t xml:space="preserve">, which </w:t>
      </w:r>
      <w:r w:rsidR="00725299">
        <w:rPr>
          <w:szCs w:val="28"/>
          <w:lang w:val="en-US"/>
        </w:rPr>
        <w:t>might</w:t>
      </w:r>
      <w:r w:rsidR="00DE5284">
        <w:rPr>
          <w:szCs w:val="28"/>
          <w:lang w:val="en-US"/>
        </w:rPr>
        <w:t xml:space="preserve"> be aggravated by the fore</w:t>
      </w:r>
      <w:r w:rsidR="000A33F6">
        <w:rPr>
          <w:szCs w:val="28"/>
          <w:lang w:val="en-US"/>
        </w:rPr>
        <w:t>casted changes in precipitation regimes</w:t>
      </w:r>
      <w:r w:rsidR="00DE5284">
        <w:rPr>
          <w:szCs w:val="28"/>
          <w:lang w:val="en-US"/>
        </w:rPr>
        <w:t xml:space="preserve"> </w:t>
      </w:r>
      <w:r w:rsidR="00DE5284">
        <w:rPr>
          <w:szCs w:val="28"/>
          <w:lang w:val="en-US"/>
        </w:rPr>
        <w:fldChar w:fldCharType="begin"/>
      </w:r>
      <w:r w:rsidR="00D82816">
        <w:rPr>
          <w:szCs w:val="28"/>
          <w:lang w:val="en-US"/>
        </w:rPr>
        <w:instrText xml:space="preserve"> ADDIN EN.CITE &lt;EndNote&gt;&lt;Cite&gt;&lt;Author&gt;Rodríguez&lt;/Author&gt;&lt;Year&gt;2019&lt;/Year&gt;&lt;RecNum&gt;9018&lt;/RecNum&gt;&lt;DisplayText&gt;(Rodríguez et al., 2019)&lt;/DisplayText&gt;&lt;record&gt;&lt;rec-number&gt;9018&lt;/rec-number&gt;&lt;foreign-keys&gt;&lt;key app="EN" db-id="pwteffw96rtfrhe9ts7pz52wtex5vzw000xw"&gt;9018&lt;/key&gt;&lt;/foreign-keys&gt;&lt;ref-type name="Journal Article"&gt;17&lt;/ref-type&gt;&lt;contributors&gt;&lt;authors&gt;&lt;author&gt;Rodríguez, Alexandra&lt;/author&gt;&lt;author&gt;Durán, Jorge&lt;/author&gt;&lt;author&gt;Rey, Ana&lt;/author&gt;&lt;author&gt;Boudouris, Ioanna&lt;/author&gt;&lt;author&gt;Valladares, Fernando&lt;/author&gt;&lt;author&gt;Gallardo, Antonio&lt;/author&gt;&lt;author&gt;Yuste, Jorge Curiel&lt;/author&gt;&lt;/authors&gt;&lt;/contributors&gt;&lt;titles&gt;&lt;title&gt;Interactive effects of forest die-off and drying-rewetting cycles on C and N mineralization&lt;/title&gt;&lt;secondary-title&gt;Geoderma&lt;/secondary-title&gt;&lt;/titles&gt;&lt;periodical&gt;&lt;full-title&gt;Geoderma&lt;/full-title&gt;&lt;/periodical&gt;&lt;pages&gt;81-89&lt;/pages&gt;&lt;volume&gt;333&lt;/volume&gt;&lt;keywords&gt;&lt;keyword&gt;Mediterranean forest&lt;/keyword&gt;&lt;keyword&gt;Tree defoliation and mortality&lt;/keyword&gt;&lt;keyword&gt;Microbial functioning&lt;/keyword&gt;&lt;keyword&gt;C cycling&lt;/keyword&gt;&lt;keyword&gt;N cycling&lt;/keyword&gt;&lt;keyword&gt;Water regime&lt;/keyword&gt;&lt;keyword&gt;nitrogen&lt;/keyword&gt;&lt;keyword&gt;drought&lt;/keyword&gt;&lt;keyword&gt;mortality&lt;/keyword&gt;&lt;/keywords&gt;&lt;dates&gt;&lt;year&gt;2019&lt;/year&gt;&lt;pub-dates&gt;&lt;date&gt;2019/01/01/&lt;/date&gt;&lt;/pub-dates&gt;&lt;/dates&gt;&lt;isbn&gt;0016-7061&lt;/isbn&gt;&lt;urls&gt;&lt;related-urls&gt;&lt;url&gt;http://www.sciencedirect.com/science/article/pii/S001670611830435X&lt;/url&gt;&lt;/related-urls&gt;&lt;/urls&gt;&lt;electronic-resource-num&gt;https://doi.org/10.1016/j.geoderma.2018.07.003&lt;/electronic-resource-num&gt;&lt;research-notes&gt;Notas avulsas 151&lt;/research-notes&gt;&lt;/record&gt;&lt;/Cite&gt;&lt;/EndNote&gt;</w:instrText>
      </w:r>
      <w:r w:rsidR="00DE5284">
        <w:rPr>
          <w:szCs w:val="28"/>
          <w:lang w:val="en-US"/>
        </w:rPr>
        <w:fldChar w:fldCharType="separate"/>
      </w:r>
      <w:r w:rsidR="00DE5284">
        <w:rPr>
          <w:noProof/>
          <w:szCs w:val="28"/>
          <w:lang w:val="en-US"/>
        </w:rPr>
        <w:t>(</w:t>
      </w:r>
      <w:hyperlink w:anchor="_ENREF_94" w:tooltip="Rodríguez, 2019 #9018" w:history="1">
        <w:r w:rsidR="0076192B">
          <w:rPr>
            <w:noProof/>
            <w:szCs w:val="28"/>
            <w:lang w:val="en-US"/>
          </w:rPr>
          <w:t>Rodríguez et al., 2019</w:t>
        </w:r>
      </w:hyperlink>
      <w:r w:rsidR="00DE5284">
        <w:rPr>
          <w:noProof/>
          <w:szCs w:val="28"/>
          <w:lang w:val="en-US"/>
        </w:rPr>
        <w:t>)</w:t>
      </w:r>
      <w:r w:rsidR="00DE5284">
        <w:rPr>
          <w:szCs w:val="28"/>
          <w:lang w:val="en-US"/>
        </w:rPr>
        <w:fldChar w:fldCharType="end"/>
      </w:r>
      <w:r w:rsidR="00DE5284">
        <w:rPr>
          <w:szCs w:val="28"/>
          <w:lang w:val="en-US"/>
        </w:rPr>
        <w:t xml:space="preserve">, </w:t>
      </w:r>
      <w:r>
        <w:rPr>
          <w:szCs w:val="28"/>
          <w:lang w:val="en-US"/>
        </w:rPr>
        <w:t>leading to decreased [N</w:t>
      </w:r>
      <w:r w:rsidRPr="009162A0">
        <w:rPr>
          <w:sz w:val="16"/>
          <w:szCs w:val="16"/>
          <w:lang w:val="en-US"/>
        </w:rPr>
        <w:t>gr</w:t>
      </w:r>
      <w:r>
        <w:rPr>
          <w:szCs w:val="28"/>
          <w:lang w:val="en-US"/>
        </w:rPr>
        <w:t xml:space="preserve">] (Fig. 6a) </w:t>
      </w:r>
      <w:r>
        <w:rPr>
          <w:szCs w:val="28"/>
          <w:lang w:val="en-US"/>
        </w:rPr>
        <w:fldChar w:fldCharType="begin"/>
      </w:r>
      <w:r>
        <w:rPr>
          <w:szCs w:val="28"/>
          <w:lang w:val="en-US"/>
        </w:rPr>
        <w:instrText xml:space="preserve"> ADDIN EN.CITE &lt;EndNote&gt;&lt;Cite&gt;&lt;Author&gt;Delarco&lt;/Author&gt;&lt;Year&gt;1991&lt;/Year&gt;&lt;RecNum&gt;263&lt;/RecNum&gt;&lt;DisplayText&gt;(Delarco et al., 1991)&lt;/DisplayText&gt;&lt;record&gt;&lt;rec-number&gt;263&lt;/rec-number&gt;&lt;foreign-keys&gt;&lt;key app="EN" db-id="pwteffw96rtfrhe9ts7pz52wtex5vzw000xw"&gt;263&lt;/key&gt;&lt;/foreign-keys&gt;&lt;ref-type name="Journal Article"&gt;17&lt;/ref-type&gt;&lt;contributors&gt;&lt;authors&gt;&lt;author&gt;Delarco, J. M.&lt;/author&gt;&lt;author&gt;Escudero, A.&lt;/author&gt;&lt;author&gt;Garrido, M. V.&lt;/author&gt;&lt;/authors&gt;&lt;/contributors&gt;&lt;auth-address&gt;Delarco, J. M.&amp;#xD;Univ Salamanca,Fac Biol,Dept Ecol,E-37008 Salamanca,Spain&lt;/auth-address&gt;&lt;titles&gt;&lt;title&gt;Effects of Site Characteristics on Nitrogen Retranslocation from Senescing Leaves&lt;/title&gt;&lt;secondary-title&gt;Ecology&lt;/secondary-title&gt;&lt;alt-title&gt;Ecology&lt;/alt-title&gt;&lt;/titles&gt;&lt;periodical&gt;&lt;full-title&gt;Ecology&lt;/full-title&gt;&lt;/periodical&gt;&lt;alt-periodical&gt;&lt;full-title&gt;Ecology&lt;/full-title&gt;&lt;/alt-periodical&gt;&lt;pages&gt;701-708&lt;/pages&gt;&lt;volume&gt;72&lt;/volume&gt;&lt;number&gt;2&lt;/number&gt;&lt;keywords&gt;&lt;keyword&gt;central spain&lt;/keyword&gt;&lt;keyword&gt;deciduous&lt;/keyword&gt;&lt;keyword&gt;efficiencies&lt;/keyword&gt;&lt;keyword&gt;evergreen&lt;/keyword&gt;&lt;keyword&gt;leaf abscission&lt;/keyword&gt;&lt;keyword&gt;nitrogen&lt;/keyword&gt;&lt;keyword&gt;rainfall&lt;/keyword&gt;&lt;keyword&gt;retranslocation&lt;/keyword&gt;&lt;keyword&gt;soil chemistry&lt;/keyword&gt;&lt;keyword&gt;woody species&lt;/keyword&gt;&lt;keyword&gt;nutrient use efficiency&lt;/keyword&gt;&lt;keyword&gt;availability&lt;/keyword&gt;&lt;keyword&gt;plants&lt;/keyword&gt;&lt;keyword&gt;resorption&lt;/keyword&gt;&lt;keyword&gt;dynamics&lt;/keyword&gt;&lt;keyword&gt;forest&lt;/keyword&gt;&lt;keyword&gt;trees&lt;/keyword&gt;&lt;keyword&gt;MIND&lt;/keyword&gt;&lt;keyword&gt;folhada&lt;/keyword&gt;&lt;/keywords&gt;&lt;dates&gt;&lt;year&gt;1991&lt;/year&gt;&lt;pub-dates&gt;&lt;date&gt;APR&lt;/date&gt;&lt;/pub-dates&gt;&lt;/dates&gt;&lt;accession-num&gt;ISI:A1991FE24800027&lt;/accession-num&gt;&lt;label&gt;Ecological Soc Amer&lt;/label&gt;&lt;urls&gt;&lt;related-urls&gt;&lt;url&gt;&amp;lt;Go to ISI&amp;gt;://A1991FE24800027&lt;/url&gt;&lt;/related-urls&gt;&lt;/urls&gt;&lt;electronic-resource-num&gt;https://doi.org/10.2307/2937209&lt;/electronic-resource-num&gt;&lt;/record&gt;&lt;/Cite&gt;&lt;/EndNote&gt;</w:instrText>
      </w:r>
      <w:r>
        <w:rPr>
          <w:szCs w:val="28"/>
          <w:lang w:val="en-US"/>
        </w:rPr>
        <w:fldChar w:fldCharType="separate"/>
      </w:r>
      <w:r>
        <w:rPr>
          <w:noProof/>
          <w:szCs w:val="28"/>
          <w:lang w:val="en-US"/>
        </w:rPr>
        <w:t>(</w:t>
      </w:r>
      <w:hyperlink w:anchor="_ENREF_4" w:tooltip="Delarco, 1991 #263" w:history="1">
        <w:r w:rsidR="0076192B">
          <w:rPr>
            <w:noProof/>
            <w:szCs w:val="28"/>
            <w:lang w:val="en-US"/>
          </w:rPr>
          <w:t>Delarco et al., 1991</w:t>
        </w:r>
      </w:hyperlink>
      <w:r>
        <w:rPr>
          <w:noProof/>
          <w:szCs w:val="28"/>
          <w:lang w:val="en-US"/>
        </w:rPr>
        <w:t>)</w:t>
      </w:r>
      <w:r>
        <w:rPr>
          <w:szCs w:val="28"/>
          <w:lang w:val="en-US"/>
        </w:rPr>
        <w:fldChar w:fldCharType="end"/>
      </w:r>
      <w:r>
        <w:rPr>
          <w:szCs w:val="28"/>
          <w:lang w:val="en-US"/>
        </w:rPr>
        <w:t xml:space="preserve">. </w:t>
      </w:r>
      <w:bookmarkStart w:id="725" w:name="_Hlk530585195"/>
      <w:r>
        <w:rPr>
          <w:szCs w:val="28"/>
          <w:lang w:val="en-US"/>
        </w:rPr>
        <w:t>Nitrogen concentration</w:t>
      </w:r>
      <w:ins w:id="726" w:author="cbbesson" w:date="2018-11-21T17:36:00Z">
        <w:r w:rsidR="001746DB">
          <w:rPr>
            <w:szCs w:val="28"/>
            <w:lang w:val="en-US"/>
          </w:rPr>
          <w:t>,</w:t>
        </w:r>
      </w:ins>
      <w:ins w:id="727" w:author="cbbesson" w:date="2018-11-21T17:35:00Z">
        <w:r w:rsidR="001746DB">
          <w:rPr>
            <w:szCs w:val="28"/>
            <w:lang w:val="en-US"/>
          </w:rPr>
          <w:t xml:space="preserve"> </w:t>
        </w:r>
      </w:ins>
      <w:ins w:id="728" w:author="cbbesson" w:date="2018-11-21T17:36:00Z">
        <w:r w:rsidR="001746DB">
          <w:rPr>
            <w:szCs w:val="28"/>
            <w:lang w:val="en-US"/>
          </w:rPr>
          <w:t>measured</w:t>
        </w:r>
      </w:ins>
      <w:r>
        <w:rPr>
          <w:szCs w:val="28"/>
          <w:lang w:val="en-US"/>
        </w:rPr>
        <w:t xml:space="preserve"> in green leaves in the mild year</w:t>
      </w:r>
      <w:del w:id="729" w:author="raquelvale" w:date="2018-11-23T00:34:00Z">
        <w:r w:rsidDel="005F3836">
          <w:rPr>
            <w:szCs w:val="28"/>
            <w:lang w:val="en-US"/>
          </w:rPr>
          <w:delText xml:space="preserve"> </w:delText>
        </w:r>
      </w:del>
      <w:ins w:id="730" w:author="cbbesson" w:date="2018-11-21T17:36:00Z">
        <w:del w:id="731" w:author="raquelvale" w:date="2018-11-23T00:34:00Z">
          <w:r w:rsidR="001746DB" w:rsidDel="005F3836">
            <w:rPr>
              <w:szCs w:val="28"/>
              <w:lang w:val="en-US"/>
            </w:rPr>
            <w:delText>2004</w:delText>
          </w:r>
        </w:del>
        <w:r w:rsidR="001746DB">
          <w:rPr>
            <w:szCs w:val="28"/>
            <w:lang w:val="en-US"/>
          </w:rPr>
          <w:t>,</w:t>
        </w:r>
      </w:ins>
      <w:ins w:id="732" w:author="cbbesson" w:date="2018-11-21T17:39:00Z">
        <w:r w:rsidR="001746DB" w:rsidRPr="001746DB">
          <w:rPr>
            <w:i/>
            <w:lang w:val="en-US"/>
          </w:rPr>
          <w:t xml:space="preserve"> </w:t>
        </w:r>
        <w:r w:rsidR="001746DB" w:rsidRPr="001746DB">
          <w:rPr>
            <w:lang w:val="en-US"/>
          </w:rPr>
          <w:t>was varying within the same range of values than those observed in other studies</w:t>
        </w:r>
        <w:r w:rsidR="001746DB">
          <w:rPr>
            <w:i/>
            <w:lang w:val="en-US"/>
          </w:rPr>
          <w:t xml:space="preserve"> </w:t>
        </w:r>
      </w:ins>
      <w:del w:id="733" w:author="cbbesson" w:date="2018-11-21T17:39:00Z">
        <w:r w:rsidDel="001746DB">
          <w:rPr>
            <w:szCs w:val="28"/>
            <w:lang w:val="en-US"/>
          </w:rPr>
          <w:delText xml:space="preserve">was </w:delText>
        </w:r>
      </w:del>
      <w:del w:id="734" w:author="cbbesson" w:date="2018-11-21T17:35:00Z">
        <w:r w:rsidDel="001746DB">
          <w:rPr>
            <w:szCs w:val="28"/>
            <w:lang w:val="en-US"/>
          </w:rPr>
          <w:delText xml:space="preserve">is </w:delText>
        </w:r>
      </w:del>
      <w:del w:id="735" w:author="cbbesson" w:date="2018-11-21T17:39:00Z">
        <w:r w:rsidDel="001746DB">
          <w:rPr>
            <w:szCs w:val="28"/>
            <w:lang w:val="en-US"/>
          </w:rPr>
          <w:delText xml:space="preserve">same range </w:delText>
        </w:r>
      </w:del>
      <w:del w:id="736" w:author="cbbesson" w:date="2018-11-21T17:36:00Z">
        <w:r w:rsidDel="001746DB">
          <w:rPr>
            <w:szCs w:val="28"/>
            <w:lang w:val="en-US"/>
          </w:rPr>
          <w:delText xml:space="preserve">than </w:delText>
        </w:r>
      </w:del>
      <w:del w:id="737" w:author="cbbesson" w:date="2018-11-21T17:39:00Z">
        <w:r w:rsidDel="001746DB">
          <w:rPr>
            <w:szCs w:val="28"/>
            <w:lang w:val="en-US"/>
          </w:rPr>
          <w:delText>other studies</w:delText>
        </w:r>
      </w:del>
      <w:r>
        <w:rPr>
          <w:szCs w:val="28"/>
          <w:lang w:val="en-US"/>
        </w:rPr>
        <w:t xml:space="preserve"> </w:t>
      </w:r>
      <w:r>
        <w:rPr>
          <w:szCs w:val="28"/>
          <w:lang w:val="en-US"/>
        </w:rPr>
        <w:fldChar w:fldCharType="begin">
          <w:fldData xml:space="preserve">PEVuZE5vdGU+PENpdGU+PEF1dGhvcj5EZWxhcmNvPC9BdXRob3I+PFllYXI+MTk5MTwvWWVhcj48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</w:fldData>
        </w:fldChar>
      </w:r>
      <w:r w:rsidR="00D37C1F">
        <w:rPr>
          <w:szCs w:val="28"/>
          <w:lang w:val="en-US"/>
        </w:rPr>
        <w:instrText xml:space="preserve"> ADDIN EN.CITE </w:instrText>
      </w:r>
      <w:r w:rsidR="00D37C1F">
        <w:rPr>
          <w:szCs w:val="28"/>
          <w:lang w:val="en-US"/>
        </w:rPr>
        <w:fldChar w:fldCharType="begin">
          <w:fldData xml:space="preserve">PEVuZE5vdGU+PENpdGU+PEF1dGhvcj5EZWxhcmNvPC9BdXRob3I+PFllYXI+MTk5MTwvWWVhcj48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</w:fldData>
        </w:fldChar>
      </w:r>
      <w:r w:rsidR="00D37C1F">
        <w:rPr>
          <w:szCs w:val="28"/>
          <w:lang w:val="en-US"/>
        </w:rPr>
        <w:instrText xml:space="preserve"> ADDIN EN.CITE.DATA </w:instrText>
      </w:r>
      <w:r w:rsidR="00D37C1F">
        <w:rPr>
          <w:szCs w:val="28"/>
          <w:lang w:val="en-US"/>
        </w:rPr>
      </w:r>
      <w:r w:rsidR="00D37C1F">
        <w:rPr>
          <w:szCs w:val="28"/>
          <w:lang w:val="en-US"/>
        </w:rPr>
        <w:fldChar w:fldCharType="end"/>
      </w:r>
      <w:r>
        <w:rPr>
          <w:szCs w:val="28"/>
          <w:lang w:val="en-US"/>
        </w:rPr>
      </w:r>
      <w:r>
        <w:rPr>
          <w:szCs w:val="28"/>
          <w:lang w:val="en-US"/>
        </w:rPr>
        <w:fldChar w:fldCharType="separate"/>
      </w:r>
      <w:r w:rsidR="006D2B77">
        <w:rPr>
          <w:noProof/>
          <w:szCs w:val="28"/>
          <w:lang w:val="en-US"/>
        </w:rPr>
        <w:t>(</w:t>
      </w:r>
      <w:hyperlink w:anchor="_ENREF_4" w:tooltip="Delarco, 1991 #263" w:history="1">
        <w:r w:rsidR="0076192B">
          <w:rPr>
            <w:noProof/>
            <w:szCs w:val="28"/>
            <w:lang w:val="en-US"/>
          </w:rPr>
          <w:t>Delarco et al., 1991</w:t>
        </w:r>
      </w:hyperlink>
      <w:r w:rsidR="006D2B77">
        <w:rPr>
          <w:noProof/>
          <w:szCs w:val="28"/>
          <w:lang w:val="en-US"/>
        </w:rPr>
        <w:t xml:space="preserve">; </w:t>
      </w:r>
      <w:hyperlink w:anchor="_ENREF_6" w:tooltip="Escudero, 1992 #204" w:history="1">
        <w:r w:rsidR="0076192B">
          <w:rPr>
            <w:noProof/>
            <w:szCs w:val="28"/>
            <w:lang w:val="en-US"/>
          </w:rPr>
          <w:t>Escudero et al., 1992</w:t>
        </w:r>
      </w:hyperlink>
      <w:r w:rsidR="006D2B77">
        <w:rPr>
          <w:noProof/>
          <w:szCs w:val="28"/>
          <w:lang w:val="en-US"/>
        </w:rPr>
        <w:t xml:space="preserve">; </w:t>
      </w:r>
      <w:hyperlink w:anchor="_ENREF_10" w:tooltip="Oliveira, 1996 #1745" w:history="1">
        <w:r w:rsidR="0076192B">
          <w:rPr>
            <w:noProof/>
            <w:szCs w:val="28"/>
            <w:lang w:val="en-US"/>
          </w:rPr>
          <w:t>Oliveira et al., 1996</w:t>
        </w:r>
      </w:hyperlink>
      <w:r w:rsidR="006D2B77">
        <w:rPr>
          <w:noProof/>
          <w:szCs w:val="28"/>
          <w:lang w:val="en-US"/>
        </w:rPr>
        <w:t xml:space="preserve">; </w:t>
      </w:r>
      <w:hyperlink w:anchor="_ENREF_52" w:tooltip="Kattge, 2011 #4583" w:history="1">
        <w:r w:rsidR="0076192B">
          <w:rPr>
            <w:noProof/>
            <w:szCs w:val="28"/>
            <w:lang w:val="en-US"/>
          </w:rPr>
          <w:t>Kattge et al., 2011</w:t>
        </w:r>
      </w:hyperlink>
      <w:r w:rsidR="006D2B77">
        <w:rPr>
          <w:noProof/>
          <w:szCs w:val="28"/>
          <w:lang w:val="en-US"/>
        </w:rPr>
        <w:t>)</w:t>
      </w:r>
      <w:r>
        <w:rPr>
          <w:szCs w:val="28"/>
          <w:lang w:val="en-US"/>
        </w:rPr>
        <w:fldChar w:fldCharType="end"/>
      </w:r>
      <w:ins w:id="738" w:author="cbbesson" w:date="2018-11-21T17:36:00Z">
        <w:r w:rsidR="001746DB">
          <w:rPr>
            <w:szCs w:val="28"/>
            <w:lang w:val="en-US"/>
          </w:rPr>
          <w:t>. Nonetheless,</w:t>
        </w:r>
      </w:ins>
      <w:r>
        <w:rPr>
          <w:szCs w:val="28"/>
          <w:lang w:val="en-US"/>
        </w:rPr>
        <w:t xml:space="preserve"> </w:t>
      </w:r>
      <w:del w:id="739" w:author="cbbesson" w:date="2018-11-21T17:37:00Z">
        <w:r w:rsidDel="001746DB">
          <w:rPr>
            <w:szCs w:val="28"/>
            <w:lang w:val="en-US"/>
          </w:rPr>
          <w:delText xml:space="preserve">but </w:delText>
        </w:r>
      </w:del>
      <w:r>
        <w:rPr>
          <w:szCs w:val="28"/>
          <w:lang w:val="en-US"/>
        </w:rPr>
        <w:fldChar w:fldCharType="begin"/>
      </w:r>
      <w:r>
        <w:rPr>
          <w:szCs w:val="28"/>
          <w:lang w:val="en-US"/>
        </w:rPr>
        <w:instrText xml:space="preserve"> ADDIN EN.CITE &lt;EndNote&gt;&lt;Cite AuthorYear="1"&gt;&lt;Author&gt;Andivia&lt;/Author&gt;&lt;Year&gt;2009&lt;/Year&gt;&lt;RecNum&gt;8965&lt;/RecNum&gt;&lt;DisplayText&gt;Andivia et al. (2009)&lt;/DisplayText&gt;&lt;record&gt;&lt;rec-number&gt;8965&lt;/rec-number&gt;&lt;foreign-keys&gt;&lt;key app="EN" db-id="pwteffw96rtfrhe9ts7pz52wtex5vzw000xw"&gt;8965&lt;/key&gt;&lt;/foreign-keys&gt;&lt;ref-type name="Journal Article"&gt;17&lt;/ref-type&gt;&lt;contributors&gt;&lt;authors&gt;&lt;author&gt;Andivia, Enrique&lt;/author&gt;&lt;author&gt;Fernández, Manuel&lt;/author&gt;&lt;author&gt;Vázquez-Piqué, Javier&lt;/author&gt;&lt;author&gt;González-Pérez, Aranzazu&lt;/author&gt;&lt;author&gt;Tapias, Raúl&lt;/author&gt;&lt;/authors&gt;&lt;/contributors&gt;&lt;titles&gt;&lt;title&gt;Nutrients return from leaves and litterfall in a mediterranean cork oak (Quercus suber L.) forest in southwestern Spain&lt;/title&gt;&lt;secondary-title&gt;European Journal of Forest Research&lt;/secondary-title&gt;&lt;alt-title&gt;Eur. J. For. Res.&lt;/alt-title&gt;&lt;/titles&gt;&lt;periodical&gt;&lt;full-title&gt;European Journal of Forest Research&lt;/full-title&gt;&lt;/periodical&gt;&lt;pages&gt;5&lt;/pages&gt;&lt;volume&gt;129&lt;/volume&gt;&lt;number&gt;1&lt;/number&gt;&lt;keywords&gt;&lt;keyword&gt;litterfall&lt;/keyword&gt;&lt;/keywords&gt;&lt;dates&gt;&lt;year&gt;2009&lt;/year&gt;&lt;pub-dates&gt;&lt;date&gt;April 21&lt;/date&gt;&lt;/pub-dates&gt;&lt;/dates&gt;&lt;isbn&gt;1612-4677&lt;/isbn&gt;&lt;label&gt;Andivia2009&lt;/label&gt;&lt;urls&gt;&lt;related-urls&gt;&lt;url&gt;https://doi.org/10.1007/s10342-009-0274-6&lt;/url&gt;&lt;/related-urls&gt;&lt;/urls&gt;&lt;electronic-resource-num&gt; https://doi.org/10.1007/s10342-009-0274-6&lt;/electronic-resource-num&gt;&lt;/record&gt;&lt;/Cite&gt;&lt;/EndNote&gt;</w:instrText>
      </w:r>
      <w:r>
        <w:rPr>
          <w:szCs w:val="28"/>
          <w:lang w:val="en-US"/>
        </w:rPr>
        <w:fldChar w:fldCharType="separate"/>
      </w:r>
      <w:hyperlink w:anchor="_ENREF_41" w:tooltip="Andivia, 2009 #8965" w:history="1">
        <w:r w:rsidR="0076192B">
          <w:rPr>
            <w:noProof/>
            <w:szCs w:val="28"/>
            <w:lang w:val="en-US"/>
          </w:rPr>
          <w:t>Andivia et al. (2009</w:t>
        </w:r>
      </w:hyperlink>
      <w:r>
        <w:rPr>
          <w:noProof/>
          <w:szCs w:val="28"/>
          <w:lang w:val="en-US"/>
        </w:rPr>
        <w:t>)</w:t>
      </w:r>
      <w:r>
        <w:rPr>
          <w:szCs w:val="28"/>
          <w:lang w:val="en-US"/>
        </w:rPr>
        <w:fldChar w:fldCharType="end"/>
      </w:r>
      <w:r>
        <w:rPr>
          <w:szCs w:val="28"/>
          <w:lang w:val="en-US"/>
        </w:rPr>
        <w:t xml:space="preserve"> reported a higher variation in [N</w:t>
      </w:r>
      <w:r w:rsidRPr="00FD10F9">
        <w:rPr>
          <w:sz w:val="16"/>
          <w:szCs w:val="16"/>
          <w:lang w:val="en-US"/>
        </w:rPr>
        <w:t>gr</w:t>
      </w:r>
      <w:r>
        <w:rPr>
          <w:szCs w:val="28"/>
          <w:lang w:val="en-US"/>
        </w:rPr>
        <w:t xml:space="preserve">] over the growing season. </w:t>
      </w:r>
      <w:bookmarkEnd w:id="725"/>
    </w:p>
    <w:p w14:paraId="1B55278B" w14:textId="03CEFFC4" w:rsidR="009B11ED" w:rsidRDefault="009A32FD" w:rsidP="00CE7055">
      <w:pPr>
        <w:spacing w:after="120"/>
        <w:rPr>
          <w:szCs w:val="28"/>
          <w:lang w:val="en-US"/>
        </w:rPr>
      </w:pPr>
      <w:r>
        <w:rPr>
          <w:szCs w:val="28"/>
          <w:lang w:val="en-US"/>
        </w:rPr>
        <w:t>Nitrogen concentration in senescent leaves</w:t>
      </w:r>
      <w:r w:rsidR="00FB6F5B">
        <w:rPr>
          <w:szCs w:val="28"/>
          <w:lang w:val="en-US"/>
        </w:rPr>
        <w:t xml:space="preserve"> [Nse]</w:t>
      </w:r>
      <w:r>
        <w:rPr>
          <w:szCs w:val="28"/>
          <w:lang w:val="en-US"/>
        </w:rPr>
        <w:t xml:space="preserve">, known as resorption proficiency </w:t>
      </w:r>
      <w:r>
        <w:rPr>
          <w:szCs w:val="28"/>
          <w:lang w:val="en-US"/>
        </w:rPr>
        <w:fldChar w:fldCharType="begin"/>
      </w:r>
      <w:r w:rsidR="00D82816">
        <w:rPr>
          <w:szCs w:val="28"/>
          <w:lang w:val="en-US"/>
        </w:rPr>
        <w:instrText xml:space="preserve"> ADDIN EN.CITE &lt;EndNote&gt;&lt;Cite&gt;&lt;Author&gt;Killingbeck&lt;/Author&gt;&lt;Year&gt;1996&lt;/Year&gt;&lt;RecNum&gt;9014&lt;/RecNum&gt;&lt;DisplayText&gt;(Killingbeck, 1996)&lt;/DisplayText&gt;&lt;record&gt;&lt;rec-number&gt;9014&lt;/rec-number&gt;&lt;foreign-keys&gt;&lt;key app="EN" db-id="pwteffw96rtfrhe9ts7pz52wtex5vzw000xw"&gt;9014&lt;/key&gt;&lt;/foreign-keys&gt;&lt;ref-type name="Journal Article"&gt;17&lt;/ref-type&gt;&lt;contributors&gt;&lt;authors&gt;&lt;author&gt;Killingbeck, Keith&lt;/author&gt;&lt;/authors&gt;&lt;/contributors&gt;&lt;titles&gt;&lt;title&gt;Nutrients in Senesced Leaves: Keys to the Search for Potential Resorption and Resorption Proficiency&lt;/title&gt;&lt;secondary-title&gt;Ecology&lt;/secondary-title&gt;&lt;alt-title&gt;Ecology&lt;/alt-title&gt;&lt;/titles&gt;&lt;periodical&gt;&lt;full-title&gt;Ecology&lt;/full-title&gt;&lt;/periodical&gt;&lt;alt-periodical&gt;&lt;full-title&gt;Ecology&lt;/full-title&gt;&lt;/alt-periodical&gt;&lt;pages&gt;1716-1727&lt;/pages&gt;&lt;volume&gt;77&lt;/volume&gt;&lt;number&gt;6&lt;/number&gt;&lt;keywords&gt;&lt;keyword&gt;NRE&lt;/keyword&gt;&lt;keyword&gt;proficiency&lt;/keyword&gt;&lt;/keywords&gt;&lt;dates&gt;&lt;year&gt;1996&lt;/year&gt;&lt;pub-dates&gt;&lt;date&gt;September 1996&lt;/date&gt;&lt;/pub-dates&gt;&lt;/dates&gt;&lt;urls&gt;&lt;/urls&gt;&lt;electronic-resource-num&gt;https://doi.org/10.2307/2265777&lt;/electronic-resource-num&gt;&lt;research-notes&gt;Notas avulsas 152&lt;/research-notes&gt;&lt;/record&gt;&lt;/Cite&gt;&lt;/EndNote&gt;</w:instrText>
      </w:r>
      <w:r>
        <w:rPr>
          <w:szCs w:val="28"/>
          <w:lang w:val="en-US"/>
        </w:rPr>
        <w:fldChar w:fldCharType="separate"/>
      </w:r>
      <w:r>
        <w:rPr>
          <w:noProof/>
          <w:szCs w:val="28"/>
          <w:lang w:val="en-US"/>
        </w:rPr>
        <w:t>(</w:t>
      </w:r>
      <w:hyperlink w:anchor="_ENREF_11" w:tooltip="Killingbeck, 1996 #9014" w:history="1">
        <w:r w:rsidR="0076192B">
          <w:rPr>
            <w:noProof/>
            <w:szCs w:val="28"/>
            <w:lang w:val="en-US"/>
          </w:rPr>
          <w:t>Killingbeck, 1996</w:t>
        </w:r>
      </w:hyperlink>
      <w:r>
        <w:rPr>
          <w:noProof/>
          <w:szCs w:val="28"/>
          <w:lang w:val="en-US"/>
        </w:rPr>
        <w:t>)</w:t>
      </w:r>
      <w:r>
        <w:rPr>
          <w:szCs w:val="28"/>
          <w:lang w:val="en-US"/>
        </w:rPr>
        <w:fldChar w:fldCharType="end"/>
      </w:r>
      <w:r>
        <w:rPr>
          <w:szCs w:val="28"/>
          <w:lang w:val="en-US"/>
        </w:rPr>
        <w:t xml:space="preserve"> decreased </w:t>
      </w:r>
      <w:r w:rsidR="00FB6F5B">
        <w:rPr>
          <w:szCs w:val="28"/>
          <w:lang w:val="en-US"/>
        </w:rPr>
        <w:t xml:space="preserve">steeply </w:t>
      </w:r>
      <w:r w:rsidR="002B7AEB">
        <w:rPr>
          <w:szCs w:val="28"/>
          <w:lang w:val="en-US"/>
        </w:rPr>
        <w:t>from the onset to the end of the bulk period of leaf senescence</w:t>
      </w:r>
      <w:r w:rsidR="00FB6F5B">
        <w:rPr>
          <w:szCs w:val="28"/>
          <w:lang w:val="en-US"/>
        </w:rPr>
        <w:t xml:space="preserve"> (Fig 6b, Fig. S4). </w:t>
      </w:r>
      <w:r w:rsidR="00D03B96">
        <w:rPr>
          <w:szCs w:val="28"/>
          <w:lang w:val="en-US"/>
        </w:rPr>
        <w:fldChar w:fldCharType="begin"/>
      </w:r>
      <w:r w:rsidR="00D82816">
        <w:rPr>
          <w:szCs w:val="28"/>
          <w:lang w:val="en-US"/>
        </w:rPr>
        <w:instrText xml:space="preserve"> ADDIN EN.CITE &lt;EndNote&gt;&lt;Cite AuthorYear="1"&gt;&lt;Author&gt;Silla&lt;/Author&gt;&lt;Year&gt;2003&lt;/Year&gt;&lt;RecNum&gt;9027&lt;/RecNum&gt;&lt;DisplayText&gt;Silla and Escudero (2003)&lt;/DisplayText&gt;&lt;record&gt;&lt;rec-number&gt;9027&lt;/rec-number&gt;&lt;foreign-keys&gt;&lt;key app="EN" db-id="pwteffw96rtfrhe9ts7pz52wtex5vzw000xw"&gt;9027&lt;/key&gt;&lt;/foreign-keys&gt;&lt;ref-type name="Journal Article"&gt;17&lt;/ref-type&gt;&lt;contributors&gt;&lt;authors&gt;&lt;author&gt;Silla, Fernando&lt;/author&gt;&lt;author&gt;Escudero, Alfonso&lt;/author&gt;&lt;/authors&gt;&lt;/contributors&gt;&lt;titles&gt;&lt;title&gt;Uptake, demand and internal cycling of nitrogen in saplings of Mediterranean Quercus species&lt;/title&gt;&lt;secondary-title&gt;Oecologia&lt;/secondary-title&gt;&lt;alt-title&gt;Oecologia&lt;/alt-title&gt;&lt;/titles&gt;&lt;periodical&gt;&lt;full-title&gt;Oecologia&lt;/full-title&gt;&lt;/periodical&gt;&lt;alt-periodical&gt;&lt;full-title&gt;Oecologia&lt;/full-title&gt;&lt;/alt-periodical&gt;&lt;pages&gt;28-36&lt;/pages&gt;&lt;volume&gt;136&lt;/volume&gt;&lt;number&gt;1&lt;/number&gt;&lt;keywords&gt;&lt;keyword&gt;NRE&lt;/keyword&gt;&lt;/keywords&gt;&lt;dates&gt;&lt;year&gt;2003&lt;/year&gt;&lt;pub-dates&gt;&lt;date&gt;June 01&lt;/date&gt;&lt;/pub-dates&gt;&lt;/dates&gt;&lt;isbn&gt;1432-1939&lt;/isbn&gt;&lt;label&gt;Silla2003&lt;/label&gt;&lt;work-type&gt;journal article&lt;/work-type&gt;&lt;urls&gt;&lt;related-urls&gt;&lt;url&gt;https://doi.org/10.1007/s00442-003-1232-5&lt;/url&gt;&lt;/related-urls&gt;&lt;/urls&gt;&lt;electronic-resource-num&gt;https://doi.org/10.1007/s00442-003-1232-5&lt;/electronic-resource-num&gt;&lt;research-notes&gt;Notas avulsas 149&lt;/research-notes&gt;&lt;/record&gt;&lt;/Cite&gt;&lt;/EndNote&gt;</w:instrText>
      </w:r>
      <w:r w:rsidR="00D03B96">
        <w:rPr>
          <w:szCs w:val="28"/>
          <w:lang w:val="en-US"/>
        </w:rPr>
        <w:fldChar w:fldCharType="separate"/>
      </w:r>
      <w:hyperlink w:anchor="_ENREF_21" w:tooltip="Silla, 2003 #9027" w:history="1">
        <w:r w:rsidR="0076192B">
          <w:rPr>
            <w:noProof/>
            <w:szCs w:val="28"/>
            <w:lang w:val="en-US"/>
          </w:rPr>
          <w:t>Silla and Escudero (2003</w:t>
        </w:r>
      </w:hyperlink>
      <w:r w:rsidR="00D03B96">
        <w:rPr>
          <w:noProof/>
          <w:szCs w:val="28"/>
          <w:lang w:val="en-US"/>
        </w:rPr>
        <w:t>)</w:t>
      </w:r>
      <w:r w:rsidR="00D03B96">
        <w:rPr>
          <w:szCs w:val="28"/>
          <w:lang w:val="en-US"/>
        </w:rPr>
        <w:fldChar w:fldCharType="end"/>
      </w:r>
      <w:r w:rsidR="00D03B96">
        <w:rPr>
          <w:szCs w:val="28"/>
          <w:lang w:val="en-US"/>
        </w:rPr>
        <w:t xml:space="preserve">, studying the internal N cycling of </w:t>
      </w:r>
      <w:r w:rsidR="00D03B96" w:rsidRPr="00971DE7">
        <w:rPr>
          <w:i/>
          <w:szCs w:val="28"/>
          <w:lang w:val="en-US"/>
        </w:rPr>
        <w:t>Q. ilex</w:t>
      </w:r>
      <w:r w:rsidR="00D03B96">
        <w:rPr>
          <w:szCs w:val="28"/>
          <w:lang w:val="en-US"/>
        </w:rPr>
        <w:t xml:space="preserve">, observed that after budburst, plants </w:t>
      </w:r>
      <w:r w:rsidR="00481009">
        <w:rPr>
          <w:szCs w:val="28"/>
          <w:lang w:val="en-US"/>
        </w:rPr>
        <w:t xml:space="preserve">firstly </w:t>
      </w:r>
      <w:r w:rsidR="00D03B96">
        <w:rPr>
          <w:szCs w:val="28"/>
          <w:lang w:val="en-US"/>
        </w:rPr>
        <w:t xml:space="preserve">relied </w:t>
      </w:r>
      <w:r w:rsidR="00481009">
        <w:rPr>
          <w:szCs w:val="28"/>
          <w:lang w:val="en-US"/>
        </w:rPr>
        <w:t xml:space="preserve">on </w:t>
      </w:r>
      <w:r w:rsidR="00D03B96">
        <w:rPr>
          <w:szCs w:val="28"/>
          <w:lang w:val="en-US"/>
        </w:rPr>
        <w:t xml:space="preserve">soil uptake and later on N resorption </w:t>
      </w:r>
      <w:r w:rsidR="00481009">
        <w:rPr>
          <w:szCs w:val="28"/>
          <w:lang w:val="en-US"/>
        </w:rPr>
        <w:t xml:space="preserve">to supply growth </w:t>
      </w:r>
      <w:r w:rsidR="00481009">
        <w:rPr>
          <w:szCs w:val="28"/>
          <w:lang w:val="en-US"/>
        </w:rPr>
        <w:lastRenderedPageBreak/>
        <w:t xml:space="preserve">requirements, which </w:t>
      </w:r>
      <w:r w:rsidR="009B11ED">
        <w:rPr>
          <w:szCs w:val="28"/>
          <w:lang w:val="en-US"/>
        </w:rPr>
        <w:t xml:space="preserve">might </w:t>
      </w:r>
      <w:r w:rsidR="00481009">
        <w:rPr>
          <w:szCs w:val="28"/>
          <w:lang w:val="en-US"/>
        </w:rPr>
        <w:t>explain</w:t>
      </w:r>
      <w:r w:rsidR="009B11ED">
        <w:rPr>
          <w:szCs w:val="28"/>
          <w:lang w:val="en-US"/>
        </w:rPr>
        <w:t xml:space="preserve"> our results</w:t>
      </w:r>
      <w:r w:rsidR="00481009">
        <w:rPr>
          <w:szCs w:val="28"/>
          <w:lang w:val="en-US"/>
        </w:rPr>
        <w:t>.</w:t>
      </w:r>
      <w:r w:rsidR="009B11ED">
        <w:rPr>
          <w:szCs w:val="28"/>
          <w:lang w:val="en-US"/>
        </w:rPr>
        <w:t xml:space="preserve"> A </w:t>
      </w:r>
      <w:ins w:id="740" w:author="Raquel" w:date="2018-11-27T17:28:00Z">
        <w:r w:rsidR="00F76B41">
          <w:rPr>
            <w:szCs w:val="28"/>
            <w:lang w:val="en-US"/>
          </w:rPr>
          <w:t>simpler</w:t>
        </w:r>
      </w:ins>
      <w:del w:id="741" w:author="Raquel" w:date="2018-11-27T17:28:00Z">
        <w:r w:rsidR="009B11ED" w:rsidDel="00F76B41">
          <w:rPr>
            <w:szCs w:val="28"/>
            <w:lang w:val="en-US"/>
          </w:rPr>
          <w:delText>more simple</w:delText>
        </w:r>
      </w:del>
      <w:r w:rsidR="009B11ED">
        <w:rPr>
          <w:szCs w:val="28"/>
          <w:lang w:val="en-US"/>
        </w:rPr>
        <w:t xml:space="preserve"> explanation lies on the fact that the first leaves shed by the tree were not senescent yet, thus N was incompletely resorbed from them.</w:t>
      </w:r>
    </w:p>
    <w:p w14:paraId="7EFB87F1" w14:textId="097FAA7C" w:rsidR="009A32FD" w:rsidRDefault="00481009" w:rsidP="00CE7055">
      <w:pPr>
        <w:spacing w:after="120"/>
        <w:rPr>
          <w:szCs w:val="28"/>
          <w:lang w:val="en-US"/>
        </w:rPr>
      </w:pPr>
      <w:r>
        <w:rPr>
          <w:szCs w:val="28"/>
          <w:lang w:val="en-US"/>
        </w:rPr>
        <w:t>More importantly, [Nse] decreased significantly i</w:t>
      </w:r>
      <w:r w:rsidR="002B7AEB">
        <w:rPr>
          <w:szCs w:val="28"/>
          <w:lang w:val="en-US"/>
        </w:rPr>
        <w:t xml:space="preserve">n </w:t>
      </w:r>
      <w:r>
        <w:rPr>
          <w:szCs w:val="28"/>
          <w:lang w:val="en-US"/>
        </w:rPr>
        <w:t>the dry year</w:t>
      </w:r>
      <w:r w:rsidR="002B7AEB">
        <w:rPr>
          <w:szCs w:val="28"/>
          <w:lang w:val="en-US"/>
        </w:rPr>
        <w:t xml:space="preserve">, reaching minimum values </w:t>
      </w:r>
      <w:r w:rsidR="002B7AEB" w:rsidRPr="00752A98">
        <w:rPr>
          <w:szCs w:val="28"/>
          <w:lang w:val="en-US"/>
        </w:rPr>
        <w:t>around 5</w:t>
      </w:r>
      <w:del w:id="742" w:author="Raquel" w:date="2018-11-27T17:28:00Z">
        <w:r w:rsidR="002B7AEB" w:rsidRPr="00752A98" w:rsidDel="00F76B41">
          <w:rPr>
            <w:szCs w:val="28"/>
            <w:lang w:val="en-US"/>
          </w:rPr>
          <w:delText xml:space="preserve"> mg g</w:delText>
        </w:r>
        <w:r w:rsidR="002B7AEB" w:rsidRPr="00752A98" w:rsidDel="00F76B41">
          <w:rPr>
            <w:szCs w:val="28"/>
            <w:vertAlign w:val="superscript"/>
            <w:lang w:val="en-US"/>
          </w:rPr>
          <w:delText>-1</w:delText>
        </w:r>
        <w:r w:rsidR="002B7AEB" w:rsidDel="00F76B41">
          <w:rPr>
            <w:szCs w:val="28"/>
            <w:lang w:val="en-US"/>
          </w:rPr>
          <w:delText xml:space="preserve"> (5</w:delText>
        </w:r>
      </w:del>
      <w:r w:rsidR="002B7AEB">
        <w:rPr>
          <w:szCs w:val="28"/>
          <w:lang w:val="en-US"/>
        </w:rPr>
        <w:t xml:space="preserve">.27 ± 0.12 </w:t>
      </w:r>
      <w:r w:rsidR="002B7AEB" w:rsidRPr="00752A98">
        <w:rPr>
          <w:szCs w:val="28"/>
          <w:lang w:val="en-US"/>
        </w:rPr>
        <w:t>mg g</w:t>
      </w:r>
      <w:r w:rsidR="002B7AEB" w:rsidRPr="00752A98">
        <w:rPr>
          <w:szCs w:val="28"/>
          <w:vertAlign w:val="superscript"/>
          <w:lang w:val="en-US"/>
        </w:rPr>
        <w:t>-1</w:t>
      </w:r>
      <w:del w:id="743" w:author="Raquel" w:date="2018-11-27T17:28:00Z">
        <w:r w:rsidR="002B7AEB" w:rsidDel="00F76B41">
          <w:rPr>
            <w:szCs w:val="28"/>
            <w:lang w:val="en-US"/>
          </w:rPr>
          <w:delText>)</w:delText>
        </w:r>
      </w:del>
      <w:r w:rsidR="002B7AEB">
        <w:rPr>
          <w:szCs w:val="28"/>
          <w:lang w:val="en-US"/>
        </w:rPr>
        <w:t>.</w:t>
      </w:r>
      <w:r w:rsidR="006F42B1">
        <w:rPr>
          <w:szCs w:val="28"/>
          <w:lang w:val="en-US"/>
        </w:rPr>
        <w:t xml:space="preserve"> Minimum reported resorption proficiency for oaks was 4.5 mg g</w:t>
      </w:r>
      <w:r w:rsidR="006F42B1" w:rsidRPr="006F42B1">
        <w:rPr>
          <w:szCs w:val="28"/>
          <w:vertAlign w:val="superscript"/>
          <w:lang w:val="en-US"/>
        </w:rPr>
        <w:t>-1</w:t>
      </w:r>
      <w:r w:rsidR="002B7AEB">
        <w:rPr>
          <w:szCs w:val="28"/>
          <w:lang w:val="en-US"/>
        </w:rPr>
        <w:t xml:space="preserve"> </w:t>
      </w:r>
      <w:r w:rsidR="006F42B1">
        <w:rPr>
          <w:szCs w:val="28"/>
          <w:lang w:val="en-US"/>
        </w:rPr>
        <w:t xml:space="preserve">and </w:t>
      </w:r>
      <w:ins w:id="744" w:author="Raquel" w:date="2018-11-27T17:29:00Z">
        <w:r w:rsidR="00FC0274">
          <w:rPr>
            <w:szCs w:val="28"/>
            <w:lang w:val="en-US"/>
          </w:rPr>
          <w:t>and trees with [Nse</w:t>
        </w:r>
      </w:ins>
      <w:ins w:id="745" w:author="Raquel" w:date="2018-11-27T17:30:00Z">
        <w:r w:rsidR="00FC0274">
          <w:rPr>
            <w:szCs w:val="28"/>
            <w:lang w:val="en-US"/>
          </w:rPr>
          <w:t>]</w:t>
        </w:r>
      </w:ins>
      <w:ins w:id="746" w:author="Raquel" w:date="2018-11-27T17:29:00Z">
        <w:r w:rsidR="00FC0274">
          <w:rPr>
            <w:szCs w:val="28"/>
            <w:lang w:val="en-US"/>
          </w:rPr>
          <w:t xml:space="preserve"> </w:t>
        </w:r>
      </w:ins>
      <w:ins w:id="747" w:author="Raquel" w:date="2018-11-27T17:30:00Z">
        <w:r w:rsidR="00FC0274">
          <w:rPr>
            <w:szCs w:val="28"/>
            <w:lang w:val="en-US"/>
          </w:rPr>
          <w:t xml:space="preserve">lower </w:t>
        </w:r>
      </w:ins>
      <w:ins w:id="748" w:author="Raquel" w:date="2018-11-27T17:29:00Z">
        <w:r w:rsidR="00FC0274">
          <w:rPr>
            <w:szCs w:val="28"/>
            <w:lang w:val="en-US"/>
          </w:rPr>
          <w:t>than 7 mg g</w:t>
        </w:r>
        <w:r w:rsidR="00FC0274" w:rsidRPr="00FB6F5B">
          <w:rPr>
            <w:szCs w:val="28"/>
            <w:vertAlign w:val="superscript"/>
            <w:lang w:val="en-US"/>
          </w:rPr>
          <w:t>-1</w:t>
        </w:r>
        <w:r w:rsidR="00FC0274">
          <w:rPr>
            <w:szCs w:val="28"/>
            <w:lang w:val="en-US"/>
          </w:rPr>
          <w:t xml:space="preserve"> </w:t>
        </w:r>
      </w:ins>
      <w:ins w:id="749" w:author="Raquel" w:date="2018-11-27T17:30:00Z">
        <w:r w:rsidR="00FC0274">
          <w:rPr>
            <w:szCs w:val="28"/>
            <w:lang w:val="en-US"/>
          </w:rPr>
          <w:t>were</w:t>
        </w:r>
      </w:ins>
      <w:del w:id="750" w:author="Raquel" w:date="2018-11-27T17:30:00Z">
        <w:r w:rsidR="006F42B1" w:rsidDel="00FC0274">
          <w:rPr>
            <w:szCs w:val="28"/>
            <w:lang w:val="en-US"/>
          </w:rPr>
          <w:delText>resorption was</w:delText>
        </w:r>
      </w:del>
      <w:r w:rsidR="006F42B1">
        <w:rPr>
          <w:szCs w:val="28"/>
          <w:lang w:val="en-US"/>
        </w:rPr>
        <w:t xml:space="preserve"> considered highly proficient</w:t>
      </w:r>
      <w:del w:id="751" w:author="Raquel" w:date="2018-11-27T17:30:00Z">
        <w:r w:rsidR="00FB6F5B" w:rsidDel="00FC0274">
          <w:rPr>
            <w:szCs w:val="28"/>
            <w:lang w:val="en-US"/>
          </w:rPr>
          <w:delText xml:space="preserve"> when [Nse] was lower than 7 mg g</w:delText>
        </w:r>
        <w:r w:rsidR="00FB6F5B" w:rsidRPr="00FB6F5B" w:rsidDel="00FC0274">
          <w:rPr>
            <w:szCs w:val="28"/>
            <w:vertAlign w:val="superscript"/>
            <w:lang w:val="en-US"/>
          </w:rPr>
          <w:delText>-1</w:delText>
        </w:r>
      </w:del>
      <w:r w:rsidR="00FB6F5B">
        <w:rPr>
          <w:szCs w:val="28"/>
          <w:lang w:val="en-US"/>
        </w:rPr>
        <w:t xml:space="preserve"> </w:t>
      </w:r>
      <w:r w:rsidR="00FB6F5B">
        <w:rPr>
          <w:szCs w:val="28"/>
          <w:lang w:val="en-US"/>
        </w:rPr>
        <w:fldChar w:fldCharType="begin"/>
      </w:r>
      <w:r w:rsidR="00D82816">
        <w:rPr>
          <w:szCs w:val="28"/>
          <w:lang w:val="en-US"/>
        </w:rPr>
        <w:instrText xml:space="preserve"> ADDIN EN.CITE &lt;EndNote&gt;&lt;Cite&gt;&lt;Author&gt;Killingbeck&lt;/Author&gt;&lt;Year&gt;1996&lt;/Year&gt;&lt;RecNum&gt;9014&lt;/RecNum&gt;&lt;DisplayText&gt;(Killingbeck, 1996)&lt;/DisplayText&gt;&lt;record&gt;&lt;rec-number&gt;9014&lt;/rec-number&gt;&lt;foreign-keys&gt;&lt;key app="EN" db-id="pwteffw96rtfrhe9ts7pz52wtex5vzw000xw"&gt;9014&lt;/key&gt;&lt;/foreign-keys&gt;&lt;ref-type name="Journal Article"&gt;17&lt;/ref-type&gt;&lt;contributors&gt;&lt;authors&gt;&lt;author&gt;Killingbeck, Keith&lt;/author&gt;&lt;/authors&gt;&lt;/contributors&gt;&lt;titles&gt;&lt;title&gt;Nutrients in Senesced Leaves: Keys to the Search for Potential Resorption and Resorption Proficiency&lt;/title&gt;&lt;secondary-title&gt;Ecology&lt;/secondary-title&gt;&lt;alt-title&gt;Ecology&lt;/alt-title&gt;&lt;/titles&gt;&lt;periodical&gt;&lt;full-title&gt;Ecology&lt;/full-title&gt;&lt;/periodical&gt;&lt;alt-periodical&gt;&lt;full-title&gt;Ecology&lt;/full-title&gt;&lt;/alt-periodical&gt;&lt;pages&gt;1716-1727&lt;/pages&gt;&lt;volume&gt;77&lt;/volume&gt;&lt;number&gt;6&lt;/number&gt;&lt;keywords&gt;&lt;keyword&gt;NRE&lt;/keyword&gt;&lt;keyword&gt;proficiency&lt;/keyword&gt;&lt;/keywords&gt;&lt;dates&gt;&lt;year&gt;1996&lt;/year&gt;&lt;pub-dates&gt;&lt;date&gt;September 1996&lt;/date&gt;&lt;/pub-dates&gt;&lt;/dates&gt;&lt;urls&gt;&lt;/urls&gt;&lt;electronic-resource-num&gt;https://doi.org/10.2307/2265777&lt;/electronic-resource-num&gt;&lt;research-notes&gt;Notas avulsas 152&lt;/research-notes&gt;&lt;/record&gt;&lt;/Cite&gt;&lt;/EndNote&gt;</w:instrText>
      </w:r>
      <w:r w:rsidR="00FB6F5B">
        <w:rPr>
          <w:szCs w:val="28"/>
          <w:lang w:val="en-US"/>
        </w:rPr>
        <w:fldChar w:fldCharType="separate"/>
      </w:r>
      <w:r w:rsidR="00FB6F5B">
        <w:rPr>
          <w:noProof/>
          <w:szCs w:val="28"/>
          <w:lang w:val="en-US"/>
        </w:rPr>
        <w:t>(</w:t>
      </w:r>
      <w:hyperlink w:anchor="_ENREF_11" w:tooltip="Killingbeck, 1996 #9014" w:history="1">
        <w:r w:rsidR="0076192B">
          <w:rPr>
            <w:noProof/>
            <w:szCs w:val="28"/>
            <w:lang w:val="en-US"/>
          </w:rPr>
          <w:t>Killingbeck, 1996</w:t>
        </w:r>
      </w:hyperlink>
      <w:r w:rsidR="00FB6F5B">
        <w:rPr>
          <w:noProof/>
          <w:szCs w:val="28"/>
          <w:lang w:val="en-US"/>
        </w:rPr>
        <w:t>)</w:t>
      </w:r>
      <w:r w:rsidR="00FB6F5B">
        <w:rPr>
          <w:szCs w:val="28"/>
          <w:lang w:val="en-US"/>
        </w:rPr>
        <w:fldChar w:fldCharType="end"/>
      </w:r>
      <w:r w:rsidR="00FB6F5B">
        <w:rPr>
          <w:szCs w:val="28"/>
          <w:lang w:val="en-US"/>
        </w:rPr>
        <w:t>.</w:t>
      </w:r>
      <w:r w:rsidR="006F42B1">
        <w:rPr>
          <w:szCs w:val="28"/>
          <w:lang w:val="en-US"/>
        </w:rPr>
        <w:t xml:space="preserve"> </w:t>
      </w:r>
      <w:r w:rsidR="0049364E">
        <w:rPr>
          <w:szCs w:val="28"/>
          <w:lang w:val="en-US"/>
        </w:rPr>
        <w:t>According to the exposed, the resorption observed in cork oak was highly proficient and the lowest values of [Nse] observed at the end of the senescence period</w:t>
      </w:r>
      <w:r w:rsidR="00302AE3">
        <w:rPr>
          <w:szCs w:val="28"/>
          <w:lang w:val="en-US"/>
        </w:rPr>
        <w:t>,</w:t>
      </w:r>
      <w:r w:rsidR="0049364E">
        <w:rPr>
          <w:szCs w:val="28"/>
          <w:lang w:val="en-US"/>
        </w:rPr>
        <w:t xml:space="preserve"> in the dry year</w:t>
      </w:r>
      <w:r w:rsidR="00302AE3">
        <w:rPr>
          <w:szCs w:val="28"/>
          <w:lang w:val="en-US"/>
        </w:rPr>
        <w:t>,</w:t>
      </w:r>
      <w:r w:rsidR="0049364E">
        <w:rPr>
          <w:szCs w:val="28"/>
          <w:lang w:val="en-US"/>
        </w:rPr>
        <w:t xml:space="preserve"> suggest </w:t>
      </w:r>
      <w:ins w:id="752" w:author="Raquel" w:date="2018-11-27T17:31:00Z">
        <w:r w:rsidR="00FC0274">
          <w:rPr>
            <w:szCs w:val="28"/>
            <w:lang w:val="en-US"/>
          </w:rPr>
          <w:t>a high</w:t>
        </w:r>
      </w:ins>
      <w:del w:id="753" w:author="Raquel" w:date="2018-11-27T17:31:00Z">
        <w:r w:rsidR="0049364E" w:rsidDel="00FC0274">
          <w:rPr>
            <w:szCs w:val="28"/>
            <w:lang w:val="en-US"/>
          </w:rPr>
          <w:delText>the</w:delText>
        </w:r>
      </w:del>
      <w:r w:rsidR="0049364E">
        <w:rPr>
          <w:szCs w:val="28"/>
          <w:lang w:val="en-US"/>
        </w:rPr>
        <w:t xml:space="preserve"> potential </w:t>
      </w:r>
      <w:ins w:id="754" w:author="Raquel" w:date="2018-11-27T17:31:00Z">
        <w:r w:rsidR="00FC0274">
          <w:rPr>
            <w:szCs w:val="28"/>
            <w:lang w:val="en-US"/>
          </w:rPr>
          <w:t xml:space="preserve">of </w:t>
        </w:r>
      </w:ins>
      <w:r w:rsidR="0049364E" w:rsidRPr="00752A98">
        <w:rPr>
          <w:szCs w:val="28"/>
          <w:lang w:val="en-US"/>
        </w:rPr>
        <w:t>resorption</w:t>
      </w:r>
      <w:r w:rsidR="0049364E">
        <w:rPr>
          <w:szCs w:val="28"/>
          <w:lang w:val="en-US"/>
        </w:rPr>
        <w:t xml:space="preserve"> for cork oak trees.</w:t>
      </w:r>
    </w:p>
    <w:p w14:paraId="41CA22B6" w14:textId="095BEB40" w:rsidR="00CE7055" w:rsidRDefault="00CE7055" w:rsidP="00CE7055">
      <w:pPr>
        <w:spacing w:after="120"/>
        <w:rPr>
          <w:szCs w:val="28"/>
          <w:lang w:val="en-US"/>
        </w:rPr>
      </w:pPr>
      <w:r>
        <w:rPr>
          <w:szCs w:val="28"/>
          <w:lang w:val="en-US"/>
        </w:rPr>
        <w:t xml:space="preserve">An increase </w:t>
      </w:r>
      <w:r w:rsidR="00F96C59">
        <w:rPr>
          <w:szCs w:val="28"/>
          <w:lang w:val="en-US"/>
        </w:rPr>
        <w:t>in</w:t>
      </w:r>
      <w:r>
        <w:rPr>
          <w:szCs w:val="28"/>
          <w:lang w:val="en-US"/>
        </w:rPr>
        <w:t xml:space="preserve"> nitrogen re</w:t>
      </w:r>
      <w:r w:rsidR="007C1628">
        <w:rPr>
          <w:szCs w:val="28"/>
          <w:lang w:val="en-US"/>
        </w:rPr>
        <w:t>sorption</w:t>
      </w:r>
      <w:r>
        <w:rPr>
          <w:szCs w:val="28"/>
          <w:lang w:val="en-US"/>
        </w:rPr>
        <w:t xml:space="preserve"> from senescent leaves is a recognized feature of Mediterranean plants </w:t>
      </w:r>
      <w:r w:rsidRPr="00810B75">
        <w:rPr>
          <w:szCs w:val="28"/>
          <w:lang w:val="en-US"/>
        </w:rPr>
        <w:fldChar w:fldCharType="begin">
          <w:fldData xml:space="preserve">PEVuZE5vdGU+PENpdGU+PEF1dGhvcj5TYXJkYW5zPC9BdXRob3I+PFllYXI+MjAxMzwvWWVhcj48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</w:fldData>
        </w:fldChar>
      </w:r>
      <w:r w:rsidR="008B7BB0">
        <w:rPr>
          <w:szCs w:val="28"/>
          <w:lang w:val="en-US"/>
        </w:rPr>
        <w:instrText xml:space="preserve"> ADDIN EN.CITE </w:instrText>
      </w:r>
      <w:r w:rsidR="008B7BB0">
        <w:rPr>
          <w:szCs w:val="28"/>
          <w:lang w:val="en-US"/>
        </w:rPr>
        <w:fldChar w:fldCharType="begin">
          <w:fldData xml:space="preserve">PEVuZE5vdGU+PENpdGU+PEF1dGhvcj5TYXJkYW5zPC9BdXRob3I+PFllYXI+MjAxMzwvWWVhcj48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</w:fldData>
        </w:fldChar>
      </w:r>
      <w:r w:rsidR="008B7BB0">
        <w:rPr>
          <w:szCs w:val="28"/>
          <w:lang w:val="en-US"/>
        </w:rPr>
        <w:instrText xml:space="preserve"> ADDIN EN.CITE.DATA </w:instrText>
      </w:r>
      <w:r w:rsidR="008B7BB0">
        <w:rPr>
          <w:szCs w:val="28"/>
          <w:lang w:val="en-US"/>
        </w:rPr>
      </w:r>
      <w:r w:rsidR="008B7BB0">
        <w:rPr>
          <w:szCs w:val="28"/>
          <w:lang w:val="en-US"/>
        </w:rPr>
        <w:fldChar w:fldCharType="end"/>
      </w:r>
      <w:r w:rsidRPr="00810B75">
        <w:rPr>
          <w:szCs w:val="28"/>
          <w:lang w:val="en-US"/>
        </w:rPr>
      </w:r>
      <w:r w:rsidRPr="00810B75">
        <w:rPr>
          <w:szCs w:val="28"/>
          <w:lang w:val="en-US"/>
        </w:rPr>
        <w:fldChar w:fldCharType="separate"/>
      </w:r>
      <w:r w:rsidR="008B7BB0">
        <w:rPr>
          <w:noProof/>
          <w:szCs w:val="28"/>
          <w:lang w:val="en-US"/>
        </w:rPr>
        <w:t>(</w:t>
      </w:r>
      <w:hyperlink w:anchor="_ENREF_41" w:tooltip="Andivia, 2009 #8965" w:history="1">
        <w:r w:rsidR="0076192B">
          <w:rPr>
            <w:noProof/>
            <w:szCs w:val="28"/>
            <w:lang w:val="en-US"/>
          </w:rPr>
          <w:t>Andivia et al., 2009</w:t>
        </w:r>
      </w:hyperlink>
      <w:r w:rsidR="008B7BB0">
        <w:rPr>
          <w:noProof/>
          <w:szCs w:val="28"/>
          <w:lang w:val="en-US"/>
        </w:rPr>
        <w:t xml:space="preserve">; </w:t>
      </w:r>
      <w:hyperlink w:anchor="_ENREF_65" w:tooltip="Sardans, 2013 #6163" w:history="1">
        <w:r w:rsidR="0076192B">
          <w:rPr>
            <w:noProof/>
            <w:szCs w:val="28"/>
            <w:lang w:val="en-US"/>
          </w:rPr>
          <w:t>Sardans and Peñuelas, 2013</w:t>
        </w:r>
      </w:hyperlink>
      <w:r w:rsidR="008B7BB0">
        <w:rPr>
          <w:noProof/>
          <w:szCs w:val="28"/>
          <w:lang w:val="en-US"/>
        </w:rPr>
        <w:t>)</w:t>
      </w:r>
      <w:r w:rsidRPr="00810B75">
        <w:rPr>
          <w:szCs w:val="28"/>
          <w:lang w:val="en-US"/>
        </w:rPr>
        <w:fldChar w:fldCharType="end"/>
      </w:r>
      <w:r>
        <w:rPr>
          <w:szCs w:val="28"/>
          <w:lang w:val="en-US"/>
        </w:rPr>
        <w:t xml:space="preserve"> and is a key feature of nutrient conservation strategies </w:t>
      </w:r>
      <w:r>
        <w:rPr>
          <w:szCs w:val="28"/>
          <w:lang w:val="en-US"/>
        </w:rPr>
        <w:fldChar w:fldCharType="begin">
          <w:fldData xml:space="preserve">PEVuZE5vdGU+PENpdGU+PEF1dGhvcj5WZXJndXR6PC9BdXRob3I+PFllYXI+MjAxMjwvWWVhcj48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</w:fldData>
        </w:fldChar>
      </w:r>
      <w:r>
        <w:rPr>
          <w:szCs w:val="28"/>
          <w:lang w:val="en-US"/>
        </w:rPr>
        <w:instrText xml:space="preserve"> ADDIN EN.CITE </w:instrText>
      </w:r>
      <w:r>
        <w:rPr>
          <w:szCs w:val="28"/>
          <w:lang w:val="en-US"/>
        </w:rPr>
        <w:fldChar w:fldCharType="begin">
          <w:fldData xml:space="preserve">PEVuZE5vdGU+PENpdGU+PEF1dGhvcj5WZXJndXR6PC9BdXRob3I+PFllYXI+MjAxMjwvWWVhcj48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</w:fldData>
        </w:fldChar>
      </w:r>
      <w:r>
        <w:rPr>
          <w:szCs w:val="28"/>
          <w:lang w:val="en-US"/>
        </w:rPr>
        <w:instrText xml:space="preserve"> ADDIN EN.CITE.DATA </w:instrText>
      </w:r>
      <w:r>
        <w:rPr>
          <w:szCs w:val="28"/>
          <w:lang w:val="en-US"/>
        </w:rPr>
      </w:r>
      <w:r>
        <w:rPr>
          <w:szCs w:val="28"/>
          <w:lang w:val="en-US"/>
        </w:rPr>
        <w:fldChar w:fldCharType="end"/>
      </w:r>
      <w:r>
        <w:rPr>
          <w:szCs w:val="28"/>
          <w:lang w:val="en-US"/>
        </w:rPr>
      </w:r>
      <w:r>
        <w:rPr>
          <w:szCs w:val="28"/>
          <w:lang w:val="en-US"/>
        </w:rPr>
        <w:fldChar w:fldCharType="separate"/>
      </w:r>
      <w:r>
        <w:rPr>
          <w:noProof/>
          <w:szCs w:val="28"/>
          <w:lang w:val="en-US"/>
        </w:rPr>
        <w:t>(</w:t>
      </w:r>
      <w:hyperlink w:anchor="_ENREF_58" w:tooltip="Vergutz, 2012 #8940" w:history="1">
        <w:r w:rsidR="0076192B">
          <w:rPr>
            <w:noProof/>
            <w:szCs w:val="28"/>
            <w:lang w:val="en-US"/>
          </w:rPr>
          <w:t>Vergutz et al., 2012</w:t>
        </w:r>
      </w:hyperlink>
      <w:r>
        <w:rPr>
          <w:noProof/>
          <w:szCs w:val="28"/>
          <w:lang w:val="en-US"/>
        </w:rPr>
        <w:t xml:space="preserve">; </w:t>
      </w:r>
      <w:hyperlink w:anchor="_ENREF_75" w:tooltip="Brant, 2015 #8939" w:history="1">
        <w:r w:rsidR="0076192B">
          <w:rPr>
            <w:noProof/>
            <w:szCs w:val="28"/>
            <w:lang w:val="en-US"/>
          </w:rPr>
          <w:t>Brant and Chen, 2015</w:t>
        </w:r>
      </w:hyperlink>
      <w:r>
        <w:rPr>
          <w:noProof/>
          <w:szCs w:val="28"/>
          <w:lang w:val="en-US"/>
        </w:rPr>
        <w:t xml:space="preserve">; </w:t>
      </w:r>
      <w:hyperlink w:anchor="_ENREF_86" w:tooltip="Xu, 2017 #8934" w:history="1">
        <w:r w:rsidR="0076192B">
          <w:rPr>
            <w:noProof/>
            <w:szCs w:val="28"/>
            <w:lang w:val="en-US"/>
          </w:rPr>
          <w:t>Xu et al., 2017</w:t>
        </w:r>
      </w:hyperlink>
      <w:r>
        <w:rPr>
          <w:noProof/>
          <w:szCs w:val="28"/>
          <w:lang w:val="en-US"/>
        </w:rPr>
        <w:t>)</w:t>
      </w:r>
      <w:r>
        <w:rPr>
          <w:szCs w:val="28"/>
          <w:lang w:val="en-US"/>
        </w:rPr>
        <w:fldChar w:fldCharType="end"/>
      </w:r>
      <w:r>
        <w:rPr>
          <w:szCs w:val="28"/>
          <w:lang w:val="en-US"/>
        </w:rPr>
        <w:t>. Cork oak has been reported to re</w:t>
      </w:r>
      <w:r w:rsidR="007C1628">
        <w:rPr>
          <w:szCs w:val="28"/>
          <w:lang w:val="en-US"/>
        </w:rPr>
        <w:t>sorb</w:t>
      </w:r>
      <w:ins w:id="755" w:author="Raquel" w:date="2018-11-27T17:36:00Z">
        <w:r w:rsidR="00FC0274">
          <w:rPr>
            <w:szCs w:val="28"/>
            <w:lang w:val="en-US"/>
          </w:rPr>
          <w:t xml:space="preserve"> more</w:t>
        </w:r>
      </w:ins>
      <w:r>
        <w:rPr>
          <w:szCs w:val="28"/>
          <w:lang w:val="en-US"/>
        </w:rPr>
        <w:t xml:space="preserve"> N more than the </w:t>
      </w:r>
      <w:ins w:id="756" w:author="Raquel" w:date="2018-11-27T17:36:00Z">
        <w:r w:rsidR="00FC0274">
          <w:rPr>
            <w:szCs w:val="28"/>
            <w:lang w:val="en-US"/>
          </w:rPr>
          <w:t xml:space="preserve">of </w:t>
        </w:r>
      </w:ins>
      <w:del w:id="757" w:author="Raquel" w:date="2018-11-27T17:36:00Z">
        <w:r w:rsidDel="00FC0274">
          <w:rPr>
            <w:szCs w:val="28"/>
            <w:lang w:val="en-US"/>
          </w:rPr>
          <w:delText>average in</w:delText>
        </w:r>
      </w:del>
      <w:r>
        <w:rPr>
          <w:szCs w:val="28"/>
          <w:lang w:val="en-US"/>
        </w:rPr>
        <w:t xml:space="preserve"> Mediterranean woody species </w:t>
      </w:r>
      <w:r>
        <w:rPr>
          <w:szCs w:val="28"/>
          <w:lang w:val="en-US"/>
        </w:rPr>
        <w:fldChar w:fldCharType="begin"/>
      </w:r>
      <w:r>
        <w:rPr>
          <w:szCs w:val="28"/>
          <w:lang w:val="en-US"/>
        </w:rPr>
        <w:instrText xml:space="preserve"> ADDIN EN.CITE &lt;EndNote&gt;&lt;Cite&gt;&lt;Author&gt;Delarco&lt;/Author&gt;&lt;Year&gt;1991&lt;/Year&gt;&lt;RecNum&gt;263&lt;/RecNum&gt;&lt;DisplayText&gt;(Delarco et al., 1991)&lt;/DisplayText&gt;&lt;record&gt;&lt;rec-number&gt;263&lt;/rec-number&gt;&lt;foreign-keys&gt;&lt;key app="EN" db-id="pwteffw96rtfrhe9ts7pz52wtex5vzw000xw"&gt;263&lt;/key&gt;&lt;/foreign-keys&gt;&lt;ref-type name="Journal Article"&gt;17&lt;/ref-type&gt;&lt;contributors&gt;&lt;authors&gt;&lt;author&gt;Delarco, J. M.&lt;/author&gt;&lt;author&gt;Escudero, A.&lt;/author&gt;&lt;author&gt;Garrido, M. V.&lt;/author&gt;&lt;/authors&gt;&lt;/contributors&gt;&lt;auth-address&gt;Delarco, J. M.&amp;#xD;Univ Salamanca,Fac Biol,Dept Ecol,E-37008 Salamanca,Spain&lt;/auth-address&gt;&lt;titles&gt;&lt;title&gt;Effects of Site Characteristics on Nitrogen Retranslocation from Senescing Leaves&lt;/title&gt;&lt;secondary-title&gt;Ecology&lt;/secondary-title&gt;&lt;alt-title&gt;Ecology&lt;/alt-title&gt;&lt;/titles&gt;&lt;periodical&gt;&lt;full-title&gt;Ecology&lt;/full-title&gt;&lt;/periodical&gt;&lt;alt-periodical&gt;&lt;full-title&gt;Ecology&lt;/full-title&gt;&lt;/alt-periodical&gt;&lt;pages&gt;701-708&lt;/pages&gt;&lt;volume&gt;72&lt;/volume&gt;&lt;number&gt;2&lt;/number&gt;&lt;keywords&gt;&lt;keyword&gt;central spain&lt;/keyword&gt;&lt;keyword&gt;deciduous&lt;/keyword&gt;&lt;keyword&gt;efficiencies&lt;/keyword&gt;&lt;keyword&gt;evergreen&lt;/keyword&gt;&lt;keyword&gt;leaf abscission&lt;/keyword&gt;&lt;keyword&gt;nitrogen&lt;/keyword&gt;&lt;keyword&gt;rainfall&lt;/keyword&gt;&lt;keyword&gt;retranslocation&lt;/keyword&gt;&lt;keyword&gt;soil chemistry&lt;/keyword&gt;&lt;keyword&gt;woody species&lt;/keyword&gt;&lt;keyword&gt;nutrient use efficiency&lt;/keyword&gt;&lt;keyword&gt;availability&lt;/keyword&gt;&lt;keyword&gt;plants&lt;/keyword&gt;&lt;keyword&gt;resorption&lt;/keyword&gt;&lt;keyword&gt;dynamics&lt;/keyword&gt;&lt;keyword&gt;forest&lt;/keyword&gt;&lt;keyword&gt;trees&lt;/keyword&gt;&lt;keyword&gt;MIND&lt;/keyword&gt;&lt;keyword&gt;folhada&lt;/keyword&gt;&lt;/keywords&gt;&lt;dates&gt;&lt;year&gt;1991&lt;/year&gt;&lt;pub-dates&gt;&lt;date&gt;APR&lt;/date&gt;&lt;/pub-dates&gt;&lt;/dates&gt;&lt;accession-num&gt;ISI:A1991FE24800027&lt;/accession-num&gt;&lt;label&gt;Ecological Soc Amer&lt;/label&gt;&lt;urls&gt;&lt;related-urls&gt;&lt;url&gt;&amp;lt;Go to ISI&amp;gt;://A1991FE24800027&lt;/url&gt;&lt;/related-urls&gt;&lt;/urls&gt;&lt;electronic-resource-num&gt;https://doi.org/10.2307/2937209&lt;/electronic-resource-num&gt;&lt;/record&gt;&lt;/Cite&gt;&lt;/EndNote&gt;</w:instrText>
      </w:r>
      <w:r>
        <w:rPr>
          <w:szCs w:val="28"/>
          <w:lang w:val="en-US"/>
        </w:rPr>
        <w:fldChar w:fldCharType="separate"/>
      </w:r>
      <w:r>
        <w:rPr>
          <w:noProof/>
          <w:szCs w:val="28"/>
          <w:lang w:val="en-US"/>
        </w:rPr>
        <w:t>(</w:t>
      </w:r>
      <w:hyperlink w:anchor="_ENREF_4" w:tooltip="Delarco, 1991 #263" w:history="1">
        <w:r w:rsidR="0076192B">
          <w:rPr>
            <w:noProof/>
            <w:szCs w:val="28"/>
            <w:lang w:val="en-US"/>
          </w:rPr>
          <w:t>Delarco et al., 1991</w:t>
        </w:r>
      </w:hyperlink>
      <w:r>
        <w:rPr>
          <w:noProof/>
          <w:szCs w:val="28"/>
          <w:lang w:val="en-US"/>
        </w:rPr>
        <w:t>)</w:t>
      </w:r>
      <w:r>
        <w:rPr>
          <w:szCs w:val="28"/>
          <w:lang w:val="en-US"/>
        </w:rPr>
        <w:fldChar w:fldCharType="end"/>
      </w:r>
      <w:r>
        <w:rPr>
          <w:szCs w:val="28"/>
          <w:lang w:val="en-US"/>
        </w:rPr>
        <w:t xml:space="preserve">. The NRE </w:t>
      </w:r>
      <w:del w:id="758" w:author="Raquel" w:date="2018-11-27T17:37:00Z">
        <w:r w:rsidDel="00FC0274">
          <w:rPr>
            <w:szCs w:val="28"/>
            <w:lang w:val="en-US"/>
          </w:rPr>
          <w:delText xml:space="preserve">(63 %) </w:delText>
        </w:r>
      </w:del>
      <w:r>
        <w:rPr>
          <w:szCs w:val="28"/>
          <w:lang w:val="en-US"/>
        </w:rPr>
        <w:t xml:space="preserve">in the dry year </w:t>
      </w:r>
      <w:ins w:id="759" w:author="Raquel" w:date="2018-11-27T17:37:00Z">
        <w:r w:rsidR="00FC0274">
          <w:rPr>
            <w:szCs w:val="28"/>
            <w:lang w:val="en-US"/>
          </w:rPr>
          <w:t xml:space="preserve">(63 %) </w:t>
        </w:r>
      </w:ins>
      <w:r>
        <w:rPr>
          <w:szCs w:val="28"/>
          <w:lang w:val="en-US"/>
        </w:rPr>
        <w:t xml:space="preserve">was </w:t>
      </w:r>
      <w:del w:id="760" w:author="Raquel" w:date="2018-11-27T17:37:00Z">
        <w:r w:rsidDel="00FC0274">
          <w:rPr>
            <w:szCs w:val="28"/>
            <w:lang w:val="en-US"/>
          </w:rPr>
          <w:delText xml:space="preserve">far </w:delText>
        </w:r>
      </w:del>
      <w:r>
        <w:rPr>
          <w:szCs w:val="28"/>
          <w:lang w:val="en-US"/>
        </w:rPr>
        <w:t>higher than the</w:t>
      </w:r>
      <w:ins w:id="761" w:author="Raquel" w:date="2018-11-27T17:39:00Z">
        <w:r w:rsidR="00953A27">
          <w:rPr>
            <w:szCs w:val="28"/>
            <w:lang w:val="en-US"/>
          </w:rPr>
          <w:t xml:space="preserve"> values </w:t>
        </w:r>
      </w:ins>
      <w:r>
        <w:rPr>
          <w:szCs w:val="28"/>
          <w:lang w:val="en-US"/>
        </w:rPr>
        <w:t xml:space="preserve"> </w:t>
      </w:r>
      <w:del w:id="762" w:author="Raquel" w:date="2018-11-27T17:39:00Z">
        <w:r w:rsidDel="00953A27">
          <w:rPr>
            <w:szCs w:val="28"/>
            <w:lang w:val="en-US"/>
          </w:rPr>
          <w:delText xml:space="preserve">47 % or 56 % that were </w:delText>
        </w:r>
      </w:del>
      <w:r>
        <w:rPr>
          <w:szCs w:val="28"/>
          <w:lang w:val="en-US"/>
        </w:rPr>
        <w:t>reported for evergreen trees</w:t>
      </w:r>
      <w:ins w:id="763" w:author="Raquel" w:date="2018-11-27T17:39:00Z">
        <w:r w:rsidR="00953A27">
          <w:rPr>
            <w:szCs w:val="28"/>
            <w:lang w:val="en-US"/>
          </w:rPr>
          <w:t xml:space="preserve"> (47 % or 56 %)</w:t>
        </w:r>
      </w:ins>
      <w:r>
        <w:rPr>
          <w:szCs w:val="28"/>
          <w:lang w:val="en-US"/>
        </w:rPr>
        <w:t xml:space="preserve"> </w:t>
      </w:r>
      <w:r>
        <w:rPr>
          <w:szCs w:val="28"/>
          <w:lang w:val="en-US"/>
        </w:rPr>
        <w:fldChar w:fldCharType="begin">
          <w:fldData xml:space="preserve">PEVuZE5vdGU+PENpdGU+PEF1dGhvcj5BZXJ0czwvQXV0aG9yPjxZZWFyPjE5OTY8L1llYXI+PFJl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</w:fldData>
        </w:fldChar>
      </w:r>
      <w:r w:rsidR="00B12D5C">
        <w:rPr>
          <w:szCs w:val="28"/>
          <w:lang w:val="en-US"/>
        </w:rPr>
        <w:instrText xml:space="preserve"> ADDIN EN.CITE </w:instrText>
      </w:r>
      <w:r w:rsidR="00B12D5C">
        <w:rPr>
          <w:szCs w:val="28"/>
          <w:lang w:val="en-US"/>
        </w:rPr>
        <w:fldChar w:fldCharType="begin">
          <w:fldData xml:space="preserve">PEVuZE5vdGU+PENpdGU+PEF1dGhvcj5BZXJ0czwvQXV0aG9yPjxZZWFyPjE5OTY8L1llYXI+PFJl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</w:fldData>
        </w:fldChar>
      </w:r>
      <w:r w:rsidR="00B12D5C">
        <w:rPr>
          <w:szCs w:val="28"/>
          <w:lang w:val="en-US"/>
        </w:rPr>
        <w:instrText xml:space="preserve"> ADDIN EN.CITE.DATA </w:instrText>
      </w:r>
      <w:r w:rsidR="00B12D5C">
        <w:rPr>
          <w:szCs w:val="28"/>
          <w:lang w:val="en-US"/>
        </w:rPr>
      </w:r>
      <w:r w:rsidR="00B12D5C">
        <w:rPr>
          <w:szCs w:val="28"/>
          <w:lang w:val="en-US"/>
        </w:rPr>
        <w:fldChar w:fldCharType="end"/>
      </w:r>
      <w:r>
        <w:rPr>
          <w:szCs w:val="28"/>
          <w:lang w:val="en-US"/>
        </w:rPr>
      </w:r>
      <w:r>
        <w:rPr>
          <w:szCs w:val="28"/>
          <w:lang w:val="en-US"/>
        </w:rPr>
        <w:fldChar w:fldCharType="separate"/>
      </w:r>
      <w:r>
        <w:rPr>
          <w:noProof/>
          <w:szCs w:val="28"/>
          <w:lang w:val="en-US"/>
        </w:rPr>
        <w:t>(</w:t>
      </w:r>
      <w:hyperlink w:anchor="_ENREF_9" w:tooltip="Aerts, 1996 #9007" w:history="1">
        <w:r w:rsidR="0076192B">
          <w:rPr>
            <w:noProof/>
            <w:szCs w:val="28"/>
            <w:lang w:val="en-US"/>
          </w:rPr>
          <w:t>Aerts, 1996</w:t>
        </w:r>
      </w:hyperlink>
      <w:r>
        <w:rPr>
          <w:noProof/>
          <w:szCs w:val="28"/>
          <w:lang w:val="en-US"/>
        </w:rPr>
        <w:t xml:space="preserve">; </w:t>
      </w:r>
      <w:hyperlink w:anchor="_ENREF_58" w:tooltip="Vergutz, 2012 #8940" w:history="1">
        <w:r w:rsidR="0076192B">
          <w:rPr>
            <w:noProof/>
            <w:szCs w:val="28"/>
            <w:lang w:val="en-US"/>
          </w:rPr>
          <w:t>Vergutz et al., 2012</w:t>
        </w:r>
      </w:hyperlink>
      <w:r>
        <w:rPr>
          <w:noProof/>
          <w:szCs w:val="28"/>
          <w:lang w:val="en-US"/>
        </w:rPr>
        <w:t>)</w:t>
      </w:r>
      <w:r>
        <w:rPr>
          <w:szCs w:val="28"/>
          <w:lang w:val="en-US"/>
        </w:rPr>
        <w:fldChar w:fldCharType="end"/>
      </w:r>
      <w:r>
        <w:rPr>
          <w:szCs w:val="28"/>
          <w:lang w:val="en-US"/>
        </w:rPr>
        <w:t xml:space="preserve"> or </w:t>
      </w:r>
      <w:del w:id="764" w:author="Raquel" w:date="2018-11-27T17:40:00Z">
        <w:r w:rsidDel="00953A27">
          <w:rPr>
            <w:szCs w:val="28"/>
            <w:lang w:val="en-US"/>
          </w:rPr>
          <w:delText xml:space="preserve">even for the 48 % or 52% </w:delText>
        </w:r>
      </w:del>
      <w:r>
        <w:rPr>
          <w:szCs w:val="28"/>
          <w:lang w:val="en-US"/>
        </w:rPr>
        <w:t xml:space="preserve">for cork oak </w:t>
      </w:r>
      <w:ins w:id="765" w:author="Raquel" w:date="2018-11-27T17:40:00Z">
        <w:r w:rsidR="00953A27">
          <w:rPr>
            <w:szCs w:val="28"/>
            <w:lang w:val="en-US"/>
          </w:rPr>
          <w:t xml:space="preserve">(48 % or 52 %) </w:t>
        </w:r>
      </w:ins>
      <w:r>
        <w:rPr>
          <w:szCs w:val="28"/>
          <w:lang w:val="en-US"/>
        </w:rPr>
        <w:fldChar w:fldCharType="begin">
          <w:fldData xml:space="preserve">PEVuZE5vdGU+PENpdGU+PEF1dGhvcj5EZWxhcmNvPC9BdXRob3I+PFllYXI+MTk5MTwvWWVhcj48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</w:fldData>
        </w:fldChar>
      </w:r>
      <w:r>
        <w:rPr>
          <w:szCs w:val="28"/>
          <w:lang w:val="en-US"/>
        </w:rPr>
        <w:instrText xml:space="preserve"> ADDIN EN.CITE </w:instrText>
      </w:r>
      <w:r>
        <w:rPr>
          <w:szCs w:val="28"/>
          <w:lang w:val="en-US"/>
        </w:rPr>
        <w:fldChar w:fldCharType="begin">
          <w:fldData xml:space="preserve">PEVuZE5vdGU+PENpdGU+PEF1dGhvcj5EZWxhcmNvPC9BdXRob3I+PFllYXI+MTk5MTwvWWVhcj48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</w:fldData>
        </w:fldChar>
      </w:r>
      <w:r>
        <w:rPr>
          <w:szCs w:val="28"/>
          <w:lang w:val="en-US"/>
        </w:rPr>
        <w:instrText xml:space="preserve"> ADDIN EN.CITE.DATA </w:instrText>
      </w:r>
      <w:r>
        <w:rPr>
          <w:szCs w:val="28"/>
          <w:lang w:val="en-US"/>
        </w:rPr>
      </w:r>
      <w:r>
        <w:rPr>
          <w:szCs w:val="28"/>
          <w:lang w:val="en-US"/>
        </w:rPr>
        <w:fldChar w:fldCharType="end"/>
      </w:r>
      <w:r>
        <w:rPr>
          <w:szCs w:val="28"/>
          <w:lang w:val="en-US"/>
        </w:rPr>
      </w:r>
      <w:r>
        <w:rPr>
          <w:szCs w:val="28"/>
          <w:lang w:val="en-US"/>
        </w:rPr>
        <w:fldChar w:fldCharType="separate"/>
      </w:r>
      <w:r>
        <w:rPr>
          <w:noProof/>
          <w:szCs w:val="28"/>
          <w:lang w:val="en-US"/>
        </w:rPr>
        <w:t>(</w:t>
      </w:r>
      <w:hyperlink w:anchor="_ENREF_4" w:tooltip="Delarco, 1991 #263" w:history="1">
        <w:r w:rsidR="0076192B">
          <w:rPr>
            <w:noProof/>
            <w:szCs w:val="28"/>
            <w:lang w:val="en-US"/>
          </w:rPr>
          <w:t>Delarco et al., 1991</w:t>
        </w:r>
      </w:hyperlink>
      <w:r>
        <w:rPr>
          <w:noProof/>
          <w:szCs w:val="28"/>
          <w:lang w:val="en-US"/>
        </w:rPr>
        <w:t xml:space="preserve">; </w:t>
      </w:r>
      <w:hyperlink w:anchor="_ENREF_6" w:tooltip="Escudero, 1992 #204" w:history="1">
        <w:r w:rsidR="0076192B">
          <w:rPr>
            <w:noProof/>
            <w:szCs w:val="28"/>
            <w:lang w:val="en-US"/>
          </w:rPr>
          <w:t>Escudero et al., 1992</w:t>
        </w:r>
      </w:hyperlink>
      <w:r>
        <w:rPr>
          <w:noProof/>
          <w:szCs w:val="28"/>
          <w:lang w:val="en-US"/>
        </w:rPr>
        <w:t>)</w:t>
      </w:r>
      <w:r>
        <w:rPr>
          <w:szCs w:val="28"/>
          <w:lang w:val="en-US"/>
        </w:rPr>
        <w:fldChar w:fldCharType="end"/>
      </w:r>
      <w:r>
        <w:rPr>
          <w:szCs w:val="28"/>
          <w:lang w:val="en-US"/>
        </w:rPr>
        <w:t xml:space="preserve">, the latter being similar </w:t>
      </w:r>
      <w:r w:rsidR="001F256B">
        <w:rPr>
          <w:szCs w:val="28"/>
          <w:lang w:val="en-US"/>
        </w:rPr>
        <w:t>to NRE in the mild year (54 %)</w:t>
      </w:r>
      <w:ins w:id="766" w:author="Raquel" w:date="2018-11-27T17:41:00Z">
        <w:r w:rsidR="00953A27">
          <w:rPr>
            <w:szCs w:val="28"/>
            <w:lang w:val="en-US"/>
          </w:rPr>
          <w:t>, in our study</w:t>
        </w:r>
      </w:ins>
      <w:r w:rsidR="001F256B">
        <w:rPr>
          <w:szCs w:val="28"/>
          <w:lang w:val="en-US"/>
        </w:rPr>
        <w:t>.</w:t>
      </w:r>
    </w:p>
    <w:p w14:paraId="267CDF53" w14:textId="3DFA30D6" w:rsidR="00173AD2" w:rsidRDefault="00725299" w:rsidP="00CE7055">
      <w:pPr>
        <w:spacing w:after="120"/>
        <w:rPr>
          <w:szCs w:val="28"/>
          <w:lang w:val="en-US"/>
        </w:rPr>
      </w:pPr>
      <w:r>
        <w:rPr>
          <w:szCs w:val="28"/>
          <w:lang w:val="en-US"/>
        </w:rPr>
        <w:t>C</w:t>
      </w:r>
      <w:r w:rsidR="00CE7055">
        <w:rPr>
          <w:szCs w:val="28"/>
          <w:lang w:val="en-US"/>
        </w:rPr>
        <w:t xml:space="preserve">ork oak </w:t>
      </w:r>
      <w:ins w:id="767" w:author="Raquel" w:date="2018-11-27T17:41:00Z">
        <w:r w:rsidR="00953A27">
          <w:rPr>
            <w:szCs w:val="28"/>
            <w:lang w:val="en-US"/>
          </w:rPr>
          <w:t xml:space="preserve">significantly </w:t>
        </w:r>
      </w:ins>
      <w:r w:rsidR="00CE7055">
        <w:rPr>
          <w:szCs w:val="28"/>
          <w:lang w:val="en-US"/>
        </w:rPr>
        <w:t>increase</w:t>
      </w:r>
      <w:r>
        <w:rPr>
          <w:szCs w:val="28"/>
          <w:lang w:val="en-US"/>
        </w:rPr>
        <w:t xml:space="preserve">d </w:t>
      </w:r>
      <w:del w:id="768" w:author="Raquel" w:date="2018-11-27T17:41:00Z">
        <w:r w:rsidDel="00953A27">
          <w:rPr>
            <w:szCs w:val="28"/>
            <w:lang w:val="en-US"/>
          </w:rPr>
          <w:delText xml:space="preserve">significantly </w:delText>
        </w:r>
      </w:del>
      <w:r>
        <w:rPr>
          <w:szCs w:val="28"/>
          <w:lang w:val="en-US"/>
        </w:rPr>
        <w:t xml:space="preserve">NRE </w:t>
      </w:r>
      <w:r w:rsidR="00CE7055">
        <w:rPr>
          <w:szCs w:val="28"/>
          <w:lang w:val="en-US"/>
        </w:rPr>
        <w:t>(+</w:t>
      </w:r>
      <w:r w:rsidR="00FA3A0B">
        <w:rPr>
          <w:szCs w:val="28"/>
          <w:lang w:val="en-US"/>
        </w:rPr>
        <w:t xml:space="preserve">22 </w:t>
      </w:r>
      <w:r w:rsidR="00CE7055">
        <w:rPr>
          <w:szCs w:val="28"/>
          <w:lang w:val="en-US"/>
        </w:rPr>
        <w:t>%) with drought (Fig. 6c) and, by doing this, mitigate</w:t>
      </w:r>
      <w:r>
        <w:rPr>
          <w:szCs w:val="28"/>
          <w:lang w:val="en-US"/>
        </w:rPr>
        <w:t>d</w:t>
      </w:r>
      <w:r w:rsidR="00CE7055">
        <w:rPr>
          <w:szCs w:val="28"/>
          <w:lang w:val="en-US"/>
        </w:rPr>
        <w:t xml:space="preserve"> the effects of drought on N </w:t>
      </w:r>
      <w:r w:rsidR="00F229AF">
        <w:rPr>
          <w:szCs w:val="28"/>
          <w:lang w:val="en-US"/>
        </w:rPr>
        <w:t>uptake from soils</w:t>
      </w:r>
      <w:r w:rsidR="00CE7055">
        <w:rPr>
          <w:szCs w:val="28"/>
          <w:lang w:val="en-US"/>
        </w:rPr>
        <w:t>, as [N</w:t>
      </w:r>
      <w:r w:rsidR="00CE7055" w:rsidRPr="0012678C">
        <w:rPr>
          <w:sz w:val="16"/>
          <w:szCs w:val="16"/>
          <w:lang w:val="en-US"/>
        </w:rPr>
        <w:t>gr</w:t>
      </w:r>
      <w:r w:rsidR="00CE7055">
        <w:rPr>
          <w:szCs w:val="28"/>
          <w:lang w:val="en-US"/>
        </w:rPr>
        <w:t xml:space="preserve">] at the end of the growing period was similar </w:t>
      </w:r>
      <w:del w:id="769" w:author="cbbesson" w:date="2018-11-21T16:42:00Z">
        <w:r w:rsidR="00CE7055" w:rsidDel="009F1523">
          <w:rPr>
            <w:szCs w:val="28"/>
            <w:lang w:val="en-US"/>
          </w:rPr>
          <w:delText xml:space="preserve">among </w:delText>
        </w:r>
      </w:del>
      <w:ins w:id="770" w:author="cbbesson" w:date="2018-11-21T16:42:00Z">
        <w:r w:rsidR="009F1523">
          <w:rPr>
            <w:szCs w:val="28"/>
            <w:lang w:val="en-US"/>
          </w:rPr>
          <w:t xml:space="preserve">between </w:t>
        </w:r>
      </w:ins>
      <w:r w:rsidR="00CE7055">
        <w:rPr>
          <w:szCs w:val="28"/>
          <w:lang w:val="en-US"/>
        </w:rPr>
        <w:t xml:space="preserve">years (Fig. 6a). </w:t>
      </w:r>
      <w:r>
        <w:rPr>
          <w:szCs w:val="28"/>
          <w:lang w:val="en-US"/>
        </w:rPr>
        <w:t>W</w:t>
      </w:r>
      <w:r w:rsidR="00CE7055">
        <w:rPr>
          <w:szCs w:val="28"/>
          <w:lang w:val="en-US"/>
        </w:rPr>
        <w:t>e found no general correlation between [N</w:t>
      </w:r>
      <w:r w:rsidR="00CE7055" w:rsidRPr="0012678C">
        <w:rPr>
          <w:sz w:val="16"/>
          <w:szCs w:val="16"/>
          <w:lang w:val="en-US"/>
        </w:rPr>
        <w:t>g</w:t>
      </w:r>
      <w:r w:rsidR="00CE7055">
        <w:rPr>
          <w:sz w:val="16"/>
          <w:szCs w:val="16"/>
          <w:lang w:val="en-US"/>
        </w:rPr>
        <w:t>r</w:t>
      </w:r>
      <w:r w:rsidR="00CE7055">
        <w:rPr>
          <w:szCs w:val="28"/>
          <w:lang w:val="en-US"/>
        </w:rPr>
        <w:t>] and [N</w:t>
      </w:r>
      <w:r w:rsidR="00CE7055" w:rsidRPr="0012678C">
        <w:rPr>
          <w:sz w:val="16"/>
          <w:szCs w:val="16"/>
          <w:lang w:val="en-US"/>
        </w:rPr>
        <w:t>se</w:t>
      </w:r>
      <w:r w:rsidR="00CE7055">
        <w:rPr>
          <w:szCs w:val="28"/>
          <w:lang w:val="en-US"/>
        </w:rPr>
        <w:t>] nor between NRE and [N</w:t>
      </w:r>
      <w:r w:rsidR="00CE7055" w:rsidRPr="00617D36">
        <w:rPr>
          <w:sz w:val="16"/>
          <w:szCs w:val="16"/>
          <w:lang w:val="en-US"/>
        </w:rPr>
        <w:t>gr</w:t>
      </w:r>
      <w:r w:rsidR="00CE7055">
        <w:rPr>
          <w:szCs w:val="28"/>
          <w:lang w:val="en-US"/>
        </w:rPr>
        <w:t>] during leaf senescence</w:t>
      </w:r>
      <w:r>
        <w:rPr>
          <w:szCs w:val="28"/>
          <w:lang w:val="en-US"/>
        </w:rPr>
        <w:t xml:space="preserve">. NRE was </w:t>
      </w:r>
      <w:r w:rsidR="00FA3A0B">
        <w:rPr>
          <w:szCs w:val="28"/>
          <w:lang w:val="en-US"/>
        </w:rPr>
        <w:t xml:space="preserve">only </w:t>
      </w:r>
      <w:ins w:id="771" w:author="cbbesson" w:date="2018-11-21T17:02:00Z">
        <w:r w:rsidR="00DB4AEC">
          <w:rPr>
            <w:szCs w:val="28"/>
            <w:lang w:val="en-US"/>
          </w:rPr>
          <w:t xml:space="preserve">highly </w:t>
        </w:r>
      </w:ins>
      <w:r w:rsidR="00FA3A0B">
        <w:rPr>
          <w:szCs w:val="28"/>
          <w:lang w:val="en-US"/>
        </w:rPr>
        <w:t>significantly</w:t>
      </w:r>
      <w:r w:rsidR="00302AE3">
        <w:rPr>
          <w:szCs w:val="28"/>
          <w:lang w:val="en-US"/>
        </w:rPr>
        <w:t xml:space="preserve"> and negatively</w:t>
      </w:r>
      <w:r w:rsidR="00FA3A0B">
        <w:rPr>
          <w:szCs w:val="28"/>
          <w:lang w:val="en-US"/>
        </w:rPr>
        <w:t xml:space="preserve"> </w:t>
      </w:r>
      <w:r>
        <w:rPr>
          <w:szCs w:val="28"/>
          <w:lang w:val="en-US"/>
        </w:rPr>
        <w:t xml:space="preserve">correlated with </w:t>
      </w:r>
      <w:r w:rsidR="00CE7055">
        <w:rPr>
          <w:szCs w:val="28"/>
          <w:lang w:val="en-US"/>
        </w:rPr>
        <w:t>[N</w:t>
      </w:r>
      <w:r w:rsidR="00CE7055" w:rsidRPr="00617D36">
        <w:rPr>
          <w:sz w:val="16"/>
          <w:szCs w:val="16"/>
          <w:lang w:val="en-US"/>
        </w:rPr>
        <w:t>s</w:t>
      </w:r>
      <w:r w:rsidR="00CE7055">
        <w:rPr>
          <w:sz w:val="16"/>
          <w:szCs w:val="16"/>
          <w:lang w:val="en-US"/>
        </w:rPr>
        <w:t>e</w:t>
      </w:r>
      <w:r w:rsidR="00CE7055">
        <w:rPr>
          <w:szCs w:val="28"/>
          <w:lang w:val="en-US"/>
        </w:rPr>
        <w:t xml:space="preserve">]. These findings underline the lack of nutritional control on NRE </w:t>
      </w:r>
      <w:r w:rsidR="00CE7055">
        <w:rPr>
          <w:szCs w:val="28"/>
          <w:lang w:val="en-US"/>
        </w:rPr>
        <w:fldChar w:fldCharType="begin"/>
      </w:r>
      <w:r w:rsidR="00CE7055">
        <w:rPr>
          <w:szCs w:val="28"/>
          <w:lang w:val="en-US"/>
        </w:rPr>
        <w:instrText xml:space="preserve"> ADDIN EN.CITE &lt;EndNote&gt;&lt;Cite&gt;&lt;Author&gt;Aerts&lt;/Author&gt;&lt;Year&gt;1999&lt;/Year&gt;&lt;RecNum&gt;9010&lt;/RecNum&gt;&lt;DisplayText&gt;(Aerts and Chapin, 1999)&lt;/DisplayText&gt;&lt;record&gt;&lt;rec-number&gt;9010&lt;/rec-number&gt;&lt;foreign-keys&gt;&lt;key app="EN" db-id="pwteffw96rtfrhe9ts7pz52wtex5vzw000xw"&gt;9010&lt;/key&gt;&lt;/foreign-keys&gt;&lt;ref-type name="Journal Article"&gt;17&lt;/ref-type&gt;&lt;contributors&gt;&lt;authors&gt;&lt;author&gt;Aerts, R.&lt;/author&gt;&lt;author&gt;Chapin, F. S.&lt;/author&gt;&lt;/authors&gt;&lt;secondary-authors&gt;&lt;author&gt;Fitter, A. H.&lt;/author&gt;&lt;author&gt;Raffaelli, D. G.&lt;/author&gt;&lt;/secondary-authors&gt;&lt;/contributors&gt;&lt;titles&gt;&lt;title&gt;The Mineral Nutrition of Wild Plants Revisited: A Re-evaluation of Processes and Patterns&lt;/title&gt;&lt;secondary-title&gt;Advances in ecological research&lt;/secondary-title&gt;&lt;alt-title&gt;Adv. Ecol. Res.&lt;/alt-title&gt;&lt;/titles&gt;&lt;periodical&gt;&lt;full-title&gt;Advances in ecological research&lt;/full-title&gt;&lt;/periodical&gt;&lt;pages&gt;1-67&lt;/pages&gt;&lt;volume&gt;30&lt;/volume&gt;&lt;keywords&gt;&lt;keyword&gt;N&lt;/keyword&gt;&lt;keyword&gt;P&lt;/keyword&gt;&lt;keyword&gt;NRE&lt;/keyword&gt;&lt;/keywords&gt;&lt;dates&gt;&lt;year&gt;1999&lt;/year&gt;&lt;pub-dates&gt;&lt;date&gt;1999/01/01/&lt;/date&gt;&lt;/pub-dates&gt;&lt;/dates&gt;&lt;publisher&gt;Academic Press&lt;/publisher&gt;&lt;isbn&gt;0065-2504&lt;/isbn&gt;&lt;urls&gt;&lt;related-urls&gt;&lt;url&gt;http://www.sciencedirect.com/science/article/pii/S0065250408600161&lt;/url&gt;&lt;/related-urls&gt;&lt;/urls&gt;&lt;electronic-resource-num&gt;https://doi.org/10.1016/S0065-2504(08)60016-1&lt;/electronic-resource-num&gt;&lt;research-notes&gt;Notas no ficheiro. Citado no paper 2. Rever NUE para paper Nutrigen. Citado no paper da feonologia MIND&lt;/research-notes&gt;&lt;/record&gt;&lt;/Cite&gt;&lt;/EndNote&gt;</w:instrText>
      </w:r>
      <w:r w:rsidR="00CE7055">
        <w:rPr>
          <w:szCs w:val="28"/>
          <w:lang w:val="en-US"/>
        </w:rPr>
        <w:fldChar w:fldCharType="separate"/>
      </w:r>
      <w:r w:rsidR="00CE7055">
        <w:rPr>
          <w:noProof/>
          <w:szCs w:val="28"/>
          <w:lang w:val="en-US"/>
        </w:rPr>
        <w:t>(</w:t>
      </w:r>
      <w:hyperlink w:anchor="_ENREF_13" w:tooltip="Aerts, 1999 #9010" w:history="1">
        <w:r w:rsidR="0076192B">
          <w:rPr>
            <w:noProof/>
            <w:szCs w:val="28"/>
            <w:lang w:val="en-US"/>
          </w:rPr>
          <w:t>Aerts and Chapin, 1999</w:t>
        </w:r>
      </w:hyperlink>
      <w:r w:rsidR="00CE7055">
        <w:rPr>
          <w:noProof/>
          <w:szCs w:val="28"/>
          <w:lang w:val="en-US"/>
        </w:rPr>
        <w:t>)</w:t>
      </w:r>
      <w:r w:rsidR="00CE7055">
        <w:rPr>
          <w:szCs w:val="28"/>
          <w:lang w:val="en-US"/>
        </w:rPr>
        <w:fldChar w:fldCharType="end"/>
      </w:r>
      <w:r w:rsidR="00CE7055">
        <w:rPr>
          <w:szCs w:val="28"/>
          <w:lang w:val="en-US"/>
        </w:rPr>
        <w:t xml:space="preserve">, as previously reported </w:t>
      </w:r>
      <w:r w:rsidR="00CE7055">
        <w:rPr>
          <w:szCs w:val="28"/>
          <w:lang w:val="en-US"/>
        </w:rPr>
        <w:fldChar w:fldCharType="begin">
          <w:fldData xml:space="preserve">PEVuZE5vdGU+PENpdGU+PEF1dGhvcj5EZWxhcmNvPC9BdXRob3I+PFllYXI+MTk5MTwvWWVhcj48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==
</w:fldData>
        </w:fldChar>
      </w:r>
      <w:r w:rsidR="00302AE3">
        <w:rPr>
          <w:szCs w:val="28"/>
          <w:lang w:val="en-US"/>
        </w:rPr>
        <w:instrText xml:space="preserve"> ADDIN EN.CITE </w:instrText>
      </w:r>
      <w:r w:rsidR="00302AE3">
        <w:rPr>
          <w:szCs w:val="28"/>
          <w:lang w:val="en-US"/>
        </w:rPr>
        <w:fldChar w:fldCharType="begin">
          <w:fldData xml:space="preserve">PEVuZE5vdGU+PENpdGU+PEF1dGhvcj5EZWxhcmNvPC9BdXRob3I+PFllYXI+MTk5MTwvWWVhcj48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==
</w:fldData>
        </w:fldChar>
      </w:r>
      <w:r w:rsidR="00302AE3">
        <w:rPr>
          <w:szCs w:val="28"/>
          <w:lang w:val="en-US"/>
        </w:rPr>
        <w:instrText xml:space="preserve"> ADDIN EN.CITE.DATA </w:instrText>
      </w:r>
      <w:r w:rsidR="00302AE3">
        <w:rPr>
          <w:szCs w:val="28"/>
          <w:lang w:val="en-US"/>
        </w:rPr>
      </w:r>
      <w:r w:rsidR="00302AE3">
        <w:rPr>
          <w:szCs w:val="28"/>
          <w:lang w:val="en-US"/>
        </w:rPr>
        <w:fldChar w:fldCharType="end"/>
      </w:r>
      <w:r w:rsidR="00CE7055">
        <w:rPr>
          <w:szCs w:val="28"/>
          <w:lang w:val="en-US"/>
        </w:rPr>
      </w:r>
      <w:r w:rsidR="00CE7055">
        <w:rPr>
          <w:szCs w:val="28"/>
          <w:lang w:val="en-US"/>
        </w:rPr>
        <w:fldChar w:fldCharType="separate"/>
      </w:r>
      <w:r w:rsidR="00302AE3">
        <w:rPr>
          <w:noProof/>
          <w:szCs w:val="28"/>
          <w:lang w:val="en-US"/>
        </w:rPr>
        <w:t>(</w:t>
      </w:r>
      <w:hyperlink w:anchor="_ENREF_4" w:tooltip="Delarco, 1991 #263" w:history="1">
        <w:r w:rsidR="0076192B">
          <w:rPr>
            <w:noProof/>
            <w:szCs w:val="28"/>
            <w:lang w:val="en-US"/>
          </w:rPr>
          <w:t>Delarco et al., 1991</w:t>
        </w:r>
      </w:hyperlink>
      <w:r w:rsidR="00302AE3">
        <w:rPr>
          <w:noProof/>
          <w:szCs w:val="28"/>
          <w:lang w:val="en-US"/>
        </w:rPr>
        <w:t xml:space="preserve">; </w:t>
      </w:r>
      <w:hyperlink w:anchor="_ENREF_9" w:tooltip="Aerts, 1996 #9007" w:history="1">
        <w:r w:rsidR="0076192B">
          <w:rPr>
            <w:noProof/>
            <w:szCs w:val="28"/>
            <w:lang w:val="en-US"/>
          </w:rPr>
          <w:t>Aerts, 1996</w:t>
        </w:r>
      </w:hyperlink>
      <w:r w:rsidR="00302AE3">
        <w:rPr>
          <w:noProof/>
          <w:szCs w:val="28"/>
          <w:lang w:val="en-US"/>
        </w:rPr>
        <w:t xml:space="preserve">; </w:t>
      </w:r>
      <w:hyperlink w:anchor="_ENREF_31" w:tooltip="Kazakou, 2007 #9017" w:history="1">
        <w:r w:rsidR="0076192B">
          <w:rPr>
            <w:noProof/>
            <w:szCs w:val="28"/>
            <w:lang w:val="en-US"/>
          </w:rPr>
          <w:t>Kazakou et al., 2007</w:t>
        </w:r>
      </w:hyperlink>
      <w:r w:rsidR="00302AE3">
        <w:rPr>
          <w:noProof/>
          <w:szCs w:val="28"/>
          <w:lang w:val="en-US"/>
        </w:rPr>
        <w:t>)</w:t>
      </w:r>
      <w:r w:rsidR="00CE7055">
        <w:rPr>
          <w:szCs w:val="28"/>
          <w:lang w:val="en-US"/>
        </w:rPr>
        <w:fldChar w:fldCharType="end"/>
      </w:r>
      <w:r w:rsidR="00E66F56">
        <w:rPr>
          <w:szCs w:val="28"/>
          <w:lang w:val="en-US"/>
        </w:rPr>
        <w:t xml:space="preserve">, despite </w:t>
      </w:r>
      <w:r w:rsidR="00CE7055">
        <w:rPr>
          <w:szCs w:val="28"/>
          <w:lang w:val="en-US"/>
        </w:rPr>
        <w:t xml:space="preserve">recent studies </w:t>
      </w:r>
      <w:r w:rsidR="00481009">
        <w:rPr>
          <w:szCs w:val="28"/>
          <w:lang w:val="en-US"/>
        </w:rPr>
        <w:t xml:space="preserve">have </w:t>
      </w:r>
      <w:r w:rsidR="006F42B1">
        <w:rPr>
          <w:szCs w:val="28"/>
          <w:lang w:val="en-US"/>
        </w:rPr>
        <w:t>identif</w:t>
      </w:r>
      <w:r w:rsidR="00481009">
        <w:rPr>
          <w:szCs w:val="28"/>
          <w:lang w:val="en-US"/>
        </w:rPr>
        <w:t>ied</w:t>
      </w:r>
      <w:r w:rsidR="006F42B1">
        <w:rPr>
          <w:szCs w:val="28"/>
          <w:lang w:val="en-US"/>
        </w:rPr>
        <w:t xml:space="preserve"> </w:t>
      </w:r>
      <w:r w:rsidR="00CE7055">
        <w:rPr>
          <w:szCs w:val="28"/>
          <w:lang w:val="en-US"/>
        </w:rPr>
        <w:t xml:space="preserve">leaf nutrient status </w:t>
      </w:r>
      <w:r w:rsidR="00481009">
        <w:rPr>
          <w:szCs w:val="28"/>
          <w:lang w:val="en-US"/>
        </w:rPr>
        <w:t>as</w:t>
      </w:r>
      <w:r w:rsidR="00CE7055">
        <w:rPr>
          <w:szCs w:val="28"/>
          <w:lang w:val="en-US"/>
        </w:rPr>
        <w:t xml:space="preserve"> the major control of </w:t>
      </w:r>
      <w:r w:rsidR="00E66F56">
        <w:rPr>
          <w:szCs w:val="28"/>
          <w:lang w:val="en-US"/>
        </w:rPr>
        <w:t>NRE</w:t>
      </w:r>
      <w:r w:rsidR="00CE7055">
        <w:rPr>
          <w:szCs w:val="28"/>
          <w:lang w:val="en-US"/>
        </w:rPr>
        <w:t xml:space="preserve"> </w:t>
      </w:r>
      <w:r w:rsidR="00CE7055">
        <w:rPr>
          <w:szCs w:val="28"/>
          <w:lang w:val="en-US"/>
        </w:rPr>
        <w:fldChar w:fldCharType="begin">
          <w:fldData xml:space="preserve">PEVuZE5vdGU+PENpdGU+PEF1dGhvcj5Lb2JlPC9BdXRob3I+PFllYXI+MjAwNTwvWWVhcj48UmVj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</w:fldData>
        </w:fldChar>
      </w:r>
      <w:r w:rsidR="00D82816">
        <w:rPr>
          <w:szCs w:val="28"/>
          <w:lang w:val="en-US"/>
        </w:rPr>
        <w:instrText xml:space="preserve"> ADDIN EN.CITE </w:instrText>
      </w:r>
      <w:r w:rsidR="00D82816">
        <w:rPr>
          <w:szCs w:val="28"/>
          <w:lang w:val="en-US"/>
        </w:rPr>
        <w:fldChar w:fldCharType="begin">
          <w:fldData xml:space="preserve">PEVuZE5vdGU+PENpdGU+PEF1dGhvcj5Lb2JlPC9BdXRob3I+PFllYXI+MjAwNTwvWWVhcj48UmVj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</w:fldData>
        </w:fldChar>
      </w:r>
      <w:r w:rsidR="00D82816">
        <w:rPr>
          <w:szCs w:val="28"/>
          <w:lang w:val="en-US"/>
        </w:rPr>
        <w:instrText xml:space="preserve"> ADDIN EN.CITE.DATA </w:instrText>
      </w:r>
      <w:r w:rsidR="00D82816">
        <w:rPr>
          <w:szCs w:val="28"/>
          <w:lang w:val="en-US"/>
        </w:rPr>
      </w:r>
      <w:r w:rsidR="00D82816">
        <w:rPr>
          <w:szCs w:val="28"/>
          <w:lang w:val="en-US"/>
        </w:rPr>
        <w:fldChar w:fldCharType="end"/>
      </w:r>
      <w:r w:rsidR="00CE7055">
        <w:rPr>
          <w:szCs w:val="28"/>
          <w:lang w:val="en-US"/>
        </w:rPr>
      </w:r>
      <w:r w:rsidR="00CE7055">
        <w:rPr>
          <w:szCs w:val="28"/>
          <w:lang w:val="en-US"/>
        </w:rPr>
        <w:fldChar w:fldCharType="separate"/>
      </w:r>
      <w:r w:rsidR="006F42B1">
        <w:rPr>
          <w:noProof/>
          <w:szCs w:val="28"/>
          <w:lang w:val="en-US"/>
        </w:rPr>
        <w:t>(</w:t>
      </w:r>
      <w:hyperlink w:anchor="_ENREF_27" w:tooltip="Kobe, 2005 #8941" w:history="1">
        <w:r w:rsidR="0076192B">
          <w:rPr>
            <w:noProof/>
            <w:szCs w:val="28"/>
            <w:lang w:val="en-US"/>
          </w:rPr>
          <w:t>Kobe et al., 2005</w:t>
        </w:r>
      </w:hyperlink>
      <w:r w:rsidR="006F42B1">
        <w:rPr>
          <w:noProof/>
          <w:szCs w:val="28"/>
          <w:lang w:val="en-US"/>
        </w:rPr>
        <w:t xml:space="preserve">; </w:t>
      </w:r>
      <w:hyperlink w:anchor="_ENREF_58" w:tooltip="Vergutz, 2012 #8940" w:history="1">
        <w:r w:rsidR="0076192B">
          <w:rPr>
            <w:noProof/>
            <w:szCs w:val="28"/>
            <w:lang w:val="en-US"/>
          </w:rPr>
          <w:t>Vergutz et al., 2012</w:t>
        </w:r>
      </w:hyperlink>
      <w:r w:rsidR="006F42B1">
        <w:rPr>
          <w:noProof/>
          <w:szCs w:val="28"/>
          <w:lang w:val="en-US"/>
        </w:rPr>
        <w:t xml:space="preserve">; </w:t>
      </w:r>
      <w:hyperlink w:anchor="_ENREF_85" w:tooltip="Zhao, 2017 #9022" w:history="1">
        <w:r w:rsidR="0076192B">
          <w:rPr>
            <w:noProof/>
            <w:szCs w:val="28"/>
            <w:lang w:val="en-US"/>
          </w:rPr>
          <w:t>Zhao et al., 2017</w:t>
        </w:r>
      </w:hyperlink>
      <w:r w:rsidR="006F42B1">
        <w:rPr>
          <w:noProof/>
          <w:szCs w:val="28"/>
          <w:lang w:val="en-US"/>
        </w:rPr>
        <w:t>)</w:t>
      </w:r>
      <w:r w:rsidR="00CE7055">
        <w:rPr>
          <w:szCs w:val="28"/>
          <w:lang w:val="en-US"/>
        </w:rPr>
        <w:fldChar w:fldCharType="end"/>
      </w:r>
      <w:r w:rsidR="00FB6F5B">
        <w:rPr>
          <w:szCs w:val="28"/>
          <w:lang w:val="en-US"/>
        </w:rPr>
        <w:t>.</w:t>
      </w:r>
      <w:r w:rsidR="00302AE3">
        <w:rPr>
          <w:szCs w:val="28"/>
          <w:lang w:val="en-US"/>
        </w:rPr>
        <w:t xml:space="preserve"> Rather, the major control on NRE was exerted by nutrient proficiency, as observed </w:t>
      </w:r>
      <w:r w:rsidR="00891E51">
        <w:rPr>
          <w:szCs w:val="28"/>
          <w:lang w:val="en-US"/>
        </w:rPr>
        <w:t>elsewhere</w:t>
      </w:r>
      <w:r w:rsidR="00302AE3">
        <w:rPr>
          <w:szCs w:val="28"/>
          <w:lang w:val="en-US"/>
        </w:rPr>
        <w:t xml:space="preserve"> </w:t>
      </w:r>
      <w:r w:rsidR="00302AE3">
        <w:rPr>
          <w:szCs w:val="28"/>
          <w:lang w:val="en-US"/>
        </w:rPr>
        <w:fldChar w:fldCharType="begin"/>
      </w:r>
      <w:r w:rsidR="00302AE3">
        <w:rPr>
          <w:szCs w:val="28"/>
          <w:lang w:val="en-US"/>
        </w:rPr>
        <w:instrText xml:space="preserve"> ADDIN EN.CITE &lt;EndNote&gt;&lt;Cite&gt;&lt;Author&gt;Kazakou&lt;/Author&gt;&lt;Year&gt;2007&lt;/Year&gt;&lt;RecNum&gt;9017&lt;/RecNum&gt;&lt;DisplayText&gt;(Kazakou et al., 2007)&lt;/DisplayText&gt;&lt;record&gt;&lt;rec-number&gt;9017&lt;/rec-number&gt;&lt;foreign-keys&gt;&lt;key app="EN" db-id="pwteffw96rtfrhe9ts7pz52wtex5vzw000xw"&gt;9017&lt;/key&gt;&lt;/foreign-keys&gt;&lt;ref-type name="Journal Article"&gt;17&lt;/ref-type&gt;&lt;contributors&gt;&lt;authors&gt;&lt;author&gt;Kazakou, E.&lt;/author&gt;&lt;author&gt;Garnier, E.&lt;/author&gt;&lt;author&gt;Navas, M-L.&lt;/author&gt;&lt;author&gt;Roumet, C.&lt;/author&gt;&lt;author&gt;Collin, C.&lt;/author&gt;&lt;author&gt;Laurent, G.&lt;/author&gt;&lt;/authors&gt;&lt;/contributors&gt;&lt;titles&gt;&lt;title&gt;Components of nutrient residence time and the leaf economics spectrum in species from Mediterranean old-fields differing in successional status&lt;/title&gt;&lt;secondary-title&gt;Functional Ecology&lt;/secondary-title&gt;&lt;alt-title&gt;Funct Ecol&lt;/alt-title&gt;&lt;/titles&gt;&lt;periodical&gt;&lt;full-title&gt;Functional Ecology&lt;/full-title&gt;&lt;abbr-1&gt;Funct Ecol&lt;/abbr-1&gt;&lt;/periodical&gt;&lt;alt-periodical&gt;&lt;full-title&gt;Functional Ecology&lt;/full-title&gt;&lt;abbr-1&gt;Funct Ecol&lt;/abbr-1&gt;&lt;/alt-periodical&gt;&lt;pages&gt;235-245&lt;/pages&gt;&lt;volume&gt;21&lt;/volume&gt;&lt;number&gt;2&lt;/number&gt;&lt;keywords&gt;&lt;keyword&gt;NRE&lt;/keyword&gt;&lt;/keywords&gt;&lt;dates&gt;&lt;year&gt;2007&lt;/year&gt;&lt;/dates&gt;&lt;urls&gt;&lt;related-urls&gt;&lt;url&gt;https://besjournals.onlinelibrary.wiley.com/doi/abs/10.1111/j.1365-2435.2006.01242.x&lt;/url&gt;&lt;/related-urls&gt;&lt;/urls&gt;&lt;electronic-resource-num&gt;https://doi.org/10.1111/j.1365-2435.2006.01242.x&lt;/electronic-resource-num&gt;&lt;research-notes&gt;Notas avulsas 149&lt;/research-notes&gt;&lt;/record&gt;&lt;/Cite&gt;&lt;/EndNote&gt;</w:instrText>
      </w:r>
      <w:r w:rsidR="00302AE3">
        <w:rPr>
          <w:szCs w:val="28"/>
          <w:lang w:val="en-US"/>
        </w:rPr>
        <w:fldChar w:fldCharType="separate"/>
      </w:r>
      <w:r w:rsidR="00302AE3">
        <w:rPr>
          <w:noProof/>
          <w:szCs w:val="28"/>
          <w:lang w:val="en-US"/>
        </w:rPr>
        <w:t>(</w:t>
      </w:r>
      <w:hyperlink w:anchor="_ENREF_31" w:tooltip="Kazakou, 2007 #9017" w:history="1">
        <w:r w:rsidR="0076192B">
          <w:rPr>
            <w:noProof/>
            <w:szCs w:val="28"/>
            <w:lang w:val="en-US"/>
          </w:rPr>
          <w:t>Kazakou et al., 2007</w:t>
        </w:r>
      </w:hyperlink>
      <w:r w:rsidR="00302AE3">
        <w:rPr>
          <w:noProof/>
          <w:szCs w:val="28"/>
          <w:lang w:val="en-US"/>
        </w:rPr>
        <w:t>)</w:t>
      </w:r>
      <w:r w:rsidR="00302AE3">
        <w:rPr>
          <w:szCs w:val="28"/>
          <w:lang w:val="en-US"/>
        </w:rPr>
        <w:fldChar w:fldCharType="end"/>
      </w:r>
      <w:r w:rsidR="00891E51">
        <w:rPr>
          <w:szCs w:val="28"/>
          <w:lang w:val="en-US"/>
        </w:rPr>
        <w:t xml:space="preserve">. Although nutrient resorption can vary significantly from year to year </w:t>
      </w:r>
      <w:r w:rsidR="00891E51">
        <w:rPr>
          <w:szCs w:val="28"/>
          <w:lang w:val="en-US"/>
        </w:rPr>
        <w:fldChar w:fldCharType="begin"/>
      </w:r>
      <w:r w:rsidR="00D82816">
        <w:rPr>
          <w:szCs w:val="28"/>
          <w:lang w:val="en-US"/>
        </w:rPr>
        <w:instrText xml:space="preserve"> ADDIN EN.CITE &lt;EndNote&gt;&lt;Cite&gt;&lt;Author&gt;Killingbeck&lt;/Author&gt;&lt;Year&gt;2004&lt;/Year&gt;&lt;RecNum&gt;9025&lt;/RecNum&gt;&lt;DisplayText&gt;(Killingbeck, 2004)&lt;/DisplayText&gt;&lt;record&gt;&lt;rec-number&gt;9025&lt;/rec-number&gt;&lt;foreign-keys&gt;&lt;key app="EN" db-id="pwteffw96rtfrhe9ts7pz52wtex5vzw000xw"&gt;9025&lt;/key&gt;&lt;/foreign-keys&gt;&lt;ref-type name="Book Section"&gt;5&lt;/ref-type&gt;&lt;contributors&gt;&lt;authors&gt;&lt;author&gt;Killingbeck, Keith T.&lt;/author&gt;&lt;/authors&gt;&lt;secondary-authors&gt;&lt;author&gt;Noodén, Larry D.&lt;/author&gt;&lt;/secondary-authors&gt;&lt;/contributors&gt;&lt;titles&gt;&lt;title&gt;14 - Nutrient Resorption&lt;/title&gt;&lt;secondary-title&gt;Plant Cell Death Processes&lt;/secondary-title&gt;&lt;/titles&gt;&lt;pages&gt;215-226&lt;/pages&gt;&lt;keywords&gt;&lt;keyword&gt;NRE&lt;/keyword&gt;&lt;/keywords&gt;&lt;dates&gt;&lt;year&gt;2004&lt;/year&gt;&lt;pub-dates&gt;&lt;date&gt;2004/01/01/&lt;/date&gt;&lt;/pub-dates&gt;&lt;/dates&gt;&lt;pub-location&gt;San Diego&lt;/pub-location&gt;&lt;publisher&gt;Academic Press&lt;/publisher&gt;&lt;isbn&gt;978-0-12-520915-1&lt;/isbn&gt;&lt;urls&gt;&lt;related-urls&gt;&lt;url&gt;http://www.sciencedirect.com/science/article/pii/B9780125209151500175&lt;/url&gt;&lt;/related-urls&gt;&lt;/urls&gt;&lt;electronic-resource-num&gt;https://doi.org/10.1016/B978-012520915-1/50017-5&lt;/electronic-resource-num&gt;&lt;research-notes&gt;Notas avulsas 152&lt;/research-notes&gt;&lt;/record&gt;&lt;/Cite&gt;&lt;/EndNote&gt;</w:instrText>
      </w:r>
      <w:r w:rsidR="00891E51">
        <w:rPr>
          <w:szCs w:val="28"/>
          <w:lang w:val="en-US"/>
        </w:rPr>
        <w:fldChar w:fldCharType="separate"/>
      </w:r>
      <w:r w:rsidR="00891E51">
        <w:rPr>
          <w:noProof/>
          <w:szCs w:val="28"/>
          <w:lang w:val="en-US"/>
        </w:rPr>
        <w:t>(</w:t>
      </w:r>
      <w:hyperlink w:anchor="_ENREF_24" w:tooltip="Killingbeck, 2004 #9025" w:history="1">
        <w:r w:rsidR="0076192B">
          <w:rPr>
            <w:noProof/>
            <w:szCs w:val="28"/>
            <w:lang w:val="en-US"/>
          </w:rPr>
          <w:t>Killingbeck, 2004</w:t>
        </w:r>
      </w:hyperlink>
      <w:r w:rsidR="00891E51">
        <w:rPr>
          <w:noProof/>
          <w:szCs w:val="28"/>
          <w:lang w:val="en-US"/>
        </w:rPr>
        <w:t>)</w:t>
      </w:r>
      <w:r w:rsidR="00891E51">
        <w:rPr>
          <w:szCs w:val="28"/>
          <w:lang w:val="en-US"/>
        </w:rPr>
        <w:fldChar w:fldCharType="end"/>
      </w:r>
      <w:r w:rsidR="00891E51">
        <w:rPr>
          <w:szCs w:val="28"/>
          <w:lang w:val="en-US"/>
        </w:rPr>
        <w:t xml:space="preserve">, </w:t>
      </w:r>
      <w:ins w:id="772" w:author="Raquel" w:date="2018-11-27T17:43:00Z">
        <w:r w:rsidR="00953A27">
          <w:rPr>
            <w:szCs w:val="28"/>
            <w:lang w:val="en-US"/>
          </w:rPr>
          <w:t xml:space="preserve">it </w:t>
        </w:r>
      </w:ins>
      <w:r w:rsidR="00FA3A0B">
        <w:rPr>
          <w:szCs w:val="28"/>
          <w:lang w:val="en-US"/>
        </w:rPr>
        <w:t xml:space="preserve">has been considered </w:t>
      </w:r>
      <w:r w:rsidR="009A6E41">
        <w:rPr>
          <w:szCs w:val="28"/>
          <w:lang w:val="en-US"/>
        </w:rPr>
        <w:t xml:space="preserve">a possible </w:t>
      </w:r>
      <w:r w:rsidR="00CE7055">
        <w:rPr>
          <w:szCs w:val="28"/>
          <w:lang w:val="en-US"/>
        </w:rPr>
        <w:t xml:space="preserve">adaptive trait </w:t>
      </w:r>
      <w:r w:rsidR="00CE7055">
        <w:rPr>
          <w:szCs w:val="28"/>
          <w:lang w:val="en-US"/>
        </w:rPr>
        <w:fldChar w:fldCharType="begin"/>
      </w:r>
      <w:r w:rsidR="00CE7055">
        <w:rPr>
          <w:szCs w:val="28"/>
          <w:lang w:val="en-US"/>
        </w:rPr>
        <w:instrText xml:space="preserve"> ADDIN EN.CITE &lt;EndNote&gt;&lt;Cite&gt;&lt;Author&gt;Vergutz&lt;/Author&gt;&lt;Year&gt;2012&lt;/Year&gt;&lt;RecNum&gt;8940&lt;/RecNum&gt;&lt;DisplayText&gt;(Vergutz et al., 2012)&lt;/DisplayText&gt;&lt;record&gt;&lt;rec-number&gt;8940&lt;/rec-number&gt;&lt;foreign-keys&gt;&lt;key app="EN" db-id="pwteffw96rtfrhe9ts7pz52wtex5vzw000xw"&gt;8940&lt;/key&gt;&lt;/foreign-keys&gt;&lt;ref-type name="Journal Article"&gt;17&lt;/ref-type&gt;&lt;contributors&gt;&lt;authors&gt;&lt;author&gt;Vergutz, Leonardus&lt;/author&gt;&lt;author&gt;Manzoni, Stefano&lt;/author&gt;&lt;author&gt;Porporato, Amilcare&lt;/author&gt;&lt;author&gt;Novais, Roberto Ferreira&lt;/author&gt;&lt;author&gt;Jackson, Robert B.&lt;/author&gt;&lt;/authors&gt;&lt;/contributors&gt;&lt;titles&gt;&lt;title&gt;Global resorption efficiencies and concentrations of carbon and nutrients in leaves of terrestrial plants&lt;/title&gt;&lt;secondary-title&gt;Ecological Monographs&lt;/secondary-title&gt;&lt;alt-title&gt;Ecol. Monogr.&lt;/alt-title&gt;&lt;/titles&gt;&lt;periodical&gt;&lt;full-title&gt;Ecological Monographs&lt;/full-title&gt;&lt;abbr-1&gt;Ecol Monogr&lt;/abbr-1&gt;&lt;/periodical&gt;&lt;pages&gt;205-220&lt;/pages&gt;&lt;volume&gt;82&lt;/volume&gt;&lt;number&gt;2&lt;/number&gt;&lt;keywords&gt;&lt;keyword&gt;biogeochemical and land-surface models&lt;/keyword&gt;&lt;keyword&gt;NRE&lt;/keyword&gt;&lt;keyword&gt;calcium&lt;/keyword&gt;&lt;keyword&gt;carbon&lt;/keyword&gt;&lt;keyword&gt;leaf mass loss&lt;/keyword&gt;&lt;keyword&gt;magnesium&lt;/keyword&gt;&lt;keyword&gt;nitrogen&lt;/keyword&gt;&lt;keyword&gt;nutrient resorption efficiency&lt;/keyword&gt;&lt;keyword&gt;phosphorus&lt;/keyword&gt;&lt;keyword&gt;potassium&lt;/keyword&gt;&lt;/keywords&gt;&lt;dates&gt;&lt;year&gt;2012&lt;/year&gt;&lt;/dates&gt;&lt;publisher&gt;Ecological Society of America&lt;/publisher&gt;&lt;isbn&gt;1557-7015&lt;/isbn&gt;&lt;urls&gt;&lt;related-urls&gt;&lt;url&gt;http://dx.doi.org/10.1890/11-0416.1&lt;/url&gt;&lt;/related-urls&gt;&lt;/urls&gt;&lt;electronic-resource-num&gt;https://doi.org/10.1890/11-0416.1&lt;/electronic-resource-num&gt;&lt;research-notes&gt;Notas avulsas 104 + notas no paper (pdf)&lt;/research-notes&gt;&lt;/record&gt;&lt;/Cite&gt;&lt;/EndNote&gt;</w:instrText>
      </w:r>
      <w:r w:rsidR="00CE7055">
        <w:rPr>
          <w:szCs w:val="28"/>
          <w:lang w:val="en-US"/>
        </w:rPr>
        <w:fldChar w:fldCharType="separate"/>
      </w:r>
      <w:r w:rsidR="00CE7055">
        <w:rPr>
          <w:noProof/>
          <w:szCs w:val="28"/>
          <w:lang w:val="en-US"/>
        </w:rPr>
        <w:t>(</w:t>
      </w:r>
      <w:hyperlink w:anchor="_ENREF_58" w:tooltip="Vergutz, 2012 #8940" w:history="1">
        <w:r w:rsidR="0076192B">
          <w:rPr>
            <w:noProof/>
            <w:szCs w:val="28"/>
            <w:lang w:val="en-US"/>
          </w:rPr>
          <w:t>Vergutz et al., 2012</w:t>
        </w:r>
      </w:hyperlink>
      <w:r w:rsidR="00CE7055">
        <w:rPr>
          <w:noProof/>
          <w:szCs w:val="28"/>
          <w:lang w:val="en-US"/>
        </w:rPr>
        <w:t>)</w:t>
      </w:r>
      <w:r w:rsidR="00CE7055">
        <w:rPr>
          <w:szCs w:val="28"/>
          <w:lang w:val="en-US"/>
        </w:rPr>
        <w:fldChar w:fldCharType="end"/>
      </w:r>
      <w:del w:id="773" w:author="Raquel" w:date="2018-11-27T17:44:00Z">
        <w:r w:rsidR="002C5518" w:rsidDel="00953A27">
          <w:rPr>
            <w:szCs w:val="28"/>
            <w:lang w:val="en-US"/>
          </w:rPr>
          <w:delText xml:space="preserve"> </w:delText>
        </w:r>
      </w:del>
      <w:r w:rsidR="00715E87">
        <w:rPr>
          <w:szCs w:val="28"/>
          <w:lang w:val="en-US"/>
        </w:rPr>
        <w:t>. Our data confirm this last statement.</w:t>
      </w:r>
      <w:r w:rsidR="00FC5EAE">
        <w:rPr>
          <w:szCs w:val="28"/>
          <w:lang w:val="en-US"/>
        </w:rPr>
        <w:t xml:space="preserve"> </w:t>
      </w:r>
    </w:p>
    <w:p w14:paraId="2FFC48DB" w14:textId="77777777" w:rsidR="00CE7055" w:rsidRPr="00081AAF" w:rsidRDefault="00CE7055" w:rsidP="00CE7055">
      <w:pPr>
        <w:pStyle w:val="Heading1"/>
        <w:rPr>
          <w:lang w:val="en-US"/>
        </w:rPr>
      </w:pPr>
      <w:r w:rsidRPr="00081AAF">
        <w:rPr>
          <w:lang w:val="en-US"/>
        </w:rPr>
        <w:t>5 Conclusions</w:t>
      </w:r>
    </w:p>
    <w:p w14:paraId="28A48465" w14:textId="024877B3" w:rsidR="007148E4" w:rsidRDefault="007148E4" w:rsidP="007148E4">
      <w:r>
        <w:rPr>
          <w:szCs w:val="28"/>
        </w:rPr>
        <w:t xml:space="preserve">This study </w:t>
      </w:r>
      <w:del w:id="774" w:author="Maria Caldeira" w:date="2018-11-26T23:21:00Z">
        <w:r w:rsidDel="00A3767F">
          <w:rPr>
            <w:szCs w:val="28"/>
          </w:rPr>
          <w:delText xml:space="preserve">used field data to </w:delText>
        </w:r>
      </w:del>
      <w:r>
        <w:rPr>
          <w:szCs w:val="28"/>
        </w:rPr>
        <w:t>report</w:t>
      </w:r>
      <w:ins w:id="775" w:author="Maria Caldeira" w:date="2018-11-26T23:21:00Z">
        <w:r w:rsidR="00A3767F">
          <w:rPr>
            <w:szCs w:val="28"/>
          </w:rPr>
          <w:t>s</w:t>
        </w:r>
      </w:ins>
      <w:r>
        <w:rPr>
          <w:szCs w:val="28"/>
        </w:rPr>
        <w:t xml:space="preserve"> changes in tree phenology in response to a naturally occurring extreme drought. As far as we are aware, this study was</w:t>
      </w:r>
      <w:r w:rsidRPr="00D546D2">
        <w:rPr>
          <w:szCs w:val="28"/>
        </w:rPr>
        <w:t xml:space="preserve"> the first to </w:t>
      </w:r>
      <w:r>
        <w:rPr>
          <w:szCs w:val="28"/>
        </w:rPr>
        <w:t>integrate the timing and duration of several phenophases with growth, while using green and leaf senescent to assess leaf nitrogen dynamics during the growing period. Our results confirmed temperature as a major driver of budburst, yet d</w:t>
      </w:r>
      <w:r w:rsidRPr="0076169B">
        <w:rPr>
          <w:szCs w:val="28"/>
        </w:rPr>
        <w:t>rought severely constrain</w:t>
      </w:r>
      <w:r>
        <w:rPr>
          <w:szCs w:val="28"/>
        </w:rPr>
        <w:t>ed</w:t>
      </w:r>
      <w:r w:rsidRPr="0076169B">
        <w:rPr>
          <w:szCs w:val="28"/>
        </w:rPr>
        <w:t xml:space="preserve"> </w:t>
      </w:r>
      <w:r>
        <w:rPr>
          <w:szCs w:val="28"/>
        </w:rPr>
        <w:t xml:space="preserve">tree </w:t>
      </w:r>
      <w:r w:rsidRPr="0076169B">
        <w:rPr>
          <w:szCs w:val="28"/>
        </w:rPr>
        <w:t xml:space="preserve">growth </w:t>
      </w:r>
      <w:r>
        <w:rPr>
          <w:szCs w:val="28"/>
        </w:rPr>
        <w:t xml:space="preserve">mainly by strongly </w:t>
      </w:r>
      <w:r w:rsidRPr="0076169B">
        <w:rPr>
          <w:szCs w:val="28"/>
        </w:rPr>
        <w:t xml:space="preserve">reducing </w:t>
      </w:r>
      <w:r>
        <w:rPr>
          <w:szCs w:val="28"/>
        </w:rPr>
        <w:t xml:space="preserve">the </w:t>
      </w:r>
      <w:r w:rsidRPr="0076169B">
        <w:rPr>
          <w:szCs w:val="28"/>
        </w:rPr>
        <w:t>gro</w:t>
      </w:r>
      <w:r>
        <w:rPr>
          <w:szCs w:val="28"/>
        </w:rPr>
        <w:t xml:space="preserve">wing season length. </w:t>
      </w:r>
      <w:moveFromRangeStart w:id="776" w:author="raquelvale" w:date="2018-11-25T22:58:00Z" w:name="move530950024"/>
      <w:moveFrom w:id="777" w:author="raquelvale" w:date="2018-11-25T22:58:00Z">
        <w:r w:rsidDel="005E12C8">
          <w:rPr>
            <w:szCs w:val="28"/>
          </w:rPr>
          <w:t xml:space="preserve">Notably, the </w:t>
        </w:r>
        <w:r w:rsidRPr="0076169B" w:rsidDel="005E12C8">
          <w:rPr>
            <w:szCs w:val="28"/>
          </w:rPr>
          <w:t xml:space="preserve">nitrogen resorption efficiency </w:t>
        </w:r>
        <w:r w:rsidDel="005E12C8">
          <w:rPr>
            <w:szCs w:val="28"/>
          </w:rPr>
          <w:t xml:space="preserve">from senescent to green leaves increased as a response to drought. </w:t>
        </w:r>
      </w:moveFrom>
      <w:moveFromRangeEnd w:id="776"/>
      <w:r>
        <w:t>The different dynamics observed in shoot elongation, in contrast with the other phenophases, are indicative that cork oak privileges</w:t>
      </w:r>
      <w:r w:rsidRPr="004B4DCB">
        <w:t xml:space="preserve"> </w:t>
      </w:r>
      <w:r>
        <w:t xml:space="preserve">leaf area </w:t>
      </w:r>
      <w:r w:rsidRPr="004B4DCB">
        <w:t>development</w:t>
      </w:r>
      <w:r>
        <w:t xml:space="preserve">, </w:t>
      </w:r>
      <w:r w:rsidRPr="004B4DCB">
        <w:t>while all other phases develop at the same rate</w:t>
      </w:r>
      <w:r>
        <w:t xml:space="preserve">. </w:t>
      </w:r>
      <w:moveToRangeStart w:id="778" w:author="raquelvale" w:date="2018-11-25T22:58:00Z" w:name="move530950024"/>
      <w:moveTo w:id="779" w:author="raquelvale" w:date="2018-11-25T22:58:00Z">
        <w:r w:rsidR="005E12C8">
          <w:rPr>
            <w:szCs w:val="28"/>
          </w:rPr>
          <w:t xml:space="preserve">Notably, the </w:t>
        </w:r>
        <w:r w:rsidR="005E12C8" w:rsidRPr="0076169B">
          <w:rPr>
            <w:szCs w:val="28"/>
          </w:rPr>
          <w:t xml:space="preserve">nitrogen resorption efficiency </w:t>
        </w:r>
        <w:r w:rsidR="005E12C8">
          <w:rPr>
            <w:szCs w:val="28"/>
          </w:rPr>
          <w:t xml:space="preserve">from senescent to green leaves increased as a response to drought. </w:t>
        </w:r>
      </w:moveTo>
      <w:moveToRangeEnd w:id="778"/>
      <w:r>
        <w:t xml:space="preserve">A higher nitrogen resorption efficiency in response to drought may clearly </w:t>
      </w:r>
      <w:r>
        <w:lastRenderedPageBreak/>
        <w:t>improve tree fitness in the short-term, but is likely to exert a negative feedback on the nitrogen cycle which might affect</w:t>
      </w:r>
      <w:r w:rsidRPr="00081AAF">
        <w:t xml:space="preserve"> </w:t>
      </w:r>
      <w:r>
        <w:t>ecosystem functioning in the long-term under the forecasted increasing occurrence of droughts</w:t>
      </w:r>
      <w:r w:rsidRPr="00E86F4C">
        <w:t>.</w:t>
      </w:r>
      <w:r>
        <w:t xml:space="preserve"> </w:t>
      </w:r>
    </w:p>
    <w:p w14:paraId="4A77D448" w14:textId="5C5A9AE3" w:rsidR="007148E4" w:rsidRPr="00290066" w:rsidRDefault="007148E4" w:rsidP="007148E4">
      <w:pPr>
        <w:rPr>
          <w:lang w:val="en-US"/>
        </w:rPr>
      </w:pPr>
      <w:r>
        <w:t>We are aware that the time frame of this study is narrow and longer studies are needed to confirm our results</w:t>
      </w:r>
      <w:ins w:id="780" w:author="Maria da Conceição Caldeira" w:date="2018-11-27T10:58:00Z">
        <w:r w:rsidR="005A35EC">
          <w:t xml:space="preserve"> and </w:t>
        </w:r>
      </w:ins>
      <w:del w:id="781" w:author="Maria da Conceição Caldeira" w:date="2018-11-27T10:59:00Z">
        <w:r w:rsidDel="005A35EC">
          <w:delText xml:space="preserve">. We are also aware of the need, </w:delText>
        </w:r>
      </w:del>
      <w:del w:id="782" w:author="Maria da Conceição Caldeira" w:date="2018-11-27T10:58:00Z">
        <w:r w:rsidDel="005A35EC">
          <w:delText>and our results support it</w:delText>
        </w:r>
      </w:del>
      <w:r>
        <w:t xml:space="preserve">, to understand the interactive effects of warming and heat waves with drought on the phenology and growth of Mediterranean trees. Nevertheless, our study shows the dynamics of the different vegetative phenophases, which is not possible </w:t>
      </w:r>
      <w:ins w:id="783" w:author="Raquel" w:date="2018-11-27T17:48:00Z">
        <w:r w:rsidR="00953A27">
          <w:t xml:space="preserve">to asses </w:t>
        </w:r>
      </w:ins>
      <w:r>
        <w:t>by ring-width analysis</w:t>
      </w:r>
      <w:ins w:id="784" w:author="Raquel" w:date="2018-11-27T17:48:00Z">
        <w:r w:rsidR="00D80192">
          <w:t>, while contributing</w:t>
        </w:r>
      </w:ins>
      <w:del w:id="785" w:author="Raquel" w:date="2018-11-27T17:49:00Z">
        <w:r w:rsidDel="00D80192">
          <w:delText xml:space="preserve"> and contributes</w:delText>
        </w:r>
      </w:del>
      <w:r>
        <w:t xml:space="preserve"> for a deeper understanding of </w:t>
      </w:r>
      <w:del w:id="786" w:author="Raquel" w:date="2018-11-27T17:49:00Z">
        <w:r w:rsidDel="00D80192">
          <w:delText xml:space="preserve">the </w:delText>
        </w:r>
      </w:del>
      <w:r>
        <w:t xml:space="preserve">Mediterranean trees responses to drought. </w:t>
      </w:r>
      <w:r w:rsidRPr="00810B75">
        <w:rPr>
          <w:szCs w:val="28"/>
        </w:rPr>
        <w:t>Finally, the sensitivity of phenology to climate change has implications for land management</w:t>
      </w:r>
      <w:r>
        <w:rPr>
          <w:szCs w:val="28"/>
        </w:rPr>
        <w:t>, including</w:t>
      </w:r>
      <w:r w:rsidRPr="00007873">
        <w:rPr>
          <w:szCs w:val="28"/>
        </w:rPr>
        <w:t xml:space="preserve"> </w:t>
      </w:r>
      <w:r>
        <w:rPr>
          <w:szCs w:val="28"/>
        </w:rPr>
        <w:t xml:space="preserve">adaptation measures </w:t>
      </w:r>
      <w:r w:rsidRPr="00810B75">
        <w:rPr>
          <w:szCs w:val="28"/>
        </w:rPr>
        <w:fldChar w:fldCharType="begin">
          <w:fldData xml:space="preserve">PEVuZE5vdGU+PENpdGU+PEF1dGhvcj5SaWNoYXJkc29uPC9BdXRob3I+PFllYXI+MjAxMzwvWWVh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</w:fldData>
        </w:fldChar>
      </w:r>
      <w:r>
        <w:rPr>
          <w:szCs w:val="28"/>
        </w:rPr>
        <w:instrText xml:space="preserve"> ADDIN EN.CITE </w:instrText>
      </w:r>
      <w:r>
        <w:rPr>
          <w:szCs w:val="28"/>
        </w:rPr>
        <w:fldChar w:fldCharType="begin">
          <w:fldData xml:space="preserve">PEVuZE5vdGU+PENpdGU+PEF1dGhvcj5SaWNoYXJkc29uPC9BdXRob3I+PFllYXI+MjAxMzwvWWVh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</w:fldData>
        </w:fldChar>
      </w:r>
      <w:r>
        <w:rPr>
          <w:szCs w:val="28"/>
        </w:rPr>
        <w:instrText xml:space="preserve"> ADDIN EN.CITE.DATA </w:instrText>
      </w:r>
      <w:r>
        <w:rPr>
          <w:szCs w:val="28"/>
        </w:rPr>
      </w:r>
      <w:r>
        <w:rPr>
          <w:szCs w:val="28"/>
        </w:rPr>
        <w:fldChar w:fldCharType="end"/>
      </w:r>
      <w:r w:rsidRPr="00810B75">
        <w:rPr>
          <w:szCs w:val="28"/>
        </w:rPr>
      </w:r>
      <w:r w:rsidRPr="00810B75">
        <w:rPr>
          <w:szCs w:val="28"/>
        </w:rPr>
        <w:fldChar w:fldCharType="separate"/>
      </w:r>
      <w:r>
        <w:rPr>
          <w:noProof/>
          <w:szCs w:val="28"/>
        </w:rPr>
        <w:t>(</w:t>
      </w:r>
      <w:hyperlink w:anchor="_ENREF_64" w:tooltip="Richardson, 2013 #8980" w:history="1">
        <w:r w:rsidR="0076192B">
          <w:rPr>
            <w:noProof/>
            <w:szCs w:val="28"/>
          </w:rPr>
          <w:t>Richardson et al., 2013</w:t>
        </w:r>
      </w:hyperlink>
      <w:r>
        <w:rPr>
          <w:noProof/>
          <w:szCs w:val="28"/>
        </w:rPr>
        <w:t xml:space="preserve">; </w:t>
      </w:r>
      <w:hyperlink w:anchor="_ENREF_88" w:tooltip="Han, 2018 #8979" w:history="1">
        <w:r w:rsidR="0076192B">
          <w:rPr>
            <w:noProof/>
            <w:szCs w:val="28"/>
          </w:rPr>
          <w:t>Han et al., 2018</w:t>
        </w:r>
      </w:hyperlink>
      <w:r>
        <w:rPr>
          <w:noProof/>
          <w:szCs w:val="28"/>
        </w:rPr>
        <w:t>)</w:t>
      </w:r>
      <w:r w:rsidRPr="00810B75">
        <w:rPr>
          <w:szCs w:val="28"/>
        </w:rPr>
        <w:fldChar w:fldCharType="end"/>
      </w:r>
      <w:r>
        <w:rPr>
          <w:szCs w:val="28"/>
        </w:rPr>
        <w:t xml:space="preserve"> to mitigate the deleterious effects of climate change</w:t>
      </w:r>
      <w:del w:id="787" w:author="Raquel" w:date="2018-11-27T17:49:00Z">
        <w:r w:rsidDel="00D80192">
          <w:rPr>
            <w:szCs w:val="28"/>
          </w:rPr>
          <w:delText xml:space="preserve">. </w:delText>
        </w:r>
        <w:r w:rsidRPr="00D80192" w:rsidDel="00D80192">
          <w:rPr>
            <w:szCs w:val="28"/>
          </w:rPr>
          <w:delText xml:space="preserve">Our results corroborate the utility of using tree water balance as a management tool, as </w:delText>
        </w:r>
        <w:r w:rsidR="00CE2157" w:rsidRPr="00D80192" w:rsidDel="00D80192">
          <w:rPr>
            <w:szCs w:val="28"/>
          </w:rPr>
          <w:delText>proposed by</w:delText>
        </w:r>
        <w:r w:rsidRPr="00D80192" w:rsidDel="00D80192">
          <w:rPr>
            <w:szCs w:val="28"/>
          </w:rPr>
          <w:delText xml:space="preserve"> </w:delText>
        </w:r>
        <w:r w:rsidRPr="00946690" w:rsidDel="00D80192">
          <w:rPr>
            <w:szCs w:val="28"/>
            <w:highlight w:val="yellow"/>
            <w:rPrChange w:id="788" w:author="raquelvale" w:date="2018-11-26T00:41:00Z">
              <w:rPr>
                <w:szCs w:val="28"/>
              </w:rPr>
            </w:rPrChange>
          </w:rPr>
          <w:fldChar w:fldCharType="begin"/>
        </w:r>
        <w:r w:rsidR="00D82816" w:rsidRPr="00D80192" w:rsidDel="00D80192">
          <w:rPr>
            <w:szCs w:val="28"/>
          </w:rPr>
          <w:delInstrText xml:space="preserve"> ADDIN EN.CITE &lt;EndNote&gt;&lt;Cite AuthorYear="1"&gt;&lt;Author&gt;Cabon&lt;/Author&gt;&lt;Year&gt;2018&lt;/Year&gt;&lt;RecNum&gt;9021&lt;/RecNum&gt;&lt;DisplayText&gt;Cabon et al. (2018)&lt;/DisplayText&gt;&lt;record&gt;&lt;rec-number&gt;9021&lt;/rec-number&gt;&lt;foreign-keys&gt;&lt;key app="EN" db-id="pwteffw96rtfrhe9ts7pz52wtex5vzw000xw"&gt;9021&lt;/key&gt;&lt;/foreign-keys&gt;&lt;ref-type name="Journal Article"&gt;17&lt;/ref-type&gt;&lt;contributors&gt;&lt;authors&gt;&lt;author&gt;Cabon, Antoine&lt;/author&gt;&lt;author&gt;Mouillot, Florent&lt;/author&gt;&lt;author&gt;Lempereur, Morine&lt;/author&gt;&lt;author&gt;Ourcival, Jean-Marc&lt;/author&gt;&lt;author&gt;Simioni, Guillaume&lt;/author&gt;&lt;author&gt;Limousin, Jean-Marc&lt;/author&gt;&lt;/authors&gt;&lt;/contributors&gt;&lt;titles&gt;&lt;title&gt;Thinning increases tree growth by delaying drought-induced growth cessation in a Mediterranean evergreen oak coppice&lt;/title&gt;&lt;secondary-title&gt;Forest Ecology and Management&lt;/secondary-title&gt;&lt;/titles&gt;&lt;periodical&gt;&lt;full-title&gt;Forest Ecology and Management&lt;/full-title&gt;&lt;/periodical&gt;&lt;pages&gt;333-342&lt;/pages&gt;&lt;volume&gt;409&lt;/volume&gt;&lt;keywords&gt;&lt;keyword&gt;Q. ilex&lt;/keyword&gt;&lt;keyword&gt;Thinning&lt;/keyword&gt;&lt;keyword&gt;Growth&lt;/keyword&gt;&lt;keyword&gt;Water balance&lt;/keyword&gt;&lt;keyword&gt;Summer drought&lt;/keyword&gt;&lt;keyword&gt;Sink limitation&lt;/keyword&gt;&lt;/keywords&gt;&lt;dates&gt;&lt;year&gt;2018&lt;/year&gt;&lt;pub-dates&gt;&lt;date&gt;2018/02/01/&lt;/date&gt;&lt;/pub-dates&gt;&lt;/dates&gt;&lt;isbn&gt;0378-1127&lt;/isbn&gt;&lt;urls&gt;&lt;related-urls&gt;&lt;url&gt;http://www.sciencedirect.com/science/article/pii/S0378112717315128&lt;/url&gt;&lt;/related-urls&gt;&lt;/urls&gt;&lt;electronic-resource-num&gt;https://doi.org/10.1016/j.foreco.2017.11.030&lt;/electronic-resource-num&gt;&lt;research-notes&gt;Notas avulsas 150. Li só abstract.&lt;/research-notes&gt;&lt;/record&gt;&lt;/Cite&gt;&lt;/EndNote&gt;</w:delInstrText>
        </w:r>
        <w:r w:rsidRPr="00946690" w:rsidDel="00D80192">
          <w:rPr>
            <w:szCs w:val="28"/>
            <w:highlight w:val="yellow"/>
            <w:rPrChange w:id="789" w:author="raquelvale" w:date="2018-11-26T00:41:00Z">
              <w:rPr>
                <w:szCs w:val="28"/>
              </w:rPr>
            </w:rPrChange>
          </w:rPr>
          <w:fldChar w:fldCharType="separate"/>
        </w:r>
        <w:r w:rsidR="0076192B" w:rsidDel="00D80192">
          <w:rPr>
            <w:noProof/>
            <w:szCs w:val="28"/>
            <w:highlight w:val="yellow"/>
          </w:rPr>
          <w:fldChar w:fldCharType="begin"/>
        </w:r>
        <w:r w:rsidR="0076192B" w:rsidDel="00D80192">
          <w:rPr>
            <w:noProof/>
            <w:szCs w:val="28"/>
            <w:highlight w:val="yellow"/>
          </w:rPr>
          <w:delInstrText xml:space="preserve"> HYPERLINK \l "_ENREF_93" \o "Cabon, 2018 #9021" </w:delInstrText>
        </w:r>
        <w:r w:rsidR="0076192B" w:rsidDel="00D80192">
          <w:rPr>
            <w:noProof/>
            <w:szCs w:val="28"/>
            <w:highlight w:val="yellow"/>
          </w:rPr>
          <w:fldChar w:fldCharType="separate"/>
        </w:r>
        <w:r w:rsidR="0076192B" w:rsidRPr="00D80192" w:rsidDel="00D80192">
          <w:rPr>
            <w:noProof/>
            <w:szCs w:val="28"/>
          </w:rPr>
          <w:delText>Cabon et al. (2018</w:delText>
        </w:r>
        <w:r w:rsidR="0076192B" w:rsidDel="00D80192">
          <w:rPr>
            <w:noProof/>
            <w:szCs w:val="28"/>
            <w:highlight w:val="yellow"/>
          </w:rPr>
          <w:fldChar w:fldCharType="end"/>
        </w:r>
        <w:r w:rsidR="00CE2157" w:rsidRPr="00D80192" w:rsidDel="00D80192">
          <w:rPr>
            <w:noProof/>
            <w:szCs w:val="28"/>
          </w:rPr>
          <w:delText>)</w:delText>
        </w:r>
        <w:r w:rsidRPr="00946690" w:rsidDel="00D80192">
          <w:rPr>
            <w:szCs w:val="28"/>
            <w:highlight w:val="yellow"/>
            <w:rPrChange w:id="790" w:author="raquelvale" w:date="2018-11-26T00:41:00Z">
              <w:rPr>
                <w:szCs w:val="28"/>
              </w:rPr>
            </w:rPrChange>
          </w:rPr>
          <w:fldChar w:fldCharType="end"/>
        </w:r>
        <w:r w:rsidRPr="00D80192" w:rsidDel="00D80192">
          <w:rPr>
            <w:szCs w:val="28"/>
          </w:rPr>
          <w:delText>.</w:delText>
        </w:r>
      </w:del>
    </w:p>
    <w:p w14:paraId="05C55D6D" w14:textId="5CA769E7" w:rsidR="00CE7055" w:rsidRPr="007148E4" w:rsidDel="005A35EC" w:rsidRDefault="00CE7055" w:rsidP="00CE7055">
      <w:pPr>
        <w:rPr>
          <w:del w:id="791" w:author="Maria da Conceição Caldeira" w:date="2018-11-27T11:00:00Z"/>
          <w:lang w:val="en-US"/>
        </w:rPr>
      </w:pPr>
    </w:p>
    <w:p w14:paraId="431D690E" w14:textId="41066F62" w:rsidR="0093407D" w:rsidRDefault="00CE7055" w:rsidP="00CE7055">
      <w:pPr>
        <w:pStyle w:val="Caption"/>
      </w:pPr>
      <w:r w:rsidRPr="00617D36">
        <w:rPr>
          <w:b w:val="0"/>
          <w:i/>
        </w:rPr>
        <w:t>Author contributions</w:t>
      </w:r>
      <w:r>
        <w:t xml:space="preserve">. </w:t>
      </w:r>
      <w:r w:rsidR="0093407D" w:rsidRPr="0093407D">
        <w:rPr>
          <w:b w:val="0"/>
        </w:rPr>
        <w:t xml:space="preserve">RLV </w:t>
      </w:r>
      <w:r w:rsidR="0093407D">
        <w:rPr>
          <w:b w:val="0"/>
        </w:rPr>
        <w:t>performed</w:t>
      </w:r>
      <w:r w:rsidR="0093407D" w:rsidRPr="0093407D">
        <w:rPr>
          <w:b w:val="0"/>
        </w:rPr>
        <w:t xml:space="preserve"> fieldwork, </w:t>
      </w:r>
      <w:r w:rsidR="0093407D">
        <w:rPr>
          <w:b w:val="0"/>
        </w:rPr>
        <w:t>data</w:t>
      </w:r>
      <w:r w:rsidR="0093407D" w:rsidRPr="0093407D">
        <w:rPr>
          <w:b w:val="0"/>
        </w:rPr>
        <w:t xml:space="preserve"> analysis, and wrote the manuscript. </w:t>
      </w:r>
      <w:r w:rsidR="0093407D">
        <w:rPr>
          <w:b w:val="0"/>
        </w:rPr>
        <w:t>CKB</w:t>
      </w:r>
      <w:r w:rsidR="0093407D" w:rsidRPr="0093407D">
        <w:rPr>
          <w:b w:val="0"/>
        </w:rPr>
        <w:t xml:space="preserve"> planned the experiment</w:t>
      </w:r>
      <w:r w:rsidR="0093407D">
        <w:rPr>
          <w:b w:val="0"/>
        </w:rPr>
        <w:t xml:space="preserve"> and performed fieldwork</w:t>
      </w:r>
      <w:ins w:id="792" w:author="Raquel" w:date="2018-11-27T17:50:00Z">
        <w:r w:rsidR="00D80192">
          <w:rPr>
            <w:b w:val="0"/>
          </w:rPr>
          <w:t xml:space="preserve"> and contributed to manuscript writing</w:t>
        </w:r>
      </w:ins>
      <w:r w:rsidR="0093407D">
        <w:rPr>
          <w:b w:val="0"/>
        </w:rPr>
        <w:t xml:space="preserve">. MCC </w:t>
      </w:r>
      <w:r w:rsidR="0093407D" w:rsidRPr="0093407D">
        <w:rPr>
          <w:b w:val="0"/>
        </w:rPr>
        <w:t xml:space="preserve">assisted </w:t>
      </w:r>
      <w:ins w:id="793" w:author="Raquel" w:date="2018-11-28T09:36:00Z">
        <w:r w:rsidR="00137B49">
          <w:rPr>
            <w:b w:val="0"/>
          </w:rPr>
          <w:t xml:space="preserve">in </w:t>
        </w:r>
      </w:ins>
      <w:r w:rsidR="0093407D" w:rsidRPr="0093407D">
        <w:rPr>
          <w:b w:val="0"/>
        </w:rPr>
        <w:t>the interpretation of the data</w:t>
      </w:r>
      <w:r w:rsidR="00105510">
        <w:rPr>
          <w:b w:val="0"/>
        </w:rPr>
        <w:t xml:space="preserve"> and </w:t>
      </w:r>
      <w:r w:rsidR="00D47319">
        <w:rPr>
          <w:b w:val="0"/>
        </w:rPr>
        <w:t>contributed to manuscript writing</w:t>
      </w:r>
      <w:r w:rsidR="0093407D" w:rsidRPr="0093407D">
        <w:rPr>
          <w:b w:val="0"/>
        </w:rPr>
        <w:t>. All authors critically discussed and reviewed the manuscript.</w:t>
      </w:r>
    </w:p>
    <w:p w14:paraId="4788CB28" w14:textId="0D725920" w:rsidR="00CE7055" w:rsidRDefault="00CE7055" w:rsidP="00CE7055">
      <w:pPr>
        <w:pStyle w:val="Caption"/>
      </w:pPr>
      <w:r w:rsidRPr="00617D36">
        <w:rPr>
          <w:b w:val="0"/>
          <w:i/>
        </w:rPr>
        <w:t>Competing interests</w:t>
      </w:r>
      <w:r>
        <w:t xml:space="preserve">. </w:t>
      </w:r>
      <w:r w:rsidRPr="00617D36">
        <w:rPr>
          <w:b w:val="0"/>
        </w:rPr>
        <w:t>The authors declare that they have no conflict of interest.</w:t>
      </w:r>
      <w:r>
        <w:t xml:space="preserve"> </w:t>
      </w:r>
    </w:p>
    <w:p w14:paraId="38DDA6DF" w14:textId="53EC749B" w:rsidR="00DA0C83" w:rsidRPr="005D0E28" w:rsidRDefault="00DA0C83" w:rsidP="005D0E28">
      <w:pPr>
        <w:pStyle w:val="Caption"/>
        <w:rPr>
          <w:b w:val="0"/>
        </w:rPr>
      </w:pPr>
      <w:r w:rsidRPr="005D0E28">
        <w:rPr>
          <w:b w:val="0"/>
          <w:i/>
        </w:rPr>
        <w:t>Acknowledgements:</w:t>
      </w:r>
      <w:r w:rsidRPr="005D0E28">
        <w:rPr>
          <w:b w:val="0"/>
        </w:rPr>
        <w:t xml:space="preserve"> </w:t>
      </w:r>
      <w:r w:rsidR="00426116" w:rsidRPr="005D0E28">
        <w:rPr>
          <w:b w:val="0"/>
        </w:rPr>
        <w:t xml:space="preserve">This work is a product of a postdoctoral fellowship of </w:t>
      </w:r>
      <w:r w:rsidR="00827E76" w:rsidRPr="005D0E28">
        <w:rPr>
          <w:b w:val="0"/>
        </w:rPr>
        <w:t xml:space="preserve">Portuguese </w:t>
      </w:r>
      <w:r w:rsidR="00426116" w:rsidRPr="005D0E28">
        <w:rPr>
          <w:b w:val="0"/>
        </w:rPr>
        <w:t>FCT to RLV (</w:t>
      </w:r>
      <w:r w:rsidR="00426116" w:rsidRPr="005D0E28">
        <w:rPr>
          <w:rFonts w:ascii="AdvPSPAL-R" w:eastAsia="SimSun" w:hAnsi="AdvPSPAL-R" w:cs="AdvPSPAL-R"/>
          <w:b w:val="0"/>
          <w:lang w:val="en-US" w:eastAsia="en-GB"/>
        </w:rPr>
        <w:t>SFRH/BPD/86938/2012</w:t>
      </w:r>
      <w:r w:rsidR="00426116" w:rsidRPr="005D0E28">
        <w:rPr>
          <w:b w:val="0"/>
        </w:rPr>
        <w:t xml:space="preserve">), and </w:t>
      </w:r>
      <w:r w:rsidR="00827E76" w:rsidRPr="005D0E28">
        <w:rPr>
          <w:b w:val="0"/>
        </w:rPr>
        <w:t xml:space="preserve">FCT </w:t>
      </w:r>
      <w:r w:rsidR="00426116" w:rsidRPr="005D0E28">
        <w:rPr>
          <w:b w:val="0"/>
        </w:rPr>
        <w:t xml:space="preserve">project </w:t>
      </w:r>
      <w:r w:rsidR="00827E76" w:rsidRPr="005D0E28">
        <w:rPr>
          <w:b w:val="0"/>
        </w:rPr>
        <w:t xml:space="preserve">grant to </w:t>
      </w:r>
      <w:r w:rsidR="00426116" w:rsidRPr="005D0E28">
        <w:rPr>
          <w:b w:val="0"/>
        </w:rPr>
        <w:t>CKB</w:t>
      </w:r>
      <w:r w:rsidR="00827E76" w:rsidRPr="005D0E28">
        <w:rPr>
          <w:b w:val="0"/>
        </w:rPr>
        <w:t xml:space="preserve"> (PIEZAGRO, PTDC/AAG-REC/7046/ 2014)</w:t>
      </w:r>
      <w:r w:rsidR="00426116" w:rsidRPr="005D0E28">
        <w:rPr>
          <w:b w:val="0"/>
        </w:rPr>
        <w:t xml:space="preserve">. </w:t>
      </w:r>
      <w:r w:rsidR="00426116" w:rsidRPr="005D0E28">
        <w:rPr>
          <w:b w:val="0"/>
          <w:lang w:val="en-US"/>
        </w:rPr>
        <w:t xml:space="preserve">It was previously supported by </w:t>
      </w:r>
      <w:r w:rsidRPr="005D0E28">
        <w:rPr>
          <w:b w:val="0"/>
        </w:rPr>
        <w:t>E</w:t>
      </w:r>
      <w:r w:rsidR="00426116" w:rsidRPr="005D0E28">
        <w:rPr>
          <w:b w:val="0"/>
        </w:rPr>
        <w:t xml:space="preserve">U </w:t>
      </w:r>
      <w:r w:rsidRPr="005D0E28">
        <w:rPr>
          <w:b w:val="0"/>
        </w:rPr>
        <w:t xml:space="preserve">project MIND-EVK2-CT-2002-00158 (Mediterranean terrestrial ecosystems and INcreasing Drought: vulnerability assessment). </w:t>
      </w:r>
      <w:r w:rsidR="00827E76" w:rsidRPr="005D0E28">
        <w:rPr>
          <w:b w:val="0"/>
        </w:rPr>
        <w:t xml:space="preserve">Centro de Estudos Florestais (CEF) and Instituto Dom Luiz are research units funded by FCT (UID/AGR/00239/2013 and UID/GEO/50019/2013, respectively). </w:t>
      </w:r>
      <w:r w:rsidRPr="005D0E28">
        <w:rPr>
          <w:b w:val="0"/>
        </w:rPr>
        <w:t xml:space="preserve">We are very grateful to </w:t>
      </w:r>
      <w:r w:rsidR="00827E76" w:rsidRPr="005D0E28">
        <w:rPr>
          <w:b w:val="0"/>
        </w:rPr>
        <w:t xml:space="preserve">Alastair Herd, </w:t>
      </w:r>
      <w:r w:rsidRPr="005D0E28">
        <w:rPr>
          <w:b w:val="0"/>
        </w:rPr>
        <w:t>André Pestana</w:t>
      </w:r>
      <w:r w:rsidR="00827E76" w:rsidRPr="005D0E28">
        <w:rPr>
          <w:b w:val="0"/>
        </w:rPr>
        <w:t xml:space="preserve">, Carla Nogueira, Elisabete Marianito, </w:t>
      </w:r>
      <w:r w:rsidRPr="005D0E28">
        <w:rPr>
          <w:b w:val="0"/>
        </w:rPr>
        <w:t>Elsa Breia</w:t>
      </w:r>
      <w:r w:rsidR="00827E76" w:rsidRPr="005D0E28">
        <w:rPr>
          <w:b w:val="0"/>
        </w:rPr>
        <w:t xml:space="preserve">, João Banza, and Pedro Almeida </w:t>
      </w:r>
      <w:r w:rsidRPr="005D0E28">
        <w:rPr>
          <w:b w:val="0"/>
        </w:rPr>
        <w:t xml:space="preserve">for their </w:t>
      </w:r>
      <w:r w:rsidR="00827E76" w:rsidRPr="005D0E28">
        <w:rPr>
          <w:b w:val="0"/>
        </w:rPr>
        <w:t xml:space="preserve">support for field installation, site maintenance </w:t>
      </w:r>
      <w:r w:rsidR="007237BA">
        <w:rPr>
          <w:b w:val="0"/>
        </w:rPr>
        <w:t>and/</w:t>
      </w:r>
      <w:r w:rsidR="00827E76" w:rsidRPr="005D0E28">
        <w:rPr>
          <w:b w:val="0"/>
        </w:rPr>
        <w:t xml:space="preserve">or field measurements.  </w:t>
      </w:r>
    </w:p>
    <w:p w14:paraId="6717CB1A" w14:textId="77777777" w:rsidR="00B77E82" w:rsidRPr="00D82816" w:rsidRDefault="00B77E82" w:rsidP="00B77E82">
      <w:pPr>
        <w:pStyle w:val="Heading1"/>
        <w:rPr>
          <w:lang w:val="pt-PT"/>
          <w:rPrChange w:id="794" w:author="raquelvale" w:date="2018-11-25T12:17:00Z">
            <w:rPr/>
          </w:rPrChange>
        </w:rPr>
      </w:pPr>
      <w:r w:rsidRPr="00D82816">
        <w:rPr>
          <w:lang w:val="pt-PT"/>
          <w:rPrChange w:id="795" w:author="raquelvale" w:date="2018-11-25T12:17:00Z">
            <w:rPr/>
          </w:rPrChange>
        </w:rPr>
        <w:t>References</w:t>
      </w:r>
    </w:p>
    <w:p w14:paraId="2D9B7B80" w14:textId="77777777" w:rsidR="0076192B" w:rsidRPr="0076192B" w:rsidRDefault="005C32AD" w:rsidP="0076192B">
      <w:pPr>
        <w:spacing w:line="240" w:lineRule="auto"/>
        <w:rPr>
          <w:noProof/>
          <w:sz w:val="18"/>
          <w:lang w:val="pt-PT"/>
        </w:rPr>
      </w:pPr>
      <w:r w:rsidRPr="00065408">
        <w:fldChar w:fldCharType="begin"/>
      </w:r>
      <w:r w:rsidRPr="00D82816">
        <w:rPr>
          <w:lang w:val="pt-PT"/>
          <w:rPrChange w:id="796" w:author="raquelvale" w:date="2018-11-25T12:17:00Z">
            <w:rPr>
              <w:lang w:val="en-US"/>
            </w:rPr>
          </w:rPrChange>
        </w:rPr>
        <w:instrText xml:space="preserve"> ADDIN EN.REFLIST </w:instrText>
      </w:r>
      <w:r w:rsidRPr="00065408">
        <w:fldChar w:fldCharType="separate"/>
      </w:r>
      <w:bookmarkStart w:id="797" w:name="_ENREF_1"/>
      <w:r w:rsidR="0076192B" w:rsidRPr="0076192B">
        <w:rPr>
          <w:noProof/>
          <w:sz w:val="18"/>
          <w:lang w:val="pt-PT"/>
        </w:rPr>
        <w:t>Natividade, J. V. 1950. Subericultura, Direcção Geral dos Serviços Florestais e Aquícolas, Lisboa, 387 pp.</w:t>
      </w:r>
      <w:bookmarkEnd w:id="797"/>
    </w:p>
    <w:p w14:paraId="30F4F7CB" w14:textId="77777777" w:rsidR="0076192B" w:rsidRPr="0076192B" w:rsidRDefault="0076192B" w:rsidP="0076192B">
      <w:pPr>
        <w:spacing w:line="240" w:lineRule="auto"/>
        <w:rPr>
          <w:noProof/>
          <w:sz w:val="18"/>
          <w:lang w:val="en-US"/>
          <w:rPrChange w:id="798" w:author="Raquel" w:date="2018-11-27T16:38:00Z">
            <w:rPr>
              <w:noProof/>
              <w:sz w:val="18"/>
              <w:lang w:val="pt-PT"/>
            </w:rPr>
          </w:rPrChange>
        </w:rPr>
      </w:pPr>
      <w:bookmarkStart w:id="799" w:name="_ENREF_2"/>
      <w:r w:rsidRPr="0076192B">
        <w:rPr>
          <w:noProof/>
          <w:sz w:val="18"/>
          <w:lang w:val="en-US"/>
          <w:rPrChange w:id="800" w:author="Raquel" w:date="2018-11-27T16:38:00Z">
            <w:rPr>
              <w:noProof/>
              <w:sz w:val="18"/>
              <w:lang w:val="pt-PT"/>
            </w:rPr>
          </w:rPrChange>
        </w:rPr>
        <w:t>Cannell, M. G. R., and Smith, R. I. 1983. Thermal Time, Chill Days and Prediction of Budburst in Picea sitchensis, Journal of applied ecology, 20, 951-963, https://doi.org/10.2307/2403139.</w:t>
      </w:r>
      <w:bookmarkEnd w:id="799"/>
    </w:p>
    <w:p w14:paraId="0E69F2B9" w14:textId="77777777" w:rsidR="0076192B" w:rsidRPr="0076192B" w:rsidRDefault="0076192B" w:rsidP="0076192B">
      <w:pPr>
        <w:spacing w:line="240" w:lineRule="auto"/>
        <w:rPr>
          <w:noProof/>
          <w:sz w:val="18"/>
          <w:lang w:val="en-US"/>
          <w:rPrChange w:id="801" w:author="Raquel" w:date="2018-11-27T16:38:00Z">
            <w:rPr>
              <w:noProof/>
              <w:sz w:val="18"/>
              <w:lang w:val="pt-PT"/>
            </w:rPr>
          </w:rPrChange>
        </w:rPr>
      </w:pPr>
      <w:bookmarkStart w:id="802" w:name="_ENREF_3"/>
      <w:r w:rsidRPr="0076192B">
        <w:rPr>
          <w:noProof/>
          <w:sz w:val="18"/>
          <w:lang w:val="en-US"/>
          <w:rPrChange w:id="803" w:author="Raquel" w:date="2018-11-27T16:38:00Z">
            <w:rPr>
              <w:noProof/>
              <w:sz w:val="18"/>
              <w:lang w:val="pt-PT"/>
            </w:rPr>
          </w:rPrChange>
        </w:rPr>
        <w:t>Pereira, J. S., Beyschlag, G., Lange, O. L., Beyschlag, W., and Tenhunen, J. D.: Comparative phenology of four mediterranean shrub species growing in Portugal, in: Plant Responses to Stress, edited by: Tenhunen, J. D., Catarino, F. M., Lange, O. L., and Oechel, W. C., NATO ASI Series, Springer-Verlag, Berlin Heidelberg, 503-513, 1987.</w:t>
      </w:r>
      <w:bookmarkEnd w:id="802"/>
    </w:p>
    <w:p w14:paraId="1AEA1069" w14:textId="77777777" w:rsidR="0076192B" w:rsidRPr="0076192B" w:rsidRDefault="0076192B" w:rsidP="0076192B">
      <w:pPr>
        <w:spacing w:line="240" w:lineRule="auto"/>
        <w:rPr>
          <w:noProof/>
          <w:sz w:val="18"/>
          <w:lang w:val="en-US"/>
          <w:rPrChange w:id="804" w:author="Raquel" w:date="2018-11-27T16:38:00Z">
            <w:rPr>
              <w:noProof/>
              <w:sz w:val="18"/>
              <w:lang w:val="pt-PT"/>
            </w:rPr>
          </w:rPrChange>
        </w:rPr>
      </w:pPr>
      <w:bookmarkStart w:id="805" w:name="_ENREF_4"/>
      <w:r w:rsidRPr="0076192B">
        <w:rPr>
          <w:noProof/>
          <w:sz w:val="18"/>
          <w:lang w:val="pt-PT"/>
        </w:rPr>
        <w:t xml:space="preserve">Delarco, J. M., Escudero, A., and Garrido, M. V. 1991. </w:t>
      </w:r>
      <w:r w:rsidRPr="0076192B">
        <w:rPr>
          <w:noProof/>
          <w:sz w:val="18"/>
          <w:lang w:val="en-US"/>
          <w:rPrChange w:id="806" w:author="Raquel" w:date="2018-11-27T16:38:00Z">
            <w:rPr>
              <w:noProof/>
              <w:sz w:val="18"/>
              <w:lang w:val="pt-PT"/>
            </w:rPr>
          </w:rPrChange>
        </w:rPr>
        <w:t>Effects of Site Characteristics on Nitrogen Retranslocation from Senescing Leaves, Ecology, 72, 701-708, https://doi.org/10.2307/2937209.</w:t>
      </w:r>
      <w:bookmarkEnd w:id="805"/>
    </w:p>
    <w:p w14:paraId="0CAEE6C1" w14:textId="77777777" w:rsidR="0076192B" w:rsidRPr="0076192B" w:rsidRDefault="0076192B" w:rsidP="0076192B">
      <w:pPr>
        <w:spacing w:line="240" w:lineRule="auto"/>
        <w:rPr>
          <w:noProof/>
          <w:sz w:val="18"/>
          <w:lang w:val="en-US"/>
          <w:rPrChange w:id="807" w:author="Raquel" w:date="2018-11-27T16:38:00Z">
            <w:rPr>
              <w:noProof/>
              <w:sz w:val="18"/>
              <w:lang w:val="pt-PT"/>
            </w:rPr>
          </w:rPrChange>
        </w:rPr>
      </w:pPr>
      <w:bookmarkStart w:id="808" w:name="_ENREF_5"/>
      <w:r w:rsidRPr="0076192B">
        <w:rPr>
          <w:noProof/>
          <w:sz w:val="18"/>
          <w:lang w:val="en-US"/>
          <w:rPrChange w:id="809" w:author="Raquel" w:date="2018-11-27T16:38:00Z">
            <w:rPr>
              <w:noProof/>
              <w:sz w:val="18"/>
              <w:lang w:val="pt-PT"/>
            </w:rPr>
          </w:rPrChange>
        </w:rPr>
        <w:t>Chaves, M. M. 1991. Effects of Water Deficits on Carbon Assimilation, Journal of Experimental Botany, 42, 1-16, https://doi.org/10.1093/jxb/42.1.1.</w:t>
      </w:r>
      <w:bookmarkEnd w:id="808"/>
    </w:p>
    <w:p w14:paraId="6370284D" w14:textId="77777777" w:rsidR="0076192B" w:rsidRPr="0076192B" w:rsidRDefault="0076192B" w:rsidP="0076192B">
      <w:pPr>
        <w:spacing w:line="240" w:lineRule="auto"/>
        <w:rPr>
          <w:noProof/>
          <w:sz w:val="18"/>
          <w:lang w:val="en-US"/>
          <w:rPrChange w:id="810" w:author="Raquel" w:date="2018-11-27T16:38:00Z">
            <w:rPr>
              <w:noProof/>
              <w:sz w:val="18"/>
              <w:lang w:val="pt-PT"/>
            </w:rPr>
          </w:rPrChange>
        </w:rPr>
      </w:pPr>
      <w:bookmarkStart w:id="811" w:name="_ENREF_6"/>
      <w:r w:rsidRPr="0076192B">
        <w:rPr>
          <w:noProof/>
          <w:sz w:val="18"/>
          <w:lang w:val="pt-PT"/>
        </w:rPr>
        <w:t xml:space="preserve">Escudero, A., Arco, J. M. d., Sanz, I. C., and Ayala, J. 1992. </w:t>
      </w:r>
      <w:r w:rsidRPr="0076192B">
        <w:rPr>
          <w:noProof/>
          <w:sz w:val="18"/>
          <w:lang w:val="en-US"/>
          <w:rPrChange w:id="812" w:author="Raquel" w:date="2018-11-27T16:38:00Z">
            <w:rPr>
              <w:noProof/>
              <w:sz w:val="18"/>
              <w:lang w:val="pt-PT"/>
            </w:rPr>
          </w:rPrChange>
        </w:rPr>
        <w:t>Effects of leaf longevity and retranslocation efficiency on the retention time of nutrients in the leaf biomass of different woody species, Oecologia, 90, 80-87, https://doi.org/10.1007/BF00317812.</w:t>
      </w:r>
      <w:bookmarkEnd w:id="811"/>
    </w:p>
    <w:p w14:paraId="6AB73E72" w14:textId="77777777" w:rsidR="0076192B" w:rsidRPr="0076192B" w:rsidRDefault="0076192B" w:rsidP="0076192B">
      <w:pPr>
        <w:spacing w:line="240" w:lineRule="auto"/>
        <w:rPr>
          <w:noProof/>
          <w:sz w:val="18"/>
          <w:lang w:val="en-US"/>
          <w:rPrChange w:id="813" w:author="Raquel" w:date="2018-11-27T16:38:00Z">
            <w:rPr>
              <w:noProof/>
              <w:sz w:val="18"/>
              <w:lang w:val="pt-PT"/>
            </w:rPr>
          </w:rPrChange>
        </w:rPr>
      </w:pPr>
      <w:bookmarkStart w:id="814" w:name="_ENREF_7"/>
      <w:r w:rsidRPr="0076192B">
        <w:rPr>
          <w:noProof/>
          <w:sz w:val="18"/>
          <w:lang w:val="en-US"/>
          <w:rPrChange w:id="815" w:author="Raquel" w:date="2018-11-27T16:38:00Z">
            <w:rPr>
              <w:noProof/>
              <w:sz w:val="18"/>
              <w:lang w:val="pt-PT"/>
            </w:rPr>
          </w:rPrChange>
        </w:rPr>
        <w:t>Joffre, R., Gillon, D., Dardenne, P., Agneessens, R., and Biston, R. 1992. The use of near-infrared reflectance spectroscopy in litter decomposition studies, Ann Sci Forest, 49, 481-488, https://doi.org/10.1051/forest:19920504.</w:t>
      </w:r>
      <w:bookmarkEnd w:id="814"/>
    </w:p>
    <w:p w14:paraId="2848D522" w14:textId="77777777" w:rsidR="0076192B" w:rsidRPr="0076192B" w:rsidRDefault="0076192B" w:rsidP="0076192B">
      <w:pPr>
        <w:spacing w:line="240" w:lineRule="auto"/>
        <w:rPr>
          <w:noProof/>
          <w:sz w:val="18"/>
          <w:lang w:val="en-US"/>
          <w:rPrChange w:id="816" w:author="Raquel" w:date="2018-11-27T16:38:00Z">
            <w:rPr>
              <w:noProof/>
              <w:sz w:val="18"/>
              <w:lang w:val="pt-PT"/>
            </w:rPr>
          </w:rPrChange>
        </w:rPr>
      </w:pPr>
      <w:bookmarkStart w:id="817" w:name="_ENREF_8"/>
      <w:r w:rsidRPr="0076192B">
        <w:rPr>
          <w:noProof/>
          <w:sz w:val="18"/>
          <w:lang w:val="pt-PT"/>
        </w:rPr>
        <w:t xml:space="preserve">Oliveira, G., Correia, O., Martins Loucao, M., and Catarino, F. M. 1994. </w:t>
      </w:r>
      <w:r w:rsidRPr="0076192B">
        <w:rPr>
          <w:noProof/>
          <w:sz w:val="18"/>
          <w:lang w:val="en-US"/>
          <w:rPrChange w:id="818" w:author="Raquel" w:date="2018-11-27T16:38:00Z">
            <w:rPr>
              <w:noProof/>
              <w:sz w:val="18"/>
              <w:lang w:val="pt-PT"/>
            </w:rPr>
          </w:rPrChange>
        </w:rPr>
        <w:t xml:space="preserve">Phenological and growth patterns of the Mediterranean oak </w:t>
      </w:r>
      <w:r w:rsidRPr="0076192B">
        <w:rPr>
          <w:i/>
          <w:noProof/>
          <w:sz w:val="18"/>
          <w:lang w:val="en-US"/>
          <w:rPrChange w:id="819" w:author="Raquel" w:date="2018-11-27T16:38:00Z">
            <w:rPr>
              <w:i/>
              <w:noProof/>
              <w:sz w:val="18"/>
              <w:lang w:val="pt-PT"/>
            </w:rPr>
          </w:rPrChange>
        </w:rPr>
        <w:t>Quercus suber</w:t>
      </w:r>
      <w:r w:rsidRPr="0076192B">
        <w:rPr>
          <w:noProof/>
          <w:sz w:val="18"/>
          <w:lang w:val="en-US"/>
          <w:rPrChange w:id="820" w:author="Raquel" w:date="2018-11-27T16:38:00Z">
            <w:rPr>
              <w:noProof/>
              <w:sz w:val="18"/>
              <w:lang w:val="pt-PT"/>
            </w:rPr>
          </w:rPrChange>
        </w:rPr>
        <w:t xml:space="preserve"> L., Trees - Structure and Function, 9, 41-46, https://doi.org/10.1007/BF00197868.</w:t>
      </w:r>
      <w:bookmarkEnd w:id="817"/>
    </w:p>
    <w:p w14:paraId="475A2E4F" w14:textId="77777777" w:rsidR="0076192B" w:rsidRPr="0076192B" w:rsidRDefault="0076192B" w:rsidP="0076192B">
      <w:pPr>
        <w:spacing w:line="240" w:lineRule="auto"/>
        <w:rPr>
          <w:noProof/>
          <w:sz w:val="18"/>
          <w:lang w:val="en-US"/>
          <w:rPrChange w:id="821" w:author="Raquel" w:date="2018-11-27T16:38:00Z">
            <w:rPr>
              <w:noProof/>
              <w:sz w:val="18"/>
              <w:lang w:val="pt-PT"/>
            </w:rPr>
          </w:rPrChange>
        </w:rPr>
      </w:pPr>
      <w:bookmarkStart w:id="822" w:name="_ENREF_9"/>
      <w:r w:rsidRPr="0076192B">
        <w:rPr>
          <w:noProof/>
          <w:sz w:val="18"/>
          <w:lang w:val="en-US"/>
          <w:rPrChange w:id="823" w:author="Raquel" w:date="2018-11-27T16:38:00Z">
            <w:rPr>
              <w:noProof/>
              <w:sz w:val="18"/>
              <w:lang w:val="pt-PT"/>
            </w:rPr>
          </w:rPrChange>
        </w:rPr>
        <w:t>Aerts, R. 1996. Nutrient Resorption from Senescing Leaves of Perennials: Are there General Patterns?, J Ecol, 84, 597-608, https://doi.org/10.2307/2261481.</w:t>
      </w:r>
      <w:bookmarkEnd w:id="822"/>
    </w:p>
    <w:p w14:paraId="0A6D1305" w14:textId="77777777" w:rsidR="0076192B" w:rsidRPr="0076192B" w:rsidRDefault="0076192B" w:rsidP="0076192B">
      <w:pPr>
        <w:spacing w:line="240" w:lineRule="auto"/>
        <w:rPr>
          <w:noProof/>
          <w:sz w:val="18"/>
          <w:lang w:val="en-US"/>
          <w:rPrChange w:id="824" w:author="Raquel" w:date="2018-11-27T16:38:00Z">
            <w:rPr>
              <w:noProof/>
              <w:sz w:val="18"/>
              <w:lang w:val="pt-PT"/>
            </w:rPr>
          </w:rPrChange>
        </w:rPr>
      </w:pPr>
      <w:bookmarkStart w:id="825" w:name="_ENREF_10"/>
      <w:r w:rsidRPr="0076192B">
        <w:rPr>
          <w:noProof/>
          <w:sz w:val="18"/>
          <w:lang w:val="pt-PT"/>
        </w:rPr>
        <w:t xml:space="preserve">Oliveira, G., MartinsLoucao, M. A., Correia, O., and Catarino, F. 1996. </w:t>
      </w:r>
      <w:r w:rsidRPr="0076192B">
        <w:rPr>
          <w:noProof/>
          <w:sz w:val="18"/>
          <w:lang w:val="en-US"/>
          <w:rPrChange w:id="826" w:author="Raquel" w:date="2018-11-27T16:38:00Z">
            <w:rPr>
              <w:noProof/>
              <w:sz w:val="18"/>
              <w:lang w:val="pt-PT"/>
            </w:rPr>
          </w:rPrChange>
        </w:rPr>
        <w:t>Nutrient dynamics in crown tissues of cork-oak (Quercus suber L), Trees-Struct Funct, 10, 247-254, https://doi.org/10.1007/BF02185676.</w:t>
      </w:r>
      <w:bookmarkEnd w:id="825"/>
    </w:p>
    <w:p w14:paraId="51504593" w14:textId="77777777" w:rsidR="0076192B" w:rsidRPr="0076192B" w:rsidRDefault="0076192B" w:rsidP="0076192B">
      <w:pPr>
        <w:spacing w:line="240" w:lineRule="auto"/>
        <w:rPr>
          <w:noProof/>
          <w:sz w:val="18"/>
          <w:lang w:val="en-US"/>
          <w:rPrChange w:id="827" w:author="Raquel" w:date="2018-11-27T16:38:00Z">
            <w:rPr>
              <w:noProof/>
              <w:sz w:val="18"/>
              <w:lang w:val="pt-PT"/>
            </w:rPr>
          </w:rPrChange>
        </w:rPr>
      </w:pPr>
      <w:bookmarkStart w:id="828" w:name="_ENREF_11"/>
      <w:r w:rsidRPr="0076192B">
        <w:rPr>
          <w:noProof/>
          <w:sz w:val="18"/>
          <w:lang w:val="en-US"/>
          <w:rPrChange w:id="829" w:author="Raquel" w:date="2018-11-27T16:38:00Z">
            <w:rPr>
              <w:noProof/>
              <w:sz w:val="18"/>
              <w:lang w:val="pt-PT"/>
            </w:rPr>
          </w:rPrChange>
        </w:rPr>
        <w:lastRenderedPageBreak/>
        <w:t>Killingbeck, K. 1996. Nutrients in Senesced Leaves: Keys to the Search for Potential Resorption and Resorption Proficiency, Ecology, 77, 1716-1727, https://doi.org/10.2307/2265777.</w:t>
      </w:r>
      <w:bookmarkEnd w:id="828"/>
    </w:p>
    <w:p w14:paraId="72E2E9A4" w14:textId="77777777" w:rsidR="0076192B" w:rsidRPr="0076192B" w:rsidRDefault="0076192B" w:rsidP="0076192B">
      <w:pPr>
        <w:spacing w:line="240" w:lineRule="auto"/>
        <w:rPr>
          <w:noProof/>
          <w:sz w:val="18"/>
          <w:lang w:val="en-US"/>
          <w:rPrChange w:id="830" w:author="Raquel" w:date="2018-11-27T16:38:00Z">
            <w:rPr>
              <w:noProof/>
              <w:sz w:val="18"/>
              <w:lang w:val="pt-PT"/>
            </w:rPr>
          </w:rPrChange>
        </w:rPr>
      </w:pPr>
      <w:bookmarkStart w:id="831" w:name="_ENREF_12"/>
      <w:r w:rsidRPr="0076192B">
        <w:rPr>
          <w:noProof/>
          <w:sz w:val="18"/>
          <w:lang w:val="en-US"/>
          <w:rPrChange w:id="832" w:author="Raquel" w:date="2018-11-27T16:38:00Z">
            <w:rPr>
              <w:noProof/>
              <w:sz w:val="18"/>
              <w:lang w:val="pt-PT"/>
            </w:rPr>
          </w:rPrChange>
        </w:rPr>
        <w:t>Taiz, L., and Zeiger, E. 1998. Plant physiology, 2nd ed., Sinauer Associates, Sunderland, Mass., 792 pp.</w:t>
      </w:r>
      <w:bookmarkEnd w:id="831"/>
    </w:p>
    <w:p w14:paraId="04912912" w14:textId="77777777" w:rsidR="0076192B" w:rsidRPr="0076192B" w:rsidRDefault="0076192B" w:rsidP="0076192B">
      <w:pPr>
        <w:spacing w:line="240" w:lineRule="auto"/>
        <w:rPr>
          <w:noProof/>
          <w:sz w:val="18"/>
          <w:lang w:val="en-US"/>
          <w:rPrChange w:id="833" w:author="Raquel" w:date="2018-11-27T16:38:00Z">
            <w:rPr>
              <w:noProof/>
              <w:sz w:val="18"/>
              <w:lang w:val="pt-PT"/>
            </w:rPr>
          </w:rPrChange>
        </w:rPr>
      </w:pPr>
      <w:bookmarkStart w:id="834" w:name="_ENREF_13"/>
      <w:r w:rsidRPr="0076192B">
        <w:rPr>
          <w:noProof/>
          <w:sz w:val="18"/>
          <w:lang w:val="en-US"/>
          <w:rPrChange w:id="835" w:author="Raquel" w:date="2018-11-27T16:38:00Z">
            <w:rPr>
              <w:noProof/>
              <w:sz w:val="18"/>
              <w:lang w:val="pt-PT"/>
            </w:rPr>
          </w:rPrChange>
        </w:rPr>
        <w:t>Aerts, R., and Chapin, F. S. 1999. The Mineral Nutrition of Wild Plants Revisited: A Re-evaluation of Processes and Patterns, Advances in ecological research, 30, 1-67, https://doi.org/10.1016/S0065-2504(08)60016-1.</w:t>
      </w:r>
      <w:bookmarkEnd w:id="834"/>
    </w:p>
    <w:p w14:paraId="1312D297" w14:textId="77777777" w:rsidR="0076192B" w:rsidRPr="0076192B" w:rsidRDefault="0076192B" w:rsidP="0076192B">
      <w:pPr>
        <w:spacing w:line="240" w:lineRule="auto"/>
        <w:rPr>
          <w:noProof/>
          <w:sz w:val="18"/>
          <w:lang w:val="en-US"/>
          <w:rPrChange w:id="836" w:author="Raquel" w:date="2018-11-27T16:38:00Z">
            <w:rPr>
              <w:noProof/>
              <w:sz w:val="18"/>
              <w:lang w:val="pt-PT"/>
            </w:rPr>
          </w:rPrChange>
        </w:rPr>
      </w:pPr>
      <w:bookmarkStart w:id="837" w:name="_ENREF_14"/>
      <w:r w:rsidRPr="0076192B">
        <w:rPr>
          <w:noProof/>
          <w:sz w:val="18"/>
          <w:lang w:val="en-US"/>
          <w:rPrChange w:id="838" w:author="Raquel" w:date="2018-11-27T16:38:00Z">
            <w:rPr>
              <w:noProof/>
              <w:sz w:val="18"/>
              <w:lang w:val="pt-PT"/>
            </w:rPr>
          </w:rPrChange>
        </w:rPr>
        <w:t>Salleo, S., and Nardini, A. 2000. Sclerophylly: Evolutionary advantage or mere epiphenomenon?, Plant Biosystems - An International Journal Dealing with all Aspects of Plant Biology, 134, 247-259, 10.1080/11263500012331350435.</w:t>
      </w:r>
      <w:bookmarkEnd w:id="837"/>
    </w:p>
    <w:p w14:paraId="754A461E" w14:textId="77777777" w:rsidR="0076192B" w:rsidRPr="0076192B" w:rsidRDefault="0076192B" w:rsidP="0076192B">
      <w:pPr>
        <w:spacing w:line="240" w:lineRule="auto"/>
        <w:rPr>
          <w:noProof/>
          <w:sz w:val="18"/>
          <w:lang w:val="en-US"/>
          <w:rPrChange w:id="839" w:author="Raquel" w:date="2018-11-27T16:38:00Z">
            <w:rPr>
              <w:noProof/>
              <w:sz w:val="18"/>
              <w:lang w:val="pt-PT"/>
            </w:rPr>
          </w:rPrChange>
        </w:rPr>
      </w:pPr>
      <w:bookmarkStart w:id="840" w:name="_ENREF_15"/>
      <w:r w:rsidRPr="0076192B">
        <w:rPr>
          <w:noProof/>
          <w:sz w:val="18"/>
          <w:lang w:val="en-US"/>
          <w:rPrChange w:id="841" w:author="Raquel" w:date="2018-11-27T16:38:00Z">
            <w:rPr>
              <w:noProof/>
              <w:sz w:val="18"/>
              <w:lang w:val="pt-PT"/>
            </w:rPr>
          </w:rPrChange>
        </w:rPr>
        <w:t>Larcher, W. 2000. Temperature stress and survival ability of Mediterranean sclerophyllous plants, Plant Biosystems - An International Journal Dealing with all Aspects of Plant Biology, 134, 279-295, 10.1080/11263500012331350455.</w:t>
      </w:r>
      <w:bookmarkEnd w:id="840"/>
    </w:p>
    <w:p w14:paraId="70B680BC" w14:textId="77777777" w:rsidR="0076192B" w:rsidRPr="0076192B" w:rsidRDefault="0076192B" w:rsidP="0076192B">
      <w:pPr>
        <w:spacing w:line="240" w:lineRule="auto"/>
        <w:rPr>
          <w:noProof/>
          <w:sz w:val="18"/>
          <w:lang w:val="en-US"/>
          <w:rPrChange w:id="842" w:author="Raquel" w:date="2018-11-27T16:39:00Z">
            <w:rPr>
              <w:noProof/>
              <w:sz w:val="18"/>
              <w:lang w:val="pt-PT"/>
            </w:rPr>
          </w:rPrChange>
        </w:rPr>
      </w:pPr>
      <w:bookmarkStart w:id="843" w:name="_ENREF_16"/>
      <w:r w:rsidRPr="0076192B">
        <w:rPr>
          <w:noProof/>
          <w:sz w:val="18"/>
          <w:lang w:val="en-US"/>
          <w:rPrChange w:id="844" w:author="Raquel" w:date="2018-11-27T16:39:00Z">
            <w:rPr>
              <w:noProof/>
              <w:sz w:val="18"/>
              <w:lang w:val="pt-PT"/>
            </w:rPr>
          </w:rPrChange>
        </w:rPr>
        <w:t>Finzi, A. C., Allen, A. S., DeLucia, E. H., Ellsworth, D. S., and Schlesinger, W. H. 2001. Forest litter production, chemistry, and decomposition following two years of free-air CO2 enrichment, Ecology, 82, 470-484, https://doi.org/10.1890/0012-9658(2001)082[0470:flpcad]2.0.co;2.</w:t>
      </w:r>
      <w:bookmarkEnd w:id="843"/>
    </w:p>
    <w:p w14:paraId="3F240277" w14:textId="77777777" w:rsidR="0076192B" w:rsidRPr="0076192B" w:rsidRDefault="0076192B" w:rsidP="0076192B">
      <w:pPr>
        <w:spacing w:line="240" w:lineRule="auto"/>
        <w:rPr>
          <w:noProof/>
          <w:sz w:val="18"/>
          <w:lang w:val="en-US"/>
          <w:rPrChange w:id="845" w:author="Raquel" w:date="2018-11-27T16:39:00Z">
            <w:rPr>
              <w:noProof/>
              <w:sz w:val="18"/>
              <w:lang w:val="pt-PT"/>
            </w:rPr>
          </w:rPrChange>
        </w:rPr>
      </w:pPr>
      <w:bookmarkStart w:id="846" w:name="_ENREF_17"/>
      <w:r w:rsidRPr="0076192B">
        <w:rPr>
          <w:noProof/>
          <w:sz w:val="18"/>
          <w:lang w:val="pt-PT"/>
        </w:rPr>
        <w:t xml:space="preserve">Costa, A., Pereira, H., and Oliveira, Â. 2002. </w:t>
      </w:r>
      <w:r w:rsidRPr="0076192B">
        <w:rPr>
          <w:noProof/>
          <w:sz w:val="18"/>
          <w:lang w:val="en-US"/>
          <w:rPrChange w:id="847" w:author="Raquel" w:date="2018-11-27T16:39:00Z">
            <w:rPr>
              <w:noProof/>
              <w:sz w:val="18"/>
              <w:lang w:val="pt-PT"/>
            </w:rPr>
          </w:rPrChange>
        </w:rPr>
        <w:t>Influence of climate on the seasonality of radial growth of cork oak during a cork production cycle, Annals of Forest Science, 59, 429-437, https://doi.org/10.1051/forest:2002017.</w:t>
      </w:r>
      <w:bookmarkEnd w:id="846"/>
    </w:p>
    <w:p w14:paraId="575FB312" w14:textId="77777777" w:rsidR="0076192B" w:rsidRPr="0076192B" w:rsidRDefault="0076192B" w:rsidP="0076192B">
      <w:pPr>
        <w:spacing w:line="240" w:lineRule="auto"/>
        <w:rPr>
          <w:noProof/>
          <w:sz w:val="18"/>
          <w:lang w:val="en-US"/>
          <w:rPrChange w:id="848" w:author="Raquel" w:date="2018-11-27T16:39:00Z">
            <w:rPr>
              <w:noProof/>
              <w:sz w:val="18"/>
              <w:lang w:val="pt-PT"/>
            </w:rPr>
          </w:rPrChange>
        </w:rPr>
      </w:pPr>
      <w:bookmarkStart w:id="849" w:name="_ENREF_18"/>
      <w:r w:rsidRPr="0076192B">
        <w:rPr>
          <w:noProof/>
          <w:sz w:val="18"/>
          <w:lang w:val="en-US"/>
          <w:rPrChange w:id="850" w:author="Raquel" w:date="2018-11-27T16:39:00Z">
            <w:rPr>
              <w:noProof/>
              <w:sz w:val="18"/>
              <w:lang w:val="pt-PT"/>
            </w:rPr>
          </w:rPrChange>
        </w:rPr>
        <w:t>Peñuelas, J., Filella, I., and Comas, P. 2002. Changed plant and animal life cycles from 1952 to 2000 in the Mediterranean region, Global Change Biol, 8, 531-544, https://doi.org/10.1046/j.1365-2486.2002.00489.x.</w:t>
      </w:r>
      <w:bookmarkEnd w:id="849"/>
    </w:p>
    <w:p w14:paraId="4FA79550" w14:textId="77777777" w:rsidR="0076192B" w:rsidRPr="0076192B" w:rsidRDefault="0076192B" w:rsidP="0076192B">
      <w:pPr>
        <w:spacing w:line="240" w:lineRule="auto"/>
        <w:rPr>
          <w:noProof/>
          <w:sz w:val="18"/>
          <w:lang w:val="en-US"/>
          <w:rPrChange w:id="851" w:author="Raquel" w:date="2018-11-27T16:39:00Z">
            <w:rPr>
              <w:noProof/>
              <w:sz w:val="18"/>
              <w:lang w:val="pt-PT"/>
            </w:rPr>
          </w:rPrChange>
        </w:rPr>
      </w:pPr>
      <w:bookmarkStart w:id="852" w:name="_ENREF_19"/>
      <w:r w:rsidRPr="0076192B">
        <w:rPr>
          <w:noProof/>
          <w:sz w:val="18"/>
          <w:lang w:val="en-US"/>
          <w:rPrChange w:id="853" w:author="Raquel" w:date="2018-11-27T16:39:00Z">
            <w:rPr>
              <w:noProof/>
              <w:sz w:val="18"/>
              <w:lang w:val="pt-PT"/>
            </w:rPr>
          </w:rPrChange>
        </w:rPr>
        <w:t>Reichstein, M., Tenhunen, J. D., Roupsard, O., Ourcival, J. M., Rambal, S., Dore, S., and Valentini, R. 2002. Ecosystem respiration in two Mediterranean evergreen Holm Oak forests: drought effects and decomposition dynamics, Funct Ecol, 16, 27-39, https://doi.org/10.1046/j.0269-8463.2001.00597.x.</w:t>
      </w:r>
      <w:bookmarkEnd w:id="852"/>
    </w:p>
    <w:p w14:paraId="3B5ECC87" w14:textId="77777777" w:rsidR="0076192B" w:rsidRPr="0076192B" w:rsidRDefault="0076192B" w:rsidP="0076192B">
      <w:pPr>
        <w:spacing w:line="240" w:lineRule="auto"/>
        <w:rPr>
          <w:noProof/>
          <w:sz w:val="18"/>
          <w:lang w:val="en-US"/>
          <w:rPrChange w:id="854" w:author="Raquel" w:date="2018-11-27T16:39:00Z">
            <w:rPr>
              <w:noProof/>
              <w:sz w:val="18"/>
              <w:lang w:val="pt-PT"/>
            </w:rPr>
          </w:rPrChange>
        </w:rPr>
      </w:pPr>
      <w:bookmarkStart w:id="855" w:name="_ENREF_20"/>
      <w:r w:rsidRPr="0076192B">
        <w:rPr>
          <w:noProof/>
          <w:sz w:val="18"/>
          <w:lang w:val="en-US"/>
          <w:rPrChange w:id="856" w:author="Raquel" w:date="2018-11-27T16:39:00Z">
            <w:rPr>
              <w:noProof/>
              <w:sz w:val="18"/>
              <w:lang w:val="pt-PT"/>
            </w:rPr>
          </w:rPrChange>
        </w:rPr>
        <w:t>Wright, I. J., and Westoby, M. 2003. Nutrient concentration, resorption and lifespan: leaf traits of Australian sclerophyll species, Funct Ecol, 17, 10-19, https://doi.org/10.1046/j.1365-2435.2003.00694.x.</w:t>
      </w:r>
      <w:bookmarkEnd w:id="855"/>
    </w:p>
    <w:p w14:paraId="6030FCAD" w14:textId="77777777" w:rsidR="0076192B" w:rsidRPr="0076192B" w:rsidRDefault="0076192B" w:rsidP="0076192B">
      <w:pPr>
        <w:spacing w:line="240" w:lineRule="auto"/>
        <w:rPr>
          <w:noProof/>
          <w:sz w:val="18"/>
          <w:lang w:val="en-US"/>
          <w:rPrChange w:id="857" w:author="Raquel" w:date="2018-11-27T16:39:00Z">
            <w:rPr>
              <w:noProof/>
              <w:sz w:val="18"/>
              <w:lang w:val="pt-PT"/>
            </w:rPr>
          </w:rPrChange>
        </w:rPr>
      </w:pPr>
      <w:bookmarkStart w:id="858" w:name="_ENREF_21"/>
      <w:r w:rsidRPr="0076192B">
        <w:rPr>
          <w:noProof/>
          <w:sz w:val="18"/>
          <w:lang w:val="pt-PT"/>
        </w:rPr>
        <w:t xml:space="preserve">Silla, F., and Escudero, A. 2003. </w:t>
      </w:r>
      <w:r w:rsidRPr="0076192B">
        <w:rPr>
          <w:noProof/>
          <w:sz w:val="18"/>
          <w:lang w:val="en-US"/>
          <w:rPrChange w:id="859" w:author="Raquel" w:date="2018-11-27T16:39:00Z">
            <w:rPr>
              <w:noProof/>
              <w:sz w:val="18"/>
              <w:lang w:val="pt-PT"/>
            </w:rPr>
          </w:rPrChange>
        </w:rPr>
        <w:t>Uptake, demand and internal cycling of nitrogen in saplings of Mediterranean Quercus species, Oecologia, 136, 28-36, https://doi.org/10.1007/s00442-003-1232-5.</w:t>
      </w:r>
      <w:bookmarkEnd w:id="858"/>
    </w:p>
    <w:p w14:paraId="65EE19D3" w14:textId="77777777" w:rsidR="0076192B" w:rsidRPr="0076192B" w:rsidRDefault="0076192B" w:rsidP="0076192B">
      <w:pPr>
        <w:spacing w:line="240" w:lineRule="auto"/>
        <w:rPr>
          <w:noProof/>
          <w:sz w:val="18"/>
          <w:lang w:val="en-US"/>
          <w:rPrChange w:id="860" w:author="Raquel" w:date="2018-11-27T16:39:00Z">
            <w:rPr>
              <w:noProof/>
              <w:sz w:val="18"/>
              <w:lang w:val="pt-PT"/>
            </w:rPr>
          </w:rPrChange>
        </w:rPr>
      </w:pPr>
      <w:bookmarkStart w:id="861" w:name="_ENREF_22"/>
      <w:r w:rsidRPr="0076192B">
        <w:rPr>
          <w:noProof/>
          <w:sz w:val="18"/>
          <w:lang w:val="en-US"/>
          <w:rPrChange w:id="862" w:author="Raquel" w:date="2018-11-27T16:39:00Z">
            <w:rPr>
              <w:noProof/>
              <w:sz w:val="18"/>
              <w:lang w:val="pt-PT"/>
            </w:rPr>
          </w:rPrChange>
        </w:rPr>
        <w:t>Fioretto, A., Papa, S., and Fuggi, A. 2003. Litter-fall and litter decomposition in a low Mediterranean shrubland, Biol Fert Soils, 39, 37-44, https://doi.org/10.1007/s00374-003-0675-5.</w:t>
      </w:r>
      <w:bookmarkEnd w:id="861"/>
    </w:p>
    <w:p w14:paraId="10C4EFAA" w14:textId="77777777" w:rsidR="0076192B" w:rsidRPr="0076192B" w:rsidRDefault="0076192B" w:rsidP="0076192B">
      <w:pPr>
        <w:spacing w:line="240" w:lineRule="auto"/>
        <w:rPr>
          <w:noProof/>
          <w:sz w:val="18"/>
          <w:lang w:val="en-US"/>
          <w:rPrChange w:id="863" w:author="Raquel" w:date="2018-11-27T16:39:00Z">
            <w:rPr>
              <w:noProof/>
              <w:sz w:val="18"/>
              <w:lang w:val="pt-PT"/>
            </w:rPr>
          </w:rPrChange>
        </w:rPr>
      </w:pPr>
      <w:bookmarkStart w:id="864" w:name="_ENREF_23"/>
      <w:r w:rsidRPr="0076192B">
        <w:rPr>
          <w:noProof/>
          <w:sz w:val="18"/>
          <w:lang w:val="en-US"/>
          <w:rPrChange w:id="865" w:author="Raquel" w:date="2018-11-27T16:39:00Z">
            <w:rPr>
              <w:noProof/>
              <w:sz w:val="18"/>
              <w:lang w:val="pt-PT"/>
            </w:rPr>
          </w:rPrChange>
        </w:rPr>
        <w:t>Ogaya, R., and Penuelas, J. 2004. Phenological patterns of Quercus ilex, Phillyrea latifolia, and Arbutus unedo growing under a field experimental drought, Ecoscience, 11, 263-270, https://doi.org/10.1080/11956860.2004.11682831.</w:t>
      </w:r>
      <w:bookmarkEnd w:id="864"/>
    </w:p>
    <w:p w14:paraId="33F1EC25" w14:textId="77777777" w:rsidR="0076192B" w:rsidRPr="0076192B" w:rsidRDefault="0076192B" w:rsidP="0076192B">
      <w:pPr>
        <w:spacing w:line="240" w:lineRule="auto"/>
        <w:rPr>
          <w:noProof/>
          <w:sz w:val="18"/>
          <w:lang w:val="en-US"/>
          <w:rPrChange w:id="866" w:author="Raquel" w:date="2018-11-27T16:39:00Z">
            <w:rPr>
              <w:noProof/>
              <w:sz w:val="18"/>
              <w:lang w:val="pt-PT"/>
            </w:rPr>
          </w:rPrChange>
        </w:rPr>
      </w:pPr>
      <w:bookmarkStart w:id="867" w:name="_ENREF_24"/>
      <w:r w:rsidRPr="0076192B">
        <w:rPr>
          <w:noProof/>
          <w:sz w:val="18"/>
          <w:lang w:val="en-US"/>
          <w:rPrChange w:id="868" w:author="Raquel" w:date="2018-11-27T16:39:00Z">
            <w:rPr>
              <w:noProof/>
              <w:sz w:val="18"/>
              <w:lang w:val="pt-PT"/>
            </w:rPr>
          </w:rPrChange>
        </w:rPr>
        <w:t>Killingbeck, K. T.: 14 - Nutrient Resorption, in: Plant Cell Death Processes, edited by: Noodén, L. D., Academic Press, San Diego, 215-226, 2004.</w:t>
      </w:r>
      <w:bookmarkEnd w:id="867"/>
    </w:p>
    <w:p w14:paraId="40FAC502" w14:textId="77777777" w:rsidR="0076192B" w:rsidRPr="0076192B" w:rsidRDefault="0076192B" w:rsidP="0076192B">
      <w:pPr>
        <w:spacing w:line="240" w:lineRule="auto"/>
        <w:rPr>
          <w:noProof/>
          <w:sz w:val="18"/>
          <w:lang w:val="en-US"/>
          <w:rPrChange w:id="869" w:author="Raquel" w:date="2018-11-27T16:39:00Z">
            <w:rPr>
              <w:noProof/>
              <w:sz w:val="18"/>
              <w:lang w:val="pt-PT"/>
            </w:rPr>
          </w:rPrChange>
        </w:rPr>
      </w:pPr>
      <w:bookmarkStart w:id="870" w:name="_ENREF_25"/>
      <w:r w:rsidRPr="0076192B">
        <w:rPr>
          <w:noProof/>
          <w:sz w:val="18"/>
          <w:lang w:val="en-US"/>
          <w:rPrChange w:id="871" w:author="Raquel" w:date="2018-11-27T16:39:00Z">
            <w:rPr>
              <w:noProof/>
              <w:sz w:val="18"/>
              <w:lang w:val="pt-PT"/>
            </w:rPr>
          </w:rPrChange>
        </w:rPr>
        <w:t>Penuelas, J., Filella, I., Zhang, X. Y., Llorens, L., Ogaya, R., Lloret, F., Comas, P., Estiarte, M., and Terradas, J. 2004. Complex spatiotemporal phenological shifts as a response to rainfall changes, New Phytologist, 161, 837-846, https://doi.org/10.1111/j.1469-8137.2004.01003.x.</w:t>
      </w:r>
      <w:bookmarkEnd w:id="870"/>
    </w:p>
    <w:p w14:paraId="2B33D6DD" w14:textId="77777777" w:rsidR="0076192B" w:rsidRPr="0076192B" w:rsidRDefault="0076192B" w:rsidP="0076192B">
      <w:pPr>
        <w:spacing w:line="240" w:lineRule="auto"/>
        <w:rPr>
          <w:noProof/>
          <w:sz w:val="18"/>
          <w:lang w:val="en-US"/>
          <w:rPrChange w:id="872" w:author="Raquel" w:date="2018-11-27T16:39:00Z">
            <w:rPr>
              <w:noProof/>
              <w:sz w:val="18"/>
              <w:lang w:val="pt-PT"/>
            </w:rPr>
          </w:rPrChange>
        </w:rPr>
      </w:pPr>
      <w:bookmarkStart w:id="873" w:name="_ENREF_26"/>
      <w:r w:rsidRPr="0076192B">
        <w:rPr>
          <w:noProof/>
          <w:sz w:val="18"/>
          <w:lang w:val="pt-PT"/>
        </w:rPr>
        <w:t xml:space="preserve">Chaves, M. M., and Oliveira, M. M. 2004. </w:t>
      </w:r>
      <w:r w:rsidRPr="0076192B">
        <w:rPr>
          <w:noProof/>
          <w:sz w:val="18"/>
          <w:lang w:val="en-US"/>
          <w:rPrChange w:id="874" w:author="Raquel" w:date="2018-11-27T16:39:00Z">
            <w:rPr>
              <w:noProof/>
              <w:sz w:val="18"/>
              <w:lang w:val="pt-PT"/>
            </w:rPr>
          </w:rPrChange>
        </w:rPr>
        <w:t>Mechanisms underlying plant resilience to water deficits: prospects for water-saving agriculture, Journal of Experimental Botany, 55, 2365-2384, https://doi.org/10.1093/jxb/erh269.</w:t>
      </w:r>
      <w:bookmarkEnd w:id="873"/>
    </w:p>
    <w:p w14:paraId="2DBE92E6" w14:textId="77777777" w:rsidR="0076192B" w:rsidRPr="0076192B" w:rsidRDefault="0076192B" w:rsidP="0076192B">
      <w:pPr>
        <w:spacing w:line="240" w:lineRule="auto"/>
        <w:rPr>
          <w:noProof/>
          <w:sz w:val="18"/>
          <w:lang w:val="en-US"/>
          <w:rPrChange w:id="875" w:author="Raquel" w:date="2018-11-27T16:39:00Z">
            <w:rPr>
              <w:noProof/>
              <w:sz w:val="18"/>
              <w:lang w:val="pt-PT"/>
            </w:rPr>
          </w:rPrChange>
        </w:rPr>
      </w:pPr>
      <w:bookmarkStart w:id="876" w:name="_ENREF_27"/>
      <w:r w:rsidRPr="0076192B">
        <w:rPr>
          <w:noProof/>
          <w:sz w:val="18"/>
          <w:lang w:val="en-US"/>
          <w:rPrChange w:id="877" w:author="Raquel" w:date="2018-11-27T16:39:00Z">
            <w:rPr>
              <w:noProof/>
              <w:sz w:val="18"/>
              <w:lang w:val="pt-PT"/>
            </w:rPr>
          </w:rPrChange>
        </w:rPr>
        <w:t>Kobe, R. K., Lepczyk, C. A., and Iyer, M. 2005. Resorption efficiency decreases with increasing green leaf nutrients in a global data set, Ecology, 86, 2780-2792, https://doi.org/10.1890/04-1830.</w:t>
      </w:r>
      <w:bookmarkEnd w:id="876"/>
    </w:p>
    <w:p w14:paraId="63D388F6" w14:textId="77777777" w:rsidR="0076192B" w:rsidRPr="0076192B" w:rsidRDefault="0076192B" w:rsidP="0076192B">
      <w:pPr>
        <w:spacing w:line="240" w:lineRule="auto"/>
        <w:rPr>
          <w:noProof/>
          <w:sz w:val="18"/>
          <w:lang w:val="en-US"/>
          <w:rPrChange w:id="878" w:author="Raquel" w:date="2018-11-27T16:39:00Z">
            <w:rPr>
              <w:noProof/>
              <w:sz w:val="18"/>
              <w:lang w:val="pt-PT"/>
            </w:rPr>
          </w:rPrChange>
        </w:rPr>
      </w:pPr>
      <w:bookmarkStart w:id="879" w:name="_ENREF_28"/>
      <w:r w:rsidRPr="0076192B">
        <w:rPr>
          <w:noProof/>
          <w:sz w:val="18"/>
          <w:lang w:val="en-US"/>
          <w:rPrChange w:id="880" w:author="Raquel" w:date="2018-11-27T16:39:00Z">
            <w:rPr>
              <w:noProof/>
              <w:sz w:val="18"/>
              <w:lang w:val="pt-PT"/>
            </w:rPr>
          </w:rPrChange>
        </w:rPr>
        <w:t>Richardson, A. D., Bailey, A. S., Denny, E. G., Martin, C. W., and O'Keefe, J. 2006. Phenology of a northern hardwood forest canopy, Global Change Biol, 12, 1174-1188, https://doi.org/10.1111/j.1365-2486.2006.01164.x.</w:t>
      </w:r>
      <w:bookmarkEnd w:id="879"/>
    </w:p>
    <w:p w14:paraId="4AA15BC8" w14:textId="77777777" w:rsidR="0076192B" w:rsidRPr="0076192B" w:rsidRDefault="0076192B" w:rsidP="0076192B">
      <w:pPr>
        <w:spacing w:line="240" w:lineRule="auto"/>
        <w:rPr>
          <w:noProof/>
          <w:sz w:val="18"/>
          <w:lang w:val="en-US"/>
          <w:rPrChange w:id="881" w:author="Raquel" w:date="2018-11-27T16:39:00Z">
            <w:rPr>
              <w:noProof/>
              <w:sz w:val="18"/>
              <w:lang w:val="pt-PT"/>
            </w:rPr>
          </w:rPrChange>
        </w:rPr>
      </w:pPr>
      <w:bookmarkStart w:id="882" w:name="_ENREF_29"/>
      <w:r w:rsidRPr="0076192B">
        <w:rPr>
          <w:noProof/>
          <w:sz w:val="18"/>
          <w:lang w:val="en-US"/>
          <w:rPrChange w:id="883" w:author="Raquel" w:date="2018-11-27T16:39:00Z">
            <w:rPr>
              <w:noProof/>
              <w:sz w:val="18"/>
              <w:lang w:val="pt-PT"/>
            </w:rPr>
          </w:rPrChange>
        </w:rPr>
        <w:t>Menzel, A., Sparks, T. H., Estrella, N., Koch, E., Aasa, A., Ahas, R., Alm-Kubler, K., Bissolli, P., Braslavska, O. g., Briede, A., Chmielewski, F. M., Crepinsek, Z., Curnel, Y., Dahl, A., Defila, C., Donnelly, A., Filella, Y., Jatczak, K., Mage, F., Mestre, A., Nordli, O., Penuelas, J., Pirinen, P., Remisova, V., Scheifinger, H., Striz, M., Susnik, A., Van Vliet, A. J. H., Wielgolaski, F.-E., Zach, S., and Zust, A. 2006. European phenological response to climate change matches the warming pattern, Global Change Biol, 12, 1969-1976, https://doi.org/10.1111/j.1365-2486.2006.01193.x.</w:t>
      </w:r>
      <w:bookmarkEnd w:id="882"/>
    </w:p>
    <w:p w14:paraId="6A62BAD3" w14:textId="77777777" w:rsidR="0076192B" w:rsidRPr="0076192B" w:rsidRDefault="0076192B" w:rsidP="0076192B">
      <w:pPr>
        <w:spacing w:line="240" w:lineRule="auto"/>
        <w:rPr>
          <w:noProof/>
          <w:sz w:val="18"/>
          <w:lang w:val="en-US"/>
          <w:rPrChange w:id="884" w:author="Raquel" w:date="2018-11-27T16:39:00Z">
            <w:rPr>
              <w:noProof/>
              <w:sz w:val="18"/>
              <w:lang w:val="pt-PT"/>
            </w:rPr>
          </w:rPrChange>
        </w:rPr>
      </w:pPr>
      <w:bookmarkStart w:id="885" w:name="_ENREF_30"/>
      <w:r w:rsidRPr="0076192B">
        <w:rPr>
          <w:noProof/>
          <w:sz w:val="18"/>
          <w:lang w:val="pt-PT"/>
        </w:rPr>
        <w:t xml:space="preserve">Pereira, J. S., Mateus, J. A., Aires, L. M., Pita, G., Pio, C., David, J. S., Andrade, V., Banza, J., David, T. S., Paco, T. A., and Rodrigues, A. 2007. </w:t>
      </w:r>
      <w:r w:rsidRPr="0076192B">
        <w:rPr>
          <w:noProof/>
          <w:sz w:val="18"/>
          <w:lang w:val="en-US"/>
          <w:rPrChange w:id="886" w:author="Raquel" w:date="2018-11-27T16:39:00Z">
            <w:rPr>
              <w:noProof/>
              <w:sz w:val="18"/>
              <w:lang w:val="pt-PT"/>
            </w:rPr>
          </w:rPrChange>
        </w:rPr>
        <w:t>Net ecosystem carbon exchange in three contrasting Mediterranean ecosystems - the effect of drought, Biogeosciences, 4, 791-802, https://doi.org/10.5194/bg-4-791-2007.</w:t>
      </w:r>
      <w:bookmarkEnd w:id="885"/>
    </w:p>
    <w:p w14:paraId="06F689F1" w14:textId="77777777" w:rsidR="0076192B" w:rsidRPr="0076192B" w:rsidRDefault="0076192B" w:rsidP="0076192B">
      <w:pPr>
        <w:spacing w:line="240" w:lineRule="auto"/>
        <w:rPr>
          <w:noProof/>
          <w:sz w:val="18"/>
          <w:lang w:val="en-US"/>
          <w:rPrChange w:id="887" w:author="Raquel" w:date="2018-11-27T16:39:00Z">
            <w:rPr>
              <w:noProof/>
              <w:sz w:val="18"/>
              <w:lang w:val="pt-PT"/>
            </w:rPr>
          </w:rPrChange>
        </w:rPr>
      </w:pPr>
      <w:bookmarkStart w:id="888" w:name="_ENREF_31"/>
      <w:r w:rsidRPr="0076192B">
        <w:rPr>
          <w:noProof/>
          <w:sz w:val="18"/>
          <w:lang w:val="en-US"/>
          <w:rPrChange w:id="889" w:author="Raquel" w:date="2018-11-27T16:39:00Z">
            <w:rPr>
              <w:noProof/>
              <w:sz w:val="18"/>
              <w:lang w:val="pt-PT"/>
            </w:rPr>
          </w:rPrChange>
        </w:rPr>
        <w:t>Kazakou, E., Garnier, E., Navas, M.-L., Roumet, C., Collin, C., and Laurent, G. 2007. Components of nutrient residence time and the leaf economics spectrum in species from Mediterranean old-fields differing in successional status, Funct Ecol, 21, 235-245, https://doi.org/10.1111/j.1365-2435.2006.01242.x.</w:t>
      </w:r>
      <w:bookmarkEnd w:id="888"/>
    </w:p>
    <w:p w14:paraId="503C8D71" w14:textId="77777777" w:rsidR="0076192B" w:rsidRPr="0076192B" w:rsidRDefault="0076192B" w:rsidP="0076192B">
      <w:pPr>
        <w:spacing w:line="240" w:lineRule="auto"/>
        <w:rPr>
          <w:noProof/>
          <w:sz w:val="18"/>
          <w:lang w:val="en-US"/>
          <w:rPrChange w:id="890" w:author="Raquel" w:date="2018-11-27T16:39:00Z">
            <w:rPr>
              <w:noProof/>
              <w:sz w:val="18"/>
              <w:lang w:val="pt-PT"/>
            </w:rPr>
          </w:rPrChange>
        </w:rPr>
      </w:pPr>
      <w:bookmarkStart w:id="891" w:name="_ENREF_32"/>
      <w:r w:rsidRPr="0076192B">
        <w:rPr>
          <w:noProof/>
          <w:sz w:val="18"/>
          <w:lang w:val="pt-PT"/>
        </w:rPr>
        <w:t xml:space="preserve">García-Herrera, R., Hernández, E., Barriopedro, D., Paredes, D., Trigo, R. M., Trigo, I. F., and Mendes, M. A. 2007. </w:t>
      </w:r>
      <w:r w:rsidRPr="0076192B">
        <w:rPr>
          <w:noProof/>
          <w:sz w:val="18"/>
          <w:lang w:val="en-US"/>
          <w:rPrChange w:id="892" w:author="Raquel" w:date="2018-11-27T16:39:00Z">
            <w:rPr>
              <w:noProof/>
              <w:sz w:val="18"/>
              <w:lang w:val="pt-PT"/>
            </w:rPr>
          </w:rPrChange>
        </w:rPr>
        <w:t>The Outstanding 2004/05 Drought in the Iberian Peninsula: Associated Atmospheric Circulation, Journal of Hydrometeorology, 8, 483-498, 10.1175/jhm578.1.</w:t>
      </w:r>
      <w:bookmarkEnd w:id="891"/>
    </w:p>
    <w:p w14:paraId="410E0348" w14:textId="77777777" w:rsidR="0076192B" w:rsidRPr="0076192B" w:rsidRDefault="0076192B" w:rsidP="0076192B">
      <w:pPr>
        <w:spacing w:line="240" w:lineRule="auto"/>
        <w:rPr>
          <w:noProof/>
          <w:sz w:val="18"/>
          <w:lang w:val="en-US"/>
          <w:rPrChange w:id="893" w:author="Raquel" w:date="2018-11-27T16:39:00Z">
            <w:rPr>
              <w:noProof/>
              <w:sz w:val="18"/>
              <w:lang w:val="pt-PT"/>
            </w:rPr>
          </w:rPrChange>
        </w:rPr>
      </w:pPr>
      <w:bookmarkStart w:id="894" w:name="_ENREF_33"/>
      <w:r w:rsidRPr="0076192B">
        <w:rPr>
          <w:noProof/>
          <w:sz w:val="18"/>
          <w:lang w:val="pt-PT"/>
        </w:rPr>
        <w:t xml:space="preserve">Otieno, D. O., Schmidt, M. W. T., Kurz-Besson, C., Lobo-do-Vale, R., Pereira, J. S., and Tenhunen, J. D. 2007. </w:t>
      </w:r>
      <w:r w:rsidRPr="0076192B">
        <w:rPr>
          <w:noProof/>
          <w:sz w:val="18"/>
          <w:lang w:val="en-US"/>
          <w:rPrChange w:id="895" w:author="Raquel" w:date="2018-11-27T16:39:00Z">
            <w:rPr>
              <w:noProof/>
              <w:sz w:val="18"/>
              <w:lang w:val="pt-PT"/>
            </w:rPr>
          </w:rPrChange>
        </w:rPr>
        <w:t xml:space="preserve">Regulation of transpirational water loss in </w:t>
      </w:r>
      <w:r w:rsidRPr="0076192B">
        <w:rPr>
          <w:i/>
          <w:noProof/>
          <w:sz w:val="18"/>
          <w:lang w:val="en-US"/>
          <w:rPrChange w:id="896" w:author="Raquel" w:date="2018-11-27T16:39:00Z">
            <w:rPr>
              <w:i/>
              <w:noProof/>
              <w:sz w:val="18"/>
              <w:lang w:val="pt-PT"/>
            </w:rPr>
          </w:rPrChange>
        </w:rPr>
        <w:t>Quercus suber</w:t>
      </w:r>
      <w:r w:rsidRPr="0076192B">
        <w:rPr>
          <w:noProof/>
          <w:sz w:val="18"/>
          <w:lang w:val="en-US"/>
          <w:rPrChange w:id="897" w:author="Raquel" w:date="2018-11-27T16:39:00Z">
            <w:rPr>
              <w:noProof/>
              <w:sz w:val="18"/>
              <w:lang w:val="pt-PT"/>
            </w:rPr>
          </w:rPrChange>
        </w:rPr>
        <w:t xml:space="preserve"> trees in a Mediterranean-type ecosystem, Tree Physiology, 27, 1179-1187, https://doi.org/10.1093/treephys/27.8.1179.</w:t>
      </w:r>
      <w:bookmarkEnd w:id="894"/>
    </w:p>
    <w:p w14:paraId="6516C4FE" w14:textId="77777777" w:rsidR="0076192B" w:rsidRPr="0076192B" w:rsidRDefault="0076192B" w:rsidP="0076192B">
      <w:pPr>
        <w:spacing w:line="240" w:lineRule="auto"/>
        <w:rPr>
          <w:noProof/>
          <w:sz w:val="18"/>
          <w:lang w:val="en-US"/>
          <w:rPrChange w:id="898" w:author="Raquel" w:date="2018-11-27T16:39:00Z">
            <w:rPr>
              <w:noProof/>
              <w:sz w:val="18"/>
              <w:lang w:val="pt-PT"/>
            </w:rPr>
          </w:rPrChange>
        </w:rPr>
      </w:pPr>
      <w:bookmarkStart w:id="899" w:name="_ENREF_34"/>
      <w:r w:rsidRPr="0076192B">
        <w:rPr>
          <w:noProof/>
          <w:sz w:val="18"/>
          <w:lang w:val="pt-PT"/>
        </w:rPr>
        <w:lastRenderedPageBreak/>
        <w:t xml:space="preserve">Sardans, J., Peñuelas, J., Estiarte, M., and Prieto, P. 2008. </w:t>
      </w:r>
      <w:r w:rsidRPr="0076192B">
        <w:rPr>
          <w:noProof/>
          <w:sz w:val="18"/>
          <w:lang w:val="en-US"/>
          <w:rPrChange w:id="900" w:author="Raquel" w:date="2018-11-27T16:39:00Z">
            <w:rPr>
              <w:noProof/>
              <w:sz w:val="18"/>
              <w:lang w:val="pt-PT"/>
            </w:rPr>
          </w:rPrChange>
        </w:rPr>
        <w:t>Warming and drought alter C and N concentration, allocation and accumulation in a Mediterranean shrubland, Global Change Biol, 14, 2304-2316, https://doi.org/10.1111/j.1365-2486.2008.01656.x.</w:t>
      </w:r>
      <w:bookmarkEnd w:id="899"/>
    </w:p>
    <w:p w14:paraId="7971FB91" w14:textId="77777777" w:rsidR="0076192B" w:rsidRPr="0076192B" w:rsidRDefault="0076192B" w:rsidP="0076192B">
      <w:pPr>
        <w:spacing w:line="240" w:lineRule="auto"/>
        <w:rPr>
          <w:noProof/>
          <w:sz w:val="18"/>
          <w:lang w:val="en-US"/>
          <w:rPrChange w:id="901" w:author="Raquel" w:date="2018-11-27T16:39:00Z">
            <w:rPr>
              <w:noProof/>
              <w:sz w:val="18"/>
              <w:lang w:val="pt-PT"/>
            </w:rPr>
          </w:rPrChange>
        </w:rPr>
      </w:pPr>
      <w:bookmarkStart w:id="902" w:name="_ENREF_35"/>
      <w:r w:rsidRPr="0076192B">
        <w:rPr>
          <w:noProof/>
          <w:sz w:val="18"/>
          <w:lang w:val="en-US"/>
          <w:rPrChange w:id="903" w:author="Raquel" w:date="2018-11-27T16:39:00Z">
            <w:rPr>
              <w:noProof/>
              <w:sz w:val="18"/>
              <w:lang w:val="pt-PT"/>
            </w:rPr>
          </w:rPrChange>
        </w:rPr>
        <w:t>Giorgi, F., and Lionello, P. 2008. Climate change projections for the Mediterranean region, Global and Planetary Change, 63, 90-104, https://doi.org/10.1016/j.gloplacha.2007.09.005.</w:t>
      </w:r>
      <w:bookmarkEnd w:id="902"/>
    </w:p>
    <w:p w14:paraId="6AF0F68D" w14:textId="77777777" w:rsidR="0076192B" w:rsidRPr="0076192B" w:rsidRDefault="0076192B" w:rsidP="0076192B">
      <w:pPr>
        <w:spacing w:line="240" w:lineRule="auto"/>
        <w:rPr>
          <w:noProof/>
          <w:sz w:val="18"/>
          <w:lang w:val="en-US"/>
          <w:rPrChange w:id="904" w:author="Raquel" w:date="2018-11-27T16:39:00Z">
            <w:rPr>
              <w:noProof/>
              <w:sz w:val="18"/>
              <w:lang w:val="pt-PT"/>
            </w:rPr>
          </w:rPrChange>
        </w:rPr>
      </w:pPr>
      <w:bookmarkStart w:id="905" w:name="_ENREF_36"/>
      <w:r w:rsidRPr="0076192B">
        <w:rPr>
          <w:noProof/>
          <w:sz w:val="18"/>
          <w:lang w:val="en-US"/>
          <w:rPrChange w:id="906" w:author="Raquel" w:date="2018-11-27T16:39:00Z">
            <w:rPr>
              <w:noProof/>
              <w:sz w:val="18"/>
              <w:lang w:val="pt-PT"/>
            </w:rPr>
          </w:rPrChange>
        </w:rPr>
        <w:t>Aronson, J., Pereira, J. S., and Pausas, J. G. 2009. Cork oak woodlands on the edge: Ecology, adaptive managment and restoration, The science and practice of ecological restoration, edited by: International, S. f. E. R., IslandPress, Washington, 315 pp.</w:t>
      </w:r>
      <w:bookmarkEnd w:id="905"/>
    </w:p>
    <w:p w14:paraId="5C22EE45" w14:textId="77777777" w:rsidR="0076192B" w:rsidRPr="0076192B" w:rsidRDefault="0076192B" w:rsidP="0076192B">
      <w:pPr>
        <w:spacing w:line="240" w:lineRule="auto"/>
        <w:rPr>
          <w:noProof/>
          <w:sz w:val="18"/>
          <w:lang w:val="en-US"/>
          <w:rPrChange w:id="907" w:author="Raquel" w:date="2018-11-27T16:39:00Z">
            <w:rPr>
              <w:noProof/>
              <w:sz w:val="18"/>
              <w:lang w:val="pt-PT"/>
            </w:rPr>
          </w:rPrChange>
        </w:rPr>
      </w:pPr>
      <w:bookmarkStart w:id="908" w:name="_ENREF_37"/>
      <w:r w:rsidRPr="0076192B">
        <w:rPr>
          <w:noProof/>
          <w:sz w:val="18"/>
          <w:lang w:val="en-US"/>
          <w:rPrChange w:id="909" w:author="Raquel" w:date="2018-11-27T16:39:00Z">
            <w:rPr>
              <w:noProof/>
              <w:sz w:val="18"/>
              <w:lang w:val="pt-PT"/>
            </w:rPr>
          </w:rPrChange>
        </w:rPr>
        <w:t>Pereira, J. S., Kurz-Besson, C., and Chaves, M. M.: Coping with drought, in: Cork Oak Woodlands on the Edge: Ecology, Adaptive Management, and Restoration. Part II. Scientific Bases for Restoration and Management, edited by: Aronson, J., Pereira, J. S., and Pausas, J. G., Island Press, Washington DC, 73-80, 2009.</w:t>
      </w:r>
      <w:bookmarkEnd w:id="908"/>
    </w:p>
    <w:p w14:paraId="587BCF93" w14:textId="77777777" w:rsidR="0076192B" w:rsidRPr="0076192B" w:rsidRDefault="0076192B" w:rsidP="0076192B">
      <w:pPr>
        <w:spacing w:line="240" w:lineRule="auto"/>
        <w:rPr>
          <w:noProof/>
          <w:sz w:val="18"/>
          <w:lang w:val="en-US"/>
          <w:rPrChange w:id="910" w:author="Raquel" w:date="2018-11-27T16:39:00Z">
            <w:rPr>
              <w:noProof/>
              <w:sz w:val="18"/>
              <w:lang w:val="pt-PT"/>
            </w:rPr>
          </w:rPrChange>
        </w:rPr>
      </w:pPr>
      <w:bookmarkStart w:id="911" w:name="_ENREF_38"/>
      <w:r w:rsidRPr="0076192B">
        <w:rPr>
          <w:noProof/>
          <w:sz w:val="18"/>
          <w:lang w:val="en-US"/>
          <w:rPrChange w:id="912" w:author="Raquel" w:date="2018-11-27T16:39:00Z">
            <w:rPr>
              <w:noProof/>
              <w:sz w:val="18"/>
              <w:lang w:val="pt-PT"/>
            </w:rPr>
          </w:rPrChange>
        </w:rPr>
        <w:t>Vitasse, Y., Delzon, S., Dufrêne, E., Pontailler, J.-Y., Louvet, J.-M., Kremer, A., and Michalet, R. 2009. Leaf phenology sensitivity to temperature in European trees: Do within-species populations exhibit similar responses?, Agricultural and Forest Meteorology, 149, 735-744, https://doi.org/10.1016/j.agrformet.2008.10.019.</w:t>
      </w:r>
      <w:bookmarkEnd w:id="911"/>
    </w:p>
    <w:p w14:paraId="3C388B41" w14:textId="77777777" w:rsidR="0076192B" w:rsidRPr="0076192B" w:rsidRDefault="0076192B" w:rsidP="0076192B">
      <w:pPr>
        <w:spacing w:line="240" w:lineRule="auto"/>
        <w:rPr>
          <w:noProof/>
          <w:sz w:val="18"/>
          <w:lang w:val="en-US"/>
          <w:rPrChange w:id="913" w:author="Raquel" w:date="2018-11-27T16:39:00Z">
            <w:rPr>
              <w:noProof/>
              <w:sz w:val="18"/>
              <w:lang w:val="pt-PT"/>
            </w:rPr>
          </w:rPrChange>
        </w:rPr>
      </w:pPr>
      <w:bookmarkStart w:id="914" w:name="_ENREF_39"/>
      <w:r w:rsidRPr="0076192B">
        <w:rPr>
          <w:noProof/>
          <w:sz w:val="18"/>
          <w:lang w:val="en-US"/>
          <w:rPrChange w:id="915" w:author="Raquel" w:date="2018-11-27T16:39:00Z">
            <w:rPr>
              <w:noProof/>
              <w:sz w:val="18"/>
              <w:lang w:val="pt-PT"/>
            </w:rPr>
          </w:rPrChange>
        </w:rPr>
        <w:t>Gordo, O., and Sanz, J. J. 2009. Long-term temporal changes of plant phenology in the Western Mediterranean, Global Change Biol, 15, 1930-1948, https://doi.org/10.1111/j.1365-2486.2009.01851.x.</w:t>
      </w:r>
      <w:bookmarkEnd w:id="914"/>
    </w:p>
    <w:p w14:paraId="0A60693C" w14:textId="77777777" w:rsidR="0076192B" w:rsidRPr="0076192B" w:rsidRDefault="0076192B" w:rsidP="0076192B">
      <w:pPr>
        <w:spacing w:line="240" w:lineRule="auto"/>
        <w:rPr>
          <w:noProof/>
          <w:sz w:val="18"/>
          <w:lang w:val="en-US"/>
          <w:rPrChange w:id="916" w:author="Raquel" w:date="2018-11-27T16:39:00Z">
            <w:rPr>
              <w:noProof/>
              <w:sz w:val="18"/>
              <w:lang w:val="pt-PT"/>
            </w:rPr>
          </w:rPrChange>
        </w:rPr>
      </w:pPr>
      <w:bookmarkStart w:id="917" w:name="_ENREF_40"/>
      <w:r w:rsidRPr="0076192B">
        <w:rPr>
          <w:noProof/>
          <w:sz w:val="18"/>
          <w:lang w:val="en-US"/>
          <w:rPrChange w:id="918" w:author="Raquel" w:date="2018-11-27T16:39:00Z">
            <w:rPr>
              <w:noProof/>
              <w:sz w:val="18"/>
              <w:lang w:val="pt-PT"/>
            </w:rPr>
          </w:rPrChange>
        </w:rPr>
        <w:t>Limousin, J. M., Rambal, S., Ourcival, J. M., Rocheteau, A., Joffre, R., and Rodriguez-Cortina, R. 2009. Long-term transpiration change with rainfall decline in a Mediterranean Quercus ilex forest, Global Change Biol, 15, 2163-2175, https://doi.org/10.1111/j.1365-2486.2009.01852.x.</w:t>
      </w:r>
      <w:bookmarkEnd w:id="917"/>
    </w:p>
    <w:p w14:paraId="7AD11733" w14:textId="77777777" w:rsidR="0076192B" w:rsidRPr="0076192B" w:rsidRDefault="0076192B" w:rsidP="0076192B">
      <w:pPr>
        <w:spacing w:line="240" w:lineRule="auto"/>
        <w:rPr>
          <w:noProof/>
          <w:sz w:val="18"/>
          <w:lang w:val="en-US"/>
          <w:rPrChange w:id="919" w:author="Raquel" w:date="2018-11-27T16:39:00Z">
            <w:rPr>
              <w:noProof/>
              <w:sz w:val="18"/>
              <w:lang w:val="pt-PT"/>
            </w:rPr>
          </w:rPrChange>
        </w:rPr>
      </w:pPr>
      <w:bookmarkStart w:id="920" w:name="_ENREF_41"/>
      <w:r w:rsidRPr="0076192B">
        <w:rPr>
          <w:noProof/>
          <w:sz w:val="18"/>
          <w:lang w:val="pt-PT"/>
        </w:rPr>
        <w:t xml:space="preserve">Andivia, E., Fernández, M., Vázquez-Piqué, J., González-Pérez, A., and Tapias, R. 2009. </w:t>
      </w:r>
      <w:r w:rsidRPr="0076192B">
        <w:rPr>
          <w:noProof/>
          <w:sz w:val="18"/>
          <w:lang w:val="en-US"/>
          <w:rPrChange w:id="921" w:author="Raquel" w:date="2018-11-27T16:39:00Z">
            <w:rPr>
              <w:noProof/>
              <w:sz w:val="18"/>
              <w:lang w:val="pt-PT"/>
            </w:rPr>
          </w:rPrChange>
        </w:rPr>
        <w:t>Nutrients return from leaves and litterfall in a mediterranean cork oak (Quercus suber L.) forest in southwestern Spain, European Journal of Forest Research, 129, 5, https://doi.org/10.1007/s10342-009-0274-6.</w:t>
      </w:r>
      <w:bookmarkEnd w:id="920"/>
    </w:p>
    <w:p w14:paraId="75888D4D" w14:textId="77777777" w:rsidR="0076192B" w:rsidRPr="0076192B" w:rsidRDefault="0076192B" w:rsidP="0076192B">
      <w:pPr>
        <w:spacing w:line="240" w:lineRule="auto"/>
        <w:rPr>
          <w:noProof/>
          <w:sz w:val="18"/>
          <w:lang w:val="en-US"/>
          <w:rPrChange w:id="922" w:author="Raquel" w:date="2018-11-27T16:39:00Z">
            <w:rPr>
              <w:noProof/>
              <w:sz w:val="18"/>
              <w:lang w:val="pt-PT"/>
            </w:rPr>
          </w:rPrChange>
        </w:rPr>
      </w:pPr>
      <w:bookmarkStart w:id="923" w:name="_ENREF_42"/>
      <w:r w:rsidRPr="0076192B">
        <w:rPr>
          <w:noProof/>
          <w:sz w:val="18"/>
          <w:lang w:val="en-US"/>
          <w:rPrChange w:id="924" w:author="Raquel" w:date="2018-11-27T16:39:00Z">
            <w:rPr>
              <w:noProof/>
              <w:sz w:val="18"/>
              <w:lang w:val="pt-PT"/>
            </w:rPr>
          </w:rPrChange>
        </w:rPr>
        <w:t>Körner, C., and Basler, D. 2010. Phenology Under Global Warming, Science, 327, 1461-1462, https://doi.org/10.1126/science.1186473.</w:t>
      </w:r>
      <w:bookmarkEnd w:id="923"/>
    </w:p>
    <w:p w14:paraId="32A53E2D" w14:textId="77777777" w:rsidR="0076192B" w:rsidRPr="0076192B" w:rsidRDefault="0076192B" w:rsidP="0076192B">
      <w:pPr>
        <w:spacing w:line="240" w:lineRule="auto"/>
        <w:rPr>
          <w:noProof/>
          <w:sz w:val="18"/>
          <w:lang w:val="en-US"/>
          <w:rPrChange w:id="925" w:author="Raquel" w:date="2018-11-27T16:39:00Z">
            <w:rPr>
              <w:noProof/>
              <w:sz w:val="18"/>
              <w:lang w:val="pt-PT"/>
            </w:rPr>
          </w:rPrChange>
        </w:rPr>
      </w:pPr>
      <w:bookmarkStart w:id="926" w:name="_ENREF_43"/>
      <w:r w:rsidRPr="0076192B">
        <w:rPr>
          <w:noProof/>
          <w:sz w:val="18"/>
          <w:lang w:val="en-US"/>
          <w:rPrChange w:id="927" w:author="Raquel" w:date="2018-11-27T16:39:00Z">
            <w:rPr>
              <w:noProof/>
              <w:sz w:val="18"/>
              <w:lang w:val="pt-PT"/>
            </w:rPr>
          </w:rPrChange>
        </w:rPr>
        <w:t>García-Mozo, H., Mestre, A., and Galán, C. 2010. Phenological trends in southern Spain: A response to climate change, Agricultural and Forest Meteorology, 150, 575-580, https://doi.org/10.1016/j.agrformet.2010.01.023.</w:t>
      </w:r>
      <w:bookmarkEnd w:id="926"/>
    </w:p>
    <w:p w14:paraId="396406B6" w14:textId="77777777" w:rsidR="0076192B" w:rsidRPr="0076192B" w:rsidRDefault="0076192B" w:rsidP="0076192B">
      <w:pPr>
        <w:spacing w:line="240" w:lineRule="auto"/>
        <w:rPr>
          <w:noProof/>
          <w:sz w:val="18"/>
          <w:lang w:val="en-US"/>
          <w:rPrChange w:id="928" w:author="Raquel" w:date="2018-11-27T16:39:00Z">
            <w:rPr>
              <w:noProof/>
              <w:sz w:val="18"/>
              <w:lang w:val="pt-PT"/>
            </w:rPr>
          </w:rPrChange>
        </w:rPr>
      </w:pPr>
      <w:bookmarkStart w:id="929" w:name="_ENREF_44"/>
      <w:r w:rsidRPr="0076192B">
        <w:rPr>
          <w:noProof/>
          <w:sz w:val="18"/>
          <w:lang w:val="en-US"/>
          <w:rPrChange w:id="930" w:author="Raquel" w:date="2018-11-27T16:39:00Z">
            <w:rPr>
              <w:noProof/>
              <w:sz w:val="18"/>
              <w:lang w:val="pt-PT"/>
            </w:rPr>
          </w:rPrChange>
        </w:rPr>
        <w:t>Niinemets, Ü. 2010. Responses of forest trees to single and multiple environmental stresses from seedlings to mature plants: Past stress history, stress interactions, tolerance and acclimation, Forest Ecology and Management, 260, 1623-1639, https://doi.org/10.1016/j.foreco.2010.07.054.</w:t>
      </w:r>
      <w:bookmarkEnd w:id="929"/>
    </w:p>
    <w:p w14:paraId="638F614B" w14:textId="77777777" w:rsidR="0076192B" w:rsidRPr="0076192B" w:rsidRDefault="0076192B" w:rsidP="0076192B">
      <w:pPr>
        <w:spacing w:line="240" w:lineRule="auto"/>
        <w:rPr>
          <w:noProof/>
          <w:sz w:val="18"/>
          <w:lang w:val="en-US"/>
          <w:rPrChange w:id="931" w:author="Raquel" w:date="2018-11-27T16:39:00Z">
            <w:rPr>
              <w:noProof/>
              <w:sz w:val="18"/>
              <w:lang w:val="pt-PT"/>
            </w:rPr>
          </w:rPrChange>
        </w:rPr>
      </w:pPr>
      <w:bookmarkStart w:id="932" w:name="_ENREF_45"/>
      <w:r w:rsidRPr="0076192B">
        <w:rPr>
          <w:noProof/>
          <w:sz w:val="18"/>
          <w:lang w:val="pt-PT"/>
        </w:rPr>
        <w:t xml:space="preserve">Vicente Serrano, S. M., Beguería, S., López-Moreno, J. I., Angulo-Martínez, M., and El Kenawy, A. M. 2010. </w:t>
      </w:r>
      <w:r w:rsidRPr="0076192B">
        <w:rPr>
          <w:noProof/>
          <w:sz w:val="18"/>
          <w:lang w:val="en-US"/>
          <w:rPrChange w:id="933" w:author="Raquel" w:date="2018-11-27T16:39:00Z">
            <w:rPr>
              <w:noProof/>
              <w:sz w:val="18"/>
              <w:lang w:val="pt-PT"/>
            </w:rPr>
          </w:rPrChange>
        </w:rPr>
        <w:t>A new global 0.5° gridded dataset (1901-2006) of a multiscalar drought index: comparison with current drought index datasets based on the Palmer Drought Severity Index, Journal of Hydrometeorology, 11, 1033-1043, https://doi.org/10.1175/2010JHM1224.1.</w:t>
      </w:r>
      <w:bookmarkEnd w:id="932"/>
    </w:p>
    <w:p w14:paraId="047C6517" w14:textId="77777777" w:rsidR="0076192B" w:rsidRPr="0076192B" w:rsidRDefault="0076192B" w:rsidP="0076192B">
      <w:pPr>
        <w:spacing w:line="240" w:lineRule="auto"/>
        <w:rPr>
          <w:noProof/>
          <w:sz w:val="18"/>
          <w:lang w:val="en-US"/>
          <w:rPrChange w:id="934" w:author="Raquel" w:date="2018-11-27T16:39:00Z">
            <w:rPr>
              <w:noProof/>
              <w:sz w:val="18"/>
              <w:lang w:val="pt-PT"/>
            </w:rPr>
          </w:rPrChange>
        </w:rPr>
      </w:pPr>
      <w:bookmarkStart w:id="935" w:name="_ENREF_46"/>
      <w:r w:rsidRPr="0076192B">
        <w:rPr>
          <w:noProof/>
          <w:sz w:val="18"/>
          <w:lang w:val="pt-PT"/>
        </w:rPr>
        <w:t xml:space="preserve">Ramírez-Valiente, J. A., Sánchez-Gómez, D., Aranda, I., and Valladares, F. 2010. </w:t>
      </w:r>
      <w:r w:rsidRPr="0076192B">
        <w:rPr>
          <w:noProof/>
          <w:sz w:val="18"/>
          <w:lang w:val="en-US"/>
          <w:rPrChange w:id="936" w:author="Raquel" w:date="2018-11-27T16:39:00Z">
            <w:rPr>
              <w:noProof/>
              <w:sz w:val="18"/>
              <w:lang w:val="pt-PT"/>
            </w:rPr>
          </w:rPrChange>
        </w:rPr>
        <w:t>Phenotypic plasticity and local adaptation in leaf ecophysiological traits of 13 contrasting cork oak populations under different water availabilities, Tree Physiology, 30, 618-627, 10.1093/treephys/tpq013.</w:t>
      </w:r>
      <w:bookmarkEnd w:id="935"/>
    </w:p>
    <w:p w14:paraId="60D7B0A4" w14:textId="77777777" w:rsidR="0076192B" w:rsidRPr="0076192B" w:rsidRDefault="0076192B" w:rsidP="0076192B">
      <w:pPr>
        <w:spacing w:line="240" w:lineRule="auto"/>
        <w:rPr>
          <w:noProof/>
          <w:sz w:val="18"/>
          <w:lang w:val="en-US"/>
          <w:rPrChange w:id="937" w:author="Raquel" w:date="2018-11-27T16:39:00Z">
            <w:rPr>
              <w:noProof/>
              <w:sz w:val="18"/>
              <w:lang w:val="pt-PT"/>
            </w:rPr>
          </w:rPrChange>
        </w:rPr>
      </w:pPr>
      <w:bookmarkStart w:id="938" w:name="_ENREF_47"/>
      <w:r w:rsidRPr="0076192B">
        <w:rPr>
          <w:noProof/>
          <w:sz w:val="18"/>
          <w:lang w:val="en-US"/>
          <w:rPrChange w:id="939" w:author="Raquel" w:date="2018-11-27T16:39:00Z">
            <w:rPr>
              <w:noProof/>
              <w:sz w:val="18"/>
              <w:lang w:val="pt-PT"/>
            </w:rPr>
          </w:rPrChange>
        </w:rPr>
        <w:t>Gordo, O., and Sanz, J. J. 2010. Impact of climate change on plant phenology in Mediterranean ecosystems, Global Change Biol, 16, 1082-1106, https://doi.org/10.1111/j.1365-2486.2009.02084.x.</w:t>
      </w:r>
      <w:bookmarkEnd w:id="938"/>
    </w:p>
    <w:p w14:paraId="187B9B82" w14:textId="77777777" w:rsidR="0076192B" w:rsidRPr="0076192B" w:rsidRDefault="0076192B" w:rsidP="0076192B">
      <w:pPr>
        <w:spacing w:line="240" w:lineRule="auto"/>
        <w:rPr>
          <w:noProof/>
          <w:sz w:val="18"/>
          <w:lang w:val="en-US"/>
          <w:rPrChange w:id="940" w:author="Raquel" w:date="2018-11-27T16:39:00Z">
            <w:rPr>
              <w:noProof/>
              <w:sz w:val="18"/>
              <w:lang w:val="pt-PT"/>
            </w:rPr>
          </w:rPrChange>
        </w:rPr>
      </w:pPr>
      <w:bookmarkStart w:id="941" w:name="_ENREF_48"/>
      <w:r w:rsidRPr="0076192B">
        <w:rPr>
          <w:noProof/>
          <w:sz w:val="18"/>
          <w:lang w:val="pt-PT"/>
        </w:rPr>
        <w:t xml:space="preserve">Vaz, M., Pereira, J. S., Gazarini, L. C., David, T. S., David, J. S., Rodrigues, A., Maroco, J., and Chaves, M. M. 2010. </w:t>
      </w:r>
      <w:r w:rsidRPr="0076192B">
        <w:rPr>
          <w:noProof/>
          <w:sz w:val="18"/>
          <w:lang w:val="en-US"/>
          <w:rPrChange w:id="942" w:author="Raquel" w:date="2018-11-27T16:39:00Z">
            <w:rPr>
              <w:noProof/>
              <w:sz w:val="18"/>
              <w:lang w:val="pt-PT"/>
            </w:rPr>
          </w:rPrChange>
        </w:rPr>
        <w:t>Drought-induced photosynthetic inhibition and autumn recovery in two Mediterranean oak species (Quercus ilex and Quercus suber), Tree Physiology, 30, 946-956, https://doi.org/10.1093/treephys/tpq044.</w:t>
      </w:r>
      <w:bookmarkEnd w:id="941"/>
    </w:p>
    <w:p w14:paraId="53CC0736" w14:textId="77777777" w:rsidR="0076192B" w:rsidRPr="0076192B" w:rsidRDefault="0076192B" w:rsidP="0076192B">
      <w:pPr>
        <w:spacing w:line="240" w:lineRule="auto"/>
        <w:rPr>
          <w:noProof/>
          <w:sz w:val="18"/>
          <w:lang w:val="en-US"/>
          <w:rPrChange w:id="943" w:author="Raquel" w:date="2018-11-27T16:39:00Z">
            <w:rPr>
              <w:noProof/>
              <w:sz w:val="18"/>
              <w:lang w:val="pt-PT"/>
            </w:rPr>
          </w:rPrChange>
        </w:rPr>
      </w:pPr>
      <w:bookmarkStart w:id="944" w:name="_ENREF_49"/>
      <w:r w:rsidRPr="0076192B">
        <w:rPr>
          <w:noProof/>
          <w:sz w:val="18"/>
          <w:lang w:val="pt-PT"/>
        </w:rPr>
        <w:t xml:space="preserve">Grant, O. M., Tronina, L., Ramalho, J. C., Besson, C. K., Lobo-do-Vale, R., Pereira, J. S., Jones, H. G., and Chaves, M. M. 2010. </w:t>
      </w:r>
      <w:r w:rsidRPr="0076192B">
        <w:rPr>
          <w:noProof/>
          <w:sz w:val="18"/>
          <w:lang w:val="en-US"/>
          <w:rPrChange w:id="945" w:author="Raquel" w:date="2018-11-27T16:39:00Z">
            <w:rPr>
              <w:noProof/>
              <w:sz w:val="18"/>
              <w:lang w:val="pt-PT"/>
            </w:rPr>
          </w:rPrChange>
        </w:rPr>
        <w:t>The impact of drought on leaf physiology of Quercus suber L. trees: comparison of an extreme drought event with chronic rainfall reduction, Journal of Experimental Botany, 61, 4361-4371, https://doi.org/10.1093/Jxb/Erq239.</w:t>
      </w:r>
      <w:bookmarkEnd w:id="944"/>
    </w:p>
    <w:p w14:paraId="4E106CB2" w14:textId="77777777" w:rsidR="0076192B" w:rsidRPr="0076192B" w:rsidRDefault="0076192B" w:rsidP="0076192B">
      <w:pPr>
        <w:spacing w:line="240" w:lineRule="auto"/>
        <w:rPr>
          <w:noProof/>
          <w:sz w:val="18"/>
          <w:lang w:val="en-US"/>
          <w:rPrChange w:id="946" w:author="Raquel" w:date="2018-11-27T16:39:00Z">
            <w:rPr>
              <w:noProof/>
              <w:sz w:val="18"/>
              <w:lang w:val="pt-PT"/>
            </w:rPr>
          </w:rPrChange>
        </w:rPr>
      </w:pPr>
      <w:bookmarkStart w:id="947" w:name="_ENREF_50"/>
      <w:r w:rsidRPr="0076192B">
        <w:rPr>
          <w:noProof/>
          <w:sz w:val="18"/>
          <w:lang w:val="en-US"/>
          <w:rPrChange w:id="948" w:author="Raquel" w:date="2018-11-27T16:39:00Z">
            <w:rPr>
              <w:noProof/>
              <w:sz w:val="18"/>
              <w:lang w:val="pt-PT"/>
            </w:rPr>
          </w:rPrChange>
        </w:rPr>
        <w:t>Polgar, C. A., and Primack, R. B. 2011. Leaf-out phenology of temperate woody plants: from trees to ecosystems, New Phytologist, 191, 926-941, https://doi.org/10.1111/j.1469-8137.2011.03803.x.</w:t>
      </w:r>
      <w:bookmarkEnd w:id="947"/>
    </w:p>
    <w:p w14:paraId="4B8C7EDF" w14:textId="77777777" w:rsidR="0076192B" w:rsidRPr="0076192B" w:rsidRDefault="0076192B" w:rsidP="0076192B">
      <w:pPr>
        <w:spacing w:line="240" w:lineRule="auto"/>
        <w:rPr>
          <w:noProof/>
          <w:sz w:val="18"/>
          <w:lang w:val="en-US"/>
          <w:rPrChange w:id="949" w:author="Raquel" w:date="2018-11-27T16:39:00Z">
            <w:rPr>
              <w:noProof/>
              <w:sz w:val="18"/>
              <w:lang w:val="pt-PT"/>
            </w:rPr>
          </w:rPrChange>
        </w:rPr>
      </w:pPr>
      <w:bookmarkStart w:id="950" w:name="_ENREF_51"/>
      <w:r w:rsidRPr="0076192B">
        <w:rPr>
          <w:noProof/>
          <w:sz w:val="18"/>
          <w:lang w:val="pt-PT"/>
        </w:rPr>
        <w:t xml:space="preserve">Pinto, C. A., Henriques, M. O., Figueiredo, J. P., David, J. S., Abreu, F. G., Pereira, J. S., Correia, I., and David, T. S. 2011. </w:t>
      </w:r>
      <w:r w:rsidRPr="0076192B">
        <w:rPr>
          <w:noProof/>
          <w:sz w:val="18"/>
          <w:lang w:val="en-US"/>
          <w:rPrChange w:id="951" w:author="Raquel" w:date="2018-11-27T16:39:00Z">
            <w:rPr>
              <w:noProof/>
              <w:sz w:val="18"/>
              <w:lang w:val="pt-PT"/>
            </w:rPr>
          </w:rPrChange>
        </w:rPr>
        <w:t>Phenology and growth dynamics in Mediterranean evergreen oaks: Effects of environmental conditions and water relations, Forest Ecology and Management, 262, 500-508, https://doi.org/10.1016/j.foreco.2011.04.018.</w:t>
      </w:r>
      <w:bookmarkEnd w:id="950"/>
    </w:p>
    <w:p w14:paraId="43BD7414" w14:textId="77777777" w:rsidR="0076192B" w:rsidRPr="0076192B" w:rsidRDefault="0076192B" w:rsidP="0076192B">
      <w:pPr>
        <w:spacing w:line="240" w:lineRule="auto"/>
        <w:rPr>
          <w:noProof/>
          <w:sz w:val="18"/>
          <w:lang w:val="en-US"/>
          <w:rPrChange w:id="952" w:author="Raquel" w:date="2018-11-27T16:39:00Z">
            <w:rPr>
              <w:noProof/>
              <w:sz w:val="18"/>
              <w:lang w:val="pt-PT"/>
            </w:rPr>
          </w:rPrChange>
        </w:rPr>
      </w:pPr>
      <w:bookmarkStart w:id="953" w:name="_ENREF_52"/>
      <w:r w:rsidRPr="0076192B">
        <w:rPr>
          <w:noProof/>
          <w:sz w:val="18"/>
          <w:lang w:val="en-US"/>
          <w:rPrChange w:id="954" w:author="Raquel" w:date="2018-11-27T16:39:00Z">
            <w:rPr>
              <w:noProof/>
              <w:sz w:val="18"/>
              <w:lang w:val="pt-PT"/>
            </w:rPr>
          </w:rPrChange>
        </w:rPr>
        <w:t xml:space="preserve">Kattge, J., Díaz, S., Lavorel, S., Prentice, I. C., Leadley, P., BÖNisch, G., Garnier, E., Westoby, M., Reich, P. B., Wright, I. J., Cornelissen, J. H. C., Violle, C., Harrison, S. P., Van Bodegom, P. M., Reichstein, M., Enquist, B. J., Soudzilovskaia, N. A., Ackerly, D. D., Anand, M., Atkin, O., Bahn, M., Baker, T. R., Baldocchi, D., Bekker, R., Blanco, C. C., Blonder, B., Bond, W. J., Bradstock, R., Bunker, D. E., Casanoves, F., Cavender-Bares, J., Chambers, J. Q., Chapin Iii, F. S., Chave, J., Coomes, D., Cornwell, W. K., Craine, J. M., Dobrin, B. H., Duarte, L., Durka, W., Elser, J., Esser, G., Estiarte, M., Fagan, W. F., Fang, J., FernÁNdez-MÉNdez, F., Fidelis, A., Finegan, B., Flores, O., Ford, H., Frank, D., Freschet, G. T., Fyllas, N. M., Gallagher, R. V., Green, W. A., Gutierrez, A. G., Hickler, T., Higgins, S. I., Hodgson, J. G., Jalili, A., Jansen, S., Joly, C. A., Kerkhoff, A. J., Kirkup, D., Kitajima, K., Kleyer, M., Klotz, S., Knops, J. M. H., Kramer, K., KÜHn, I., Kurokawa, H., Laughlin, D., Lee, T. D., Leishman, M., Lens, F., Lenz, T., Lewis, S. L., Lloyd, J., LlusiÀ, J., Louault, F., Ma, S., Mahecha, M. D., Manning, P., Massad, T., Medlyn, B. E., Messier, J., Moles, A. T., MÜLler, S. C., Nadrowski, K., Naeem, S., Niinemets, Ü., NÖLlert, S., NÜSke, A., Ogaya, R., Oleksyn, J., Onipchenko, V. G., Onoda, Y., OrdoÑEz, J., Overbeck, G., Ozinga, W. A., PatiÑO, S., Paula, S., Pausas, J. G., PeÑUelas, J., Phillips, O. L., Pillar, V., Poorter, H., Poorter, L., Poschlod, P., Prinzing, A., Proulx, R., Rammig, A., Reinsch, </w:t>
      </w:r>
      <w:r w:rsidRPr="0076192B">
        <w:rPr>
          <w:noProof/>
          <w:sz w:val="18"/>
          <w:lang w:val="en-US"/>
          <w:rPrChange w:id="955" w:author="Raquel" w:date="2018-11-27T16:39:00Z">
            <w:rPr>
              <w:noProof/>
              <w:sz w:val="18"/>
              <w:lang w:val="pt-PT"/>
            </w:rPr>
          </w:rPrChange>
        </w:rPr>
        <w:lastRenderedPageBreak/>
        <w:t>S., Reu, B., Sack, L., Salgado-Negret, B., Sardans, J., Shiodera, S., Shipley, B., Siefert, A., Sosinski, E., Soussana, J. F., Swaine, E., Swenson, N., Thompson, K., Thornton, P., Waldram, M., Weiher, E., White, M., White, S., Wright, S. J., Yguel, B., Zaehle, S., Zanne, A. E., and Wirth, C. 2011. TRY – a global database of plant traits, Global Change Biol, 17, 2905-2935, 10.1111/j.1365-2486.2011.02451.x.</w:t>
      </w:r>
      <w:bookmarkEnd w:id="953"/>
    </w:p>
    <w:p w14:paraId="0F11958A" w14:textId="77777777" w:rsidR="0076192B" w:rsidRPr="0076192B" w:rsidRDefault="0076192B" w:rsidP="0076192B">
      <w:pPr>
        <w:spacing w:line="240" w:lineRule="auto"/>
        <w:rPr>
          <w:noProof/>
          <w:sz w:val="18"/>
          <w:lang w:val="en-US"/>
          <w:rPrChange w:id="956" w:author="Raquel" w:date="2018-11-27T16:39:00Z">
            <w:rPr>
              <w:noProof/>
              <w:sz w:val="18"/>
              <w:lang w:val="pt-PT"/>
            </w:rPr>
          </w:rPrChange>
        </w:rPr>
      </w:pPr>
      <w:bookmarkStart w:id="957" w:name="_ENREF_53"/>
      <w:r w:rsidRPr="0076192B">
        <w:rPr>
          <w:noProof/>
          <w:sz w:val="18"/>
          <w:lang w:val="en-US"/>
          <w:rPrChange w:id="958" w:author="Raquel" w:date="2018-11-27T16:39:00Z">
            <w:rPr>
              <w:noProof/>
              <w:sz w:val="18"/>
              <w:lang w:val="pt-PT"/>
            </w:rPr>
          </w:rPrChange>
        </w:rPr>
        <w:t>Jeong, S.-J., Ho, C.-H., Gim, H.-J., and Brown, M. E. 2011. Phenology shifts at start vs. end of growing season in temperate vegetation over the Northern Hemisphere for the period 1982–2008, Global Change Biol, 17, 2385-2399, https://doi.org/10.1111/j.1365-2486.2011.02397.x.</w:t>
      </w:r>
      <w:bookmarkEnd w:id="957"/>
    </w:p>
    <w:p w14:paraId="727795A7" w14:textId="77777777" w:rsidR="0076192B" w:rsidRPr="0076192B" w:rsidRDefault="0076192B" w:rsidP="0076192B">
      <w:pPr>
        <w:spacing w:line="240" w:lineRule="auto"/>
        <w:rPr>
          <w:noProof/>
          <w:sz w:val="18"/>
          <w:lang w:val="en-US"/>
          <w:rPrChange w:id="959" w:author="Raquel" w:date="2018-11-27T16:39:00Z">
            <w:rPr>
              <w:noProof/>
              <w:sz w:val="18"/>
              <w:lang w:val="pt-PT"/>
            </w:rPr>
          </w:rPrChange>
        </w:rPr>
      </w:pPr>
      <w:bookmarkStart w:id="960" w:name="_ENREF_54"/>
      <w:r w:rsidRPr="0076192B">
        <w:rPr>
          <w:noProof/>
          <w:sz w:val="18"/>
          <w:lang w:val="en-US"/>
          <w:rPrChange w:id="961" w:author="Raquel" w:date="2018-11-27T16:39:00Z">
            <w:rPr>
              <w:noProof/>
              <w:sz w:val="18"/>
              <w:lang w:val="pt-PT"/>
            </w:rPr>
          </w:rPrChange>
        </w:rPr>
        <w:t>Misson, L., Degueldre, D., Collin, C., Rodriguez, R., Rocheteau, A., Ourcival, J.-M., and Rambal, S. 2011. Phenological responses to extreme droughts in a Mediterranean forest, Global Change Biol, 17, 1036-1048, https://doi.org/10.1111/j.1365-2486.2010.02348.x.</w:t>
      </w:r>
      <w:bookmarkEnd w:id="960"/>
    </w:p>
    <w:p w14:paraId="2D60D257" w14:textId="77777777" w:rsidR="0076192B" w:rsidRPr="0076192B" w:rsidRDefault="0076192B" w:rsidP="0076192B">
      <w:pPr>
        <w:spacing w:line="240" w:lineRule="auto"/>
        <w:rPr>
          <w:noProof/>
          <w:sz w:val="18"/>
          <w:lang w:val="en-US"/>
          <w:rPrChange w:id="962" w:author="Raquel" w:date="2018-11-27T16:39:00Z">
            <w:rPr>
              <w:noProof/>
              <w:sz w:val="18"/>
              <w:lang w:val="pt-PT"/>
            </w:rPr>
          </w:rPrChange>
        </w:rPr>
      </w:pPr>
      <w:bookmarkStart w:id="963" w:name="_ENREF_55"/>
      <w:r w:rsidRPr="0076192B">
        <w:rPr>
          <w:noProof/>
          <w:sz w:val="18"/>
          <w:lang w:val="pt-PT"/>
        </w:rPr>
        <w:t xml:space="preserve">Costa, A., Madeira, M., Santos, J. L., and Oliveira, A. 2011. </w:t>
      </w:r>
      <w:r w:rsidRPr="0076192B">
        <w:rPr>
          <w:noProof/>
          <w:sz w:val="18"/>
          <w:lang w:val="en-US"/>
          <w:rPrChange w:id="964" w:author="Raquel" w:date="2018-11-27T16:39:00Z">
            <w:rPr>
              <w:noProof/>
              <w:sz w:val="18"/>
              <w:lang w:val="pt-PT"/>
            </w:rPr>
          </w:rPrChange>
        </w:rPr>
        <w:t>Change and dynamics in Mediterranean evergreen oak woodlands landscapes of Southwestern Iberian Peninsula, Landscape Urban Plan, 102, 164-176, https://doi.org/10.1016/j.landurbplan.2011.04.002.</w:t>
      </w:r>
      <w:bookmarkEnd w:id="963"/>
    </w:p>
    <w:p w14:paraId="67434064" w14:textId="77777777" w:rsidR="0076192B" w:rsidRPr="0076192B" w:rsidRDefault="0076192B" w:rsidP="0076192B">
      <w:pPr>
        <w:spacing w:line="240" w:lineRule="auto"/>
        <w:rPr>
          <w:noProof/>
          <w:sz w:val="18"/>
          <w:lang w:val="en-US"/>
          <w:rPrChange w:id="965" w:author="Raquel" w:date="2018-11-27T16:39:00Z">
            <w:rPr>
              <w:noProof/>
              <w:sz w:val="18"/>
              <w:lang w:val="pt-PT"/>
            </w:rPr>
          </w:rPrChange>
        </w:rPr>
      </w:pPr>
      <w:bookmarkStart w:id="966" w:name="_ENREF_56"/>
      <w:r w:rsidRPr="0076192B">
        <w:rPr>
          <w:noProof/>
          <w:sz w:val="18"/>
          <w:lang w:val="pt-PT"/>
        </w:rPr>
        <w:t xml:space="preserve">Pinto, C. A., David, J. S., Cochard, H., Caldeira, M. C., Henriques, M. O., Quilhó, T., Paço, T. A., Pereira, J. S., and David, T. S. 2012. </w:t>
      </w:r>
      <w:r w:rsidRPr="0076192B">
        <w:rPr>
          <w:noProof/>
          <w:sz w:val="18"/>
          <w:lang w:val="en-US"/>
          <w:rPrChange w:id="967" w:author="Raquel" w:date="2018-11-27T16:39:00Z">
            <w:rPr>
              <w:noProof/>
              <w:sz w:val="18"/>
              <w:lang w:val="pt-PT"/>
            </w:rPr>
          </w:rPrChange>
        </w:rPr>
        <w:t>Drought-induced embolism in current-year shoots of two Mediterranean evergreen oaks, Forest Ecology and Management, 285, 1-10, https://doi.org/10.1016/j.foreco.2012.08.005.</w:t>
      </w:r>
      <w:bookmarkEnd w:id="966"/>
    </w:p>
    <w:p w14:paraId="5DEDEC9F" w14:textId="77777777" w:rsidR="0076192B" w:rsidRPr="0076192B" w:rsidRDefault="0076192B" w:rsidP="0076192B">
      <w:pPr>
        <w:spacing w:line="240" w:lineRule="auto"/>
        <w:rPr>
          <w:noProof/>
          <w:sz w:val="18"/>
          <w:lang w:val="en-US"/>
          <w:rPrChange w:id="968" w:author="Raquel" w:date="2018-11-27T16:39:00Z">
            <w:rPr>
              <w:noProof/>
              <w:sz w:val="18"/>
              <w:lang w:val="pt-PT"/>
            </w:rPr>
          </w:rPrChange>
        </w:rPr>
      </w:pPr>
      <w:bookmarkStart w:id="969" w:name="_ENREF_57"/>
      <w:r w:rsidRPr="0076192B">
        <w:rPr>
          <w:noProof/>
          <w:sz w:val="18"/>
          <w:lang w:val="en-US"/>
          <w:rPrChange w:id="970" w:author="Raquel" w:date="2018-11-27T16:39:00Z">
            <w:rPr>
              <w:noProof/>
              <w:sz w:val="18"/>
              <w:lang w:val="pt-PT"/>
            </w:rPr>
          </w:rPrChange>
        </w:rPr>
        <w:t>Drenovsky, R. E., Khasanova, A., and James, J. J. 2012. Trait convergence and plasticity among native and invasive species in resource-poor environments, American journal of botany, 99, 629-639, https://doi.org/10.3732/ajb.1100417.</w:t>
      </w:r>
      <w:bookmarkEnd w:id="969"/>
    </w:p>
    <w:p w14:paraId="04BD28AF" w14:textId="77777777" w:rsidR="0076192B" w:rsidRPr="0076192B" w:rsidRDefault="0076192B" w:rsidP="0076192B">
      <w:pPr>
        <w:spacing w:line="240" w:lineRule="auto"/>
        <w:rPr>
          <w:noProof/>
          <w:sz w:val="18"/>
          <w:lang w:val="en-US"/>
          <w:rPrChange w:id="971" w:author="Raquel" w:date="2018-11-27T16:39:00Z">
            <w:rPr>
              <w:noProof/>
              <w:sz w:val="18"/>
              <w:lang w:val="pt-PT"/>
            </w:rPr>
          </w:rPrChange>
        </w:rPr>
      </w:pPr>
      <w:bookmarkStart w:id="972" w:name="_ENREF_58"/>
      <w:r w:rsidRPr="0076192B">
        <w:rPr>
          <w:noProof/>
          <w:sz w:val="18"/>
          <w:lang w:val="pt-PT"/>
        </w:rPr>
        <w:t xml:space="preserve">Vergutz, L., Manzoni, S., Porporato, A., Novais, R. F., and Jackson, R. B. 2012. </w:t>
      </w:r>
      <w:r w:rsidRPr="0076192B">
        <w:rPr>
          <w:noProof/>
          <w:sz w:val="18"/>
          <w:lang w:val="en-US"/>
          <w:rPrChange w:id="973" w:author="Raquel" w:date="2018-11-27T16:39:00Z">
            <w:rPr>
              <w:noProof/>
              <w:sz w:val="18"/>
              <w:lang w:val="pt-PT"/>
            </w:rPr>
          </w:rPrChange>
        </w:rPr>
        <w:t>Global resorption efficiencies and concentrations of carbon and nutrients in leaves of terrestrial plants, Ecol Monogr, 82, 205-220, https://doi.org/10.1890/11-0416.1.</w:t>
      </w:r>
      <w:bookmarkEnd w:id="972"/>
    </w:p>
    <w:p w14:paraId="0E38CF6A" w14:textId="77777777" w:rsidR="0076192B" w:rsidRPr="0076192B" w:rsidRDefault="0076192B" w:rsidP="0076192B">
      <w:pPr>
        <w:spacing w:line="240" w:lineRule="auto"/>
        <w:rPr>
          <w:noProof/>
          <w:sz w:val="18"/>
          <w:lang w:val="en-US"/>
          <w:rPrChange w:id="974" w:author="Raquel" w:date="2018-11-27T16:39:00Z">
            <w:rPr>
              <w:noProof/>
              <w:sz w:val="18"/>
              <w:lang w:val="pt-PT"/>
            </w:rPr>
          </w:rPrChange>
        </w:rPr>
      </w:pPr>
      <w:bookmarkStart w:id="975" w:name="_ENREF_59"/>
      <w:r w:rsidRPr="0076192B">
        <w:rPr>
          <w:noProof/>
          <w:sz w:val="18"/>
          <w:lang w:val="en-US"/>
          <w:rPrChange w:id="976" w:author="Raquel" w:date="2018-11-27T16:39:00Z">
            <w:rPr>
              <w:noProof/>
              <w:sz w:val="18"/>
              <w:lang w:val="pt-PT"/>
            </w:rPr>
          </w:rPrChange>
        </w:rPr>
        <w:t>Diez, J. M., Ibáñez, I., J., M.-R. A., Mazer, S. J., Crimmins, T. M., Crimmins, M. A., Bertelsen, C. D., and Inouye, D. W. 2012. Forecasting phenology: from species variability to community patterns, Ecology Letters, 15, 545-553, https://doi.org/10.1111/j.1461-0248.2012.01765.x.</w:t>
      </w:r>
      <w:bookmarkEnd w:id="975"/>
    </w:p>
    <w:p w14:paraId="4F326675" w14:textId="47F931F4" w:rsidR="0076192B" w:rsidRPr="0076192B" w:rsidRDefault="0076192B" w:rsidP="0076192B">
      <w:pPr>
        <w:spacing w:line="240" w:lineRule="auto"/>
        <w:rPr>
          <w:noProof/>
          <w:sz w:val="18"/>
          <w:lang w:val="en-US"/>
          <w:rPrChange w:id="977" w:author="Raquel" w:date="2018-11-27T16:39:00Z">
            <w:rPr>
              <w:noProof/>
              <w:sz w:val="18"/>
              <w:lang w:val="pt-PT"/>
            </w:rPr>
          </w:rPrChange>
        </w:rPr>
      </w:pPr>
      <w:bookmarkStart w:id="978" w:name="_ENREF_60"/>
      <w:r w:rsidRPr="0076192B">
        <w:rPr>
          <w:noProof/>
          <w:sz w:val="18"/>
          <w:lang w:val="pt-PT"/>
        </w:rPr>
        <w:t xml:space="preserve">David, T. S., Pinto, C. A., Nadezhdina, N., Kurz-Besson, C., Henriques, M. O., Quilhó, T., Cermak, J., Chaves, M. M., Pereira, J. S., and David, J. S. 2013. </w:t>
      </w:r>
      <w:r w:rsidRPr="0076192B">
        <w:rPr>
          <w:noProof/>
          <w:sz w:val="18"/>
          <w:lang w:val="en-US"/>
          <w:rPrChange w:id="979" w:author="Raquel" w:date="2018-11-27T16:39:00Z">
            <w:rPr>
              <w:noProof/>
              <w:sz w:val="18"/>
              <w:lang w:val="pt-PT"/>
            </w:rPr>
          </w:rPrChange>
        </w:rPr>
        <w:t xml:space="preserve">Root functioning, tree water use and hydraulic redistribution in Quercus suber trees: A modeling approach based on root sap flow, Forest Ecology and Management, 307, 136-146, </w:t>
      </w:r>
      <w:r>
        <w:rPr>
          <w:noProof/>
          <w:sz w:val="18"/>
          <w:lang w:val="pt-PT"/>
        </w:rPr>
        <w:fldChar w:fldCharType="begin"/>
      </w:r>
      <w:r w:rsidRPr="0076192B">
        <w:rPr>
          <w:noProof/>
          <w:sz w:val="18"/>
          <w:lang w:val="en-US"/>
          <w:rPrChange w:id="980" w:author="Raquel" w:date="2018-11-27T16:39:00Z">
            <w:rPr>
              <w:noProof/>
              <w:sz w:val="18"/>
              <w:lang w:val="pt-PT"/>
            </w:rPr>
          </w:rPrChange>
        </w:rPr>
        <w:instrText xml:space="preserve"> HYPERLINK "http://dx.doi.org/10.1016/j.foreco.2013.07.012" </w:instrText>
      </w:r>
      <w:r>
        <w:rPr>
          <w:noProof/>
          <w:sz w:val="18"/>
          <w:lang w:val="pt-PT"/>
        </w:rPr>
        <w:fldChar w:fldCharType="separate"/>
      </w:r>
      <w:r w:rsidRPr="0076192B">
        <w:rPr>
          <w:rStyle w:val="Hyperlink"/>
          <w:noProof/>
          <w:sz w:val="18"/>
          <w:lang w:val="en-US"/>
          <w:rPrChange w:id="981" w:author="Raquel" w:date="2018-11-27T16:39:00Z">
            <w:rPr>
              <w:rStyle w:val="Hyperlink"/>
              <w:noProof/>
              <w:sz w:val="18"/>
              <w:lang w:val="pt-PT"/>
            </w:rPr>
          </w:rPrChange>
        </w:rPr>
        <w:t>http://dx.doi.org/10.1016/j.foreco.2013.07.012</w:t>
      </w:r>
      <w:r>
        <w:rPr>
          <w:noProof/>
          <w:sz w:val="18"/>
          <w:lang w:val="pt-PT"/>
        </w:rPr>
        <w:fldChar w:fldCharType="end"/>
      </w:r>
      <w:r w:rsidRPr="0076192B">
        <w:rPr>
          <w:noProof/>
          <w:sz w:val="18"/>
          <w:lang w:val="en-US"/>
          <w:rPrChange w:id="982" w:author="Raquel" w:date="2018-11-27T16:39:00Z">
            <w:rPr>
              <w:noProof/>
              <w:sz w:val="18"/>
              <w:lang w:val="pt-PT"/>
            </w:rPr>
          </w:rPrChange>
        </w:rPr>
        <w:t>.</w:t>
      </w:r>
      <w:bookmarkEnd w:id="978"/>
    </w:p>
    <w:p w14:paraId="34524EE8" w14:textId="77777777" w:rsidR="0076192B" w:rsidRPr="0076192B" w:rsidRDefault="0076192B" w:rsidP="0076192B">
      <w:pPr>
        <w:spacing w:line="240" w:lineRule="auto"/>
        <w:rPr>
          <w:noProof/>
          <w:sz w:val="18"/>
          <w:lang w:val="en-US"/>
          <w:rPrChange w:id="983" w:author="Raquel" w:date="2018-11-27T16:39:00Z">
            <w:rPr>
              <w:noProof/>
              <w:sz w:val="18"/>
              <w:lang w:val="pt-PT"/>
            </w:rPr>
          </w:rPrChange>
        </w:rPr>
      </w:pPr>
      <w:bookmarkStart w:id="984" w:name="_ENREF_61"/>
      <w:r w:rsidRPr="0076192B">
        <w:rPr>
          <w:noProof/>
          <w:sz w:val="18"/>
          <w:lang w:val="pt-PT"/>
        </w:rPr>
        <w:t xml:space="preserve">Camilo-Alves, C. S. P., Clara, M. I. E., and Ribeiro, N. M. C. A. 2013. </w:t>
      </w:r>
      <w:r w:rsidRPr="0076192B">
        <w:rPr>
          <w:noProof/>
          <w:sz w:val="18"/>
          <w:lang w:val="en-US"/>
          <w:rPrChange w:id="985" w:author="Raquel" w:date="2018-11-27T16:39:00Z">
            <w:rPr>
              <w:noProof/>
              <w:sz w:val="18"/>
              <w:lang w:val="pt-PT"/>
            </w:rPr>
          </w:rPrChange>
        </w:rPr>
        <w:t>Decline of Mediterranean oak trees and its association with Phytophthora cinnamomi: a review, European Journal of Forest Research, 132, 411-432, https://doi.org/10.1007/s10342-013-0688-z.</w:t>
      </w:r>
      <w:bookmarkEnd w:id="984"/>
    </w:p>
    <w:p w14:paraId="7EC751BE" w14:textId="77777777" w:rsidR="0076192B" w:rsidRPr="0076192B" w:rsidRDefault="0076192B" w:rsidP="0076192B">
      <w:pPr>
        <w:spacing w:line="240" w:lineRule="auto"/>
        <w:rPr>
          <w:noProof/>
          <w:sz w:val="18"/>
          <w:lang w:val="en-US"/>
          <w:rPrChange w:id="986" w:author="Raquel" w:date="2018-11-27T16:39:00Z">
            <w:rPr>
              <w:noProof/>
              <w:sz w:val="18"/>
              <w:lang w:val="pt-PT"/>
            </w:rPr>
          </w:rPrChange>
        </w:rPr>
      </w:pPr>
      <w:bookmarkStart w:id="987" w:name="_ENREF_62"/>
      <w:r w:rsidRPr="0076192B">
        <w:rPr>
          <w:noProof/>
          <w:sz w:val="18"/>
          <w:lang w:val="en-US"/>
          <w:rPrChange w:id="988" w:author="Raquel" w:date="2018-11-27T16:39:00Z">
            <w:rPr>
              <w:noProof/>
              <w:sz w:val="18"/>
              <w:lang w:val="pt-PT"/>
            </w:rPr>
          </w:rPrChange>
        </w:rPr>
        <w:t>Martin-StPaul, N. K., Limousin, J.-M., Vogt-Schilb, H., Rodríguez-Calcerrada, J., Rambal, S., Longepierre, D., and Misson, L. 2013. The temporal response to drought in a Mediterranean evergreen tree: comparing a regional precipitation gradient and a throughfall exclusion experiment, Global Change Biol, 19, 2413-2426, https://doi.org/10.1111/gcb.12215.</w:t>
      </w:r>
      <w:bookmarkEnd w:id="987"/>
    </w:p>
    <w:p w14:paraId="6479D0C1" w14:textId="77777777" w:rsidR="0076192B" w:rsidRPr="0076192B" w:rsidRDefault="0076192B" w:rsidP="0076192B">
      <w:pPr>
        <w:spacing w:line="240" w:lineRule="auto"/>
        <w:rPr>
          <w:noProof/>
          <w:sz w:val="18"/>
          <w:lang w:val="en-US"/>
          <w:rPrChange w:id="989" w:author="Raquel" w:date="2018-11-27T16:39:00Z">
            <w:rPr>
              <w:noProof/>
              <w:sz w:val="18"/>
              <w:lang w:val="pt-PT"/>
            </w:rPr>
          </w:rPrChange>
        </w:rPr>
      </w:pPr>
      <w:bookmarkStart w:id="990" w:name="_ENREF_63"/>
      <w:r w:rsidRPr="0076192B">
        <w:rPr>
          <w:noProof/>
          <w:sz w:val="18"/>
          <w:lang w:val="en-US"/>
          <w:rPrChange w:id="991" w:author="Raquel" w:date="2018-11-27T16:39:00Z">
            <w:rPr>
              <w:noProof/>
              <w:sz w:val="18"/>
              <w:lang w:val="pt-PT"/>
            </w:rPr>
          </w:rPrChange>
        </w:rPr>
        <w:t>Swidrak, I., Schuster, R., and Oberhuber, W. 2013. Comparing growth phenology of co-occurring deciduous and evergreen conifers exposed to drought, Flora - Morphology, Distribution, Functional Ecology of Plants, 208, 609-617, https://doi.org/10.1016/j.flora.2013.09.004.</w:t>
      </w:r>
      <w:bookmarkEnd w:id="990"/>
    </w:p>
    <w:p w14:paraId="046946F9" w14:textId="77777777" w:rsidR="0076192B" w:rsidRPr="0076192B" w:rsidRDefault="0076192B" w:rsidP="0076192B">
      <w:pPr>
        <w:spacing w:line="240" w:lineRule="auto"/>
        <w:rPr>
          <w:noProof/>
          <w:sz w:val="18"/>
          <w:lang w:val="en-US"/>
          <w:rPrChange w:id="992" w:author="Raquel" w:date="2018-11-27T16:39:00Z">
            <w:rPr>
              <w:noProof/>
              <w:sz w:val="18"/>
              <w:lang w:val="pt-PT"/>
            </w:rPr>
          </w:rPrChange>
        </w:rPr>
      </w:pPr>
      <w:bookmarkStart w:id="993" w:name="_ENREF_64"/>
      <w:r w:rsidRPr="0076192B">
        <w:rPr>
          <w:noProof/>
          <w:sz w:val="18"/>
          <w:lang w:val="en-US"/>
          <w:rPrChange w:id="994" w:author="Raquel" w:date="2018-11-27T16:39:00Z">
            <w:rPr>
              <w:noProof/>
              <w:sz w:val="18"/>
              <w:lang w:val="pt-PT"/>
            </w:rPr>
          </w:rPrChange>
        </w:rPr>
        <w:t>Richardson, A. D., Keenan, T. F., Migliavacca, M., Ryu, Y., Sonnentag, O., and Toomey, M. 2013. Climate change, phenology, and phenological control of vegetation feedbacks to the climate system, Agricultural and Forest Meteorology, 169, 156-173, https://doi.org/10.1016/j.agrformet.2012.09.012.</w:t>
      </w:r>
      <w:bookmarkEnd w:id="993"/>
    </w:p>
    <w:p w14:paraId="537C9FFA" w14:textId="77777777" w:rsidR="0076192B" w:rsidRPr="0076192B" w:rsidRDefault="0076192B" w:rsidP="0076192B">
      <w:pPr>
        <w:spacing w:line="240" w:lineRule="auto"/>
        <w:rPr>
          <w:noProof/>
          <w:sz w:val="18"/>
          <w:lang w:val="en-US"/>
          <w:rPrChange w:id="995" w:author="Raquel" w:date="2018-11-27T16:39:00Z">
            <w:rPr>
              <w:noProof/>
              <w:sz w:val="18"/>
              <w:lang w:val="pt-PT"/>
            </w:rPr>
          </w:rPrChange>
        </w:rPr>
      </w:pPr>
      <w:bookmarkStart w:id="996" w:name="_ENREF_65"/>
      <w:r w:rsidRPr="0076192B">
        <w:rPr>
          <w:noProof/>
          <w:sz w:val="18"/>
          <w:lang w:val="en-US"/>
          <w:rPrChange w:id="997" w:author="Raquel" w:date="2018-11-27T16:39:00Z">
            <w:rPr>
              <w:noProof/>
              <w:sz w:val="18"/>
              <w:lang w:val="pt-PT"/>
            </w:rPr>
          </w:rPrChange>
        </w:rPr>
        <w:t>Sardans, J., and Peñuelas, J. 2013. Plant-soil interactions in Mediterranean forest and shrublands: impacts of climatic change, Plant and Soil, 365, 1-33, https://doi.org/10.1007/s11104-013-1591-6.</w:t>
      </w:r>
      <w:bookmarkEnd w:id="996"/>
    </w:p>
    <w:p w14:paraId="65617019" w14:textId="77777777" w:rsidR="0076192B" w:rsidRPr="0076192B" w:rsidRDefault="0076192B" w:rsidP="0076192B">
      <w:pPr>
        <w:spacing w:line="240" w:lineRule="auto"/>
        <w:rPr>
          <w:noProof/>
          <w:sz w:val="18"/>
          <w:lang w:val="en-US"/>
          <w:rPrChange w:id="998" w:author="Raquel" w:date="2018-11-27T16:39:00Z">
            <w:rPr>
              <w:noProof/>
              <w:sz w:val="18"/>
              <w:lang w:val="pt-PT"/>
            </w:rPr>
          </w:rPrChange>
        </w:rPr>
      </w:pPr>
      <w:bookmarkStart w:id="999" w:name="_ENREF_66"/>
      <w:r w:rsidRPr="0076192B">
        <w:rPr>
          <w:noProof/>
          <w:sz w:val="18"/>
          <w:lang w:val="en-US"/>
          <w:rPrChange w:id="1000" w:author="Raquel" w:date="2018-11-27T16:39:00Z">
            <w:rPr>
              <w:noProof/>
              <w:sz w:val="18"/>
              <w:lang w:val="pt-PT"/>
            </w:rPr>
          </w:rPrChange>
        </w:rPr>
        <w:t>Khasanova, A., James, J. J., and Drenovsky, R. E. 2013. Impacts of drought on plant water relations and nitrogen nutrition in dryland perennial grasses, Plant and Soil, 372, 541-552, https://doi.org/10.1007/s11104-013-1747-4.</w:t>
      </w:r>
      <w:bookmarkEnd w:id="999"/>
    </w:p>
    <w:p w14:paraId="615F55C8" w14:textId="77777777" w:rsidR="0076192B" w:rsidRPr="0076192B" w:rsidRDefault="0076192B" w:rsidP="0076192B">
      <w:pPr>
        <w:spacing w:line="240" w:lineRule="auto"/>
        <w:rPr>
          <w:noProof/>
          <w:sz w:val="18"/>
          <w:lang w:val="en-US"/>
          <w:rPrChange w:id="1001" w:author="Raquel" w:date="2018-11-27T16:39:00Z">
            <w:rPr>
              <w:noProof/>
              <w:sz w:val="18"/>
              <w:lang w:val="pt-PT"/>
            </w:rPr>
          </w:rPrChange>
        </w:rPr>
      </w:pPr>
      <w:bookmarkStart w:id="1002" w:name="_ENREF_67"/>
      <w:r w:rsidRPr="0076192B">
        <w:rPr>
          <w:noProof/>
          <w:sz w:val="18"/>
          <w:lang w:val="en-US"/>
          <w:rPrChange w:id="1003" w:author="Raquel" w:date="2018-11-27T16:39:00Z">
            <w:rPr>
              <w:noProof/>
              <w:sz w:val="18"/>
              <w:lang w:val="pt-PT"/>
            </w:rPr>
          </w:rPrChange>
        </w:rPr>
        <w:t>Banimahd, S. A., and Khalili, D. 2013. Factors Influencing Markov Chains Predictability Characteristics, Utilizing SPI, RDI, EDI and SPEI Drought Indices in Different Climatic Zones, Water Resources Management, 27, 3911-3928, 10.1007/s11269-013-0387-z.</w:t>
      </w:r>
      <w:bookmarkEnd w:id="1002"/>
    </w:p>
    <w:p w14:paraId="46A47F3D" w14:textId="77777777" w:rsidR="0076192B" w:rsidRPr="0076192B" w:rsidRDefault="0076192B" w:rsidP="0076192B">
      <w:pPr>
        <w:spacing w:line="240" w:lineRule="auto"/>
        <w:rPr>
          <w:noProof/>
          <w:sz w:val="18"/>
          <w:lang w:val="en-US"/>
          <w:rPrChange w:id="1004" w:author="Raquel" w:date="2018-11-27T16:39:00Z">
            <w:rPr>
              <w:noProof/>
              <w:sz w:val="18"/>
              <w:lang w:val="pt-PT"/>
            </w:rPr>
          </w:rPrChange>
        </w:rPr>
      </w:pPr>
      <w:bookmarkStart w:id="1005" w:name="_ENREF_68"/>
      <w:r w:rsidRPr="0076192B">
        <w:rPr>
          <w:noProof/>
          <w:sz w:val="18"/>
          <w:lang w:val="pt-PT"/>
        </w:rPr>
        <w:t xml:space="preserve">Besson, C. K., Lobo-do-Vale, R., Rodrigues, M. L., Almeida, P., Herd, A., Grant, O. M., David, T. S., Schmidt, M., Otieno, D., Keenan, T. F., Gouveia, C., Mériaux, C., Chaves, M. M., and Pereira, J. S. 2014. </w:t>
      </w:r>
      <w:r w:rsidRPr="0076192B">
        <w:rPr>
          <w:noProof/>
          <w:sz w:val="18"/>
          <w:lang w:val="en-US"/>
          <w:rPrChange w:id="1006" w:author="Raquel" w:date="2018-11-27T16:39:00Z">
            <w:rPr>
              <w:noProof/>
              <w:sz w:val="18"/>
              <w:lang w:val="pt-PT"/>
            </w:rPr>
          </w:rPrChange>
        </w:rPr>
        <w:t>Cork oak physiological responses to manipulated water availability in a Mediterranean woodland, Agricultural and Forest Meteorology, 184, 230-242, https://doi.org/10.1016/j.agrformet.2013.10.004.</w:t>
      </w:r>
      <w:bookmarkEnd w:id="1005"/>
    </w:p>
    <w:p w14:paraId="351EEDC3" w14:textId="77777777" w:rsidR="0076192B" w:rsidRPr="0076192B" w:rsidRDefault="0076192B" w:rsidP="0076192B">
      <w:pPr>
        <w:spacing w:line="240" w:lineRule="auto"/>
        <w:rPr>
          <w:noProof/>
          <w:sz w:val="18"/>
          <w:lang w:val="en-US"/>
          <w:rPrChange w:id="1007" w:author="Raquel" w:date="2018-11-27T16:39:00Z">
            <w:rPr>
              <w:noProof/>
              <w:sz w:val="18"/>
              <w:lang w:val="pt-PT"/>
            </w:rPr>
          </w:rPrChange>
        </w:rPr>
      </w:pPr>
      <w:bookmarkStart w:id="1008" w:name="_ENREF_69"/>
      <w:r w:rsidRPr="0076192B">
        <w:rPr>
          <w:noProof/>
          <w:sz w:val="18"/>
          <w:lang w:val="en-US"/>
          <w:rPrChange w:id="1009" w:author="Raquel" w:date="2018-11-27T16:39:00Z">
            <w:rPr>
              <w:noProof/>
              <w:sz w:val="18"/>
              <w:lang w:val="pt-PT"/>
            </w:rPr>
          </w:rPrChange>
        </w:rPr>
        <w:t>Bussotti, F., Ferrini, F., Pollastrini, M., and Fini, A. 2014. The challenge of Mediterranean sclerophyllous vegetation under climate change: From acclimation to adaptation, Environmental and Experimental Botany, 103, 80-98, https://doi.org/10.1016/j.envexpbot.2013.09.013.</w:t>
      </w:r>
      <w:bookmarkEnd w:id="1008"/>
    </w:p>
    <w:p w14:paraId="58C550E3" w14:textId="77777777" w:rsidR="0076192B" w:rsidRPr="0076192B" w:rsidRDefault="0076192B" w:rsidP="0076192B">
      <w:pPr>
        <w:spacing w:line="240" w:lineRule="auto"/>
        <w:rPr>
          <w:noProof/>
          <w:sz w:val="18"/>
          <w:lang w:val="en-US"/>
          <w:rPrChange w:id="1010" w:author="Raquel" w:date="2018-11-27T16:39:00Z">
            <w:rPr>
              <w:noProof/>
              <w:sz w:val="18"/>
              <w:lang w:val="pt-PT"/>
            </w:rPr>
          </w:rPrChange>
        </w:rPr>
      </w:pPr>
      <w:bookmarkStart w:id="1011" w:name="_ENREF_70"/>
      <w:r w:rsidRPr="0076192B">
        <w:rPr>
          <w:noProof/>
          <w:sz w:val="18"/>
          <w:lang w:val="en-US"/>
          <w:rPrChange w:id="1012" w:author="Raquel" w:date="2018-11-27T16:39:00Z">
            <w:rPr>
              <w:noProof/>
              <w:sz w:val="18"/>
              <w:lang w:val="pt-PT"/>
            </w:rPr>
          </w:rPrChange>
        </w:rPr>
        <w:t>Niinemets, Ü., and Keenan, T. 2014. Photosynthetic responses to stress in Mediterranean evergreens: Mechanisms and models, Environmental and Experimental Botany, 103, 24-41, https://doi.org/10.1016/j.envexpbot.2013.11.008.</w:t>
      </w:r>
      <w:bookmarkEnd w:id="1011"/>
    </w:p>
    <w:p w14:paraId="1CA6014D" w14:textId="77777777" w:rsidR="0076192B" w:rsidRPr="0076192B" w:rsidRDefault="0076192B" w:rsidP="0076192B">
      <w:pPr>
        <w:spacing w:line="240" w:lineRule="auto"/>
        <w:rPr>
          <w:noProof/>
          <w:sz w:val="18"/>
          <w:lang w:val="en-US"/>
          <w:rPrChange w:id="1013" w:author="Raquel" w:date="2018-11-27T16:39:00Z">
            <w:rPr>
              <w:noProof/>
              <w:sz w:val="18"/>
              <w:lang w:val="pt-PT"/>
            </w:rPr>
          </w:rPrChange>
        </w:rPr>
      </w:pPr>
      <w:bookmarkStart w:id="1014" w:name="_ENREF_71"/>
      <w:r w:rsidRPr="0076192B">
        <w:rPr>
          <w:noProof/>
          <w:sz w:val="18"/>
          <w:lang w:val="en-US"/>
          <w:rPrChange w:id="1015" w:author="Raquel" w:date="2018-11-27T16:39:00Z">
            <w:rPr>
              <w:noProof/>
              <w:sz w:val="18"/>
              <w:lang w:val="pt-PT"/>
            </w:rPr>
          </w:rPrChange>
        </w:rPr>
        <w:t>Jacob, D., Petersen, J., Eggert, B., Alias, A., Christensen, O., Bouwer, L., Braun, A., Colette, A., Déqué, M., Georgievski, G., Georgopoulou, E., Gobiet, A., Menut, L., Nikulin, G., Haensler, A., Hempelmann, N., Jones, C., Keuler, K., Kovats, S., Kröner, N., Kotlarski, S., Kriegsmann, A., Martin, E., van Meijgaard, E., Moseley, C., Pfeifer, S., Preuschmann, S., Radermacher, C., Radtke, K., Rechid, D., Rounsevell, M., Samuelsson, P., Somot, S., Soussana, J.-F., Teichmann, C., Valentini, R., Vautard, R., Weber, B., and Yiou, P. 2014. EURO-CORDEX: new high-resolution climate change projections for European impact research, Reg Environ Change, 14, 563-578, https://doi.org/10.1007/s10113-013-0499-2.</w:t>
      </w:r>
      <w:bookmarkEnd w:id="1014"/>
    </w:p>
    <w:p w14:paraId="61C85F4C" w14:textId="77777777" w:rsidR="0076192B" w:rsidRPr="0076192B" w:rsidRDefault="0076192B" w:rsidP="0076192B">
      <w:pPr>
        <w:spacing w:line="240" w:lineRule="auto"/>
        <w:rPr>
          <w:noProof/>
          <w:sz w:val="18"/>
          <w:lang w:val="en-US"/>
          <w:rPrChange w:id="1016" w:author="Raquel" w:date="2018-11-27T16:39:00Z">
            <w:rPr>
              <w:noProof/>
              <w:sz w:val="18"/>
              <w:lang w:val="pt-PT"/>
            </w:rPr>
          </w:rPrChange>
        </w:rPr>
      </w:pPr>
      <w:bookmarkStart w:id="1017" w:name="_ENREF_72"/>
      <w:r w:rsidRPr="0076192B">
        <w:rPr>
          <w:noProof/>
          <w:sz w:val="18"/>
          <w:lang w:val="en-US"/>
          <w:rPrChange w:id="1018" w:author="Raquel" w:date="2018-11-27T16:39:00Z">
            <w:rPr>
              <w:noProof/>
              <w:sz w:val="18"/>
              <w:lang w:val="pt-PT"/>
            </w:rPr>
          </w:rPrChange>
        </w:rPr>
        <w:t>Doblas-Miranda, E., Martínez-Vilalta, J., Lloret, F., Álvarez, A., Ávila, A., Bonet, F. J., Brotons, L., Castro, J., Curiel Yuste, J., Díaz, M., Ferrandis, P., García-Hurtado, E., Iriondo, J. M., Keenan, T. F., Latron, J., Llusià, J., Loepfe, L., Mayol, M., Moré, G., Moya, D., Peñuelas, J., Pons, X., Poyatos, R., Sardans, J., Sus, O., Vallejo, V. R., Vayreda, J., and Retana, J. 2015. Reassessing global change research priorities in mediterranean terrestrial ecosystems: how far have we come and where do we go from here?, Global Ecol Biogeogr, 24, 25-43, https://doi.org/10.1111/geb.12224.</w:t>
      </w:r>
      <w:bookmarkEnd w:id="1017"/>
    </w:p>
    <w:p w14:paraId="080612C6" w14:textId="77777777" w:rsidR="0076192B" w:rsidRPr="0076192B" w:rsidRDefault="0076192B" w:rsidP="0076192B">
      <w:pPr>
        <w:spacing w:line="240" w:lineRule="auto"/>
        <w:rPr>
          <w:noProof/>
          <w:sz w:val="18"/>
          <w:lang w:val="en-US"/>
          <w:rPrChange w:id="1019" w:author="Raquel" w:date="2018-11-27T16:39:00Z">
            <w:rPr>
              <w:noProof/>
              <w:sz w:val="18"/>
              <w:lang w:val="pt-PT"/>
            </w:rPr>
          </w:rPrChange>
        </w:rPr>
      </w:pPr>
      <w:bookmarkStart w:id="1020" w:name="_ENREF_73"/>
      <w:r w:rsidRPr="0076192B">
        <w:rPr>
          <w:noProof/>
          <w:sz w:val="18"/>
          <w:lang w:val="en-US"/>
          <w:rPrChange w:id="1021" w:author="Raquel" w:date="2018-11-27T16:39:00Z">
            <w:rPr>
              <w:noProof/>
              <w:sz w:val="18"/>
              <w:lang w:val="pt-PT"/>
            </w:rPr>
          </w:rPrChange>
        </w:rPr>
        <w:lastRenderedPageBreak/>
        <w:t>Lempereur, M., Martin-StPaul, N. K., Damesin, C., Joffre, R., Ourcival, J.-M., Rocheteau, A., and Rambal, S. 2015. Growth duration is a better predictor of stem increment than carbon supply in a Mediterranean oak forest: implications for assessing forest productivity under climate change, New Phytologist, 207, 579-590, https://doi.org/10.1111/nph.13400.</w:t>
      </w:r>
      <w:bookmarkEnd w:id="1020"/>
    </w:p>
    <w:p w14:paraId="71548185" w14:textId="77777777" w:rsidR="0076192B" w:rsidRPr="0076192B" w:rsidRDefault="0076192B" w:rsidP="0076192B">
      <w:pPr>
        <w:spacing w:line="240" w:lineRule="auto"/>
        <w:rPr>
          <w:noProof/>
          <w:sz w:val="18"/>
          <w:lang w:val="en-US"/>
          <w:rPrChange w:id="1022" w:author="Raquel" w:date="2018-11-27T16:39:00Z">
            <w:rPr>
              <w:noProof/>
              <w:sz w:val="18"/>
              <w:lang w:val="pt-PT"/>
            </w:rPr>
          </w:rPrChange>
        </w:rPr>
      </w:pPr>
      <w:bookmarkStart w:id="1023" w:name="_ENREF_74"/>
      <w:r w:rsidRPr="0076192B">
        <w:rPr>
          <w:noProof/>
          <w:sz w:val="18"/>
          <w:lang w:val="pt-PT"/>
        </w:rPr>
        <w:t xml:space="preserve">Caldeira, M. C., Lecomte, X., David, T. S., Pinto, J. G., Bugalho, M. N., and Werner, C. 2015. </w:t>
      </w:r>
      <w:r w:rsidRPr="0076192B">
        <w:rPr>
          <w:noProof/>
          <w:sz w:val="18"/>
          <w:lang w:val="en-US"/>
          <w:rPrChange w:id="1024" w:author="Raquel" w:date="2018-11-27T16:39:00Z">
            <w:rPr>
              <w:noProof/>
              <w:sz w:val="18"/>
              <w:lang w:val="pt-PT"/>
            </w:rPr>
          </w:rPrChange>
        </w:rPr>
        <w:t>Synergy of extreme drought and shrub invasion reduce ecosystem functioning and resilience in water-limited climates, Scientific Reports, 5, 15110, https://doi.org/10.1038/srep15110.</w:t>
      </w:r>
      <w:bookmarkEnd w:id="1023"/>
    </w:p>
    <w:p w14:paraId="11998773" w14:textId="77777777" w:rsidR="0076192B" w:rsidRPr="0076192B" w:rsidRDefault="0076192B" w:rsidP="0076192B">
      <w:pPr>
        <w:spacing w:line="240" w:lineRule="auto"/>
        <w:rPr>
          <w:noProof/>
          <w:sz w:val="18"/>
          <w:lang w:val="en-US"/>
          <w:rPrChange w:id="1025" w:author="Raquel" w:date="2018-11-27T16:39:00Z">
            <w:rPr>
              <w:noProof/>
              <w:sz w:val="18"/>
              <w:lang w:val="pt-PT"/>
            </w:rPr>
          </w:rPrChange>
        </w:rPr>
      </w:pPr>
      <w:bookmarkStart w:id="1026" w:name="_ENREF_75"/>
      <w:r w:rsidRPr="0076192B">
        <w:rPr>
          <w:noProof/>
          <w:sz w:val="18"/>
          <w:lang w:val="en-US"/>
          <w:rPrChange w:id="1027" w:author="Raquel" w:date="2018-11-27T16:39:00Z">
            <w:rPr>
              <w:noProof/>
              <w:sz w:val="18"/>
              <w:lang w:val="pt-PT"/>
            </w:rPr>
          </w:rPrChange>
        </w:rPr>
        <w:t>Brant, A. N., and Chen, H. Y. H. 2015. Patterns and Mechanisms of Nutrient Resorption in Plants, Critical Reviews in Plant Sciences, 34, 471-486, https://doi.org/10.1080/07352689.2015.1078611.</w:t>
      </w:r>
      <w:bookmarkEnd w:id="1026"/>
    </w:p>
    <w:p w14:paraId="3D8D514C" w14:textId="77777777" w:rsidR="0076192B" w:rsidRPr="0076192B" w:rsidRDefault="0076192B" w:rsidP="0076192B">
      <w:pPr>
        <w:spacing w:line="240" w:lineRule="auto"/>
        <w:rPr>
          <w:noProof/>
          <w:sz w:val="18"/>
          <w:lang w:val="en-US"/>
          <w:rPrChange w:id="1028" w:author="Raquel" w:date="2018-11-27T16:39:00Z">
            <w:rPr>
              <w:noProof/>
              <w:sz w:val="18"/>
              <w:lang w:val="pt-PT"/>
            </w:rPr>
          </w:rPrChange>
        </w:rPr>
      </w:pPr>
      <w:bookmarkStart w:id="1029" w:name="_ENREF_76"/>
      <w:r w:rsidRPr="0076192B">
        <w:rPr>
          <w:noProof/>
          <w:sz w:val="18"/>
          <w:lang w:val="pt-PT"/>
        </w:rPr>
        <w:t xml:space="preserve">Costa-e-Silva, F., Correia, A. C., Piayda, A., Dubbert, M., Rebmann, C., Cuntz, M., Werner, C., David, J. S., and Pereira, J. S. 2015. </w:t>
      </w:r>
      <w:r w:rsidRPr="0076192B">
        <w:rPr>
          <w:noProof/>
          <w:sz w:val="18"/>
          <w:lang w:val="en-US"/>
          <w:rPrChange w:id="1030" w:author="Raquel" w:date="2018-11-27T16:39:00Z">
            <w:rPr>
              <w:noProof/>
              <w:sz w:val="18"/>
              <w:lang w:val="pt-PT"/>
            </w:rPr>
          </w:rPrChange>
        </w:rPr>
        <w:t>Effects of an extremely dry winter on net ecosystem carbon exchange and tree phenology at a cork oak woodland, Agricultural and Forest Meteorology, 204, 48-57, https://doi.org/10.1016/j.agrformet.2015.01.017.</w:t>
      </w:r>
      <w:bookmarkEnd w:id="1029"/>
    </w:p>
    <w:p w14:paraId="750C4711" w14:textId="77777777" w:rsidR="0076192B" w:rsidRPr="0076192B" w:rsidRDefault="0076192B" w:rsidP="0076192B">
      <w:pPr>
        <w:spacing w:line="240" w:lineRule="auto"/>
        <w:rPr>
          <w:noProof/>
          <w:sz w:val="18"/>
          <w:lang w:val="en-US"/>
          <w:rPrChange w:id="1031" w:author="Raquel" w:date="2018-11-27T16:39:00Z">
            <w:rPr>
              <w:noProof/>
              <w:sz w:val="18"/>
              <w:lang w:val="pt-PT"/>
            </w:rPr>
          </w:rPrChange>
        </w:rPr>
      </w:pPr>
      <w:bookmarkStart w:id="1032" w:name="_ENREF_77"/>
      <w:r w:rsidRPr="0076192B">
        <w:rPr>
          <w:noProof/>
          <w:sz w:val="18"/>
          <w:lang w:val="en-US"/>
          <w:rPrChange w:id="1033" w:author="Raquel" w:date="2018-11-27T16:39:00Z">
            <w:rPr>
              <w:noProof/>
              <w:sz w:val="18"/>
              <w:lang w:val="pt-PT"/>
            </w:rPr>
          </w:rPrChange>
        </w:rPr>
        <w:t>Tang, J., Körner, C., Muraoka, H., Piao, S., Shen, M., Thackeray, S. J., and Yang, X. 2016. Emerging opportunities and challenges in phenology: a review, Ecosphere, 7, e01436, https://doi.org/10.1002/ecs2.1436.</w:t>
      </w:r>
      <w:bookmarkEnd w:id="1032"/>
    </w:p>
    <w:p w14:paraId="579BD9C6" w14:textId="77777777" w:rsidR="0076192B" w:rsidRPr="0076192B" w:rsidRDefault="0076192B" w:rsidP="0076192B">
      <w:pPr>
        <w:spacing w:line="240" w:lineRule="auto"/>
        <w:rPr>
          <w:noProof/>
          <w:sz w:val="18"/>
          <w:lang w:val="en-US"/>
          <w:rPrChange w:id="1034" w:author="Raquel" w:date="2018-11-27T16:39:00Z">
            <w:rPr>
              <w:noProof/>
              <w:sz w:val="18"/>
              <w:lang w:val="pt-PT"/>
            </w:rPr>
          </w:rPrChange>
        </w:rPr>
      </w:pPr>
      <w:bookmarkStart w:id="1035" w:name="_ENREF_78"/>
      <w:r w:rsidRPr="0076192B">
        <w:rPr>
          <w:noProof/>
          <w:sz w:val="18"/>
          <w:lang w:val="pt-PT"/>
        </w:rPr>
        <w:t xml:space="preserve">Oliveira, V., Lauw, A., and Pereira, H. 2016. </w:t>
      </w:r>
      <w:r w:rsidRPr="0076192B">
        <w:rPr>
          <w:noProof/>
          <w:sz w:val="18"/>
          <w:lang w:val="en-US"/>
          <w:rPrChange w:id="1036" w:author="Raquel" w:date="2018-11-27T16:39:00Z">
            <w:rPr>
              <w:noProof/>
              <w:sz w:val="18"/>
              <w:lang w:val="pt-PT"/>
            </w:rPr>
          </w:rPrChange>
        </w:rPr>
        <w:t>Sensitivity of cork growth to drought events: insights from a 24-year chronology, Climatic Change, 137, 261-274, https://doi.org/10.1007/s10584-016-1680-7.</w:t>
      </w:r>
      <w:bookmarkEnd w:id="1035"/>
    </w:p>
    <w:p w14:paraId="355EC5FB" w14:textId="77777777" w:rsidR="0076192B" w:rsidRPr="0076192B" w:rsidRDefault="0076192B" w:rsidP="0076192B">
      <w:pPr>
        <w:spacing w:line="240" w:lineRule="auto"/>
        <w:rPr>
          <w:noProof/>
          <w:sz w:val="18"/>
          <w:lang w:val="en-US"/>
          <w:rPrChange w:id="1037" w:author="Raquel" w:date="2018-11-27T16:39:00Z">
            <w:rPr>
              <w:noProof/>
              <w:sz w:val="18"/>
              <w:lang w:val="pt-PT"/>
            </w:rPr>
          </w:rPrChange>
        </w:rPr>
      </w:pPr>
      <w:bookmarkStart w:id="1038" w:name="_ENREF_79"/>
      <w:r w:rsidRPr="0076192B">
        <w:rPr>
          <w:noProof/>
          <w:sz w:val="18"/>
          <w:lang w:val="pt-PT"/>
        </w:rPr>
        <w:t xml:space="preserve">Costa, A., Barbosa, I., Roussado, C., Graça, J., and Spiecker, H. 2016. </w:t>
      </w:r>
      <w:r w:rsidRPr="0076192B">
        <w:rPr>
          <w:noProof/>
          <w:sz w:val="18"/>
          <w:lang w:val="en-US"/>
          <w:rPrChange w:id="1039" w:author="Raquel" w:date="2018-11-27T16:39:00Z">
            <w:rPr>
              <w:noProof/>
              <w:sz w:val="18"/>
              <w:lang w:val="pt-PT"/>
            </w:rPr>
          </w:rPrChange>
        </w:rPr>
        <w:t>Climate response of cork growth in the Mediterranean oak (Quercus suber L.) woodlands of southwestern Portugal, Dendrochronologia, 38, 72-81, https://doi.org/10.1016/j.dendro.2016.03.007.</w:t>
      </w:r>
      <w:bookmarkEnd w:id="1038"/>
    </w:p>
    <w:p w14:paraId="53762BA6" w14:textId="77777777" w:rsidR="0076192B" w:rsidRPr="0076192B" w:rsidRDefault="0076192B" w:rsidP="0076192B">
      <w:pPr>
        <w:spacing w:line="240" w:lineRule="auto"/>
        <w:rPr>
          <w:noProof/>
          <w:sz w:val="18"/>
          <w:lang w:val="en-US"/>
          <w:rPrChange w:id="1040" w:author="Raquel" w:date="2018-11-27T16:39:00Z">
            <w:rPr>
              <w:noProof/>
              <w:sz w:val="18"/>
              <w:lang w:val="pt-PT"/>
            </w:rPr>
          </w:rPrChange>
        </w:rPr>
      </w:pPr>
      <w:bookmarkStart w:id="1041" w:name="_ENREF_80"/>
      <w:r w:rsidRPr="0076192B">
        <w:rPr>
          <w:noProof/>
          <w:sz w:val="18"/>
          <w:lang w:val="pt-PT"/>
        </w:rPr>
        <w:t xml:space="preserve">Sampaio, T., Branco, M., Guichoux, E., Petit, R. J., Pereira, J. S., Varela, M. C., and Almeida, M. H. 2016. </w:t>
      </w:r>
      <w:r w:rsidRPr="0076192B">
        <w:rPr>
          <w:noProof/>
          <w:sz w:val="18"/>
          <w:lang w:val="en-US"/>
          <w:rPrChange w:id="1042" w:author="Raquel" w:date="2018-11-27T16:39:00Z">
            <w:rPr>
              <w:noProof/>
              <w:sz w:val="18"/>
              <w:lang w:val="pt-PT"/>
            </w:rPr>
          </w:rPrChange>
        </w:rPr>
        <w:t>Does the geography of cork oak origin influence budburst and leaf pest damage?, Forest Ecology and Management, 373, 33-43, https://doi.org/10.1016/j.foreco.2016.04.019.</w:t>
      </w:r>
      <w:bookmarkEnd w:id="1041"/>
    </w:p>
    <w:p w14:paraId="44433344" w14:textId="77777777" w:rsidR="0076192B" w:rsidRPr="0076192B" w:rsidRDefault="0076192B" w:rsidP="0076192B">
      <w:pPr>
        <w:spacing w:line="240" w:lineRule="auto"/>
        <w:rPr>
          <w:noProof/>
          <w:sz w:val="18"/>
          <w:lang w:val="en-US"/>
          <w:rPrChange w:id="1043" w:author="Raquel" w:date="2018-11-27T16:39:00Z">
            <w:rPr>
              <w:noProof/>
              <w:sz w:val="18"/>
              <w:lang w:val="pt-PT"/>
            </w:rPr>
          </w:rPrChange>
        </w:rPr>
      </w:pPr>
      <w:bookmarkStart w:id="1044" w:name="_ENREF_81"/>
      <w:r w:rsidRPr="0076192B">
        <w:rPr>
          <w:noProof/>
          <w:sz w:val="18"/>
          <w:lang w:val="pt-PT"/>
        </w:rPr>
        <w:t xml:space="preserve">Mendes, M. P., Ribeiro, L., David, T. S., and Costa, A. 2016. </w:t>
      </w:r>
      <w:r w:rsidRPr="0076192B">
        <w:rPr>
          <w:noProof/>
          <w:sz w:val="18"/>
          <w:lang w:val="en-US"/>
          <w:rPrChange w:id="1045" w:author="Raquel" w:date="2018-11-27T16:39:00Z">
            <w:rPr>
              <w:noProof/>
              <w:sz w:val="18"/>
              <w:lang w:val="pt-PT"/>
            </w:rPr>
          </w:rPrChange>
        </w:rPr>
        <w:t>How dependent are cork oak (Quercus suber L.) woodlands on groundwater? A case study in southwestern Portugal, Forest Ecology and Management, 378, 122-130, https://doi.org/10.1016/j.foreco.2016.07.024.</w:t>
      </w:r>
      <w:bookmarkEnd w:id="1044"/>
    </w:p>
    <w:p w14:paraId="222BEB04" w14:textId="77777777" w:rsidR="0076192B" w:rsidRPr="0076192B" w:rsidRDefault="0076192B" w:rsidP="0076192B">
      <w:pPr>
        <w:spacing w:line="240" w:lineRule="auto"/>
        <w:rPr>
          <w:noProof/>
          <w:sz w:val="18"/>
          <w:lang w:val="en-US"/>
          <w:rPrChange w:id="1046" w:author="Raquel" w:date="2018-11-27T16:39:00Z">
            <w:rPr>
              <w:noProof/>
              <w:sz w:val="18"/>
              <w:lang w:val="pt-PT"/>
            </w:rPr>
          </w:rPrChange>
        </w:rPr>
      </w:pPr>
      <w:bookmarkStart w:id="1047" w:name="_ENREF_82"/>
      <w:r w:rsidRPr="0076192B">
        <w:rPr>
          <w:noProof/>
          <w:sz w:val="18"/>
          <w:lang w:val="pt-PT"/>
        </w:rPr>
        <w:t xml:space="preserve">Chaves, M. M., Costa, J. M., Zarrouk, O., Pinheiro, C., Lopes, C. M., and Pereira, J. S. 2016. </w:t>
      </w:r>
      <w:r w:rsidRPr="0076192B">
        <w:rPr>
          <w:noProof/>
          <w:sz w:val="18"/>
          <w:lang w:val="en-US"/>
          <w:rPrChange w:id="1048" w:author="Raquel" w:date="2018-11-27T16:39:00Z">
            <w:rPr>
              <w:noProof/>
              <w:sz w:val="18"/>
              <w:lang w:val="pt-PT"/>
            </w:rPr>
          </w:rPrChange>
        </w:rPr>
        <w:t>Controlling stomatal aperture in semi-arid regions—The dilemma of saving water or being cool?, Plant Science, 251, 54-64, https://doi.org/10.1016/j.plantsci.2016.06.015.</w:t>
      </w:r>
      <w:bookmarkEnd w:id="1047"/>
    </w:p>
    <w:p w14:paraId="2F7980B4" w14:textId="77777777" w:rsidR="0076192B" w:rsidRPr="0076192B" w:rsidRDefault="0076192B" w:rsidP="0076192B">
      <w:pPr>
        <w:spacing w:line="240" w:lineRule="auto"/>
        <w:rPr>
          <w:noProof/>
          <w:sz w:val="18"/>
          <w:lang w:val="en-US"/>
          <w:rPrChange w:id="1049" w:author="Raquel" w:date="2018-11-27T16:39:00Z">
            <w:rPr>
              <w:noProof/>
              <w:sz w:val="18"/>
              <w:lang w:val="pt-PT"/>
            </w:rPr>
          </w:rPrChange>
        </w:rPr>
      </w:pPr>
      <w:bookmarkStart w:id="1050" w:name="_ENREF_83"/>
      <w:r w:rsidRPr="0076192B">
        <w:rPr>
          <w:noProof/>
          <w:sz w:val="18"/>
          <w:lang w:val="en-US"/>
          <w:rPrChange w:id="1051" w:author="Raquel" w:date="2018-11-27T16:39:00Z">
            <w:rPr>
              <w:noProof/>
              <w:sz w:val="18"/>
              <w:lang w:val="pt-PT"/>
            </w:rPr>
          </w:rPrChange>
        </w:rPr>
        <w:t>Lempereur, M., Limousin, J.-M., Guibal, F., Ourcival, J.-M., Rambal, S., Ruffault, J., and Mouillot, F. 2017. Recent climate hiatus revealed dual control by temperature and drought on the stem growth of Mediterranean Quercus ilex, Global Change Biol, 23, 42-55, https://doi.org/10.1111/gcb.13495.</w:t>
      </w:r>
      <w:bookmarkEnd w:id="1050"/>
    </w:p>
    <w:p w14:paraId="2D39EF13" w14:textId="77777777" w:rsidR="0076192B" w:rsidRPr="0076192B" w:rsidRDefault="0076192B" w:rsidP="0076192B">
      <w:pPr>
        <w:spacing w:line="240" w:lineRule="auto"/>
        <w:rPr>
          <w:noProof/>
          <w:sz w:val="18"/>
          <w:lang w:val="en-US"/>
          <w:rPrChange w:id="1052" w:author="Raquel" w:date="2018-11-27T16:39:00Z">
            <w:rPr>
              <w:noProof/>
              <w:sz w:val="18"/>
              <w:lang w:val="pt-PT"/>
            </w:rPr>
          </w:rPrChange>
        </w:rPr>
      </w:pPr>
      <w:bookmarkStart w:id="1053" w:name="_ENREF_84"/>
      <w:r w:rsidRPr="0076192B">
        <w:rPr>
          <w:noProof/>
          <w:sz w:val="18"/>
          <w:lang w:val="en-US"/>
          <w:rPrChange w:id="1054" w:author="Raquel" w:date="2018-11-27T16:39:00Z">
            <w:rPr>
              <w:noProof/>
              <w:sz w:val="18"/>
              <w:lang w:val="pt-PT"/>
            </w:rPr>
          </w:rPrChange>
        </w:rPr>
        <w:t>Gerst, K. L., Rossington, N. L., and Mazer, S. J. 2017. Phenological responsiveness to climate differs among four species of Quercus in North America, J Ecol, 105, 1610-1622, https://doi.org/10.1111/1365-2745.12774.</w:t>
      </w:r>
      <w:bookmarkEnd w:id="1053"/>
    </w:p>
    <w:p w14:paraId="038A5899" w14:textId="77777777" w:rsidR="0076192B" w:rsidRPr="0076192B" w:rsidRDefault="0076192B" w:rsidP="0076192B">
      <w:pPr>
        <w:spacing w:line="240" w:lineRule="auto"/>
        <w:rPr>
          <w:noProof/>
          <w:sz w:val="18"/>
          <w:lang w:val="en-US"/>
          <w:rPrChange w:id="1055" w:author="Raquel" w:date="2018-11-27T16:39:00Z">
            <w:rPr>
              <w:noProof/>
              <w:sz w:val="18"/>
              <w:lang w:val="pt-PT"/>
            </w:rPr>
          </w:rPrChange>
        </w:rPr>
      </w:pPr>
      <w:bookmarkStart w:id="1056" w:name="_ENREF_85"/>
      <w:r w:rsidRPr="0076192B">
        <w:rPr>
          <w:noProof/>
          <w:sz w:val="18"/>
          <w:lang w:val="en-US"/>
          <w:rPrChange w:id="1057" w:author="Raquel" w:date="2018-11-27T16:39:00Z">
            <w:rPr>
              <w:noProof/>
              <w:sz w:val="18"/>
              <w:lang w:val="pt-PT"/>
            </w:rPr>
          </w:rPrChange>
        </w:rPr>
        <w:t>Zhao, G., Shi, P., Wu, J., Xiong, D., Zong, N., and Zhang, X. 2017. Foliar nutrient resorption patterns of four functional plants along a precipitation gradient on the Tibetan Changtang Plateau, Ecol Evol, 7, 7201-7212, https://doi.org/10.1002/ece3.3283.</w:t>
      </w:r>
      <w:bookmarkEnd w:id="1056"/>
    </w:p>
    <w:p w14:paraId="1E72D17D" w14:textId="77777777" w:rsidR="0076192B" w:rsidRPr="0076192B" w:rsidRDefault="0076192B" w:rsidP="0076192B">
      <w:pPr>
        <w:spacing w:line="240" w:lineRule="auto"/>
        <w:rPr>
          <w:noProof/>
          <w:sz w:val="18"/>
          <w:lang w:val="en-US"/>
          <w:rPrChange w:id="1058" w:author="Raquel" w:date="2018-11-27T16:39:00Z">
            <w:rPr>
              <w:noProof/>
              <w:sz w:val="18"/>
              <w:lang w:val="pt-PT"/>
            </w:rPr>
          </w:rPrChange>
        </w:rPr>
      </w:pPr>
      <w:bookmarkStart w:id="1059" w:name="_ENREF_86"/>
      <w:r w:rsidRPr="0076192B">
        <w:rPr>
          <w:noProof/>
          <w:sz w:val="18"/>
          <w:lang w:val="en-US"/>
          <w:rPrChange w:id="1060" w:author="Raquel" w:date="2018-11-27T16:39:00Z">
            <w:rPr>
              <w:noProof/>
              <w:sz w:val="18"/>
              <w:lang w:val="pt-PT"/>
            </w:rPr>
          </w:rPrChange>
        </w:rPr>
        <w:t>Xu, S., Zhou, G., Tang, X., Wang, W., Wang, G., Ma, K., Han, S., Du, S., Li, S., Yan, J., and Ma, Y. 2017. Different spatial patterns of nitrogen and phosphorus resorption efficiencies in China’s forests, Scientific Reports, 7, 10584, https://doi.org/10.1038/s41598-017-11163-7.</w:t>
      </w:r>
      <w:bookmarkEnd w:id="1059"/>
    </w:p>
    <w:p w14:paraId="1F15FB27" w14:textId="77777777" w:rsidR="0076192B" w:rsidRPr="0076192B" w:rsidRDefault="0076192B" w:rsidP="0076192B">
      <w:pPr>
        <w:spacing w:line="240" w:lineRule="auto"/>
        <w:rPr>
          <w:noProof/>
          <w:sz w:val="18"/>
          <w:lang w:val="en-US"/>
          <w:rPrChange w:id="1061" w:author="Raquel" w:date="2018-11-27T16:39:00Z">
            <w:rPr>
              <w:noProof/>
              <w:sz w:val="18"/>
              <w:lang w:val="pt-PT"/>
            </w:rPr>
          </w:rPrChange>
        </w:rPr>
      </w:pPr>
      <w:bookmarkStart w:id="1062" w:name="_ENREF_87"/>
      <w:r w:rsidRPr="0076192B">
        <w:rPr>
          <w:noProof/>
          <w:sz w:val="18"/>
          <w:lang w:val="en-US"/>
          <w:rPrChange w:id="1063" w:author="Raquel" w:date="2018-11-27T16:39:00Z">
            <w:rPr>
              <w:noProof/>
              <w:sz w:val="18"/>
              <w:lang w:val="pt-PT"/>
            </w:rPr>
          </w:rPrChange>
        </w:rPr>
        <w:t>Perkins-Kirkpatrick, S. E., and Gibson, P. B. 2017. Changes in regional heatwave characteristics as a function of increasing global temperature, Scientific Reports, 7, 12256, https://doi.org/10.1038/s41598-017-12520-2.</w:t>
      </w:r>
      <w:bookmarkEnd w:id="1062"/>
    </w:p>
    <w:p w14:paraId="716D0E9E" w14:textId="77777777" w:rsidR="0076192B" w:rsidRPr="0076192B" w:rsidRDefault="0076192B" w:rsidP="0076192B">
      <w:pPr>
        <w:spacing w:line="240" w:lineRule="auto"/>
        <w:rPr>
          <w:noProof/>
          <w:sz w:val="18"/>
          <w:lang w:val="en-US"/>
          <w:rPrChange w:id="1064" w:author="Raquel" w:date="2018-11-27T16:39:00Z">
            <w:rPr>
              <w:noProof/>
              <w:sz w:val="18"/>
              <w:lang w:val="pt-PT"/>
            </w:rPr>
          </w:rPrChange>
        </w:rPr>
      </w:pPr>
      <w:bookmarkStart w:id="1065" w:name="_ENREF_88"/>
      <w:r w:rsidRPr="0076192B">
        <w:rPr>
          <w:noProof/>
          <w:sz w:val="18"/>
          <w:lang w:val="en-US"/>
          <w:rPrChange w:id="1066" w:author="Raquel" w:date="2018-11-27T16:39:00Z">
            <w:rPr>
              <w:noProof/>
              <w:sz w:val="18"/>
              <w:lang w:val="pt-PT"/>
            </w:rPr>
          </w:rPrChange>
        </w:rPr>
        <w:t>Han, Q., Wang, T., Jiang, Y., Fischer, R., and Li, C. 2018. Phenological variation decreased carbon uptake in European forests during 1999–2013, Forest Ecology and Management, 427, 45-51, https://doi.org/10.1016/j.foreco.2018.05.062.</w:t>
      </w:r>
      <w:bookmarkEnd w:id="1065"/>
    </w:p>
    <w:p w14:paraId="6985C5DF" w14:textId="6DAD3A56" w:rsidR="0076192B" w:rsidRPr="0076192B" w:rsidRDefault="0076192B" w:rsidP="0076192B">
      <w:pPr>
        <w:spacing w:line="240" w:lineRule="auto"/>
        <w:rPr>
          <w:noProof/>
          <w:sz w:val="18"/>
          <w:lang w:val="en-US"/>
          <w:rPrChange w:id="1067" w:author="Raquel" w:date="2018-11-27T16:39:00Z">
            <w:rPr>
              <w:noProof/>
              <w:sz w:val="18"/>
              <w:lang w:val="pt-PT"/>
            </w:rPr>
          </w:rPrChange>
        </w:rPr>
      </w:pPr>
      <w:bookmarkStart w:id="1068" w:name="_ENREF_89"/>
      <w:r w:rsidRPr="0076192B">
        <w:rPr>
          <w:noProof/>
          <w:sz w:val="18"/>
          <w:lang w:val="en-US"/>
          <w:rPrChange w:id="1069" w:author="Raquel" w:date="2018-11-27T16:39:00Z">
            <w:rPr>
              <w:noProof/>
              <w:sz w:val="18"/>
              <w:lang w:val="pt-PT"/>
            </w:rPr>
          </w:rPrChange>
        </w:rPr>
        <w:t xml:space="preserve">Climate normals: </w:t>
      </w:r>
      <w:r>
        <w:rPr>
          <w:noProof/>
          <w:sz w:val="18"/>
          <w:lang w:val="pt-PT"/>
        </w:rPr>
        <w:fldChar w:fldCharType="begin"/>
      </w:r>
      <w:r w:rsidRPr="0076192B">
        <w:rPr>
          <w:noProof/>
          <w:sz w:val="18"/>
          <w:lang w:val="en-US"/>
          <w:rPrChange w:id="1070" w:author="Raquel" w:date="2018-11-27T16:39:00Z">
            <w:rPr>
              <w:noProof/>
              <w:sz w:val="18"/>
              <w:lang w:val="pt-PT"/>
            </w:rPr>
          </w:rPrChange>
        </w:rPr>
        <w:instrText xml:space="preserve"> HYPERLINK "http://www.ipma.pt" </w:instrText>
      </w:r>
      <w:r>
        <w:rPr>
          <w:noProof/>
          <w:sz w:val="18"/>
          <w:lang w:val="pt-PT"/>
        </w:rPr>
        <w:fldChar w:fldCharType="separate"/>
      </w:r>
      <w:r w:rsidRPr="0076192B">
        <w:rPr>
          <w:rStyle w:val="Hyperlink"/>
          <w:noProof/>
          <w:sz w:val="18"/>
          <w:lang w:val="en-US"/>
          <w:rPrChange w:id="1071" w:author="Raquel" w:date="2018-11-27T16:39:00Z">
            <w:rPr>
              <w:rStyle w:val="Hyperlink"/>
              <w:noProof/>
              <w:sz w:val="18"/>
              <w:lang w:val="pt-PT"/>
            </w:rPr>
          </w:rPrChange>
        </w:rPr>
        <w:t>www.ipma.pt</w:t>
      </w:r>
      <w:r>
        <w:rPr>
          <w:noProof/>
          <w:sz w:val="18"/>
          <w:lang w:val="pt-PT"/>
        </w:rPr>
        <w:fldChar w:fldCharType="end"/>
      </w:r>
      <w:r w:rsidRPr="0076192B">
        <w:rPr>
          <w:noProof/>
          <w:sz w:val="18"/>
          <w:lang w:val="en-US"/>
          <w:rPrChange w:id="1072" w:author="Raquel" w:date="2018-11-27T16:39:00Z">
            <w:rPr>
              <w:noProof/>
              <w:sz w:val="18"/>
              <w:lang w:val="pt-PT"/>
            </w:rPr>
          </w:rPrChange>
        </w:rPr>
        <w:t>, access: 01/2018, 2018.</w:t>
      </w:r>
      <w:bookmarkEnd w:id="1068"/>
    </w:p>
    <w:p w14:paraId="4377009B" w14:textId="77777777" w:rsidR="0076192B" w:rsidRPr="0076192B" w:rsidRDefault="0076192B" w:rsidP="0076192B">
      <w:pPr>
        <w:spacing w:line="240" w:lineRule="auto"/>
        <w:rPr>
          <w:noProof/>
          <w:sz w:val="18"/>
          <w:lang w:val="en-US"/>
          <w:rPrChange w:id="1073" w:author="Raquel" w:date="2018-11-27T16:39:00Z">
            <w:rPr>
              <w:noProof/>
              <w:sz w:val="18"/>
              <w:lang w:val="pt-PT"/>
            </w:rPr>
          </w:rPrChange>
        </w:rPr>
      </w:pPr>
      <w:bookmarkStart w:id="1074" w:name="_ENREF_90"/>
      <w:r w:rsidRPr="0076192B">
        <w:rPr>
          <w:noProof/>
          <w:sz w:val="18"/>
          <w:lang w:val="en-US"/>
          <w:rPrChange w:id="1075" w:author="Raquel" w:date="2018-11-27T16:39:00Z">
            <w:rPr>
              <w:noProof/>
              <w:sz w:val="18"/>
              <w:lang w:val="pt-PT"/>
            </w:rPr>
          </w:rPrChange>
        </w:rPr>
        <w:t>Wang, Z., Fan, Z., Zhao, Q., Ran, J., and Niklas, K. J. 2018. Global patterns of leaf nutrient resorption in herbaceous plants, Biogeosciences Discuss., 2018, 1-29, https://doi.org/10.5194/bg-2018-112.</w:t>
      </w:r>
      <w:bookmarkEnd w:id="1074"/>
    </w:p>
    <w:p w14:paraId="420EF15E" w14:textId="77777777" w:rsidR="0076192B" w:rsidRPr="0076192B" w:rsidRDefault="0076192B" w:rsidP="0076192B">
      <w:pPr>
        <w:spacing w:line="240" w:lineRule="auto"/>
        <w:rPr>
          <w:noProof/>
          <w:sz w:val="18"/>
          <w:lang w:val="en-US"/>
          <w:rPrChange w:id="1076" w:author="Raquel" w:date="2018-11-27T16:39:00Z">
            <w:rPr>
              <w:noProof/>
              <w:sz w:val="18"/>
              <w:lang w:val="pt-PT"/>
            </w:rPr>
          </w:rPrChange>
        </w:rPr>
      </w:pPr>
      <w:bookmarkStart w:id="1077" w:name="_ENREF_91"/>
      <w:r w:rsidRPr="0076192B">
        <w:rPr>
          <w:noProof/>
          <w:sz w:val="18"/>
          <w:lang w:val="en-US"/>
          <w:rPrChange w:id="1078" w:author="Raquel" w:date="2018-11-27T16:39:00Z">
            <w:rPr>
              <w:noProof/>
              <w:sz w:val="18"/>
              <w:lang w:val="pt-PT"/>
            </w:rPr>
          </w:rPrChange>
        </w:rPr>
        <w:t>Flynn, D. F. B., and Wolkovich, E. M. 2018. Temperature and photoperiod drive spring phenology across all species in a temperate forest community, New Phytologist, 219, 1353-1362, https://doi.org/10.1111/nph.15232.</w:t>
      </w:r>
      <w:bookmarkEnd w:id="1077"/>
    </w:p>
    <w:p w14:paraId="689BF2BE" w14:textId="77777777" w:rsidR="0076192B" w:rsidRPr="0076192B" w:rsidRDefault="0076192B" w:rsidP="0076192B">
      <w:pPr>
        <w:spacing w:line="240" w:lineRule="auto"/>
        <w:rPr>
          <w:noProof/>
          <w:sz w:val="18"/>
          <w:lang w:val="en-US"/>
          <w:rPrChange w:id="1079" w:author="Raquel" w:date="2018-11-27T16:39:00Z">
            <w:rPr>
              <w:noProof/>
              <w:sz w:val="18"/>
              <w:lang w:val="pt-PT"/>
            </w:rPr>
          </w:rPrChange>
        </w:rPr>
      </w:pPr>
      <w:bookmarkStart w:id="1080" w:name="_ENREF_92"/>
      <w:r w:rsidRPr="0076192B">
        <w:rPr>
          <w:noProof/>
          <w:sz w:val="18"/>
          <w:lang w:val="pt-PT"/>
        </w:rPr>
        <w:t xml:space="preserve">Sanginés de Cárcer, P., Vitasse, Y., Peñuelas, J., Jassey, V. E. J., Buttler, A., and Signarbieux, C. 2018. </w:t>
      </w:r>
      <w:r w:rsidRPr="0076192B">
        <w:rPr>
          <w:noProof/>
          <w:sz w:val="18"/>
          <w:lang w:val="en-US"/>
          <w:rPrChange w:id="1081" w:author="Raquel" w:date="2018-11-27T16:39:00Z">
            <w:rPr>
              <w:noProof/>
              <w:sz w:val="18"/>
              <w:lang w:val="pt-PT"/>
            </w:rPr>
          </w:rPrChange>
        </w:rPr>
        <w:t>Vapor–pressure deficit and extreme climatic variables limit tree growth, Global Change Biol, 24, 1108-1122, 10.1111/gcb.13973.</w:t>
      </w:r>
      <w:bookmarkEnd w:id="1080"/>
    </w:p>
    <w:p w14:paraId="12DF1D8A" w14:textId="77777777" w:rsidR="0076192B" w:rsidRPr="0076192B" w:rsidRDefault="0076192B" w:rsidP="0076192B">
      <w:pPr>
        <w:spacing w:line="240" w:lineRule="auto"/>
        <w:rPr>
          <w:noProof/>
          <w:sz w:val="18"/>
          <w:lang w:val="en-US"/>
          <w:rPrChange w:id="1082" w:author="Raquel" w:date="2018-11-27T16:39:00Z">
            <w:rPr>
              <w:noProof/>
              <w:sz w:val="18"/>
              <w:lang w:val="pt-PT"/>
            </w:rPr>
          </w:rPrChange>
        </w:rPr>
      </w:pPr>
      <w:bookmarkStart w:id="1083" w:name="_ENREF_93"/>
      <w:r w:rsidRPr="0076192B">
        <w:rPr>
          <w:noProof/>
          <w:sz w:val="18"/>
          <w:lang w:val="en-US"/>
          <w:rPrChange w:id="1084" w:author="Raquel" w:date="2018-11-27T16:39:00Z">
            <w:rPr>
              <w:noProof/>
              <w:sz w:val="18"/>
              <w:lang w:val="pt-PT"/>
            </w:rPr>
          </w:rPrChange>
        </w:rPr>
        <w:t>Cabon, A., Mouillot, F., Lempereur, M., Ourcival, J.-M., Simioni, G., and Limousin, J.-M. 2018. Thinning increases tree growth by delaying drought-induced growth cessation in a Mediterranean evergreen oak coppice, Forest Ecology and Management, 409, 333-342, https://doi.org/10.1016/j.foreco.2017.11.030.</w:t>
      </w:r>
      <w:bookmarkEnd w:id="1083"/>
    </w:p>
    <w:p w14:paraId="54F630D4" w14:textId="77777777" w:rsidR="0076192B" w:rsidRPr="0076192B" w:rsidRDefault="0076192B" w:rsidP="0076192B">
      <w:pPr>
        <w:spacing w:line="240" w:lineRule="auto"/>
        <w:rPr>
          <w:noProof/>
          <w:sz w:val="18"/>
          <w:lang w:val="en-US"/>
          <w:rPrChange w:id="1085" w:author="Raquel" w:date="2018-11-27T16:39:00Z">
            <w:rPr>
              <w:noProof/>
              <w:sz w:val="18"/>
              <w:lang w:val="pt-PT"/>
            </w:rPr>
          </w:rPrChange>
        </w:rPr>
      </w:pPr>
      <w:bookmarkStart w:id="1086" w:name="_ENREF_94"/>
      <w:r w:rsidRPr="0076192B">
        <w:rPr>
          <w:noProof/>
          <w:sz w:val="18"/>
          <w:lang w:val="en-US"/>
          <w:rPrChange w:id="1087" w:author="Raquel" w:date="2018-11-27T16:39:00Z">
            <w:rPr>
              <w:noProof/>
              <w:sz w:val="18"/>
              <w:lang w:val="pt-PT"/>
            </w:rPr>
          </w:rPrChange>
        </w:rPr>
        <w:t>Rodríguez, A., Durán, J., Rey, A., Boudouris, I., Valladares, F., Gallardo, A., and Yuste, J. C. 2019. Interactive effects of forest die-off and drying-rewetting cycles on C and N mineralization, Geoderma, 333, 81-89, https://doi.org/10.1016/j.geoderma.2018.07.003.</w:t>
      </w:r>
      <w:bookmarkEnd w:id="1086"/>
    </w:p>
    <w:p w14:paraId="5ECE7CF2" w14:textId="18216A42" w:rsidR="0076192B" w:rsidRPr="0076192B" w:rsidRDefault="0076192B" w:rsidP="0076192B">
      <w:pPr>
        <w:spacing w:line="240" w:lineRule="auto"/>
        <w:rPr>
          <w:noProof/>
          <w:sz w:val="18"/>
          <w:lang w:val="en-US"/>
          <w:rPrChange w:id="1088" w:author="Raquel" w:date="2018-11-27T16:39:00Z">
            <w:rPr>
              <w:noProof/>
              <w:sz w:val="18"/>
              <w:lang w:val="pt-PT"/>
            </w:rPr>
          </w:rPrChange>
        </w:rPr>
      </w:pPr>
    </w:p>
    <w:p w14:paraId="5D70E1F6" w14:textId="65C29671" w:rsidR="003A4FB4" w:rsidRPr="00065408" w:rsidRDefault="005C32AD" w:rsidP="00D37C1F">
      <w:pPr>
        <w:spacing w:after="120"/>
        <w:ind w:left="284" w:hanging="284"/>
        <w:rPr>
          <w:b/>
        </w:rPr>
      </w:pPr>
      <w:r w:rsidRPr="00065408">
        <w:rPr>
          <w:b/>
        </w:rPr>
        <w:fldChar w:fldCharType="end"/>
      </w:r>
      <w:r w:rsidR="0020543B">
        <w:rPr>
          <w:b/>
        </w:rPr>
        <w:t xml:space="preserve"> </w:t>
      </w:r>
    </w:p>
    <w:sectPr w:rsidR="003A4FB4" w:rsidRPr="00065408" w:rsidSect="0091791F">
      <w:footerReference w:type="default" r:id="rId14"/>
      <w:pgSz w:w="11907" w:h="13608"/>
      <w:pgMar w:top="567" w:right="936" w:bottom="1338" w:left="936" w:header="0" w:footer="737" w:gutter="0"/>
      <w:lnNumType w:countBy="5" w:distance="227"/>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1FD056" w14:textId="77777777" w:rsidR="00855076" w:rsidRDefault="00855076" w:rsidP="006D0C96">
      <w:pPr>
        <w:spacing w:line="240" w:lineRule="auto"/>
      </w:pPr>
      <w:r>
        <w:separator/>
      </w:r>
    </w:p>
  </w:endnote>
  <w:endnote w:type="continuationSeparator" w:id="0">
    <w:p w14:paraId="48B06EF0" w14:textId="77777777" w:rsidR="00855076" w:rsidRDefault="00855076" w:rsidP="006D0C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AdvPSPAL-R">
    <w:altName w:val="Cambria"/>
    <w:panose1 w:val="00000000000000000000"/>
    <w:charset w:val="00"/>
    <w:family w:val="roman"/>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7788171"/>
      <w:docPartObj>
        <w:docPartGallery w:val="Page Numbers (Bottom of Page)"/>
        <w:docPartUnique/>
      </w:docPartObj>
    </w:sdtPr>
    <w:sdtEndPr>
      <w:rPr>
        <w:noProof/>
      </w:rPr>
    </w:sdtEndPr>
    <w:sdtContent>
      <w:p w14:paraId="1DD0F77D" w14:textId="1F265C68" w:rsidR="008A1D2C" w:rsidRDefault="008A1D2C">
        <w:pPr>
          <w:pStyle w:val="Footer"/>
          <w:jc w:val="center"/>
        </w:pPr>
        <w:r>
          <w:fldChar w:fldCharType="begin"/>
        </w:r>
        <w:r>
          <w:instrText xml:space="preserve"> PAGE   \* MERGEFORMAT </w:instrText>
        </w:r>
        <w:r>
          <w:fldChar w:fldCharType="separate"/>
        </w:r>
        <w:r w:rsidR="00D631DE">
          <w:rPr>
            <w:noProof/>
          </w:rPr>
          <w:t>21</w:t>
        </w:r>
        <w:r>
          <w:rPr>
            <w:noProof/>
          </w:rPr>
          <w:fldChar w:fldCharType="end"/>
        </w:r>
      </w:p>
    </w:sdtContent>
  </w:sdt>
  <w:p w14:paraId="74B33619" w14:textId="77777777" w:rsidR="008A1D2C" w:rsidRDefault="008A1D2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31DEE0" w14:textId="77777777" w:rsidR="00855076" w:rsidRDefault="00855076" w:rsidP="006D0C96">
      <w:pPr>
        <w:spacing w:line="240" w:lineRule="auto"/>
      </w:pPr>
      <w:r>
        <w:separator/>
      </w:r>
    </w:p>
  </w:footnote>
  <w:footnote w:type="continuationSeparator" w:id="0">
    <w:p w14:paraId="24CBED11" w14:textId="77777777" w:rsidR="00855076" w:rsidRDefault="00855076" w:rsidP="006D0C9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94403"/>
    <w:multiLevelType w:val="hybridMultilevel"/>
    <w:tmpl w:val="E6ECA0A2"/>
    <w:lvl w:ilvl="0" w:tplc="35A460C0">
      <w:start w:val="1"/>
      <w:numFmt w:val="decimal"/>
      <w:lvlText w:val="%1."/>
      <w:lvlJc w:val="left"/>
      <w:pPr>
        <w:ind w:left="720" w:hanging="360"/>
      </w:pPr>
      <w:rPr>
        <w:rFonts w:ascii="Times New Roman" w:hAnsi="Times New Roman"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3621EB8"/>
    <w:multiLevelType w:val="hybridMultilevel"/>
    <w:tmpl w:val="B3626938"/>
    <w:lvl w:ilvl="0" w:tplc="F29A847E">
      <w:start w:val="1"/>
      <w:numFmt w:val="bullet"/>
      <w:pStyle w:val="Bullets"/>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B5562C7"/>
    <w:multiLevelType w:val="hybridMultilevel"/>
    <w:tmpl w:val="63F881F8"/>
    <w:lvl w:ilvl="0" w:tplc="63C2A6AA">
      <w:start w:val="2"/>
      <w:numFmt w:val="decimal"/>
      <w:lvlText w:val="%1."/>
      <w:lvlJc w:val="left"/>
      <w:pPr>
        <w:ind w:left="720" w:hanging="360"/>
      </w:pPr>
      <w:rPr>
        <w:rFonts w:hint="default"/>
      </w:rPr>
    </w:lvl>
    <w:lvl w:ilvl="1" w:tplc="08160019">
      <w:start w:val="1"/>
      <w:numFmt w:val="lowerLetter"/>
      <w:lvlText w:val="%2."/>
      <w:lvlJc w:val="left"/>
      <w:pPr>
        <w:ind w:left="1440" w:hanging="360"/>
      </w:pPr>
    </w:lvl>
    <w:lvl w:ilvl="2" w:tplc="0816001B">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 w15:restartNumberingAfterBreak="0">
    <w:nsid w:val="6FD80DE8"/>
    <w:multiLevelType w:val="hybridMultilevel"/>
    <w:tmpl w:val="54581698"/>
    <w:lvl w:ilvl="0" w:tplc="815653E2">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1"/>
  </w:num>
  <w:num w:numId="2">
    <w:abstractNumId w:val="1"/>
  </w:num>
  <w:num w:numId="3">
    <w:abstractNumId w:val="0"/>
  </w:num>
  <w:num w:numId="4">
    <w:abstractNumId w:val="2"/>
  </w:num>
  <w:num w:numId="5">
    <w:abstractNumId w:val="3"/>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bbesson">
    <w15:presenceInfo w15:providerId="None" w15:userId="cbbesson"/>
  </w15:person>
  <w15:person w15:author="raquelvale">
    <w15:presenceInfo w15:providerId="None" w15:userId="raquelvale"/>
  </w15:person>
  <w15:person w15:author="Maria da Conceição Caldeira">
    <w15:presenceInfo w15:providerId="AD" w15:userId="S-1-5-21-2112580252-1557530909-1263405493-2155"/>
  </w15:person>
  <w15:person w15:author="Raquel">
    <w15:presenceInfo w15:providerId="None" w15:userId="Raqu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trackRevision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Copernicus_Publications Copy&lt;/Style&gt;&lt;LeftDelim&gt;{&lt;/LeftDelim&gt;&lt;RightDelim&gt;}&lt;/RightDelim&gt;&lt;FontName&gt;Times New Roman&lt;/FontName&gt;&lt;FontSize&gt;9&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pwteffw96rtfrhe9ts7pz52wtex5vzw000xw&quot;&gt;Arquivo Raquel-Saved&lt;record-ids&gt;&lt;item&gt;74&lt;/item&gt;&lt;item&gt;204&lt;/item&gt;&lt;item&gt;263&lt;/item&gt;&lt;item&gt;403&lt;/item&gt;&lt;item&gt;407&lt;/item&gt;&lt;item&gt;477&lt;/item&gt;&lt;item&gt;536&lt;/item&gt;&lt;item&gt;568&lt;/item&gt;&lt;item&gt;887&lt;/item&gt;&lt;item&gt;1636&lt;/item&gt;&lt;item&gt;1745&lt;/item&gt;&lt;item&gt;1799&lt;/item&gt;&lt;item&gt;1802&lt;/item&gt;&lt;item&gt;2022&lt;/item&gt;&lt;item&gt;3303&lt;/item&gt;&lt;item&gt;3449&lt;/item&gt;&lt;item&gt;3479&lt;/item&gt;&lt;item&gt;3480&lt;/item&gt;&lt;item&gt;3921&lt;/item&gt;&lt;item&gt;4583&lt;/item&gt;&lt;item&gt;5170&lt;/item&gt;&lt;item&gt;5254&lt;/item&gt;&lt;item&gt;5470&lt;/item&gt;&lt;item&gt;5484&lt;/item&gt;&lt;item&gt;5514&lt;/item&gt;&lt;item&gt;5539&lt;/item&gt;&lt;item&gt;5606&lt;/item&gt;&lt;item&gt;6163&lt;/item&gt;&lt;item&gt;6184&lt;/item&gt;&lt;item&gt;6387&lt;/item&gt;&lt;item&gt;6400&lt;/item&gt;&lt;item&gt;6486&lt;/item&gt;&lt;item&gt;7052&lt;/item&gt;&lt;item&gt;7187&lt;/item&gt;&lt;item&gt;7191&lt;/item&gt;&lt;item&gt;7265&lt;/item&gt;&lt;item&gt;7354&lt;/item&gt;&lt;item&gt;7366&lt;/item&gt;&lt;item&gt;7453&lt;/item&gt;&lt;item&gt;7472&lt;/item&gt;&lt;item&gt;7473&lt;/item&gt;&lt;item&gt;7512&lt;/item&gt;&lt;item&gt;8385&lt;/item&gt;&lt;item&gt;8386&lt;/item&gt;&lt;item&gt;8387&lt;/item&gt;&lt;item&gt;8388&lt;/item&gt;&lt;item&gt;8723&lt;/item&gt;&lt;item&gt;8769&lt;/item&gt;&lt;item&gt;8842&lt;/item&gt;&lt;item&gt;8846&lt;/item&gt;&lt;item&gt;8872&lt;/item&gt;&lt;item&gt;8932&lt;/item&gt;&lt;item&gt;8934&lt;/item&gt;&lt;item&gt;8936&lt;/item&gt;&lt;item&gt;8939&lt;/item&gt;&lt;item&gt;8940&lt;/item&gt;&lt;item&gt;8941&lt;/item&gt;&lt;item&gt;8950&lt;/item&gt;&lt;item&gt;8952&lt;/item&gt;&lt;item&gt;8955&lt;/item&gt;&lt;item&gt;8958&lt;/item&gt;&lt;item&gt;8965&lt;/item&gt;&lt;item&gt;8967&lt;/item&gt;&lt;item&gt;8978&lt;/item&gt;&lt;item&gt;8979&lt;/item&gt;&lt;item&gt;8980&lt;/item&gt;&lt;item&gt;8981&lt;/item&gt;&lt;item&gt;8988&lt;/item&gt;&lt;item&gt;8990&lt;/item&gt;&lt;item&gt;8991&lt;/item&gt;&lt;item&gt;8992&lt;/item&gt;&lt;item&gt;8993&lt;/item&gt;&lt;item&gt;8994&lt;/item&gt;&lt;item&gt;8995&lt;/item&gt;&lt;item&gt;9001&lt;/item&gt;&lt;item&gt;9003&lt;/item&gt;&lt;item&gt;9007&lt;/item&gt;&lt;item&gt;9008&lt;/item&gt;&lt;item&gt;9009&lt;/item&gt;&lt;item&gt;9010&lt;/item&gt;&lt;item&gt;9011&lt;/item&gt;&lt;item&gt;9012&lt;/item&gt;&lt;item&gt;9013&lt;/item&gt;&lt;item&gt;9014&lt;/item&gt;&lt;item&gt;9017&lt;/item&gt;&lt;item&gt;9018&lt;/item&gt;&lt;item&gt;9021&lt;/item&gt;&lt;item&gt;9022&lt;/item&gt;&lt;item&gt;9025&lt;/item&gt;&lt;item&gt;9026&lt;/item&gt;&lt;item&gt;9027&lt;/item&gt;&lt;item&gt;9028&lt;/item&gt;&lt;item&gt;9029&lt;/item&gt;&lt;item&gt;9066&lt;/item&gt;&lt;/record-ids&gt;&lt;/item&gt;&lt;/Libraries&gt;"/>
  </w:docVars>
  <w:rsids>
    <w:rsidRoot w:val="00564213"/>
    <w:rsid w:val="0001217E"/>
    <w:rsid w:val="0001684E"/>
    <w:rsid w:val="0002693F"/>
    <w:rsid w:val="00035944"/>
    <w:rsid w:val="00036987"/>
    <w:rsid w:val="00036D1A"/>
    <w:rsid w:val="0003787E"/>
    <w:rsid w:val="00040968"/>
    <w:rsid w:val="00041A21"/>
    <w:rsid w:val="00045123"/>
    <w:rsid w:val="000463E2"/>
    <w:rsid w:val="00050CA8"/>
    <w:rsid w:val="000522F5"/>
    <w:rsid w:val="0005523A"/>
    <w:rsid w:val="0005690A"/>
    <w:rsid w:val="00061771"/>
    <w:rsid w:val="0006183F"/>
    <w:rsid w:val="00062B48"/>
    <w:rsid w:val="000636E9"/>
    <w:rsid w:val="0006414F"/>
    <w:rsid w:val="00064CF0"/>
    <w:rsid w:val="00065408"/>
    <w:rsid w:val="00065D00"/>
    <w:rsid w:val="00066484"/>
    <w:rsid w:val="0006659A"/>
    <w:rsid w:val="00067DBF"/>
    <w:rsid w:val="00070790"/>
    <w:rsid w:val="0007103E"/>
    <w:rsid w:val="00072EE0"/>
    <w:rsid w:val="00075F28"/>
    <w:rsid w:val="00077C75"/>
    <w:rsid w:val="000812D7"/>
    <w:rsid w:val="00081AAF"/>
    <w:rsid w:val="00082783"/>
    <w:rsid w:val="00084F88"/>
    <w:rsid w:val="00086D4F"/>
    <w:rsid w:val="00087348"/>
    <w:rsid w:val="0009550F"/>
    <w:rsid w:val="000A1B66"/>
    <w:rsid w:val="000A1CF7"/>
    <w:rsid w:val="000A1D30"/>
    <w:rsid w:val="000A2C79"/>
    <w:rsid w:val="000A33F6"/>
    <w:rsid w:val="000A4904"/>
    <w:rsid w:val="000B101F"/>
    <w:rsid w:val="000B278D"/>
    <w:rsid w:val="000B5F82"/>
    <w:rsid w:val="000B6A40"/>
    <w:rsid w:val="000B72A5"/>
    <w:rsid w:val="000C0951"/>
    <w:rsid w:val="000C14F8"/>
    <w:rsid w:val="000C3A9F"/>
    <w:rsid w:val="000C5D34"/>
    <w:rsid w:val="000D69F4"/>
    <w:rsid w:val="000D6CEB"/>
    <w:rsid w:val="000D739B"/>
    <w:rsid w:val="000E1524"/>
    <w:rsid w:val="000E24AE"/>
    <w:rsid w:val="000E5221"/>
    <w:rsid w:val="000E5A13"/>
    <w:rsid w:val="000E7355"/>
    <w:rsid w:val="000F32AD"/>
    <w:rsid w:val="000F5BB3"/>
    <w:rsid w:val="000F79C4"/>
    <w:rsid w:val="00100770"/>
    <w:rsid w:val="001032BC"/>
    <w:rsid w:val="00105510"/>
    <w:rsid w:val="0011259D"/>
    <w:rsid w:val="00113454"/>
    <w:rsid w:val="001144D7"/>
    <w:rsid w:val="001151F8"/>
    <w:rsid w:val="001252FB"/>
    <w:rsid w:val="0012678C"/>
    <w:rsid w:val="001339D2"/>
    <w:rsid w:val="00133D29"/>
    <w:rsid w:val="0013440F"/>
    <w:rsid w:val="00135B98"/>
    <w:rsid w:val="00136595"/>
    <w:rsid w:val="00137B49"/>
    <w:rsid w:val="00144924"/>
    <w:rsid w:val="00152286"/>
    <w:rsid w:val="0015348A"/>
    <w:rsid w:val="0015742E"/>
    <w:rsid w:val="00160929"/>
    <w:rsid w:val="00171EA0"/>
    <w:rsid w:val="00173AD2"/>
    <w:rsid w:val="001746DB"/>
    <w:rsid w:val="001755C1"/>
    <w:rsid w:val="00177D8E"/>
    <w:rsid w:val="00183F13"/>
    <w:rsid w:val="00193CAB"/>
    <w:rsid w:val="001970F9"/>
    <w:rsid w:val="001A00F2"/>
    <w:rsid w:val="001A34AC"/>
    <w:rsid w:val="001A6C4D"/>
    <w:rsid w:val="001B18BA"/>
    <w:rsid w:val="001B1C27"/>
    <w:rsid w:val="001B6F19"/>
    <w:rsid w:val="001B7773"/>
    <w:rsid w:val="001B798A"/>
    <w:rsid w:val="001B7B51"/>
    <w:rsid w:val="001C222D"/>
    <w:rsid w:val="001C5EB9"/>
    <w:rsid w:val="001C720C"/>
    <w:rsid w:val="001D3C7D"/>
    <w:rsid w:val="001D63AA"/>
    <w:rsid w:val="001D712E"/>
    <w:rsid w:val="001E1046"/>
    <w:rsid w:val="001E26FA"/>
    <w:rsid w:val="001E2D7C"/>
    <w:rsid w:val="001E4044"/>
    <w:rsid w:val="001E5139"/>
    <w:rsid w:val="001E67F8"/>
    <w:rsid w:val="001F0C24"/>
    <w:rsid w:val="001F1392"/>
    <w:rsid w:val="001F1D72"/>
    <w:rsid w:val="001F256B"/>
    <w:rsid w:val="001F2C08"/>
    <w:rsid w:val="001F32FA"/>
    <w:rsid w:val="001F4297"/>
    <w:rsid w:val="00203F92"/>
    <w:rsid w:val="00205150"/>
    <w:rsid w:val="0020543B"/>
    <w:rsid w:val="00205490"/>
    <w:rsid w:val="002054F9"/>
    <w:rsid w:val="00206583"/>
    <w:rsid w:val="002116BB"/>
    <w:rsid w:val="00212AC2"/>
    <w:rsid w:val="00214EF2"/>
    <w:rsid w:val="0022046B"/>
    <w:rsid w:val="00225606"/>
    <w:rsid w:val="00230E29"/>
    <w:rsid w:val="00232956"/>
    <w:rsid w:val="0023361B"/>
    <w:rsid w:val="002349DE"/>
    <w:rsid w:val="00241E2A"/>
    <w:rsid w:val="00244B03"/>
    <w:rsid w:val="00250C63"/>
    <w:rsid w:val="002532B7"/>
    <w:rsid w:val="002532DA"/>
    <w:rsid w:val="00255150"/>
    <w:rsid w:val="00263CA8"/>
    <w:rsid w:val="00264675"/>
    <w:rsid w:val="0026657F"/>
    <w:rsid w:val="002667A9"/>
    <w:rsid w:val="00277F98"/>
    <w:rsid w:val="00281027"/>
    <w:rsid w:val="00285716"/>
    <w:rsid w:val="0028677C"/>
    <w:rsid w:val="00286D1F"/>
    <w:rsid w:val="00286DFC"/>
    <w:rsid w:val="00290066"/>
    <w:rsid w:val="00292B20"/>
    <w:rsid w:val="00293E36"/>
    <w:rsid w:val="00296A89"/>
    <w:rsid w:val="002A27D6"/>
    <w:rsid w:val="002A5C13"/>
    <w:rsid w:val="002B028A"/>
    <w:rsid w:val="002B08CB"/>
    <w:rsid w:val="002B1538"/>
    <w:rsid w:val="002B1DBB"/>
    <w:rsid w:val="002B2B6D"/>
    <w:rsid w:val="002B3A94"/>
    <w:rsid w:val="002B77E0"/>
    <w:rsid w:val="002B7AEB"/>
    <w:rsid w:val="002C176F"/>
    <w:rsid w:val="002C2015"/>
    <w:rsid w:val="002C5518"/>
    <w:rsid w:val="002D51F1"/>
    <w:rsid w:val="002D76C4"/>
    <w:rsid w:val="002D771F"/>
    <w:rsid w:val="002E30B3"/>
    <w:rsid w:val="002E4163"/>
    <w:rsid w:val="002E48B9"/>
    <w:rsid w:val="002E51DA"/>
    <w:rsid w:val="002E757A"/>
    <w:rsid w:val="002E7F81"/>
    <w:rsid w:val="002F00F1"/>
    <w:rsid w:val="002F3964"/>
    <w:rsid w:val="002F60FE"/>
    <w:rsid w:val="00301800"/>
    <w:rsid w:val="00301AF3"/>
    <w:rsid w:val="00302AE3"/>
    <w:rsid w:val="00311032"/>
    <w:rsid w:val="003118C8"/>
    <w:rsid w:val="0031469C"/>
    <w:rsid w:val="00316F87"/>
    <w:rsid w:val="00342129"/>
    <w:rsid w:val="003508AB"/>
    <w:rsid w:val="00350CDF"/>
    <w:rsid w:val="0035321A"/>
    <w:rsid w:val="00354D63"/>
    <w:rsid w:val="00355222"/>
    <w:rsid w:val="003601C1"/>
    <w:rsid w:val="00361A6A"/>
    <w:rsid w:val="0036253D"/>
    <w:rsid w:val="00362969"/>
    <w:rsid w:val="0036395B"/>
    <w:rsid w:val="00364E12"/>
    <w:rsid w:val="003654F5"/>
    <w:rsid w:val="00365AED"/>
    <w:rsid w:val="00366162"/>
    <w:rsid w:val="00366385"/>
    <w:rsid w:val="00366CB8"/>
    <w:rsid w:val="00376B6D"/>
    <w:rsid w:val="0037719B"/>
    <w:rsid w:val="003822CE"/>
    <w:rsid w:val="00386BBB"/>
    <w:rsid w:val="00391037"/>
    <w:rsid w:val="003939F4"/>
    <w:rsid w:val="00396CA7"/>
    <w:rsid w:val="003A02FC"/>
    <w:rsid w:val="003A2B8E"/>
    <w:rsid w:val="003A303A"/>
    <w:rsid w:val="003A428E"/>
    <w:rsid w:val="003A4FB4"/>
    <w:rsid w:val="003A641E"/>
    <w:rsid w:val="003B00DA"/>
    <w:rsid w:val="003B4100"/>
    <w:rsid w:val="003B5475"/>
    <w:rsid w:val="003B79BD"/>
    <w:rsid w:val="003C17FC"/>
    <w:rsid w:val="003C25AB"/>
    <w:rsid w:val="003C4CD4"/>
    <w:rsid w:val="003D20C2"/>
    <w:rsid w:val="003D471B"/>
    <w:rsid w:val="003D47BD"/>
    <w:rsid w:val="003D5288"/>
    <w:rsid w:val="003D5EB4"/>
    <w:rsid w:val="003D5EE4"/>
    <w:rsid w:val="003D5FB2"/>
    <w:rsid w:val="003E36D8"/>
    <w:rsid w:val="003E3C79"/>
    <w:rsid w:val="003E7F8F"/>
    <w:rsid w:val="003F0246"/>
    <w:rsid w:val="00400810"/>
    <w:rsid w:val="00406B16"/>
    <w:rsid w:val="00410B3A"/>
    <w:rsid w:val="004120E2"/>
    <w:rsid w:val="00415D02"/>
    <w:rsid w:val="004204AD"/>
    <w:rsid w:val="004213EA"/>
    <w:rsid w:val="0042529C"/>
    <w:rsid w:val="00426116"/>
    <w:rsid w:val="00427388"/>
    <w:rsid w:val="00427CE5"/>
    <w:rsid w:val="00431573"/>
    <w:rsid w:val="00431DD6"/>
    <w:rsid w:val="00432569"/>
    <w:rsid w:val="00433266"/>
    <w:rsid w:val="00436870"/>
    <w:rsid w:val="00440F44"/>
    <w:rsid w:val="00440FA9"/>
    <w:rsid w:val="00441C60"/>
    <w:rsid w:val="00450DB9"/>
    <w:rsid w:val="00452BF0"/>
    <w:rsid w:val="004533C0"/>
    <w:rsid w:val="00455D4F"/>
    <w:rsid w:val="00457611"/>
    <w:rsid w:val="00460202"/>
    <w:rsid w:val="00462951"/>
    <w:rsid w:val="00463568"/>
    <w:rsid w:val="00464E39"/>
    <w:rsid w:val="00465751"/>
    <w:rsid w:val="004657F5"/>
    <w:rsid w:val="00471B82"/>
    <w:rsid w:val="00473B8F"/>
    <w:rsid w:val="004763AF"/>
    <w:rsid w:val="004770EA"/>
    <w:rsid w:val="00480177"/>
    <w:rsid w:val="00481009"/>
    <w:rsid w:val="00490B13"/>
    <w:rsid w:val="00491BED"/>
    <w:rsid w:val="0049364E"/>
    <w:rsid w:val="004A5E30"/>
    <w:rsid w:val="004A756F"/>
    <w:rsid w:val="004B173E"/>
    <w:rsid w:val="004B4DCB"/>
    <w:rsid w:val="004B5EF3"/>
    <w:rsid w:val="004C0F54"/>
    <w:rsid w:val="004C190F"/>
    <w:rsid w:val="004D0F1A"/>
    <w:rsid w:val="004D4B40"/>
    <w:rsid w:val="004E0246"/>
    <w:rsid w:val="004F15A8"/>
    <w:rsid w:val="004F4762"/>
    <w:rsid w:val="0050084D"/>
    <w:rsid w:val="00502EF7"/>
    <w:rsid w:val="00503FC2"/>
    <w:rsid w:val="005105DA"/>
    <w:rsid w:val="00511DF4"/>
    <w:rsid w:val="00516A7B"/>
    <w:rsid w:val="00517031"/>
    <w:rsid w:val="0052208E"/>
    <w:rsid w:val="005223A9"/>
    <w:rsid w:val="00526C49"/>
    <w:rsid w:val="0053039B"/>
    <w:rsid w:val="00530E61"/>
    <w:rsid w:val="005328FF"/>
    <w:rsid w:val="0053794C"/>
    <w:rsid w:val="00541BE8"/>
    <w:rsid w:val="00545499"/>
    <w:rsid w:val="00547D50"/>
    <w:rsid w:val="0055217B"/>
    <w:rsid w:val="00557AC1"/>
    <w:rsid w:val="00560E09"/>
    <w:rsid w:val="0056376B"/>
    <w:rsid w:val="00564213"/>
    <w:rsid w:val="00565251"/>
    <w:rsid w:val="005732C9"/>
    <w:rsid w:val="00574108"/>
    <w:rsid w:val="00577F06"/>
    <w:rsid w:val="0058366E"/>
    <w:rsid w:val="00591C25"/>
    <w:rsid w:val="00595302"/>
    <w:rsid w:val="00596727"/>
    <w:rsid w:val="005A35EC"/>
    <w:rsid w:val="005A44AF"/>
    <w:rsid w:val="005A4F32"/>
    <w:rsid w:val="005A6F44"/>
    <w:rsid w:val="005A6FC1"/>
    <w:rsid w:val="005B5F77"/>
    <w:rsid w:val="005B761F"/>
    <w:rsid w:val="005C272C"/>
    <w:rsid w:val="005C32AD"/>
    <w:rsid w:val="005C437D"/>
    <w:rsid w:val="005D0E28"/>
    <w:rsid w:val="005D113C"/>
    <w:rsid w:val="005D438C"/>
    <w:rsid w:val="005D52FF"/>
    <w:rsid w:val="005D57BF"/>
    <w:rsid w:val="005D647F"/>
    <w:rsid w:val="005E12C8"/>
    <w:rsid w:val="005F125B"/>
    <w:rsid w:val="005F140B"/>
    <w:rsid w:val="005F21EF"/>
    <w:rsid w:val="005F2303"/>
    <w:rsid w:val="005F24F0"/>
    <w:rsid w:val="005F2526"/>
    <w:rsid w:val="005F33BB"/>
    <w:rsid w:val="005F3836"/>
    <w:rsid w:val="005F5951"/>
    <w:rsid w:val="0060398C"/>
    <w:rsid w:val="00606718"/>
    <w:rsid w:val="00606943"/>
    <w:rsid w:val="00606AF0"/>
    <w:rsid w:val="00606ED3"/>
    <w:rsid w:val="0060764E"/>
    <w:rsid w:val="00607B4B"/>
    <w:rsid w:val="00611E99"/>
    <w:rsid w:val="00617D36"/>
    <w:rsid w:val="00621CAB"/>
    <w:rsid w:val="00623005"/>
    <w:rsid w:val="00624A9E"/>
    <w:rsid w:val="00626BAF"/>
    <w:rsid w:val="00631B55"/>
    <w:rsid w:val="006326D7"/>
    <w:rsid w:val="00634DAA"/>
    <w:rsid w:val="006378FE"/>
    <w:rsid w:val="00641BD2"/>
    <w:rsid w:val="00650327"/>
    <w:rsid w:val="0065615C"/>
    <w:rsid w:val="0066359E"/>
    <w:rsid w:val="00670F05"/>
    <w:rsid w:val="006719F7"/>
    <w:rsid w:val="0067288C"/>
    <w:rsid w:val="006732C3"/>
    <w:rsid w:val="00674A45"/>
    <w:rsid w:val="006865FB"/>
    <w:rsid w:val="00690C25"/>
    <w:rsid w:val="0069477A"/>
    <w:rsid w:val="00696D8F"/>
    <w:rsid w:val="00697C88"/>
    <w:rsid w:val="006A1951"/>
    <w:rsid w:val="006A2837"/>
    <w:rsid w:val="006A4F92"/>
    <w:rsid w:val="006B09ED"/>
    <w:rsid w:val="006B15C4"/>
    <w:rsid w:val="006B4567"/>
    <w:rsid w:val="006B4BF9"/>
    <w:rsid w:val="006B66EF"/>
    <w:rsid w:val="006C296B"/>
    <w:rsid w:val="006C37AE"/>
    <w:rsid w:val="006C414E"/>
    <w:rsid w:val="006C6CA3"/>
    <w:rsid w:val="006C6EB0"/>
    <w:rsid w:val="006D0C49"/>
    <w:rsid w:val="006D0C96"/>
    <w:rsid w:val="006D0D50"/>
    <w:rsid w:val="006D2847"/>
    <w:rsid w:val="006D2B77"/>
    <w:rsid w:val="006D2D1E"/>
    <w:rsid w:val="006D2F01"/>
    <w:rsid w:val="006D3555"/>
    <w:rsid w:val="006E14C2"/>
    <w:rsid w:val="006E7241"/>
    <w:rsid w:val="006E7463"/>
    <w:rsid w:val="006F37A2"/>
    <w:rsid w:val="006F3B03"/>
    <w:rsid w:val="006F4087"/>
    <w:rsid w:val="006F42B1"/>
    <w:rsid w:val="006F5DDD"/>
    <w:rsid w:val="00701D2A"/>
    <w:rsid w:val="00702D22"/>
    <w:rsid w:val="0070537F"/>
    <w:rsid w:val="007148E4"/>
    <w:rsid w:val="00715E87"/>
    <w:rsid w:val="00722BFD"/>
    <w:rsid w:val="0072300C"/>
    <w:rsid w:val="007237BA"/>
    <w:rsid w:val="00725299"/>
    <w:rsid w:val="00735A45"/>
    <w:rsid w:val="00751A44"/>
    <w:rsid w:val="007520D1"/>
    <w:rsid w:val="00752A98"/>
    <w:rsid w:val="0075498A"/>
    <w:rsid w:val="00756130"/>
    <w:rsid w:val="00757860"/>
    <w:rsid w:val="00760040"/>
    <w:rsid w:val="0076169B"/>
    <w:rsid w:val="0076192B"/>
    <w:rsid w:val="00762EE3"/>
    <w:rsid w:val="00763C3F"/>
    <w:rsid w:val="007645AB"/>
    <w:rsid w:val="00765796"/>
    <w:rsid w:val="0077229C"/>
    <w:rsid w:val="00775357"/>
    <w:rsid w:val="0077783F"/>
    <w:rsid w:val="00777C72"/>
    <w:rsid w:val="00777F38"/>
    <w:rsid w:val="0078191B"/>
    <w:rsid w:val="00784EC6"/>
    <w:rsid w:val="007871AC"/>
    <w:rsid w:val="00790D97"/>
    <w:rsid w:val="007936AB"/>
    <w:rsid w:val="00795AB9"/>
    <w:rsid w:val="0079658F"/>
    <w:rsid w:val="00796A7F"/>
    <w:rsid w:val="0079714C"/>
    <w:rsid w:val="007A34E5"/>
    <w:rsid w:val="007A36DD"/>
    <w:rsid w:val="007A6C8D"/>
    <w:rsid w:val="007B133F"/>
    <w:rsid w:val="007B6DF9"/>
    <w:rsid w:val="007C09BE"/>
    <w:rsid w:val="007C157B"/>
    <w:rsid w:val="007C1628"/>
    <w:rsid w:val="007C3D7D"/>
    <w:rsid w:val="007C4A4A"/>
    <w:rsid w:val="007D59CE"/>
    <w:rsid w:val="007E1704"/>
    <w:rsid w:val="007E53AC"/>
    <w:rsid w:val="007E65BD"/>
    <w:rsid w:val="007E7B31"/>
    <w:rsid w:val="007F06D2"/>
    <w:rsid w:val="007F5C99"/>
    <w:rsid w:val="007F6B26"/>
    <w:rsid w:val="00802B2F"/>
    <w:rsid w:val="00810B3D"/>
    <w:rsid w:val="0081309D"/>
    <w:rsid w:val="00817488"/>
    <w:rsid w:val="00827E76"/>
    <w:rsid w:val="00827F58"/>
    <w:rsid w:val="00834285"/>
    <w:rsid w:val="00842078"/>
    <w:rsid w:val="008463C2"/>
    <w:rsid w:val="00846AA6"/>
    <w:rsid w:val="00847944"/>
    <w:rsid w:val="0085322E"/>
    <w:rsid w:val="00855006"/>
    <w:rsid w:val="00855076"/>
    <w:rsid w:val="008653E8"/>
    <w:rsid w:val="00870ED5"/>
    <w:rsid w:val="00872CDC"/>
    <w:rsid w:val="008835A3"/>
    <w:rsid w:val="00885382"/>
    <w:rsid w:val="00886E3D"/>
    <w:rsid w:val="00886EB6"/>
    <w:rsid w:val="00891214"/>
    <w:rsid w:val="00891E51"/>
    <w:rsid w:val="00892C0D"/>
    <w:rsid w:val="0089465E"/>
    <w:rsid w:val="008A1D2C"/>
    <w:rsid w:val="008A270E"/>
    <w:rsid w:val="008A675E"/>
    <w:rsid w:val="008A6935"/>
    <w:rsid w:val="008B1CC6"/>
    <w:rsid w:val="008B719F"/>
    <w:rsid w:val="008B7BB0"/>
    <w:rsid w:val="008D322C"/>
    <w:rsid w:val="008E213F"/>
    <w:rsid w:val="008E2F91"/>
    <w:rsid w:val="008E3110"/>
    <w:rsid w:val="008E6F87"/>
    <w:rsid w:val="008E6FB6"/>
    <w:rsid w:val="008F6085"/>
    <w:rsid w:val="00900521"/>
    <w:rsid w:val="009005EA"/>
    <w:rsid w:val="00904BCB"/>
    <w:rsid w:val="009150E4"/>
    <w:rsid w:val="00915CDA"/>
    <w:rsid w:val="009162A0"/>
    <w:rsid w:val="0091791F"/>
    <w:rsid w:val="0092006F"/>
    <w:rsid w:val="00920B8F"/>
    <w:rsid w:val="0092212E"/>
    <w:rsid w:val="009228CA"/>
    <w:rsid w:val="009239CC"/>
    <w:rsid w:val="009311E5"/>
    <w:rsid w:val="00932F15"/>
    <w:rsid w:val="0093407D"/>
    <w:rsid w:val="00934D56"/>
    <w:rsid w:val="00935FFA"/>
    <w:rsid w:val="00937401"/>
    <w:rsid w:val="0094090B"/>
    <w:rsid w:val="00943440"/>
    <w:rsid w:val="00944617"/>
    <w:rsid w:val="009453CE"/>
    <w:rsid w:val="00946690"/>
    <w:rsid w:val="009530C2"/>
    <w:rsid w:val="00953A27"/>
    <w:rsid w:val="00955633"/>
    <w:rsid w:val="00955A96"/>
    <w:rsid w:val="00961A90"/>
    <w:rsid w:val="00963D45"/>
    <w:rsid w:val="00964F8A"/>
    <w:rsid w:val="009661BB"/>
    <w:rsid w:val="00967965"/>
    <w:rsid w:val="00971CBF"/>
    <w:rsid w:val="00971DE7"/>
    <w:rsid w:val="0099032A"/>
    <w:rsid w:val="0099154B"/>
    <w:rsid w:val="00992DE1"/>
    <w:rsid w:val="0099308C"/>
    <w:rsid w:val="009930B7"/>
    <w:rsid w:val="00996C32"/>
    <w:rsid w:val="009A16BE"/>
    <w:rsid w:val="009A32FD"/>
    <w:rsid w:val="009A550B"/>
    <w:rsid w:val="009A6E41"/>
    <w:rsid w:val="009B11ED"/>
    <w:rsid w:val="009B3BFC"/>
    <w:rsid w:val="009B3F88"/>
    <w:rsid w:val="009B440F"/>
    <w:rsid w:val="009C1E58"/>
    <w:rsid w:val="009C4248"/>
    <w:rsid w:val="009C4CFC"/>
    <w:rsid w:val="009C6A4B"/>
    <w:rsid w:val="009D241B"/>
    <w:rsid w:val="009D38E2"/>
    <w:rsid w:val="009D5E7A"/>
    <w:rsid w:val="009D6172"/>
    <w:rsid w:val="009D6FA1"/>
    <w:rsid w:val="009E304B"/>
    <w:rsid w:val="009F0EC7"/>
    <w:rsid w:val="009F1523"/>
    <w:rsid w:val="009F2C0A"/>
    <w:rsid w:val="009F328B"/>
    <w:rsid w:val="00A038AA"/>
    <w:rsid w:val="00A0435F"/>
    <w:rsid w:val="00A05BF1"/>
    <w:rsid w:val="00A06305"/>
    <w:rsid w:val="00A07BA7"/>
    <w:rsid w:val="00A20A5B"/>
    <w:rsid w:val="00A23FBE"/>
    <w:rsid w:val="00A26836"/>
    <w:rsid w:val="00A32F4B"/>
    <w:rsid w:val="00A366D7"/>
    <w:rsid w:val="00A3767F"/>
    <w:rsid w:val="00A414CF"/>
    <w:rsid w:val="00A50478"/>
    <w:rsid w:val="00A5510C"/>
    <w:rsid w:val="00A64CCB"/>
    <w:rsid w:val="00A65740"/>
    <w:rsid w:val="00A70737"/>
    <w:rsid w:val="00A72ECC"/>
    <w:rsid w:val="00A8544F"/>
    <w:rsid w:val="00A87503"/>
    <w:rsid w:val="00AA403C"/>
    <w:rsid w:val="00AA56D7"/>
    <w:rsid w:val="00AB1C33"/>
    <w:rsid w:val="00AB5C9A"/>
    <w:rsid w:val="00AC3ED3"/>
    <w:rsid w:val="00AC6811"/>
    <w:rsid w:val="00AD4965"/>
    <w:rsid w:val="00AD5A41"/>
    <w:rsid w:val="00AD656E"/>
    <w:rsid w:val="00AD6C77"/>
    <w:rsid w:val="00AE4157"/>
    <w:rsid w:val="00AE41FE"/>
    <w:rsid w:val="00AF0691"/>
    <w:rsid w:val="00AF39A0"/>
    <w:rsid w:val="00AF4797"/>
    <w:rsid w:val="00AF4B5A"/>
    <w:rsid w:val="00AF77D3"/>
    <w:rsid w:val="00B020D6"/>
    <w:rsid w:val="00B0331A"/>
    <w:rsid w:val="00B04F10"/>
    <w:rsid w:val="00B066DF"/>
    <w:rsid w:val="00B07FED"/>
    <w:rsid w:val="00B11EB6"/>
    <w:rsid w:val="00B12414"/>
    <w:rsid w:val="00B12D5C"/>
    <w:rsid w:val="00B162F0"/>
    <w:rsid w:val="00B16850"/>
    <w:rsid w:val="00B203A1"/>
    <w:rsid w:val="00B24814"/>
    <w:rsid w:val="00B24DFB"/>
    <w:rsid w:val="00B36A84"/>
    <w:rsid w:val="00B36F3A"/>
    <w:rsid w:val="00B4015F"/>
    <w:rsid w:val="00B40BDA"/>
    <w:rsid w:val="00B44551"/>
    <w:rsid w:val="00B563B5"/>
    <w:rsid w:val="00B5719D"/>
    <w:rsid w:val="00B6110B"/>
    <w:rsid w:val="00B63DF4"/>
    <w:rsid w:val="00B728EA"/>
    <w:rsid w:val="00B738E1"/>
    <w:rsid w:val="00B73D61"/>
    <w:rsid w:val="00B745C2"/>
    <w:rsid w:val="00B75342"/>
    <w:rsid w:val="00B77E82"/>
    <w:rsid w:val="00B80D55"/>
    <w:rsid w:val="00B85A05"/>
    <w:rsid w:val="00B86941"/>
    <w:rsid w:val="00B93260"/>
    <w:rsid w:val="00B94A58"/>
    <w:rsid w:val="00B97C9E"/>
    <w:rsid w:val="00BA0AD2"/>
    <w:rsid w:val="00BA1FB7"/>
    <w:rsid w:val="00BA5C50"/>
    <w:rsid w:val="00BA7502"/>
    <w:rsid w:val="00BA7543"/>
    <w:rsid w:val="00BB0D30"/>
    <w:rsid w:val="00BB3BFA"/>
    <w:rsid w:val="00BC2EAB"/>
    <w:rsid w:val="00BC50D9"/>
    <w:rsid w:val="00BC7C95"/>
    <w:rsid w:val="00BD0523"/>
    <w:rsid w:val="00BD17D5"/>
    <w:rsid w:val="00BD375E"/>
    <w:rsid w:val="00BE1EE0"/>
    <w:rsid w:val="00BE235A"/>
    <w:rsid w:val="00BE309A"/>
    <w:rsid w:val="00BE5149"/>
    <w:rsid w:val="00BE7EAF"/>
    <w:rsid w:val="00BF0CF2"/>
    <w:rsid w:val="00BF119A"/>
    <w:rsid w:val="00BF15FC"/>
    <w:rsid w:val="00BF68C2"/>
    <w:rsid w:val="00BF7230"/>
    <w:rsid w:val="00C001A3"/>
    <w:rsid w:val="00C02A03"/>
    <w:rsid w:val="00C02D00"/>
    <w:rsid w:val="00C03E00"/>
    <w:rsid w:val="00C1359B"/>
    <w:rsid w:val="00C13EAF"/>
    <w:rsid w:val="00C14546"/>
    <w:rsid w:val="00C14B5D"/>
    <w:rsid w:val="00C1589F"/>
    <w:rsid w:val="00C163D8"/>
    <w:rsid w:val="00C25662"/>
    <w:rsid w:val="00C26311"/>
    <w:rsid w:val="00C26F99"/>
    <w:rsid w:val="00C314E5"/>
    <w:rsid w:val="00C3289C"/>
    <w:rsid w:val="00C332C2"/>
    <w:rsid w:val="00C35812"/>
    <w:rsid w:val="00C4008D"/>
    <w:rsid w:val="00C42BA7"/>
    <w:rsid w:val="00C47679"/>
    <w:rsid w:val="00C5117D"/>
    <w:rsid w:val="00C52770"/>
    <w:rsid w:val="00C53720"/>
    <w:rsid w:val="00C540DF"/>
    <w:rsid w:val="00C5546D"/>
    <w:rsid w:val="00C60B60"/>
    <w:rsid w:val="00C708C1"/>
    <w:rsid w:val="00C71754"/>
    <w:rsid w:val="00C72E3B"/>
    <w:rsid w:val="00C76773"/>
    <w:rsid w:val="00C77DEE"/>
    <w:rsid w:val="00C825A9"/>
    <w:rsid w:val="00C82F79"/>
    <w:rsid w:val="00C8609D"/>
    <w:rsid w:val="00C90515"/>
    <w:rsid w:val="00C92125"/>
    <w:rsid w:val="00C957B9"/>
    <w:rsid w:val="00C95D65"/>
    <w:rsid w:val="00C97F69"/>
    <w:rsid w:val="00CA19DC"/>
    <w:rsid w:val="00CA2BAA"/>
    <w:rsid w:val="00CA65A1"/>
    <w:rsid w:val="00CA7F07"/>
    <w:rsid w:val="00CB49BB"/>
    <w:rsid w:val="00CB59B1"/>
    <w:rsid w:val="00CB67E8"/>
    <w:rsid w:val="00CB7366"/>
    <w:rsid w:val="00CC51D0"/>
    <w:rsid w:val="00CD6880"/>
    <w:rsid w:val="00CE0844"/>
    <w:rsid w:val="00CE2157"/>
    <w:rsid w:val="00CE661F"/>
    <w:rsid w:val="00CE6A79"/>
    <w:rsid w:val="00CE7055"/>
    <w:rsid w:val="00CF1963"/>
    <w:rsid w:val="00CF1A28"/>
    <w:rsid w:val="00CF24A9"/>
    <w:rsid w:val="00CF2FB9"/>
    <w:rsid w:val="00CF3C62"/>
    <w:rsid w:val="00CF69CC"/>
    <w:rsid w:val="00D0186E"/>
    <w:rsid w:val="00D03B96"/>
    <w:rsid w:val="00D04104"/>
    <w:rsid w:val="00D1053D"/>
    <w:rsid w:val="00D24425"/>
    <w:rsid w:val="00D257F2"/>
    <w:rsid w:val="00D313F2"/>
    <w:rsid w:val="00D315AC"/>
    <w:rsid w:val="00D31BBC"/>
    <w:rsid w:val="00D36290"/>
    <w:rsid w:val="00D37C1F"/>
    <w:rsid w:val="00D40CE0"/>
    <w:rsid w:val="00D4127D"/>
    <w:rsid w:val="00D439AE"/>
    <w:rsid w:val="00D45F5C"/>
    <w:rsid w:val="00D47319"/>
    <w:rsid w:val="00D474AF"/>
    <w:rsid w:val="00D505F4"/>
    <w:rsid w:val="00D52E56"/>
    <w:rsid w:val="00D540CC"/>
    <w:rsid w:val="00D546D2"/>
    <w:rsid w:val="00D554B4"/>
    <w:rsid w:val="00D56184"/>
    <w:rsid w:val="00D56A04"/>
    <w:rsid w:val="00D60926"/>
    <w:rsid w:val="00D624A8"/>
    <w:rsid w:val="00D624DB"/>
    <w:rsid w:val="00D631DE"/>
    <w:rsid w:val="00D65606"/>
    <w:rsid w:val="00D66139"/>
    <w:rsid w:val="00D70203"/>
    <w:rsid w:val="00D70A27"/>
    <w:rsid w:val="00D7249C"/>
    <w:rsid w:val="00D729AB"/>
    <w:rsid w:val="00D74DB1"/>
    <w:rsid w:val="00D80042"/>
    <w:rsid w:val="00D80192"/>
    <w:rsid w:val="00D82595"/>
    <w:rsid w:val="00D82816"/>
    <w:rsid w:val="00D82B79"/>
    <w:rsid w:val="00D852F9"/>
    <w:rsid w:val="00D97D89"/>
    <w:rsid w:val="00DA0C83"/>
    <w:rsid w:val="00DA3034"/>
    <w:rsid w:val="00DA497D"/>
    <w:rsid w:val="00DA4A88"/>
    <w:rsid w:val="00DA60C7"/>
    <w:rsid w:val="00DA7BCE"/>
    <w:rsid w:val="00DB31B7"/>
    <w:rsid w:val="00DB4AEC"/>
    <w:rsid w:val="00DB4E53"/>
    <w:rsid w:val="00DC0371"/>
    <w:rsid w:val="00DC29F5"/>
    <w:rsid w:val="00DC4A89"/>
    <w:rsid w:val="00DC5769"/>
    <w:rsid w:val="00DD0DA3"/>
    <w:rsid w:val="00DD1830"/>
    <w:rsid w:val="00DD3E6E"/>
    <w:rsid w:val="00DD550C"/>
    <w:rsid w:val="00DE21D3"/>
    <w:rsid w:val="00DE46E9"/>
    <w:rsid w:val="00DE5284"/>
    <w:rsid w:val="00DE7BF6"/>
    <w:rsid w:val="00DF4A24"/>
    <w:rsid w:val="00DF57BC"/>
    <w:rsid w:val="00DF7ACE"/>
    <w:rsid w:val="00E00119"/>
    <w:rsid w:val="00E00339"/>
    <w:rsid w:val="00E00CE4"/>
    <w:rsid w:val="00E01632"/>
    <w:rsid w:val="00E0310F"/>
    <w:rsid w:val="00E07AA2"/>
    <w:rsid w:val="00E10350"/>
    <w:rsid w:val="00E142A8"/>
    <w:rsid w:val="00E14907"/>
    <w:rsid w:val="00E208BE"/>
    <w:rsid w:val="00E2375B"/>
    <w:rsid w:val="00E27977"/>
    <w:rsid w:val="00E31407"/>
    <w:rsid w:val="00E3385A"/>
    <w:rsid w:val="00E37C4F"/>
    <w:rsid w:val="00E42383"/>
    <w:rsid w:val="00E475C4"/>
    <w:rsid w:val="00E511FA"/>
    <w:rsid w:val="00E51BE8"/>
    <w:rsid w:val="00E537E3"/>
    <w:rsid w:val="00E54A04"/>
    <w:rsid w:val="00E56F81"/>
    <w:rsid w:val="00E6144E"/>
    <w:rsid w:val="00E64B38"/>
    <w:rsid w:val="00E66F56"/>
    <w:rsid w:val="00E72F0A"/>
    <w:rsid w:val="00E762BD"/>
    <w:rsid w:val="00E80D39"/>
    <w:rsid w:val="00E8145C"/>
    <w:rsid w:val="00E8344A"/>
    <w:rsid w:val="00E86F4C"/>
    <w:rsid w:val="00E92A29"/>
    <w:rsid w:val="00E95B96"/>
    <w:rsid w:val="00EA0F5A"/>
    <w:rsid w:val="00EA330B"/>
    <w:rsid w:val="00EA46E4"/>
    <w:rsid w:val="00EA556E"/>
    <w:rsid w:val="00EA6CAC"/>
    <w:rsid w:val="00EA6D5F"/>
    <w:rsid w:val="00EB2152"/>
    <w:rsid w:val="00EC27DE"/>
    <w:rsid w:val="00ED0A83"/>
    <w:rsid w:val="00ED25B3"/>
    <w:rsid w:val="00ED28DD"/>
    <w:rsid w:val="00ED2B26"/>
    <w:rsid w:val="00ED6B96"/>
    <w:rsid w:val="00EE4368"/>
    <w:rsid w:val="00EE4E35"/>
    <w:rsid w:val="00EE58C0"/>
    <w:rsid w:val="00EE7459"/>
    <w:rsid w:val="00EF09E4"/>
    <w:rsid w:val="00EF1908"/>
    <w:rsid w:val="00F0132F"/>
    <w:rsid w:val="00F01F44"/>
    <w:rsid w:val="00F04803"/>
    <w:rsid w:val="00F10121"/>
    <w:rsid w:val="00F10F56"/>
    <w:rsid w:val="00F131C4"/>
    <w:rsid w:val="00F143E3"/>
    <w:rsid w:val="00F16396"/>
    <w:rsid w:val="00F211BB"/>
    <w:rsid w:val="00F229AF"/>
    <w:rsid w:val="00F23FFF"/>
    <w:rsid w:val="00F24997"/>
    <w:rsid w:val="00F300B3"/>
    <w:rsid w:val="00F35903"/>
    <w:rsid w:val="00F376B4"/>
    <w:rsid w:val="00F37EC8"/>
    <w:rsid w:val="00F4030F"/>
    <w:rsid w:val="00F4347B"/>
    <w:rsid w:val="00F503F1"/>
    <w:rsid w:val="00F5258E"/>
    <w:rsid w:val="00F56F02"/>
    <w:rsid w:val="00F6017F"/>
    <w:rsid w:val="00F63254"/>
    <w:rsid w:val="00F641F7"/>
    <w:rsid w:val="00F73BFB"/>
    <w:rsid w:val="00F76B41"/>
    <w:rsid w:val="00F7730A"/>
    <w:rsid w:val="00F77A83"/>
    <w:rsid w:val="00F8168D"/>
    <w:rsid w:val="00F84A4D"/>
    <w:rsid w:val="00F945F1"/>
    <w:rsid w:val="00F956D9"/>
    <w:rsid w:val="00F96C59"/>
    <w:rsid w:val="00FA3A0B"/>
    <w:rsid w:val="00FB4023"/>
    <w:rsid w:val="00FB4081"/>
    <w:rsid w:val="00FB6F5B"/>
    <w:rsid w:val="00FC0274"/>
    <w:rsid w:val="00FC03E2"/>
    <w:rsid w:val="00FC15FC"/>
    <w:rsid w:val="00FC5EAE"/>
    <w:rsid w:val="00FD042A"/>
    <w:rsid w:val="00FD0CAB"/>
    <w:rsid w:val="00FD10F9"/>
    <w:rsid w:val="00FD46A5"/>
    <w:rsid w:val="00FD528F"/>
    <w:rsid w:val="00FD586B"/>
    <w:rsid w:val="00FD7219"/>
    <w:rsid w:val="00FE196F"/>
    <w:rsid w:val="00FE2C4B"/>
    <w:rsid w:val="00FE3486"/>
    <w:rsid w:val="00FE4B33"/>
    <w:rsid w:val="00FE6E78"/>
    <w:rsid w:val="00FE73BA"/>
    <w:rsid w:val="00FF308B"/>
    <w:rsid w:val="00FF33E0"/>
    <w:rsid w:val="00FF4D97"/>
    <w:rsid w:val="00FF60F7"/>
    <w:rsid w:val="00FF6B8B"/>
    <w:rsid w:val="00FF7242"/>
    <w:rsid w:val="00FF767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0BFF6"/>
  <w15:docId w15:val="{B8F847EC-771E-4885-92AD-114614DF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0CE0"/>
    <w:pPr>
      <w:spacing w:line="360" w:lineRule="auto"/>
      <w:jc w:val="both"/>
    </w:pPr>
    <w:rPr>
      <w:rFonts w:ascii="Times New Roman" w:eastAsia="Times New Roman" w:hAnsi="Times New Roman"/>
      <w:szCs w:val="24"/>
      <w:lang w:eastAsia="de-DE"/>
    </w:rPr>
  </w:style>
  <w:style w:type="paragraph" w:styleId="Heading1">
    <w:name w:val="heading 1"/>
    <w:basedOn w:val="Normal"/>
    <w:next w:val="Normal"/>
    <w:link w:val="Heading1Char"/>
    <w:qFormat/>
    <w:rsid w:val="00075F28"/>
    <w:pPr>
      <w:keepNext/>
      <w:spacing w:before="480" w:after="240" w:line="240" w:lineRule="auto"/>
      <w:outlineLvl w:val="0"/>
    </w:pPr>
    <w:rPr>
      <w:rFonts w:cs="Arial"/>
      <w:b/>
      <w:bCs/>
      <w:color w:val="000000"/>
      <w:kern w:val="32"/>
      <w:szCs w:val="32"/>
    </w:rPr>
  </w:style>
  <w:style w:type="paragraph" w:styleId="Heading2">
    <w:name w:val="heading 2"/>
    <w:basedOn w:val="Normal"/>
    <w:next w:val="Normal"/>
    <w:link w:val="Heading2Char"/>
    <w:qFormat/>
    <w:rsid w:val="00E00339"/>
    <w:pPr>
      <w:keepNext/>
      <w:spacing w:before="240" w:after="240" w:line="240" w:lineRule="auto"/>
      <w:outlineLvl w:val="1"/>
    </w:pPr>
    <w:rPr>
      <w:rFonts w:cs="Arial"/>
      <w:b/>
      <w:bCs/>
      <w:iCs/>
      <w:szCs w:val="28"/>
    </w:rPr>
  </w:style>
  <w:style w:type="paragraph" w:styleId="Heading3">
    <w:name w:val="heading 3"/>
    <w:basedOn w:val="Normal"/>
    <w:next w:val="Normal"/>
    <w:link w:val="Heading3Char"/>
    <w:qFormat/>
    <w:rsid w:val="005A4F32"/>
    <w:pPr>
      <w:keepNext/>
      <w:spacing w:before="240" w:after="240" w:line="240" w:lineRule="auto"/>
      <w:outlineLvl w:val="2"/>
    </w:pPr>
    <w:rPr>
      <w:rFonts w:cs="Arial"/>
      <w:b/>
      <w:bCs/>
      <w:szCs w:val="26"/>
    </w:rPr>
  </w:style>
  <w:style w:type="paragraph" w:styleId="Heading4">
    <w:name w:val="heading 4"/>
    <w:basedOn w:val="Normal"/>
    <w:next w:val="Normal"/>
    <w:link w:val="Heading4Char"/>
    <w:rsid w:val="00ED6B96"/>
    <w:pPr>
      <w:keepNext/>
      <w:outlineLvl w:val="3"/>
    </w:pPr>
    <w:rPr>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treff">
    <w:name w:val="Betreff"/>
    <w:basedOn w:val="Normal"/>
    <w:next w:val="Normal"/>
    <w:rsid w:val="00ED6B96"/>
    <w:rPr>
      <w:b/>
    </w:rPr>
  </w:style>
  <w:style w:type="paragraph" w:customStyle="1" w:styleId="Bullets">
    <w:name w:val="Bullets"/>
    <w:basedOn w:val="Normal"/>
    <w:link w:val="BulletsChar"/>
    <w:rsid w:val="00ED6B96"/>
    <w:pPr>
      <w:numPr>
        <w:numId w:val="2"/>
      </w:numPr>
    </w:pPr>
  </w:style>
  <w:style w:type="character" w:customStyle="1" w:styleId="BulletsChar">
    <w:name w:val="Bullets Char"/>
    <w:link w:val="Bullets"/>
    <w:rsid w:val="00ED6B96"/>
    <w:rPr>
      <w:rFonts w:ascii="Verdana" w:eastAsia="Times New Roman" w:hAnsi="Verdana" w:cs="Times New Roman"/>
      <w:sz w:val="19"/>
      <w:szCs w:val="24"/>
      <w:lang w:eastAsia="de-DE"/>
    </w:rPr>
  </w:style>
  <w:style w:type="table" w:customStyle="1" w:styleId="Copernicus">
    <w:name w:val="Copernicus"/>
    <w:basedOn w:val="TableNormal"/>
    <w:rsid w:val="00ED6B96"/>
    <w:rPr>
      <w:rFonts w:ascii="Verdana" w:eastAsia="Times New Roman" w:hAnsi="Verdana"/>
      <w:sz w:val="19"/>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cPr>
      <w:shd w:val="clear" w:color="auto" w:fill="auto"/>
      <w:vAlign w:val="center"/>
    </w:tcPr>
    <w:tblStylePr w:type="firstRow">
      <w:pPr>
        <w:jc w:val="left"/>
      </w:pPr>
      <w:rPr>
        <w:rFonts w:ascii="Cambria" w:hAnsi="Cambria"/>
        <w:b/>
        <w:i w:val="0"/>
        <w:sz w:val="19"/>
      </w:rPr>
      <w:tblPr/>
      <w:tcPr>
        <w:shd w:val="clear" w:color="auto" w:fill="BFBFBF"/>
      </w:tcPr>
    </w:tblStylePr>
    <w:tblStylePr w:type="lastRow">
      <w:pPr>
        <w:jc w:val="left"/>
      </w:pPr>
      <w:rPr>
        <w:rFonts w:ascii="Cambria" w:hAnsi="Cambria"/>
        <w:sz w:val="19"/>
      </w:rPr>
    </w:tblStylePr>
    <w:tblStylePr w:type="firstCol">
      <w:rPr>
        <w:rFonts w:ascii="Cambria" w:hAnsi="Cambria"/>
        <w:sz w:val="19"/>
      </w:rPr>
    </w:tblStylePr>
    <w:tblStylePr w:type="lastCol">
      <w:rPr>
        <w:rFonts w:ascii="Cambria" w:hAnsi="Cambria"/>
        <w:sz w:val="19"/>
      </w:rPr>
      <w:tblPr/>
      <w:tcPr>
        <w:tcBorders>
          <w:top w:val="single" w:sz="4" w:space="0" w:color="7F7F7F"/>
          <w:left w:val="single" w:sz="4" w:space="0" w:color="7F7F7F"/>
          <w:bottom w:val="single" w:sz="4" w:space="0" w:color="7F7F7F"/>
          <w:right w:val="single" w:sz="4" w:space="0" w:color="7F7F7F"/>
          <w:insideH w:val="single" w:sz="4" w:space="0" w:color="7F7F7F"/>
          <w:insideV w:val="single" w:sz="4" w:space="0" w:color="7F7F7F"/>
        </w:tcBorders>
      </w:tcPr>
    </w:tblStylePr>
  </w:style>
  <w:style w:type="paragraph" w:styleId="Header">
    <w:name w:val="header"/>
    <w:basedOn w:val="Normal"/>
    <w:link w:val="HeaderChar"/>
    <w:rsid w:val="00ED6B96"/>
    <w:pPr>
      <w:tabs>
        <w:tab w:val="center" w:pos="4536"/>
        <w:tab w:val="right" w:pos="9072"/>
      </w:tabs>
    </w:pPr>
  </w:style>
  <w:style w:type="character" w:customStyle="1" w:styleId="Heading1Char">
    <w:name w:val="Heading 1 Char"/>
    <w:link w:val="Heading1"/>
    <w:rsid w:val="00075F28"/>
    <w:rPr>
      <w:rFonts w:ascii="Times New Roman" w:eastAsia="Times New Roman" w:hAnsi="Times New Roman" w:cs="Arial"/>
      <w:b/>
      <w:bCs/>
      <w:color w:val="000000"/>
      <w:kern w:val="32"/>
      <w:szCs w:val="32"/>
      <w:lang w:eastAsia="de-DE"/>
    </w:rPr>
  </w:style>
  <w:style w:type="character" w:customStyle="1" w:styleId="Heading3Char">
    <w:name w:val="Heading 3 Char"/>
    <w:link w:val="Heading3"/>
    <w:rsid w:val="005A4F32"/>
    <w:rPr>
      <w:rFonts w:ascii="Times New Roman" w:eastAsia="Times New Roman" w:hAnsi="Times New Roman" w:cs="Arial"/>
      <w:b/>
      <w:bCs/>
      <w:szCs w:val="26"/>
      <w:lang w:eastAsia="de-DE"/>
    </w:rPr>
  </w:style>
  <w:style w:type="character" w:customStyle="1" w:styleId="Heading4Char">
    <w:name w:val="Heading 4 Char"/>
    <w:link w:val="Heading4"/>
    <w:rsid w:val="00796A7F"/>
    <w:rPr>
      <w:rFonts w:ascii="Verdana" w:eastAsia="Times New Roman" w:hAnsi="Verdana" w:cs="Times New Roman"/>
      <w:b/>
      <w:bCs/>
      <w:sz w:val="19"/>
      <w:szCs w:val="28"/>
      <w:lang w:eastAsia="de-DE"/>
    </w:rPr>
  </w:style>
  <w:style w:type="character" w:customStyle="1" w:styleId="HeaderChar">
    <w:name w:val="Header Char"/>
    <w:link w:val="Header"/>
    <w:rsid w:val="00ED6B96"/>
    <w:rPr>
      <w:rFonts w:ascii="Verdana" w:eastAsia="Times New Roman" w:hAnsi="Verdana" w:cs="Times New Roman"/>
      <w:sz w:val="19"/>
      <w:szCs w:val="24"/>
      <w:lang w:eastAsia="de-DE"/>
    </w:rPr>
  </w:style>
  <w:style w:type="character" w:customStyle="1" w:styleId="Heading2Char">
    <w:name w:val="Heading 2 Char"/>
    <w:link w:val="Heading2"/>
    <w:rsid w:val="00E00339"/>
    <w:rPr>
      <w:rFonts w:ascii="Times New Roman" w:eastAsia="Times New Roman" w:hAnsi="Times New Roman" w:cs="Arial"/>
      <w:b/>
      <w:bCs/>
      <w:iCs/>
      <w:szCs w:val="28"/>
      <w:lang w:eastAsia="de-DE"/>
    </w:rPr>
  </w:style>
  <w:style w:type="character" w:styleId="Hyperlink">
    <w:name w:val="Hyperlink"/>
    <w:rsid w:val="00ED6B96"/>
    <w:rPr>
      <w:color w:val="0000FF"/>
      <w:u w:val="single"/>
    </w:rPr>
  </w:style>
  <w:style w:type="paragraph" w:customStyle="1" w:styleId="Kontakt">
    <w:name w:val="Kontakt"/>
    <w:basedOn w:val="Normal"/>
    <w:rsid w:val="00ED6B96"/>
    <w:pPr>
      <w:spacing w:line="160" w:lineRule="exact"/>
    </w:pPr>
    <w:rPr>
      <w:color w:val="808080"/>
      <w:sz w:val="13"/>
    </w:rPr>
  </w:style>
  <w:style w:type="paragraph" w:customStyle="1" w:styleId="Name">
    <w:name w:val="Name"/>
    <w:basedOn w:val="Normal"/>
    <w:rsid w:val="00ED6B96"/>
    <w:pPr>
      <w:spacing w:before="160" w:after="80"/>
    </w:pPr>
    <w:rPr>
      <w:rFonts w:ascii="Book Antiqua" w:hAnsi="Book Antiqua"/>
      <w:color w:val="808080"/>
      <w:sz w:val="22"/>
    </w:rPr>
  </w:style>
  <w:style w:type="paragraph" w:customStyle="1" w:styleId="CopernicusWordtemplate">
    <w:name w:val="Copernicus_Word_template"/>
    <w:basedOn w:val="Normal"/>
    <w:link w:val="CopernicusWordtemplateChar"/>
    <w:rsid w:val="00B5719D"/>
  </w:style>
  <w:style w:type="character" w:customStyle="1" w:styleId="CopernicusWordtemplateChar">
    <w:name w:val="Copernicus_Word_template Char"/>
    <w:basedOn w:val="DefaultParagraphFont"/>
    <w:link w:val="CopernicusWordtemplate"/>
    <w:rsid w:val="00B5719D"/>
    <w:rPr>
      <w:rFonts w:ascii="Times New Roman" w:eastAsia="Times New Roman" w:hAnsi="Times New Roman"/>
      <w:sz w:val="24"/>
      <w:szCs w:val="24"/>
      <w:lang w:eastAsia="de-DE"/>
    </w:rPr>
  </w:style>
  <w:style w:type="character" w:styleId="LineNumber">
    <w:name w:val="line number"/>
    <w:basedOn w:val="DefaultParagraphFont"/>
    <w:uiPriority w:val="99"/>
    <w:semiHidden/>
    <w:unhideWhenUsed/>
    <w:rsid w:val="00D40CE0"/>
  </w:style>
  <w:style w:type="paragraph" w:customStyle="1" w:styleId="MStitle">
    <w:name w:val="MS title"/>
    <w:basedOn w:val="Normal"/>
    <w:link w:val="MStitleChar"/>
    <w:qFormat/>
    <w:rsid w:val="0091791F"/>
    <w:pPr>
      <w:spacing w:before="360" w:line="440" w:lineRule="exact"/>
      <w:contextualSpacing/>
    </w:pPr>
    <w:rPr>
      <w:b/>
      <w:sz w:val="34"/>
    </w:rPr>
  </w:style>
  <w:style w:type="paragraph" w:styleId="ListParagraph">
    <w:name w:val="List Paragraph"/>
    <w:basedOn w:val="Normal"/>
    <w:uiPriority w:val="34"/>
    <w:qFormat/>
    <w:rsid w:val="00B4015F"/>
    <w:pPr>
      <w:ind w:left="720"/>
      <w:contextualSpacing/>
    </w:pPr>
  </w:style>
  <w:style w:type="character" w:customStyle="1" w:styleId="MStitleChar">
    <w:name w:val="MS title Char"/>
    <w:basedOn w:val="DefaultParagraphFont"/>
    <w:link w:val="MStitle"/>
    <w:rsid w:val="0091791F"/>
    <w:rPr>
      <w:rFonts w:ascii="Times New Roman" w:eastAsia="Times New Roman" w:hAnsi="Times New Roman"/>
      <w:b/>
      <w:sz w:val="34"/>
      <w:szCs w:val="24"/>
      <w:lang w:eastAsia="de-DE"/>
    </w:rPr>
  </w:style>
  <w:style w:type="paragraph" w:customStyle="1" w:styleId="Affiliation">
    <w:name w:val="Affiliation"/>
    <w:basedOn w:val="Normal"/>
    <w:link w:val="AffiliationChar"/>
    <w:qFormat/>
    <w:rsid w:val="00450DB9"/>
    <w:pPr>
      <w:spacing w:before="120" w:line="240" w:lineRule="auto"/>
      <w:contextualSpacing/>
    </w:pPr>
  </w:style>
  <w:style w:type="character" w:styleId="PlaceholderText">
    <w:name w:val="Placeholder Text"/>
    <w:basedOn w:val="DefaultParagraphFont"/>
    <w:uiPriority w:val="99"/>
    <w:semiHidden/>
    <w:rsid w:val="003D5288"/>
    <w:rPr>
      <w:color w:val="808080"/>
    </w:rPr>
  </w:style>
  <w:style w:type="character" w:customStyle="1" w:styleId="AffiliationChar">
    <w:name w:val="Affiliation Char"/>
    <w:basedOn w:val="DefaultParagraphFont"/>
    <w:link w:val="Affiliation"/>
    <w:rsid w:val="00450DB9"/>
    <w:rPr>
      <w:rFonts w:ascii="Times New Roman" w:eastAsia="Times New Roman" w:hAnsi="Times New Roman"/>
      <w:szCs w:val="24"/>
      <w:lang w:eastAsia="de-DE"/>
    </w:rPr>
  </w:style>
  <w:style w:type="paragraph" w:styleId="BalloonText">
    <w:name w:val="Balloon Text"/>
    <w:basedOn w:val="Normal"/>
    <w:link w:val="BalloonTextChar"/>
    <w:uiPriority w:val="99"/>
    <w:semiHidden/>
    <w:unhideWhenUsed/>
    <w:rsid w:val="003D528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5288"/>
    <w:rPr>
      <w:rFonts w:ascii="Tahoma" w:eastAsia="Times New Roman" w:hAnsi="Tahoma" w:cs="Tahoma"/>
      <w:sz w:val="16"/>
      <w:szCs w:val="16"/>
      <w:lang w:eastAsia="de-DE"/>
    </w:rPr>
  </w:style>
  <w:style w:type="paragraph" w:customStyle="1" w:styleId="Equation">
    <w:name w:val="Equation"/>
    <w:basedOn w:val="Normal"/>
    <w:link w:val="EquationChar"/>
    <w:rsid w:val="00C35812"/>
    <w:pPr>
      <w:spacing w:before="120" w:after="120"/>
    </w:pPr>
    <w:rPr>
      <w:rFonts w:ascii="Cambria Math" w:hAnsi="Cambria Math"/>
    </w:rPr>
  </w:style>
  <w:style w:type="paragraph" w:styleId="Caption">
    <w:name w:val="caption"/>
    <w:basedOn w:val="Normal"/>
    <w:next w:val="Normal"/>
    <w:uiPriority w:val="35"/>
    <w:unhideWhenUsed/>
    <w:qFormat/>
    <w:rsid w:val="003A4FB4"/>
    <w:pPr>
      <w:spacing w:after="200" w:line="240" w:lineRule="auto"/>
    </w:pPr>
    <w:rPr>
      <w:b/>
      <w:bCs/>
      <w:sz w:val="18"/>
      <w:szCs w:val="18"/>
    </w:rPr>
  </w:style>
  <w:style w:type="character" w:customStyle="1" w:styleId="EquationChar">
    <w:name w:val="Equation Char"/>
    <w:basedOn w:val="DefaultParagraphFont"/>
    <w:link w:val="Equation"/>
    <w:rsid w:val="00C35812"/>
    <w:rPr>
      <w:rFonts w:ascii="Cambria Math" w:eastAsia="Times New Roman" w:hAnsi="Cambria Math"/>
      <w:szCs w:val="24"/>
      <w:lang w:eastAsia="de-DE"/>
    </w:rPr>
  </w:style>
  <w:style w:type="paragraph" w:styleId="Footer">
    <w:name w:val="footer"/>
    <w:basedOn w:val="Normal"/>
    <w:link w:val="FooterChar"/>
    <w:uiPriority w:val="99"/>
    <w:unhideWhenUsed/>
    <w:rsid w:val="006D0C96"/>
    <w:pPr>
      <w:tabs>
        <w:tab w:val="center" w:pos="4513"/>
        <w:tab w:val="right" w:pos="9026"/>
      </w:tabs>
      <w:spacing w:line="240" w:lineRule="auto"/>
    </w:pPr>
  </w:style>
  <w:style w:type="character" w:customStyle="1" w:styleId="FooterChar">
    <w:name w:val="Footer Char"/>
    <w:basedOn w:val="DefaultParagraphFont"/>
    <w:link w:val="Footer"/>
    <w:uiPriority w:val="99"/>
    <w:rsid w:val="006D0C96"/>
    <w:rPr>
      <w:rFonts w:ascii="Times New Roman" w:eastAsia="Times New Roman" w:hAnsi="Times New Roman"/>
      <w:szCs w:val="24"/>
      <w:lang w:eastAsia="de-DE"/>
    </w:rPr>
  </w:style>
  <w:style w:type="paragraph" w:customStyle="1" w:styleId="Correspondence">
    <w:name w:val="Correspondence"/>
    <w:basedOn w:val="Normal"/>
    <w:link w:val="CorrespondenceChar"/>
    <w:qFormat/>
    <w:rsid w:val="008E213F"/>
    <w:pPr>
      <w:spacing w:before="120" w:after="360" w:line="240" w:lineRule="auto"/>
    </w:pPr>
  </w:style>
  <w:style w:type="character" w:customStyle="1" w:styleId="CorrespondenceChar">
    <w:name w:val="Correspondence Char"/>
    <w:basedOn w:val="DefaultParagraphFont"/>
    <w:link w:val="Correspondence"/>
    <w:rsid w:val="008E213F"/>
    <w:rPr>
      <w:rFonts w:ascii="Times New Roman" w:eastAsia="Times New Roman" w:hAnsi="Times New Roman"/>
      <w:szCs w:val="24"/>
      <w:lang w:eastAsia="de-DE"/>
    </w:rPr>
  </w:style>
  <w:style w:type="paragraph" w:customStyle="1" w:styleId="Authors">
    <w:name w:val="Authors"/>
    <w:basedOn w:val="Normal"/>
    <w:link w:val="AuthorsChar"/>
    <w:qFormat/>
    <w:rsid w:val="00BD0523"/>
    <w:pPr>
      <w:spacing w:before="180" w:line="240" w:lineRule="auto"/>
      <w:contextualSpacing/>
    </w:pPr>
    <w:rPr>
      <w:sz w:val="24"/>
    </w:rPr>
  </w:style>
  <w:style w:type="character" w:customStyle="1" w:styleId="AuthorsChar">
    <w:name w:val="Authors Char"/>
    <w:basedOn w:val="DefaultParagraphFont"/>
    <w:link w:val="Authors"/>
    <w:rsid w:val="00BD0523"/>
    <w:rPr>
      <w:rFonts w:ascii="Times New Roman" w:eastAsia="Times New Roman" w:hAnsi="Times New Roman"/>
      <w:sz w:val="24"/>
      <w:szCs w:val="24"/>
      <w:lang w:eastAsia="de-DE"/>
    </w:rPr>
  </w:style>
  <w:style w:type="character" w:styleId="CommentReference">
    <w:name w:val="annotation reference"/>
    <w:basedOn w:val="DefaultParagraphFont"/>
    <w:uiPriority w:val="99"/>
    <w:semiHidden/>
    <w:unhideWhenUsed/>
    <w:rsid w:val="00EE7459"/>
    <w:rPr>
      <w:sz w:val="16"/>
      <w:szCs w:val="16"/>
    </w:rPr>
  </w:style>
  <w:style w:type="paragraph" w:styleId="CommentText">
    <w:name w:val="annotation text"/>
    <w:basedOn w:val="Normal"/>
    <w:link w:val="CommentTextChar"/>
    <w:uiPriority w:val="99"/>
    <w:unhideWhenUsed/>
    <w:rsid w:val="00EE7459"/>
    <w:pPr>
      <w:spacing w:line="240" w:lineRule="auto"/>
    </w:pPr>
    <w:rPr>
      <w:szCs w:val="20"/>
    </w:rPr>
  </w:style>
  <w:style w:type="character" w:customStyle="1" w:styleId="CommentTextChar">
    <w:name w:val="Comment Text Char"/>
    <w:basedOn w:val="DefaultParagraphFont"/>
    <w:link w:val="CommentText"/>
    <w:uiPriority w:val="99"/>
    <w:rsid w:val="00EE7459"/>
    <w:rPr>
      <w:rFonts w:ascii="Times New Roman" w:eastAsia="Times New Roman" w:hAnsi="Times New Roman"/>
      <w:lang w:eastAsia="de-DE"/>
    </w:rPr>
  </w:style>
  <w:style w:type="paragraph" w:styleId="CommentSubject">
    <w:name w:val="annotation subject"/>
    <w:basedOn w:val="CommentText"/>
    <w:next w:val="CommentText"/>
    <w:link w:val="CommentSubjectChar"/>
    <w:uiPriority w:val="99"/>
    <w:semiHidden/>
    <w:unhideWhenUsed/>
    <w:rsid w:val="00EE7459"/>
    <w:rPr>
      <w:b/>
      <w:bCs/>
    </w:rPr>
  </w:style>
  <w:style w:type="character" w:customStyle="1" w:styleId="CommentSubjectChar">
    <w:name w:val="Comment Subject Char"/>
    <w:basedOn w:val="CommentTextChar"/>
    <w:link w:val="CommentSubject"/>
    <w:uiPriority w:val="99"/>
    <w:semiHidden/>
    <w:rsid w:val="00EE7459"/>
    <w:rPr>
      <w:rFonts w:ascii="Times New Roman" w:eastAsia="Times New Roman" w:hAnsi="Times New Roman"/>
      <w:b/>
      <w:bCs/>
      <w:lang w:eastAsia="de-DE"/>
    </w:rPr>
  </w:style>
  <w:style w:type="paragraph" w:styleId="Revision">
    <w:name w:val="Revision"/>
    <w:hidden/>
    <w:uiPriority w:val="99"/>
    <w:semiHidden/>
    <w:rsid w:val="009D6FA1"/>
    <w:rPr>
      <w:rFonts w:ascii="Times New Roman" w:eastAsia="Times New Roman" w:hAnsi="Times New Roman"/>
      <w:szCs w:val="24"/>
      <w:lang w:eastAsia="de-DE"/>
    </w:rPr>
  </w:style>
  <w:style w:type="paragraph" w:styleId="NormalWeb">
    <w:name w:val="Normal (Web)"/>
    <w:basedOn w:val="Normal"/>
    <w:uiPriority w:val="99"/>
    <w:semiHidden/>
    <w:unhideWhenUsed/>
    <w:rsid w:val="00BC2EAB"/>
    <w:pPr>
      <w:spacing w:before="100" w:beforeAutospacing="1" w:after="100" w:afterAutospacing="1" w:line="240" w:lineRule="auto"/>
      <w:jc w:val="left"/>
    </w:pPr>
    <w:rPr>
      <w:sz w:val="24"/>
      <w:lang w:val="pt-PT" w:eastAsia="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2119759">
      <w:bodyDiv w:val="1"/>
      <w:marLeft w:val="0"/>
      <w:marRight w:val="0"/>
      <w:marTop w:val="0"/>
      <w:marBottom w:val="0"/>
      <w:divBdr>
        <w:top w:val="none" w:sz="0" w:space="0" w:color="auto"/>
        <w:left w:val="none" w:sz="0" w:space="0" w:color="auto"/>
        <w:bottom w:val="none" w:sz="0" w:space="0" w:color="auto"/>
        <w:right w:val="none" w:sz="0" w:space="0" w:color="auto"/>
      </w:divBdr>
    </w:div>
    <w:div w:id="784931167">
      <w:bodyDiv w:val="1"/>
      <w:marLeft w:val="0"/>
      <w:marRight w:val="0"/>
      <w:marTop w:val="0"/>
      <w:marBottom w:val="0"/>
      <w:divBdr>
        <w:top w:val="none" w:sz="0" w:space="0" w:color="auto"/>
        <w:left w:val="none" w:sz="0" w:space="0" w:color="auto"/>
        <w:bottom w:val="none" w:sz="0" w:space="0" w:color="auto"/>
        <w:right w:val="none" w:sz="0" w:space="0" w:color="auto"/>
      </w:divBdr>
    </w:div>
    <w:div w:id="889536320">
      <w:bodyDiv w:val="1"/>
      <w:marLeft w:val="0"/>
      <w:marRight w:val="0"/>
      <w:marTop w:val="0"/>
      <w:marBottom w:val="0"/>
      <w:divBdr>
        <w:top w:val="none" w:sz="0" w:space="0" w:color="auto"/>
        <w:left w:val="none" w:sz="0" w:space="0" w:color="auto"/>
        <w:bottom w:val="none" w:sz="0" w:space="0" w:color="auto"/>
        <w:right w:val="none" w:sz="0" w:space="0" w:color="auto"/>
      </w:divBdr>
      <w:divsChild>
        <w:div w:id="23331756">
          <w:marLeft w:val="0"/>
          <w:marRight w:val="0"/>
          <w:marTop w:val="0"/>
          <w:marBottom w:val="0"/>
          <w:divBdr>
            <w:top w:val="none" w:sz="0" w:space="0" w:color="auto"/>
            <w:left w:val="none" w:sz="0" w:space="0" w:color="auto"/>
            <w:bottom w:val="none" w:sz="0" w:space="0" w:color="auto"/>
            <w:right w:val="none" w:sz="0" w:space="0" w:color="auto"/>
          </w:divBdr>
        </w:div>
        <w:div w:id="148525730">
          <w:marLeft w:val="0"/>
          <w:marRight w:val="0"/>
          <w:marTop w:val="0"/>
          <w:marBottom w:val="0"/>
          <w:divBdr>
            <w:top w:val="none" w:sz="0" w:space="0" w:color="auto"/>
            <w:left w:val="none" w:sz="0" w:space="0" w:color="auto"/>
            <w:bottom w:val="none" w:sz="0" w:space="0" w:color="auto"/>
            <w:right w:val="none" w:sz="0" w:space="0" w:color="auto"/>
          </w:divBdr>
        </w:div>
        <w:div w:id="545457322">
          <w:marLeft w:val="0"/>
          <w:marRight w:val="0"/>
          <w:marTop w:val="0"/>
          <w:marBottom w:val="0"/>
          <w:divBdr>
            <w:top w:val="none" w:sz="0" w:space="0" w:color="auto"/>
            <w:left w:val="none" w:sz="0" w:space="0" w:color="auto"/>
            <w:bottom w:val="none" w:sz="0" w:space="0" w:color="auto"/>
            <w:right w:val="none" w:sz="0" w:space="0" w:color="auto"/>
          </w:divBdr>
        </w:div>
        <w:div w:id="632953690">
          <w:marLeft w:val="0"/>
          <w:marRight w:val="0"/>
          <w:marTop w:val="0"/>
          <w:marBottom w:val="0"/>
          <w:divBdr>
            <w:top w:val="none" w:sz="0" w:space="0" w:color="auto"/>
            <w:left w:val="none" w:sz="0" w:space="0" w:color="auto"/>
            <w:bottom w:val="none" w:sz="0" w:space="0" w:color="auto"/>
            <w:right w:val="none" w:sz="0" w:space="0" w:color="auto"/>
          </w:divBdr>
        </w:div>
        <w:div w:id="1516965221">
          <w:marLeft w:val="0"/>
          <w:marRight w:val="0"/>
          <w:marTop w:val="0"/>
          <w:marBottom w:val="0"/>
          <w:divBdr>
            <w:top w:val="none" w:sz="0" w:space="0" w:color="auto"/>
            <w:left w:val="none" w:sz="0" w:space="0" w:color="auto"/>
            <w:bottom w:val="none" w:sz="0" w:space="0" w:color="auto"/>
            <w:right w:val="none" w:sz="0" w:space="0" w:color="auto"/>
          </w:divBdr>
        </w:div>
        <w:div w:id="1652295720">
          <w:marLeft w:val="0"/>
          <w:marRight w:val="0"/>
          <w:marTop w:val="0"/>
          <w:marBottom w:val="0"/>
          <w:divBdr>
            <w:top w:val="none" w:sz="0" w:space="0" w:color="auto"/>
            <w:left w:val="none" w:sz="0" w:space="0" w:color="auto"/>
            <w:bottom w:val="none" w:sz="0" w:space="0" w:color="auto"/>
            <w:right w:val="none" w:sz="0" w:space="0" w:color="auto"/>
          </w:divBdr>
        </w:div>
        <w:div w:id="1695617556">
          <w:marLeft w:val="0"/>
          <w:marRight w:val="0"/>
          <w:marTop w:val="0"/>
          <w:marBottom w:val="0"/>
          <w:divBdr>
            <w:top w:val="none" w:sz="0" w:space="0" w:color="auto"/>
            <w:left w:val="none" w:sz="0" w:space="0" w:color="auto"/>
            <w:bottom w:val="none" w:sz="0" w:space="0" w:color="auto"/>
            <w:right w:val="none" w:sz="0" w:space="0" w:color="auto"/>
          </w:divBdr>
        </w:div>
        <w:div w:id="1924871476">
          <w:marLeft w:val="0"/>
          <w:marRight w:val="0"/>
          <w:marTop w:val="0"/>
          <w:marBottom w:val="0"/>
          <w:divBdr>
            <w:top w:val="none" w:sz="0" w:space="0" w:color="auto"/>
            <w:left w:val="none" w:sz="0" w:space="0" w:color="auto"/>
            <w:bottom w:val="none" w:sz="0" w:space="0" w:color="auto"/>
            <w:right w:val="none" w:sz="0" w:space="0" w:color="auto"/>
          </w:divBdr>
        </w:div>
        <w:div w:id="19669626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opernicusTemplates\Free-Forms\Blan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pernicus_Word_template">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47BDFE-01B1-49D5-BA1D-CE401265D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Template>
  <TotalTime>259</TotalTime>
  <Pages>27</Pages>
  <Words>34736</Words>
  <Characters>187579</Characters>
  <Application>Microsoft Office Word</Application>
  <DocSecurity>0</DocSecurity>
  <Lines>1563</Lines>
  <Paragraphs>443</Paragraphs>
  <ScaleCrop>false</ScaleCrop>
  <HeadingPairs>
    <vt:vector size="2" baseType="variant">
      <vt:variant>
        <vt:lpstr>Title</vt:lpstr>
      </vt:variant>
      <vt:variant>
        <vt:i4>1</vt:i4>
      </vt:variant>
    </vt:vector>
  </HeadingPairs>
  <TitlesOfParts>
    <vt:vector size="1" baseType="lpstr">
      <vt:lpstr>Blank</vt:lpstr>
    </vt:vector>
  </TitlesOfParts>
  <Company>Copernicus Gesellschaft mbH</Company>
  <LinksUpToDate>false</LinksUpToDate>
  <CharactersWithSpaces>221872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Blank</dc:title>
  <dc:subject/>
  <dc:creator>Martin Rasmussen</dc:creator>
  <cp:keywords/>
  <dc:description/>
  <cp:lastModifiedBy>Raquel</cp:lastModifiedBy>
  <cp:revision>18</cp:revision>
  <cp:lastPrinted>2016-02-01T07:21:00Z</cp:lastPrinted>
  <dcterms:created xsi:type="dcterms:W3CDTF">2018-11-27T12:09:00Z</dcterms:created>
  <dcterms:modified xsi:type="dcterms:W3CDTF">2018-11-28T15:18:00Z</dcterms:modified>
</cp:coreProperties>
</file>